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F5B" w:rsidRPr="002B3E48" w:rsidRDefault="00854F5B" w:rsidP="00854F5B">
      <w:pPr>
        <w:pStyle w:val="Tytu"/>
        <w:spacing w:line="360" w:lineRule="auto"/>
        <w:rPr>
          <w:rFonts w:ascii="Arial" w:hAnsi="Arial" w:cs="Arial"/>
          <w:szCs w:val="28"/>
        </w:rPr>
      </w:pPr>
      <w:r w:rsidRPr="002B3E48">
        <w:rPr>
          <w:rFonts w:ascii="Arial" w:hAnsi="Arial" w:cs="Arial"/>
          <w:szCs w:val="28"/>
        </w:rPr>
        <w:t>SPECYFIKACJA</w:t>
      </w:r>
    </w:p>
    <w:p w:rsidR="00854F5B" w:rsidRPr="002B3E48" w:rsidRDefault="00854F5B" w:rsidP="00854F5B">
      <w:pPr>
        <w:pStyle w:val="Nagwek1"/>
        <w:spacing w:line="360" w:lineRule="auto"/>
        <w:rPr>
          <w:rFonts w:ascii="Arial" w:hAnsi="Arial" w:cs="Arial"/>
          <w:sz w:val="28"/>
          <w:szCs w:val="28"/>
        </w:rPr>
      </w:pPr>
      <w:r w:rsidRPr="002B3E48">
        <w:rPr>
          <w:rFonts w:ascii="Arial" w:hAnsi="Arial" w:cs="Arial"/>
          <w:sz w:val="28"/>
          <w:szCs w:val="28"/>
        </w:rPr>
        <w:t>ISTOTNYCH  WARUNKÓW ZAMÓWIENIA (SIWZ)</w:t>
      </w:r>
    </w:p>
    <w:p w:rsidR="00854F5B" w:rsidRPr="002B3E48" w:rsidRDefault="00854F5B" w:rsidP="00854F5B">
      <w:pPr>
        <w:spacing w:line="360" w:lineRule="auto"/>
        <w:rPr>
          <w:rFonts w:ascii="Arial" w:hAnsi="Arial" w:cs="Arial"/>
        </w:rPr>
      </w:pPr>
    </w:p>
    <w:p w:rsidR="00854F5B" w:rsidRPr="00A5435E" w:rsidRDefault="00FF0375" w:rsidP="00FF0375">
      <w:pPr>
        <w:tabs>
          <w:tab w:val="left" w:pos="2565"/>
        </w:tabs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BZP.271.44.2016.MZ</w:t>
      </w:r>
    </w:p>
    <w:p w:rsidR="00854F5B" w:rsidRPr="002B3E48" w:rsidRDefault="00854F5B" w:rsidP="00854F5B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 w:rsidRPr="002B3E48">
        <w:rPr>
          <w:rFonts w:ascii="Arial" w:hAnsi="Arial" w:cs="Arial"/>
        </w:rPr>
        <w:t xml:space="preserve">          znak sprawy</w:t>
      </w:r>
    </w:p>
    <w:p w:rsidR="009A22E6" w:rsidRPr="00490D96" w:rsidRDefault="00012A84">
      <w:pPr>
        <w:pStyle w:val="Nagwek2"/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9A22E6" w:rsidRPr="00490D96">
        <w:rPr>
          <w:rFonts w:ascii="Arial" w:hAnsi="Arial" w:cs="Arial"/>
          <w:sz w:val="24"/>
          <w:szCs w:val="24"/>
        </w:rPr>
        <w:t xml:space="preserve">: </w:t>
      </w:r>
    </w:p>
    <w:p w:rsidR="009A22E6" w:rsidRPr="00490D96" w:rsidRDefault="00D708DF" w:rsidP="007E644B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 w:rsidRPr="00490D96">
        <w:rPr>
          <w:rFonts w:ascii="Arial" w:hAnsi="Arial" w:cs="Arial"/>
          <w:sz w:val="24"/>
          <w:szCs w:val="24"/>
        </w:rPr>
        <w:t xml:space="preserve">MIASTO </w:t>
      </w:r>
      <w:r w:rsidR="009A22E6" w:rsidRPr="00490D96">
        <w:rPr>
          <w:rFonts w:ascii="Arial" w:hAnsi="Arial" w:cs="Arial"/>
          <w:sz w:val="24"/>
          <w:szCs w:val="24"/>
        </w:rPr>
        <w:t>ZABRZE – PREZYDENT  MIASTA</w:t>
      </w:r>
    </w:p>
    <w:p w:rsidR="009A22E6" w:rsidRPr="00490D96" w:rsidRDefault="009A22E6" w:rsidP="007E644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0D96">
        <w:rPr>
          <w:rFonts w:ascii="Arial" w:hAnsi="Arial" w:cs="Arial"/>
          <w:b/>
          <w:bCs/>
          <w:sz w:val="24"/>
          <w:szCs w:val="24"/>
        </w:rPr>
        <w:t>Urząd Miejski, ul. Powstańców Śl. 5-7, 41-800 Zabrze</w:t>
      </w:r>
    </w:p>
    <w:p w:rsidR="009A22E6" w:rsidRPr="00490D96" w:rsidRDefault="009A22E6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sz w:val="24"/>
        </w:rPr>
      </w:pPr>
    </w:p>
    <w:p w:rsidR="009A22E6" w:rsidRPr="00490D96" w:rsidRDefault="009A22E6">
      <w:pPr>
        <w:pStyle w:val="Nagwek2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90D96">
        <w:rPr>
          <w:rFonts w:ascii="Arial" w:hAnsi="Arial" w:cs="Arial"/>
          <w:sz w:val="24"/>
          <w:szCs w:val="24"/>
        </w:rPr>
        <w:t>Wydział realizujący zamówienie</w:t>
      </w:r>
    </w:p>
    <w:p w:rsidR="009A22E6" w:rsidRPr="00490D96" w:rsidRDefault="005F37A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</w:rPr>
        <w:t>Wydział Inwestycji i Remontów</w:t>
      </w:r>
    </w:p>
    <w:p w:rsidR="009A22E6" w:rsidRPr="00490D96" w:rsidRDefault="009A22E6">
      <w:pPr>
        <w:spacing w:line="360" w:lineRule="auto"/>
        <w:jc w:val="center"/>
        <w:rPr>
          <w:rFonts w:ascii="Arial" w:hAnsi="Arial" w:cs="Arial"/>
        </w:rPr>
      </w:pPr>
    </w:p>
    <w:p w:rsidR="009A22E6" w:rsidRPr="00490D96" w:rsidRDefault="009A22E6">
      <w:pPr>
        <w:spacing w:line="360" w:lineRule="auto"/>
        <w:rPr>
          <w:rFonts w:ascii="Arial" w:hAnsi="Arial" w:cs="Arial"/>
          <w:b/>
          <w:bCs/>
          <w:sz w:val="24"/>
        </w:rPr>
      </w:pPr>
      <w:r w:rsidRPr="00490D96">
        <w:rPr>
          <w:rFonts w:ascii="Arial" w:hAnsi="Arial" w:cs="Arial"/>
          <w:b/>
          <w:bCs/>
          <w:sz w:val="24"/>
        </w:rPr>
        <w:t>Postępowanie w trybie:</w:t>
      </w:r>
    </w:p>
    <w:p w:rsidR="009C1D99" w:rsidRPr="002B3E48" w:rsidRDefault="009C1D99" w:rsidP="007E644B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B3E48">
        <w:rPr>
          <w:rFonts w:ascii="Arial" w:hAnsi="Arial" w:cs="Arial"/>
          <w:b/>
          <w:sz w:val="24"/>
          <w:szCs w:val="24"/>
        </w:rPr>
        <w:t xml:space="preserve">Przetargu nieograniczonego o wartości szacunkowej </w:t>
      </w:r>
    </w:p>
    <w:p w:rsidR="00A5435E" w:rsidRDefault="00A5435E" w:rsidP="007E644B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B25B2">
        <w:rPr>
          <w:rFonts w:ascii="Arial" w:hAnsi="Arial" w:cs="Arial"/>
          <w:b/>
          <w:sz w:val="24"/>
          <w:szCs w:val="24"/>
        </w:rPr>
        <w:t>nie przekraczającej kwoty</w:t>
      </w:r>
      <w:r>
        <w:rPr>
          <w:rFonts w:ascii="Arial" w:hAnsi="Arial" w:cs="Arial"/>
          <w:b/>
          <w:sz w:val="24"/>
          <w:szCs w:val="24"/>
        </w:rPr>
        <w:t xml:space="preserve"> określonej</w:t>
      </w:r>
      <w:r w:rsidR="009C1D99" w:rsidRPr="002B3E48">
        <w:rPr>
          <w:rFonts w:ascii="Arial" w:hAnsi="Arial" w:cs="Arial"/>
          <w:b/>
          <w:sz w:val="24"/>
          <w:szCs w:val="24"/>
        </w:rPr>
        <w:t xml:space="preserve"> w przepisach wydany</w:t>
      </w:r>
      <w:r w:rsidR="00012A84">
        <w:rPr>
          <w:rFonts w:ascii="Arial" w:hAnsi="Arial" w:cs="Arial"/>
          <w:b/>
          <w:sz w:val="24"/>
          <w:szCs w:val="24"/>
        </w:rPr>
        <w:t>ch na podstawie</w:t>
      </w:r>
    </w:p>
    <w:p w:rsidR="009C1D99" w:rsidRPr="002B3E48" w:rsidRDefault="00012A84" w:rsidP="007E644B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art. 11 ust. 8 </w:t>
      </w:r>
      <w:proofErr w:type="spellStart"/>
      <w:r>
        <w:rPr>
          <w:rFonts w:ascii="Arial" w:hAnsi="Arial" w:cs="Arial"/>
          <w:b/>
          <w:sz w:val="24"/>
          <w:szCs w:val="24"/>
        </w:rPr>
        <w:t>p</w:t>
      </w:r>
      <w:r w:rsidR="009C1D99" w:rsidRPr="002B3E48">
        <w:rPr>
          <w:rFonts w:ascii="Arial" w:hAnsi="Arial" w:cs="Arial"/>
          <w:b/>
          <w:sz w:val="24"/>
          <w:szCs w:val="24"/>
        </w:rPr>
        <w:t>.z.p</w:t>
      </w:r>
      <w:proofErr w:type="spellEnd"/>
      <w:r w:rsidR="009C1D99" w:rsidRPr="002B3E48">
        <w:rPr>
          <w:rFonts w:ascii="Arial" w:hAnsi="Arial" w:cs="Arial"/>
          <w:b/>
          <w:sz w:val="24"/>
          <w:szCs w:val="24"/>
        </w:rPr>
        <w:t>.</w:t>
      </w:r>
    </w:p>
    <w:p w:rsidR="002B2381" w:rsidRPr="00490D96" w:rsidRDefault="002B2381" w:rsidP="001965AB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9A22E6" w:rsidRDefault="009A22E6">
      <w:pPr>
        <w:spacing w:line="360" w:lineRule="auto"/>
        <w:rPr>
          <w:rFonts w:ascii="Arial" w:hAnsi="Arial" w:cs="Arial"/>
          <w:b/>
          <w:bCs/>
          <w:sz w:val="24"/>
          <w:u w:val="single"/>
        </w:rPr>
      </w:pPr>
      <w:r w:rsidRPr="003A0C37">
        <w:rPr>
          <w:rFonts w:ascii="Arial" w:hAnsi="Arial" w:cs="Arial"/>
          <w:b/>
          <w:bCs/>
          <w:sz w:val="24"/>
          <w:u w:val="single"/>
        </w:rPr>
        <w:t>Nazwa zamówienia:</w:t>
      </w:r>
    </w:p>
    <w:p w:rsidR="00DB0B6C" w:rsidRPr="003A0C37" w:rsidRDefault="00DB0B6C">
      <w:pPr>
        <w:spacing w:line="360" w:lineRule="auto"/>
        <w:rPr>
          <w:rFonts w:ascii="Arial" w:hAnsi="Arial" w:cs="Arial"/>
          <w:b/>
          <w:bCs/>
          <w:sz w:val="24"/>
          <w:u w:val="single"/>
        </w:rPr>
      </w:pPr>
    </w:p>
    <w:p w:rsidR="00DB0B6C" w:rsidRPr="00DB0B6C" w:rsidRDefault="00DB0B6C" w:rsidP="00DB0B6C">
      <w:pPr>
        <w:pStyle w:val="Nagwek"/>
        <w:jc w:val="center"/>
        <w:rPr>
          <w:rFonts w:ascii="Arial" w:hAnsi="Arial" w:cs="Arial"/>
          <w:b/>
          <w:sz w:val="24"/>
          <w:szCs w:val="24"/>
        </w:rPr>
      </w:pPr>
      <w:r w:rsidRPr="00DB0B6C">
        <w:rPr>
          <w:rFonts w:ascii="Arial" w:hAnsi="Arial" w:cs="Arial"/>
          <w:b/>
          <w:sz w:val="24"/>
          <w:szCs w:val="24"/>
        </w:rPr>
        <w:t xml:space="preserve">Budowa boiska piłkarskiego (I etap) przy Szkole Podstawowej nr 25 w Zabrzu - w ramach budżetu partycypacyjnego 2016 wniosek P0095 pn.; </w:t>
      </w:r>
    </w:p>
    <w:p w:rsidR="00DB0B6C" w:rsidRPr="00DB0B6C" w:rsidRDefault="00DB0B6C" w:rsidP="00DB0B6C">
      <w:pPr>
        <w:pStyle w:val="Nagwek"/>
        <w:jc w:val="center"/>
        <w:rPr>
          <w:b/>
          <w:sz w:val="24"/>
          <w:szCs w:val="24"/>
        </w:rPr>
      </w:pPr>
      <w:r w:rsidRPr="00DB0B6C">
        <w:rPr>
          <w:rFonts w:ascii="Arial" w:hAnsi="Arial" w:cs="Arial"/>
          <w:b/>
          <w:sz w:val="24"/>
          <w:szCs w:val="24"/>
        </w:rPr>
        <w:t>„Sportowe Osiedle Kotarbińskiego – boisko piłkarskie i bieżnia lekkoatletyczna”.</w:t>
      </w:r>
    </w:p>
    <w:p w:rsidR="00DB0B6C" w:rsidRPr="00DB0B6C" w:rsidRDefault="00DB0B6C" w:rsidP="00DB0B6C">
      <w:pPr>
        <w:pStyle w:val="Nagwek"/>
        <w:rPr>
          <w:b/>
          <w:sz w:val="24"/>
          <w:szCs w:val="24"/>
        </w:rPr>
      </w:pPr>
    </w:p>
    <w:p w:rsidR="009A22E6" w:rsidRPr="00490D96" w:rsidRDefault="009A22E6">
      <w:pPr>
        <w:spacing w:line="360" w:lineRule="auto"/>
        <w:jc w:val="center"/>
        <w:rPr>
          <w:rFonts w:ascii="Arial" w:hAnsi="Arial" w:cs="Arial"/>
        </w:rPr>
      </w:pPr>
    </w:p>
    <w:p w:rsidR="009A22E6" w:rsidRPr="00490D96" w:rsidRDefault="009A22E6" w:rsidP="003A0C37">
      <w:pPr>
        <w:spacing w:line="360" w:lineRule="auto"/>
        <w:rPr>
          <w:rFonts w:ascii="Arial" w:hAnsi="Arial" w:cs="Arial"/>
          <w:b/>
          <w:bCs/>
          <w:sz w:val="24"/>
        </w:rPr>
      </w:pPr>
      <w:r w:rsidRPr="003A0C37">
        <w:rPr>
          <w:rFonts w:ascii="Arial" w:hAnsi="Arial" w:cs="Arial"/>
          <w:b/>
          <w:bCs/>
          <w:sz w:val="24"/>
          <w:u w:val="single"/>
        </w:rPr>
        <w:t>Rodzaj:</w:t>
      </w:r>
      <w:r w:rsidR="003A0C37">
        <w:rPr>
          <w:rFonts w:ascii="Arial" w:hAnsi="Arial" w:cs="Arial"/>
          <w:b/>
          <w:bCs/>
          <w:sz w:val="24"/>
        </w:rPr>
        <w:t xml:space="preserve">                                 </w:t>
      </w:r>
      <w:r w:rsidR="007E644B">
        <w:rPr>
          <w:rFonts w:ascii="Arial" w:hAnsi="Arial" w:cs="Arial"/>
          <w:b/>
          <w:bCs/>
          <w:sz w:val="24"/>
        </w:rPr>
        <w:t xml:space="preserve">         </w:t>
      </w:r>
      <w:r w:rsidR="003A0C37">
        <w:rPr>
          <w:rFonts w:ascii="Arial" w:hAnsi="Arial" w:cs="Arial"/>
          <w:b/>
          <w:bCs/>
          <w:sz w:val="24"/>
        </w:rPr>
        <w:t xml:space="preserve"> </w:t>
      </w:r>
      <w:r w:rsidRPr="00490D96">
        <w:rPr>
          <w:rFonts w:ascii="Arial" w:hAnsi="Arial" w:cs="Arial"/>
          <w:b/>
          <w:bCs/>
          <w:sz w:val="24"/>
        </w:rPr>
        <w:t>Robota budowlana</w:t>
      </w:r>
    </w:p>
    <w:p w:rsidR="00FF0375" w:rsidRPr="00FF0375" w:rsidRDefault="009A22E6" w:rsidP="00FF0375">
      <w:pPr>
        <w:ind w:left="3540"/>
        <w:jc w:val="right"/>
        <w:rPr>
          <w:rFonts w:ascii="Arial" w:hAnsi="Arial" w:cs="Arial"/>
          <w:b/>
          <w:color w:val="FF0000"/>
        </w:rPr>
      </w:pPr>
      <w:r w:rsidRPr="00490D96">
        <w:rPr>
          <w:rFonts w:ascii="Arial" w:hAnsi="Arial" w:cs="Arial"/>
        </w:rPr>
        <w:t xml:space="preserve">         </w:t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="00FF0375" w:rsidRPr="00FF0375">
        <w:rPr>
          <w:rFonts w:ascii="Arial" w:hAnsi="Arial" w:cs="Arial"/>
          <w:b/>
          <w:color w:val="FF0000"/>
        </w:rPr>
        <w:t xml:space="preserve">Naczelnik Wydziału </w:t>
      </w:r>
    </w:p>
    <w:p w:rsidR="00FF0375" w:rsidRPr="00FF0375" w:rsidRDefault="00FF0375" w:rsidP="00FF0375">
      <w:pPr>
        <w:ind w:left="3540"/>
        <w:jc w:val="right"/>
        <w:rPr>
          <w:rFonts w:ascii="Arial" w:hAnsi="Arial" w:cs="Arial"/>
          <w:b/>
          <w:color w:val="FF0000"/>
        </w:rPr>
      </w:pPr>
      <w:r w:rsidRPr="00FF0375">
        <w:rPr>
          <w:rFonts w:ascii="Arial" w:hAnsi="Arial" w:cs="Arial"/>
          <w:b/>
          <w:color w:val="FF0000"/>
        </w:rPr>
        <w:t>Inwestycji i Remontów</w:t>
      </w:r>
    </w:p>
    <w:p w:rsidR="009709CF" w:rsidRPr="005F37A5" w:rsidRDefault="00FF0375" w:rsidP="00FF0375">
      <w:pPr>
        <w:ind w:left="3540"/>
        <w:jc w:val="righ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mgr </w:t>
      </w:r>
      <w:r w:rsidRPr="00FF0375">
        <w:rPr>
          <w:rFonts w:ascii="Arial" w:hAnsi="Arial" w:cs="Arial"/>
          <w:b/>
          <w:color w:val="FF0000"/>
        </w:rPr>
        <w:t xml:space="preserve">inż. Leszek Szczygielski </w:t>
      </w:r>
      <w:r w:rsidR="009A22E6" w:rsidRPr="00FF0375">
        <w:rPr>
          <w:rFonts w:ascii="Arial" w:hAnsi="Arial" w:cs="Arial"/>
          <w:b/>
          <w:color w:val="FF0000"/>
        </w:rPr>
        <w:t xml:space="preserve">     </w:t>
      </w:r>
      <w:r w:rsidR="003A0C37" w:rsidRPr="00FF0375">
        <w:rPr>
          <w:rFonts w:ascii="Arial" w:hAnsi="Arial" w:cs="Arial"/>
          <w:b/>
          <w:color w:val="FF0000"/>
        </w:rPr>
        <w:t xml:space="preserve">                </w:t>
      </w:r>
      <w:r w:rsidR="009A22E6" w:rsidRPr="00FF0375">
        <w:rPr>
          <w:rFonts w:ascii="Arial" w:hAnsi="Arial" w:cs="Arial"/>
          <w:b/>
          <w:color w:val="FF0000"/>
        </w:rPr>
        <w:t xml:space="preserve">       </w:t>
      </w:r>
    </w:p>
    <w:p w:rsidR="005F37A5" w:rsidRPr="005F37A5" w:rsidRDefault="005F37A5" w:rsidP="005F37A5">
      <w:pPr>
        <w:spacing w:line="360" w:lineRule="auto"/>
        <w:rPr>
          <w:rFonts w:ascii="Arial" w:hAnsi="Arial" w:cs="Arial"/>
        </w:rPr>
      </w:pPr>
      <w:r w:rsidRPr="005F37A5">
        <w:rPr>
          <w:rFonts w:ascii="Arial" w:hAnsi="Arial" w:cs="Arial"/>
        </w:rPr>
        <w:t xml:space="preserve">         </w:t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  <w:t xml:space="preserve">            .................................................................................</w:t>
      </w:r>
    </w:p>
    <w:p w:rsidR="005F37A5" w:rsidRPr="005F37A5" w:rsidRDefault="005F37A5" w:rsidP="005F37A5">
      <w:pPr>
        <w:spacing w:line="360" w:lineRule="auto"/>
        <w:rPr>
          <w:rFonts w:ascii="Arial" w:hAnsi="Arial" w:cs="Arial"/>
        </w:rPr>
      </w:pPr>
      <w:r w:rsidRPr="005F37A5">
        <w:rPr>
          <w:rFonts w:ascii="Arial" w:hAnsi="Arial" w:cs="Arial"/>
        </w:rPr>
        <w:tab/>
        <w:t xml:space="preserve"> </w:t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  <w:t>(data, podpis i pieczątka Naczelnika Wydziału Zamawiającego)</w:t>
      </w:r>
    </w:p>
    <w:p w:rsidR="005F37A5" w:rsidRPr="005F37A5" w:rsidRDefault="005F37A5" w:rsidP="005F37A5">
      <w:pPr>
        <w:spacing w:line="360" w:lineRule="auto"/>
        <w:rPr>
          <w:rFonts w:ascii="Arial" w:hAnsi="Arial" w:cs="Arial"/>
        </w:rPr>
      </w:pPr>
    </w:p>
    <w:p w:rsidR="005F37A5" w:rsidRPr="005F37A5" w:rsidRDefault="005F37A5" w:rsidP="005F37A5">
      <w:pPr>
        <w:spacing w:line="360" w:lineRule="auto"/>
        <w:ind w:left="1416" w:firstLine="708"/>
        <w:rPr>
          <w:rFonts w:ascii="Arial" w:hAnsi="Arial" w:cs="Arial"/>
          <w:b/>
          <w:bCs/>
        </w:rPr>
      </w:pPr>
      <w:r w:rsidRPr="005F37A5">
        <w:rPr>
          <w:rFonts w:ascii="Arial" w:hAnsi="Arial" w:cs="Arial"/>
        </w:rPr>
        <w:t xml:space="preserve">  </w:t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  <w:b/>
          <w:bCs/>
        </w:rPr>
        <w:t>ZATWIERDZAM:</w:t>
      </w:r>
    </w:p>
    <w:p w:rsidR="009709CF" w:rsidRPr="00FF0375" w:rsidRDefault="00FF0375" w:rsidP="00FF0375">
      <w:pPr>
        <w:tabs>
          <w:tab w:val="left" w:pos="6135"/>
        </w:tabs>
        <w:ind w:left="2832" w:firstLine="708"/>
        <w:jc w:val="right"/>
        <w:rPr>
          <w:rFonts w:ascii="Arial" w:hAnsi="Arial" w:cs="Arial"/>
          <w:b/>
          <w:color w:val="FF0000"/>
        </w:rPr>
      </w:pPr>
      <w:r>
        <w:rPr>
          <w:rFonts w:ascii="Arial" w:hAnsi="Arial" w:cs="Arial"/>
        </w:rPr>
        <w:tab/>
      </w:r>
      <w:r w:rsidRPr="00FF0375">
        <w:rPr>
          <w:rFonts w:ascii="Arial" w:hAnsi="Arial" w:cs="Arial"/>
          <w:b/>
        </w:rPr>
        <w:t>10.10.2016r</w:t>
      </w:r>
      <w:r w:rsidRPr="00FF0375">
        <w:rPr>
          <w:rFonts w:ascii="Arial" w:hAnsi="Arial" w:cs="Arial"/>
          <w:b/>
          <w:color w:val="FF0000"/>
        </w:rPr>
        <w:t>. PREZYDENT MIASTA</w:t>
      </w:r>
    </w:p>
    <w:p w:rsidR="009709CF" w:rsidRDefault="00FF0375" w:rsidP="00FF0375">
      <w:pPr>
        <w:tabs>
          <w:tab w:val="left" w:pos="6135"/>
        </w:tabs>
        <w:ind w:left="2832" w:firstLine="708"/>
        <w:jc w:val="right"/>
        <w:rPr>
          <w:rFonts w:ascii="Arial" w:hAnsi="Arial" w:cs="Arial"/>
          <w:b/>
          <w:color w:val="FF0000"/>
        </w:rPr>
      </w:pPr>
      <w:r w:rsidRPr="00FF0375">
        <w:rPr>
          <w:rFonts w:ascii="Arial" w:hAnsi="Arial" w:cs="Arial"/>
          <w:b/>
          <w:color w:val="FF0000"/>
        </w:rPr>
        <w:t>Małgorzata Mańka-Szulik</w:t>
      </w:r>
    </w:p>
    <w:p w:rsidR="00FF0375" w:rsidRPr="00FF0375" w:rsidRDefault="00FF0375" w:rsidP="00FF0375">
      <w:pPr>
        <w:tabs>
          <w:tab w:val="left" w:pos="6135"/>
        </w:tabs>
        <w:ind w:left="2832" w:firstLine="708"/>
        <w:jc w:val="right"/>
        <w:rPr>
          <w:rFonts w:ascii="Arial" w:hAnsi="Arial" w:cs="Arial"/>
          <w:b/>
          <w:color w:val="FF0000"/>
        </w:rPr>
      </w:pPr>
    </w:p>
    <w:p w:rsidR="005F37A5" w:rsidRPr="005F37A5" w:rsidRDefault="005F37A5" w:rsidP="005F37A5">
      <w:pPr>
        <w:spacing w:line="360" w:lineRule="auto"/>
        <w:ind w:left="2832" w:firstLine="708"/>
        <w:rPr>
          <w:rFonts w:ascii="Arial" w:hAnsi="Arial" w:cs="Arial"/>
        </w:rPr>
      </w:pPr>
      <w:r w:rsidRPr="005F37A5">
        <w:rPr>
          <w:rFonts w:ascii="Arial" w:hAnsi="Arial" w:cs="Arial"/>
        </w:rPr>
        <w:t>...............................................................................</w:t>
      </w:r>
      <w:bookmarkStart w:id="0" w:name="_GoBack"/>
      <w:bookmarkEnd w:id="0"/>
    </w:p>
    <w:p w:rsidR="005F37A5" w:rsidRPr="005F37A5" w:rsidRDefault="005F37A5" w:rsidP="005F37A5">
      <w:pPr>
        <w:spacing w:line="360" w:lineRule="auto"/>
        <w:ind w:left="2832" w:firstLine="708"/>
        <w:rPr>
          <w:rFonts w:ascii="Arial" w:hAnsi="Arial" w:cs="Arial"/>
        </w:rPr>
      </w:pPr>
      <w:r w:rsidRPr="005F37A5">
        <w:rPr>
          <w:rFonts w:ascii="Arial" w:hAnsi="Arial" w:cs="Arial"/>
        </w:rPr>
        <w:t xml:space="preserve">    (data, podpis i pieczątka Zamawiającego)</w:t>
      </w:r>
    </w:p>
    <w:p w:rsidR="009A22E6" w:rsidRPr="00490D96" w:rsidRDefault="009A22E6">
      <w:pPr>
        <w:spacing w:line="360" w:lineRule="auto"/>
        <w:jc w:val="center"/>
        <w:rPr>
          <w:rFonts w:ascii="Arial" w:hAnsi="Arial" w:cs="Arial"/>
        </w:rPr>
      </w:pPr>
    </w:p>
    <w:p w:rsidR="00D25C78" w:rsidRDefault="009A22E6" w:rsidP="00D25C78">
      <w:pPr>
        <w:rPr>
          <w:rFonts w:ascii="Arial" w:hAnsi="Arial" w:cs="Arial"/>
          <w:i/>
        </w:rPr>
      </w:pPr>
      <w:r w:rsidRPr="00490D96">
        <w:rPr>
          <w:rFonts w:ascii="Arial" w:hAnsi="Arial" w:cs="Arial"/>
        </w:rPr>
        <w:t xml:space="preserve">Cena </w:t>
      </w:r>
      <w:r w:rsidR="00064905" w:rsidRPr="00490D96">
        <w:rPr>
          <w:rFonts w:ascii="Arial" w:hAnsi="Arial" w:cs="Arial"/>
        </w:rPr>
        <w:t>SIWZ</w:t>
      </w:r>
      <w:r w:rsidR="00D25C78">
        <w:rPr>
          <w:rFonts w:ascii="Arial" w:hAnsi="Arial" w:cs="Arial"/>
        </w:rPr>
        <w:t xml:space="preserve">  </w:t>
      </w:r>
      <w:r w:rsidR="00D25C78" w:rsidRPr="007E644B">
        <w:rPr>
          <w:rFonts w:ascii="Arial" w:hAnsi="Arial" w:cs="Arial"/>
          <w:i/>
          <w:sz w:val="18"/>
          <w:szCs w:val="18"/>
        </w:rPr>
        <w:t>wersja elektroniczna – bezpłatnie do pobrania ze strony internetowej Urzędu Miejskiego, wersja papierowa – na pisemny wniosek wykonawcy – w cenie kosztu pokrycia druku i przekazania</w:t>
      </w:r>
      <w:r w:rsidR="00D25C78">
        <w:rPr>
          <w:rFonts w:ascii="Arial" w:hAnsi="Arial" w:cs="Arial"/>
          <w:i/>
        </w:rPr>
        <w:t>.</w:t>
      </w:r>
    </w:p>
    <w:p w:rsidR="00D25C78" w:rsidRDefault="00D25C78">
      <w:pPr>
        <w:spacing w:line="360" w:lineRule="auto"/>
        <w:rPr>
          <w:rFonts w:ascii="Arial" w:hAnsi="Arial" w:cs="Arial"/>
        </w:rPr>
      </w:pPr>
    </w:p>
    <w:p w:rsidR="009A22E6" w:rsidRPr="00490D96" w:rsidRDefault="009A22E6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Data</w:t>
      </w:r>
      <w:r w:rsidR="00D25C78">
        <w:rPr>
          <w:rFonts w:ascii="Arial" w:hAnsi="Arial" w:cs="Arial"/>
        </w:rPr>
        <w:t xml:space="preserve"> : </w:t>
      </w:r>
      <w:r w:rsidR="009709CF">
        <w:rPr>
          <w:rFonts w:ascii="Arial" w:hAnsi="Arial" w:cs="Arial"/>
        </w:rPr>
        <w:t>wrzesień</w:t>
      </w:r>
      <w:r w:rsidR="00D25C78">
        <w:rPr>
          <w:rFonts w:ascii="Arial" w:hAnsi="Arial" w:cs="Arial"/>
        </w:rPr>
        <w:t xml:space="preserve"> 2016 r.</w:t>
      </w:r>
    </w:p>
    <w:p w:rsidR="00A00B23" w:rsidRDefault="00A00B23">
      <w:pPr>
        <w:spacing w:line="360" w:lineRule="auto"/>
        <w:rPr>
          <w:rFonts w:ascii="Arial" w:hAnsi="Arial" w:cs="Arial"/>
          <w:b/>
        </w:rPr>
      </w:pPr>
    </w:p>
    <w:p w:rsidR="009A22E6" w:rsidRPr="00490D96" w:rsidRDefault="002D2339">
      <w:pPr>
        <w:spacing w:line="360" w:lineRule="auto"/>
        <w:rPr>
          <w:rFonts w:ascii="Arial" w:hAnsi="Arial" w:cs="Arial"/>
          <w:b/>
        </w:rPr>
      </w:pPr>
      <w:r w:rsidRPr="00490D96">
        <w:rPr>
          <w:rFonts w:ascii="Arial" w:hAnsi="Arial" w:cs="Arial"/>
          <w:b/>
        </w:rPr>
        <w:lastRenderedPageBreak/>
        <w:t>SPIS ZAWARTOŚCI SIWZ</w:t>
      </w:r>
    </w:p>
    <w:p w:rsidR="007B1E6C" w:rsidRPr="00490D96" w:rsidRDefault="002D2339" w:rsidP="007B1E6C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CZĘŚĆ I</w:t>
      </w:r>
      <w:r w:rsidR="007B1E6C" w:rsidRPr="00490D96">
        <w:rPr>
          <w:rFonts w:ascii="Arial" w:hAnsi="Arial" w:cs="Arial"/>
        </w:rPr>
        <w:t>- OBLIGATORYJNE POSTANOWIENIA  SIWZ</w:t>
      </w:r>
    </w:p>
    <w:p w:rsidR="002D2339" w:rsidRPr="00490D96" w:rsidRDefault="002D2339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CZĘŚĆ II</w:t>
      </w:r>
      <w:r w:rsidR="007B1E6C" w:rsidRPr="00490D96">
        <w:rPr>
          <w:rFonts w:ascii="Arial" w:hAnsi="Arial" w:cs="Arial"/>
        </w:rPr>
        <w:t>- DODATKOWE POSTANOWIENIA SIWZ</w:t>
      </w:r>
    </w:p>
    <w:p w:rsidR="002D2339" w:rsidRPr="00490D96" w:rsidRDefault="002D2339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CZĘŚĆ III</w:t>
      </w:r>
      <w:r w:rsidR="007B1E6C" w:rsidRPr="00490D96">
        <w:rPr>
          <w:rFonts w:ascii="Arial" w:hAnsi="Arial" w:cs="Arial"/>
        </w:rPr>
        <w:t>- SZCZEGÓLNE POSTANOWIENIA SIWZ</w:t>
      </w:r>
    </w:p>
    <w:p w:rsidR="007B1E6C" w:rsidRPr="00490D96" w:rsidRDefault="007B1E6C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CZĘŚĆIV- SZCZEGÓŁOWY OPIS PRZEDMIOTU ZAMÓWIENIA</w:t>
      </w:r>
    </w:p>
    <w:p w:rsidR="007B1E6C" w:rsidRPr="00490D96" w:rsidRDefault="007B1E6C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CZĘŚĆ V- WZÓR UMOWY</w:t>
      </w:r>
    </w:p>
    <w:p w:rsidR="00587AC6" w:rsidRPr="00490D96" w:rsidRDefault="007B1E6C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CZĘŚĆ VI- WZORY FORMULARZY</w:t>
      </w:r>
    </w:p>
    <w:p w:rsidR="00587AC6" w:rsidRPr="00490D96" w:rsidRDefault="002D2339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  <w:b/>
        </w:rPr>
        <w:t>CZĘŚĆ I</w:t>
      </w:r>
      <w:r w:rsidR="00550822">
        <w:rPr>
          <w:rFonts w:ascii="Arial" w:hAnsi="Arial" w:cs="Arial"/>
          <w:b/>
        </w:rPr>
        <w:t>.</w:t>
      </w:r>
      <w:r w:rsidR="00DF1CE4" w:rsidRPr="00490D96">
        <w:rPr>
          <w:rFonts w:ascii="Arial" w:hAnsi="Arial" w:cs="Arial"/>
          <w:b/>
        </w:rPr>
        <w:tab/>
      </w:r>
      <w:r w:rsidRPr="00490D96">
        <w:rPr>
          <w:rFonts w:ascii="Arial" w:hAnsi="Arial" w:cs="Arial"/>
        </w:rPr>
        <w:t>OBLIGATORYJNE POSTANOWIENIA  SIWZ</w:t>
      </w:r>
    </w:p>
    <w:p w:rsidR="002D2339" w:rsidRPr="00490D96" w:rsidRDefault="002D2339">
      <w:pPr>
        <w:spacing w:line="360" w:lineRule="auto"/>
        <w:rPr>
          <w:rFonts w:ascii="Arial" w:hAnsi="Arial" w:cs="Arial"/>
          <w:b/>
        </w:rPr>
      </w:pPr>
      <w:r w:rsidRPr="00490D96">
        <w:rPr>
          <w:rFonts w:ascii="Arial" w:hAnsi="Arial" w:cs="Arial"/>
          <w:b/>
        </w:rPr>
        <w:t xml:space="preserve">1.Nazwa (firma ) oraz adres </w:t>
      </w:r>
      <w:r w:rsidR="00012A84">
        <w:rPr>
          <w:rFonts w:ascii="Arial" w:hAnsi="Arial" w:cs="Arial"/>
          <w:b/>
        </w:rPr>
        <w:t>Zamawiającego</w:t>
      </w:r>
    </w:p>
    <w:p w:rsidR="002D2339" w:rsidRPr="00490D96" w:rsidRDefault="00795541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Miasto </w:t>
      </w:r>
      <w:r w:rsidR="002D2339" w:rsidRPr="00490D96">
        <w:rPr>
          <w:rFonts w:ascii="Arial" w:hAnsi="Arial" w:cs="Arial"/>
        </w:rPr>
        <w:t>Zabrze – Prezydent Miasta</w:t>
      </w:r>
    </w:p>
    <w:p w:rsidR="002D2339" w:rsidRPr="00490D96" w:rsidRDefault="002D2339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ul. Powstańców Śląskich 5-7, 41-800 Zabrze</w:t>
      </w:r>
    </w:p>
    <w:p w:rsidR="002D2339" w:rsidRPr="00490D96" w:rsidRDefault="002D2339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Telefon: (032) 3733 537, (032) 3733 516, (032) 37 33 427</w:t>
      </w:r>
    </w:p>
    <w:p w:rsidR="002D2339" w:rsidRPr="00490D96" w:rsidRDefault="002D2339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Faks: (032)  37 33</w:t>
      </w:r>
      <w:r w:rsidR="00D43004" w:rsidRPr="00490D96">
        <w:rPr>
          <w:rFonts w:ascii="Arial" w:hAnsi="Arial" w:cs="Arial"/>
        </w:rPr>
        <w:t> </w:t>
      </w:r>
      <w:r w:rsidR="004C4F83">
        <w:rPr>
          <w:rFonts w:ascii="Arial" w:hAnsi="Arial" w:cs="Arial"/>
        </w:rPr>
        <w:t>516</w:t>
      </w:r>
    </w:p>
    <w:p w:rsidR="00D43004" w:rsidRPr="00490D96" w:rsidRDefault="00D43004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Strona internetowa: </w:t>
      </w:r>
      <w:r w:rsidR="00DF1CE4" w:rsidRPr="00490D96">
        <w:rPr>
          <w:rFonts w:ascii="Arial" w:hAnsi="Arial" w:cs="Arial"/>
        </w:rPr>
        <w:t>WWW.zabrze.magistrat.pl</w:t>
      </w:r>
    </w:p>
    <w:p w:rsidR="002D2339" w:rsidRPr="00490D96" w:rsidRDefault="009224B0" w:rsidP="002D2339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Godziny urzędowania: poniedziałek- piątek 7</w:t>
      </w:r>
      <w:r w:rsidRPr="00490D96">
        <w:rPr>
          <w:rFonts w:ascii="Arial" w:hAnsi="Arial" w:cs="Arial"/>
          <w:vertAlign w:val="superscript"/>
        </w:rPr>
        <w:t>30</w:t>
      </w:r>
      <w:r w:rsidRPr="00490D96">
        <w:rPr>
          <w:rFonts w:ascii="Arial" w:hAnsi="Arial" w:cs="Arial"/>
        </w:rPr>
        <w:t>-15</w:t>
      </w:r>
      <w:r w:rsidRPr="00490D96">
        <w:rPr>
          <w:rFonts w:ascii="Arial" w:hAnsi="Arial" w:cs="Arial"/>
          <w:vertAlign w:val="superscript"/>
        </w:rPr>
        <w:t>30</w:t>
      </w:r>
    </w:p>
    <w:p w:rsidR="002D2339" w:rsidRPr="00490D96" w:rsidRDefault="002D2339" w:rsidP="002D2339">
      <w:pPr>
        <w:spacing w:line="360" w:lineRule="auto"/>
        <w:rPr>
          <w:rFonts w:ascii="Arial" w:hAnsi="Arial" w:cs="Arial"/>
          <w:b/>
        </w:rPr>
      </w:pPr>
      <w:r w:rsidRPr="00490D96">
        <w:rPr>
          <w:rFonts w:ascii="Arial" w:hAnsi="Arial" w:cs="Arial"/>
          <w:b/>
        </w:rPr>
        <w:t>2. Tryb udzielenia zamówienia</w:t>
      </w:r>
    </w:p>
    <w:p w:rsidR="00917577" w:rsidRPr="00490D96" w:rsidRDefault="002D2339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Trybem udzielenia zamówienia jest przetarg ni</w:t>
      </w:r>
      <w:r w:rsidR="00C10F44">
        <w:rPr>
          <w:rFonts w:ascii="Arial" w:hAnsi="Arial" w:cs="Arial"/>
        </w:rPr>
        <w:t xml:space="preserve">eograniczony, zgodnie z </w:t>
      </w:r>
      <w:r w:rsidR="00C10F44" w:rsidRPr="00A5435E">
        <w:rPr>
          <w:rFonts w:ascii="Arial" w:hAnsi="Arial" w:cs="Arial"/>
        </w:rPr>
        <w:t>art. 39 i następne</w:t>
      </w:r>
      <w:r w:rsidR="00C10F44">
        <w:rPr>
          <w:rFonts w:ascii="Arial" w:hAnsi="Arial" w:cs="Arial"/>
        </w:rPr>
        <w:t xml:space="preserve"> </w:t>
      </w:r>
      <w:r w:rsidR="00864D47" w:rsidRPr="00490D96">
        <w:rPr>
          <w:rFonts w:ascii="Arial" w:hAnsi="Arial" w:cs="Arial"/>
        </w:rPr>
        <w:t>ust</w:t>
      </w:r>
      <w:r w:rsidRPr="00490D96">
        <w:rPr>
          <w:rFonts w:ascii="Arial" w:hAnsi="Arial" w:cs="Arial"/>
        </w:rPr>
        <w:t xml:space="preserve">awy z dnia </w:t>
      </w:r>
      <w:r w:rsidRPr="00490D96">
        <w:rPr>
          <w:rFonts w:ascii="Arial" w:hAnsi="Arial" w:cs="Arial"/>
        </w:rPr>
        <w:br/>
        <w:t>29 stycznia 2004 r. Prawo zam</w:t>
      </w:r>
      <w:r w:rsidR="004336F3" w:rsidRPr="00490D96">
        <w:rPr>
          <w:rFonts w:ascii="Arial" w:hAnsi="Arial" w:cs="Arial"/>
        </w:rPr>
        <w:t>ówień publicznych</w:t>
      </w:r>
      <w:r w:rsidR="00C10F44">
        <w:rPr>
          <w:rFonts w:ascii="Arial" w:hAnsi="Arial" w:cs="Arial"/>
        </w:rPr>
        <w:t xml:space="preserve"> </w:t>
      </w:r>
      <w:r w:rsidR="00C10F44" w:rsidRPr="00A5435E">
        <w:rPr>
          <w:rFonts w:ascii="Arial" w:hAnsi="Arial" w:cs="Arial"/>
        </w:rPr>
        <w:t>(</w:t>
      </w:r>
      <w:r w:rsidR="00C10F44" w:rsidRPr="00A5435E">
        <w:rPr>
          <w:rFonts w:ascii="Arial" w:hAnsi="Arial" w:cs="Arial"/>
          <w:snapToGrid w:val="0"/>
          <w:szCs w:val="22"/>
        </w:rPr>
        <w:t>tj.</w:t>
      </w:r>
      <w:r w:rsidR="00C10F44" w:rsidRPr="00A5435E">
        <w:rPr>
          <w:rFonts w:ascii="Arial" w:hAnsi="Arial" w:cs="Arial"/>
          <w:szCs w:val="22"/>
        </w:rPr>
        <w:t xml:space="preserve"> </w:t>
      </w:r>
      <w:proofErr w:type="spellStart"/>
      <w:r w:rsidR="00C10F44" w:rsidRPr="00A5435E">
        <w:rPr>
          <w:rFonts w:ascii="Arial" w:hAnsi="Arial" w:cs="Arial"/>
          <w:szCs w:val="22"/>
        </w:rPr>
        <w:t>Dz.U</w:t>
      </w:r>
      <w:proofErr w:type="spellEnd"/>
      <w:r w:rsidR="00C10F44" w:rsidRPr="00A5435E">
        <w:rPr>
          <w:rFonts w:ascii="Arial" w:hAnsi="Arial" w:cs="Arial"/>
          <w:szCs w:val="22"/>
        </w:rPr>
        <w:t>. z 2015</w:t>
      </w:r>
      <w:r w:rsidR="00C22CBE" w:rsidRPr="00A5435E">
        <w:rPr>
          <w:rFonts w:ascii="Arial" w:hAnsi="Arial" w:cs="Arial"/>
          <w:szCs w:val="22"/>
        </w:rPr>
        <w:t xml:space="preserve"> </w:t>
      </w:r>
      <w:proofErr w:type="spellStart"/>
      <w:r w:rsidR="00D4333E">
        <w:rPr>
          <w:rFonts w:ascii="Arial" w:hAnsi="Arial" w:cs="Arial"/>
          <w:szCs w:val="22"/>
        </w:rPr>
        <w:t>r</w:t>
      </w:r>
      <w:proofErr w:type="spellEnd"/>
      <w:r w:rsidR="00D4333E">
        <w:rPr>
          <w:rFonts w:ascii="Arial" w:hAnsi="Arial" w:cs="Arial"/>
          <w:szCs w:val="22"/>
        </w:rPr>
        <w:t xml:space="preserve">, poz. 2164 z </w:t>
      </w:r>
      <w:proofErr w:type="spellStart"/>
      <w:r w:rsidR="00D4333E">
        <w:rPr>
          <w:rFonts w:ascii="Arial" w:hAnsi="Arial" w:cs="Arial"/>
          <w:szCs w:val="22"/>
        </w:rPr>
        <w:t>pó</w:t>
      </w:r>
      <w:r w:rsidR="00C10F44" w:rsidRPr="00A5435E">
        <w:rPr>
          <w:rFonts w:ascii="Arial" w:hAnsi="Arial" w:cs="Arial"/>
          <w:szCs w:val="22"/>
        </w:rPr>
        <w:t>źn</w:t>
      </w:r>
      <w:proofErr w:type="spellEnd"/>
      <w:r w:rsidR="00C10F44" w:rsidRPr="00A5435E">
        <w:rPr>
          <w:rFonts w:ascii="Arial" w:hAnsi="Arial" w:cs="Arial"/>
          <w:szCs w:val="22"/>
        </w:rPr>
        <w:t>. zm.)</w:t>
      </w:r>
      <w:r w:rsidR="00C10F44" w:rsidRPr="00A5435E">
        <w:rPr>
          <w:rFonts w:ascii="Arial" w:hAnsi="Arial" w:cs="Arial"/>
        </w:rPr>
        <w:t>,</w:t>
      </w:r>
      <w:r w:rsidR="00C80470" w:rsidRPr="00490D96">
        <w:rPr>
          <w:rFonts w:ascii="Arial" w:hAnsi="Arial" w:cs="Arial"/>
        </w:rPr>
        <w:t xml:space="preserve"> zwaną dalej „</w:t>
      </w:r>
      <w:proofErr w:type="spellStart"/>
      <w:r w:rsidR="00012A84">
        <w:rPr>
          <w:rFonts w:ascii="Arial" w:hAnsi="Arial" w:cs="Arial"/>
        </w:rPr>
        <w:t>p.z.p</w:t>
      </w:r>
      <w:proofErr w:type="spellEnd"/>
      <w:r w:rsidR="00012A84">
        <w:rPr>
          <w:rFonts w:ascii="Arial" w:hAnsi="Arial" w:cs="Arial"/>
        </w:rPr>
        <w:t>.</w:t>
      </w:r>
      <w:r w:rsidRPr="00490D96">
        <w:rPr>
          <w:rFonts w:ascii="Arial" w:hAnsi="Arial" w:cs="Arial"/>
        </w:rPr>
        <w:t>”</w:t>
      </w:r>
      <w:r w:rsidR="00917577" w:rsidRPr="00490D96">
        <w:rPr>
          <w:rFonts w:ascii="Arial" w:hAnsi="Arial" w:cs="Arial"/>
        </w:rPr>
        <w:t>.</w:t>
      </w:r>
    </w:p>
    <w:p w:rsidR="00917577" w:rsidRPr="00490D96" w:rsidRDefault="00917577" w:rsidP="002D2339">
      <w:pPr>
        <w:spacing w:line="360" w:lineRule="auto"/>
        <w:jc w:val="both"/>
        <w:rPr>
          <w:rFonts w:ascii="Arial" w:hAnsi="Arial" w:cs="Arial"/>
          <w:b/>
        </w:rPr>
      </w:pPr>
      <w:r w:rsidRPr="00490D96">
        <w:rPr>
          <w:rFonts w:ascii="Arial" w:hAnsi="Arial" w:cs="Arial"/>
          <w:b/>
        </w:rPr>
        <w:t>3. Opis przedmiotu zamówienia</w:t>
      </w:r>
    </w:p>
    <w:p w:rsidR="002F3A5F" w:rsidRDefault="00917577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  <w:b/>
        </w:rPr>
        <w:t>3.1</w:t>
      </w:r>
      <w:r w:rsidRPr="00490D96">
        <w:rPr>
          <w:rFonts w:ascii="Arial" w:hAnsi="Arial" w:cs="Arial"/>
        </w:rPr>
        <w:t xml:space="preserve"> Przedmiotem zamówienia jest</w:t>
      </w:r>
      <w:r w:rsidR="00A5435E">
        <w:rPr>
          <w:rFonts w:ascii="Arial" w:hAnsi="Arial" w:cs="Arial"/>
        </w:rPr>
        <w:t xml:space="preserve"> wykonanie</w:t>
      </w:r>
      <w:r w:rsidR="00024AFB">
        <w:rPr>
          <w:rFonts w:ascii="Arial" w:hAnsi="Arial" w:cs="Arial"/>
        </w:rPr>
        <w:t xml:space="preserve"> </w:t>
      </w:r>
      <w:r w:rsidR="00024AFB" w:rsidRPr="00024AFB">
        <w:rPr>
          <w:rFonts w:ascii="Arial" w:hAnsi="Arial" w:cs="Arial"/>
          <w:b/>
        </w:rPr>
        <w:t>I Etapu</w:t>
      </w:r>
      <w:r w:rsidR="00024AFB">
        <w:rPr>
          <w:rFonts w:ascii="Arial" w:hAnsi="Arial" w:cs="Arial"/>
        </w:rPr>
        <w:t xml:space="preserve"> obejmującego </w:t>
      </w:r>
      <w:r w:rsidR="002F3A5F">
        <w:rPr>
          <w:rFonts w:ascii="Arial" w:hAnsi="Arial" w:cs="Arial"/>
        </w:rPr>
        <w:t>:</w:t>
      </w:r>
    </w:p>
    <w:p w:rsidR="00024AFB" w:rsidRDefault="00024AFB" w:rsidP="00024AFB">
      <w:pPr>
        <w:pStyle w:val="NormalnyWeb"/>
        <w:numPr>
          <w:ilvl w:val="0"/>
          <w:numId w:val="46"/>
        </w:numPr>
        <w:spacing w:before="0" w:after="0" w:line="360" w:lineRule="auto"/>
        <w:ind w:right="22"/>
        <w:rPr>
          <w:rFonts w:ascii="Arial" w:hAnsi="Arial" w:cs="Arial"/>
        </w:rPr>
      </w:pPr>
      <w:r>
        <w:rPr>
          <w:rFonts w:ascii="Arial" w:hAnsi="Arial" w:cs="Arial"/>
        </w:rPr>
        <w:t>boisko piłkarskie (pow. boiska 1400,00m</w:t>
      </w:r>
      <w:r w:rsidRPr="00A85264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) o nawierzchni  z trawy syntetycznej  o  wymiarach 28,00m x 50,00m  – z polem gry 24,00m x 45,00m  </w:t>
      </w:r>
    </w:p>
    <w:p w:rsidR="00024AFB" w:rsidRDefault="00024AFB" w:rsidP="00024AFB">
      <w:pPr>
        <w:pStyle w:val="NormalnyWeb"/>
        <w:numPr>
          <w:ilvl w:val="0"/>
          <w:numId w:val="46"/>
        </w:numPr>
        <w:spacing w:before="0" w:after="0" w:line="360" w:lineRule="auto"/>
        <w:ind w:right="22"/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piłkochwyty</w:t>
      </w:r>
      <w:proofErr w:type="spellEnd"/>
      <w:r>
        <w:rPr>
          <w:rFonts w:ascii="Arial" w:hAnsi="Arial" w:cs="Arial"/>
        </w:rPr>
        <w:t>;</w:t>
      </w:r>
    </w:p>
    <w:p w:rsidR="00024AFB" w:rsidRDefault="00024AFB" w:rsidP="00024AFB">
      <w:pPr>
        <w:pStyle w:val="NormalnyWeb"/>
        <w:numPr>
          <w:ilvl w:val="0"/>
          <w:numId w:val="46"/>
        </w:numPr>
        <w:spacing w:before="0" w:after="0" w:line="360" w:lineRule="auto"/>
        <w:ind w:right="22"/>
        <w:jc w:val="left"/>
        <w:rPr>
          <w:rFonts w:ascii="Arial" w:hAnsi="Arial" w:cs="Arial"/>
        </w:rPr>
      </w:pPr>
      <w:r>
        <w:rPr>
          <w:rFonts w:ascii="Arial" w:hAnsi="Arial" w:cs="Arial"/>
        </w:rPr>
        <w:t>ławki parkowe i kosze na śmieci;</w:t>
      </w:r>
    </w:p>
    <w:p w:rsidR="00024AFB" w:rsidRDefault="00024AFB" w:rsidP="00024AFB">
      <w:pPr>
        <w:pStyle w:val="NormalnyWeb"/>
        <w:numPr>
          <w:ilvl w:val="0"/>
          <w:numId w:val="46"/>
        </w:numPr>
        <w:spacing w:before="0" w:after="0" w:line="360" w:lineRule="auto"/>
        <w:ind w:right="22"/>
        <w:jc w:val="left"/>
        <w:rPr>
          <w:rFonts w:ascii="Arial" w:hAnsi="Arial" w:cs="Arial"/>
        </w:rPr>
      </w:pPr>
      <w:r>
        <w:rPr>
          <w:rFonts w:ascii="Arial" w:hAnsi="Arial" w:cs="Arial"/>
        </w:rPr>
        <w:t>remont istniejących schodów terenowych;</w:t>
      </w:r>
    </w:p>
    <w:p w:rsidR="00024AFB" w:rsidRDefault="00024AFB" w:rsidP="00024AFB">
      <w:pPr>
        <w:pStyle w:val="NormalnyWeb"/>
        <w:numPr>
          <w:ilvl w:val="0"/>
          <w:numId w:val="46"/>
        </w:numPr>
        <w:spacing w:before="0" w:after="0" w:line="360" w:lineRule="auto"/>
        <w:ind w:right="22"/>
        <w:jc w:val="left"/>
        <w:rPr>
          <w:rFonts w:ascii="Arial" w:hAnsi="Arial" w:cs="Arial"/>
        </w:rPr>
      </w:pPr>
      <w:r>
        <w:rPr>
          <w:rFonts w:ascii="Arial" w:hAnsi="Arial" w:cs="Arial"/>
        </w:rPr>
        <w:t>ciągi komunikacyjne (chodniki, trawniki);</w:t>
      </w:r>
    </w:p>
    <w:p w:rsidR="00024AFB" w:rsidRDefault="00024AFB" w:rsidP="00024AFB">
      <w:pPr>
        <w:pStyle w:val="NormalnyWeb"/>
        <w:numPr>
          <w:ilvl w:val="0"/>
          <w:numId w:val="46"/>
        </w:numPr>
        <w:spacing w:before="0" w:after="0" w:line="360" w:lineRule="auto"/>
        <w:ind w:right="22"/>
        <w:jc w:val="left"/>
        <w:rPr>
          <w:rFonts w:ascii="Arial" w:hAnsi="Arial" w:cs="Arial"/>
        </w:rPr>
      </w:pPr>
      <w:r>
        <w:rPr>
          <w:rFonts w:ascii="Arial" w:hAnsi="Arial" w:cs="Arial"/>
        </w:rPr>
        <w:t>odwodnienie-drenaż.</w:t>
      </w:r>
    </w:p>
    <w:p w:rsidR="00A31AB2" w:rsidRDefault="00A31AB2" w:rsidP="00A31AB2">
      <w:pPr>
        <w:pStyle w:val="NormalnyWeb"/>
        <w:spacing w:before="0" w:after="0" w:line="360" w:lineRule="auto"/>
        <w:ind w:right="22"/>
        <w:rPr>
          <w:rFonts w:ascii="Arial" w:hAnsi="Arial" w:cs="Arial"/>
          <w:b/>
        </w:rPr>
      </w:pPr>
      <w:r w:rsidRPr="00A31AB2">
        <w:rPr>
          <w:rFonts w:ascii="Arial" w:hAnsi="Arial" w:cs="Arial"/>
          <w:b/>
        </w:rPr>
        <w:t xml:space="preserve">UWAGA !  </w:t>
      </w:r>
      <w:r>
        <w:rPr>
          <w:rFonts w:ascii="Arial" w:hAnsi="Arial" w:cs="Arial"/>
          <w:b/>
        </w:rPr>
        <w:t>II ETAP – nie obejmuje przedmiotowego zamówienia.</w:t>
      </w:r>
    </w:p>
    <w:p w:rsidR="00A31AB2" w:rsidRPr="00A31AB2" w:rsidRDefault="00A31AB2" w:rsidP="00A31AB2">
      <w:pPr>
        <w:pStyle w:val="NormalnyWeb"/>
        <w:spacing w:before="0" w:after="0" w:line="360" w:lineRule="auto"/>
        <w:ind w:right="22"/>
        <w:jc w:val="left"/>
        <w:rPr>
          <w:rFonts w:ascii="Arial" w:hAnsi="Arial" w:cs="Arial"/>
          <w:b/>
          <w:u w:val="single"/>
        </w:rPr>
      </w:pPr>
      <w:r w:rsidRPr="00A31AB2">
        <w:rPr>
          <w:rFonts w:ascii="Arial" w:hAnsi="Arial" w:cs="Arial"/>
          <w:b/>
        </w:rPr>
        <w:t xml:space="preserve">Pomimo, iż załączona do postępowania przetargowego dokumentacja projektowa obejmuje zarówno </w:t>
      </w:r>
      <w:r w:rsidR="003410EE">
        <w:rPr>
          <w:rFonts w:ascii="Arial" w:hAnsi="Arial" w:cs="Arial"/>
          <w:b/>
        </w:rPr>
        <w:t xml:space="preserve">I Etap </w:t>
      </w:r>
      <w:r w:rsidRPr="00A31AB2">
        <w:rPr>
          <w:rFonts w:ascii="Arial" w:hAnsi="Arial" w:cs="Arial"/>
          <w:b/>
        </w:rPr>
        <w:t xml:space="preserve"> (boisko) jak i</w:t>
      </w:r>
      <w:r w:rsidR="003410EE">
        <w:rPr>
          <w:rFonts w:ascii="Arial" w:hAnsi="Arial" w:cs="Arial"/>
          <w:b/>
        </w:rPr>
        <w:t xml:space="preserve"> II Etap</w:t>
      </w:r>
      <w:r w:rsidRPr="00A31AB2">
        <w:rPr>
          <w:rFonts w:ascii="Arial" w:hAnsi="Arial" w:cs="Arial"/>
          <w:b/>
        </w:rPr>
        <w:t xml:space="preserve"> (bieżnia) – </w:t>
      </w:r>
      <w:r>
        <w:rPr>
          <w:rFonts w:ascii="Arial" w:hAnsi="Arial" w:cs="Arial"/>
          <w:b/>
        </w:rPr>
        <w:t xml:space="preserve"> </w:t>
      </w:r>
      <w:r w:rsidRPr="00A31AB2">
        <w:rPr>
          <w:rFonts w:ascii="Arial" w:hAnsi="Arial" w:cs="Arial"/>
          <w:b/>
          <w:u w:val="single"/>
        </w:rPr>
        <w:t>ZAKRES</w:t>
      </w:r>
      <w:r w:rsidR="003410EE">
        <w:rPr>
          <w:rFonts w:ascii="Arial" w:hAnsi="Arial" w:cs="Arial"/>
          <w:b/>
          <w:u w:val="single"/>
        </w:rPr>
        <w:t xml:space="preserve"> </w:t>
      </w:r>
      <w:r w:rsidRPr="00A31AB2">
        <w:rPr>
          <w:rFonts w:ascii="Arial" w:hAnsi="Arial" w:cs="Arial"/>
          <w:b/>
          <w:u w:val="single"/>
        </w:rPr>
        <w:t xml:space="preserve"> ZAMÓWIENIA</w:t>
      </w:r>
      <w:r w:rsidR="003410EE">
        <w:rPr>
          <w:rFonts w:ascii="Arial" w:hAnsi="Arial" w:cs="Arial"/>
          <w:b/>
          <w:u w:val="single"/>
        </w:rPr>
        <w:t xml:space="preserve"> </w:t>
      </w:r>
      <w:r w:rsidRPr="00A31AB2">
        <w:rPr>
          <w:rFonts w:ascii="Arial" w:hAnsi="Arial" w:cs="Arial"/>
          <w:b/>
          <w:u w:val="single"/>
        </w:rPr>
        <w:t xml:space="preserve"> DOTYCZY</w:t>
      </w:r>
      <w:r w:rsidR="003410EE">
        <w:rPr>
          <w:rFonts w:ascii="Arial" w:hAnsi="Arial" w:cs="Arial"/>
          <w:b/>
          <w:u w:val="single"/>
        </w:rPr>
        <w:t xml:space="preserve"> </w:t>
      </w:r>
      <w:r w:rsidRPr="00A31AB2">
        <w:rPr>
          <w:rFonts w:ascii="Arial" w:hAnsi="Arial" w:cs="Arial"/>
          <w:b/>
          <w:u w:val="single"/>
        </w:rPr>
        <w:t xml:space="preserve">WYŁĄCZNIE </w:t>
      </w:r>
      <w:r w:rsidR="003410EE">
        <w:rPr>
          <w:rFonts w:ascii="Arial" w:hAnsi="Arial" w:cs="Arial"/>
          <w:b/>
          <w:u w:val="single"/>
        </w:rPr>
        <w:t xml:space="preserve"> I  ETAPU !</w:t>
      </w:r>
      <w:r w:rsidRPr="00A31AB2">
        <w:rPr>
          <w:rFonts w:ascii="Arial" w:hAnsi="Arial" w:cs="Arial"/>
          <w:b/>
          <w:u w:val="single"/>
        </w:rPr>
        <w:t xml:space="preserve"> </w:t>
      </w:r>
    </w:p>
    <w:p w:rsidR="00917577" w:rsidRPr="007E644B" w:rsidRDefault="00917577" w:rsidP="002D2339">
      <w:pPr>
        <w:spacing w:line="360" w:lineRule="auto"/>
        <w:jc w:val="both"/>
        <w:rPr>
          <w:rFonts w:ascii="Arial" w:hAnsi="Arial" w:cs="Arial"/>
        </w:rPr>
      </w:pPr>
      <w:r w:rsidRPr="007E644B">
        <w:rPr>
          <w:rFonts w:ascii="Arial" w:hAnsi="Arial" w:cs="Arial"/>
          <w:b/>
        </w:rPr>
        <w:t>3.2</w:t>
      </w:r>
      <w:r w:rsidRPr="007E644B">
        <w:rPr>
          <w:rFonts w:ascii="Arial" w:hAnsi="Arial" w:cs="Arial"/>
        </w:rPr>
        <w:t xml:space="preserve"> Szczegółowy opis przedmiot</w:t>
      </w:r>
      <w:r w:rsidR="00C500BB" w:rsidRPr="007E644B">
        <w:rPr>
          <w:rFonts w:ascii="Arial" w:hAnsi="Arial" w:cs="Arial"/>
        </w:rPr>
        <w:t>u zamówienia zawiera Część IV</w:t>
      </w:r>
      <w:r w:rsidRPr="007E644B">
        <w:rPr>
          <w:rFonts w:ascii="Arial" w:hAnsi="Arial" w:cs="Arial"/>
        </w:rPr>
        <w:t xml:space="preserve"> SIWZ.</w:t>
      </w:r>
    </w:p>
    <w:p w:rsidR="00FC3B52" w:rsidRDefault="00917577" w:rsidP="000A783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644B">
        <w:rPr>
          <w:rFonts w:ascii="Arial" w:hAnsi="Arial" w:cs="Arial"/>
          <w:b/>
        </w:rPr>
        <w:t>3.3</w:t>
      </w:r>
      <w:r w:rsidRPr="007E644B">
        <w:rPr>
          <w:rFonts w:ascii="Arial" w:hAnsi="Arial" w:cs="Arial"/>
        </w:rPr>
        <w:t xml:space="preserve"> Kod CPV: </w:t>
      </w:r>
      <w:r w:rsidR="000A783C" w:rsidRPr="00286AF0">
        <w:rPr>
          <w:rFonts w:ascii="Arial" w:hAnsi="Arial" w:cs="Arial"/>
          <w:sz w:val="18"/>
          <w:szCs w:val="18"/>
        </w:rPr>
        <w:t>45000000-</w:t>
      </w:r>
      <w:r w:rsidR="000A783C">
        <w:rPr>
          <w:rFonts w:ascii="Arial" w:hAnsi="Arial" w:cs="Arial"/>
          <w:sz w:val="18"/>
          <w:szCs w:val="18"/>
        </w:rPr>
        <w:t xml:space="preserve">7; </w:t>
      </w:r>
      <w:r w:rsidR="00FC3B52" w:rsidRPr="00286AF0">
        <w:rPr>
          <w:rFonts w:ascii="Arial" w:hAnsi="Arial" w:cs="Arial"/>
          <w:sz w:val="18"/>
          <w:szCs w:val="18"/>
        </w:rPr>
        <w:t xml:space="preserve">45212200-8, </w:t>
      </w:r>
      <w:r w:rsidR="00FC3B52">
        <w:rPr>
          <w:rFonts w:ascii="Arial" w:hAnsi="Arial" w:cs="Arial"/>
          <w:sz w:val="18"/>
          <w:szCs w:val="18"/>
        </w:rPr>
        <w:t xml:space="preserve"> </w:t>
      </w:r>
      <w:r w:rsidR="00FC3B52" w:rsidRPr="00286AF0">
        <w:rPr>
          <w:rFonts w:ascii="Arial" w:hAnsi="Arial" w:cs="Arial"/>
          <w:sz w:val="18"/>
          <w:szCs w:val="18"/>
        </w:rPr>
        <w:t>45111200-2</w:t>
      </w:r>
      <w:r w:rsidR="00FC3B52">
        <w:rPr>
          <w:rFonts w:ascii="Arial" w:hAnsi="Arial" w:cs="Arial"/>
          <w:sz w:val="18"/>
          <w:szCs w:val="18"/>
        </w:rPr>
        <w:t xml:space="preserve">, </w:t>
      </w:r>
      <w:r w:rsidR="00FC3B52" w:rsidRPr="00286AF0">
        <w:rPr>
          <w:rFonts w:ascii="Arial" w:hAnsi="Arial" w:cs="Arial"/>
        </w:rPr>
        <w:t>45212221-1</w:t>
      </w:r>
      <w:r w:rsidR="00FC3B52">
        <w:rPr>
          <w:rFonts w:ascii="Arial" w:hAnsi="Arial" w:cs="Arial"/>
        </w:rPr>
        <w:t xml:space="preserve">, </w:t>
      </w:r>
      <w:r w:rsidR="00FC3B52" w:rsidRPr="00286AF0">
        <w:rPr>
          <w:rFonts w:ascii="Arial" w:hAnsi="Arial" w:cs="Arial"/>
          <w:sz w:val="18"/>
          <w:szCs w:val="18"/>
        </w:rPr>
        <w:t>45232452-5,</w:t>
      </w:r>
      <w:r w:rsidR="00FC3B52">
        <w:rPr>
          <w:rFonts w:ascii="Arial" w:hAnsi="Arial" w:cs="Arial"/>
          <w:sz w:val="18"/>
          <w:szCs w:val="18"/>
        </w:rPr>
        <w:t xml:space="preserve"> 45233222-1, 45340000-2,  45112700-2,     45112710-5</w:t>
      </w:r>
      <w:r w:rsidR="00FC3B52" w:rsidRPr="00286AF0">
        <w:rPr>
          <w:rFonts w:ascii="Arial" w:hAnsi="Arial" w:cs="Arial"/>
          <w:sz w:val="18"/>
          <w:szCs w:val="18"/>
        </w:rPr>
        <w:t xml:space="preserve"> </w:t>
      </w:r>
      <w:r w:rsidR="00FC3B52">
        <w:rPr>
          <w:rFonts w:ascii="Arial" w:hAnsi="Arial" w:cs="Arial"/>
          <w:sz w:val="18"/>
          <w:szCs w:val="18"/>
        </w:rPr>
        <w:t>.</w:t>
      </w:r>
    </w:p>
    <w:p w:rsidR="00917577" w:rsidRDefault="00FC3B52" w:rsidP="000A783C">
      <w:pPr>
        <w:spacing w:line="360" w:lineRule="auto"/>
        <w:jc w:val="both"/>
        <w:rPr>
          <w:rFonts w:ascii="Arial" w:hAnsi="Arial" w:cs="Arial"/>
          <w:b/>
        </w:rPr>
      </w:pPr>
      <w:r w:rsidRPr="00286AF0">
        <w:rPr>
          <w:rFonts w:ascii="Arial" w:hAnsi="Arial" w:cs="Arial"/>
          <w:sz w:val="18"/>
          <w:szCs w:val="18"/>
        </w:rPr>
        <w:t xml:space="preserve">  </w:t>
      </w:r>
      <w:r w:rsidR="00917577" w:rsidRPr="007E644B">
        <w:rPr>
          <w:rFonts w:ascii="Arial" w:hAnsi="Arial" w:cs="Arial"/>
          <w:b/>
        </w:rPr>
        <w:t>4. Termin wykonania zamówienia</w:t>
      </w:r>
    </w:p>
    <w:p w:rsidR="00A660C7" w:rsidRPr="00CC7759" w:rsidRDefault="00A660C7" w:rsidP="00A660C7">
      <w:pPr>
        <w:spacing w:line="360" w:lineRule="auto"/>
        <w:jc w:val="both"/>
        <w:rPr>
          <w:rFonts w:ascii="Arial" w:hAnsi="Arial" w:cs="Arial"/>
        </w:rPr>
      </w:pPr>
      <w:r w:rsidRPr="00CC7759">
        <w:rPr>
          <w:rFonts w:ascii="Arial" w:hAnsi="Arial" w:cs="Arial"/>
        </w:rPr>
        <w:t xml:space="preserve">Wykonawca zrealizuje przedmiot zamówienia w nieprzekraczalnym terminie: </w:t>
      </w:r>
    </w:p>
    <w:p w:rsidR="00A660C7" w:rsidRPr="00024AFB" w:rsidRDefault="008A5BF1" w:rsidP="00024AFB">
      <w:pPr>
        <w:pStyle w:val="Tekstpodstawowywcity"/>
        <w:numPr>
          <w:ilvl w:val="0"/>
          <w:numId w:val="45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Zakończenie robót i zgłoszenie gotowości do odbioru końcowego zadania nastąpi </w:t>
      </w:r>
      <w:r w:rsidRPr="0046221C">
        <w:rPr>
          <w:rFonts w:ascii="Arial" w:hAnsi="Arial" w:cs="Arial"/>
          <w:b/>
          <w:sz w:val="20"/>
          <w:szCs w:val="22"/>
        </w:rPr>
        <w:t xml:space="preserve">w terminie do </w:t>
      </w:r>
      <w:r>
        <w:rPr>
          <w:rFonts w:ascii="Arial" w:hAnsi="Arial" w:cs="Arial"/>
          <w:b/>
          <w:sz w:val="20"/>
          <w:szCs w:val="22"/>
        </w:rPr>
        <w:t>30.06.2017 r.</w:t>
      </w:r>
    </w:p>
    <w:p w:rsidR="00037718" w:rsidRPr="008A5BF1" w:rsidRDefault="00037718" w:rsidP="00037718">
      <w:pPr>
        <w:spacing w:line="360" w:lineRule="auto"/>
        <w:jc w:val="both"/>
        <w:rPr>
          <w:rFonts w:ascii="Arial" w:hAnsi="Arial" w:cs="Arial"/>
          <w:b/>
          <w:bCs/>
        </w:rPr>
      </w:pPr>
      <w:r w:rsidRPr="008A5BF1">
        <w:rPr>
          <w:rFonts w:ascii="Arial" w:hAnsi="Arial" w:cs="Arial"/>
          <w:b/>
          <w:iCs/>
          <w:szCs w:val="16"/>
        </w:rPr>
        <w:t>5.</w:t>
      </w:r>
      <w:r w:rsidRPr="008A5BF1">
        <w:rPr>
          <w:rFonts w:ascii="Arial" w:hAnsi="Arial" w:cs="Arial"/>
          <w:iCs/>
          <w:szCs w:val="16"/>
        </w:rPr>
        <w:t xml:space="preserve"> </w:t>
      </w:r>
      <w:r w:rsidRPr="008A5BF1">
        <w:rPr>
          <w:rFonts w:ascii="Arial" w:hAnsi="Arial" w:cs="Arial"/>
          <w:b/>
          <w:bCs/>
        </w:rPr>
        <w:t xml:space="preserve">Warunki udziału w postępowaniu oraz wykaz oświadczeń lub dokumentów, jakie mają dostarczyć </w:t>
      </w:r>
      <w:r w:rsidR="006E4BFC" w:rsidRPr="008A5BF1">
        <w:rPr>
          <w:rFonts w:ascii="Arial" w:hAnsi="Arial" w:cs="Arial"/>
          <w:b/>
          <w:bCs/>
        </w:rPr>
        <w:t>Wykonawcy</w:t>
      </w:r>
      <w:r w:rsidRPr="008A5BF1">
        <w:rPr>
          <w:rFonts w:ascii="Arial" w:hAnsi="Arial" w:cs="Arial"/>
          <w:b/>
          <w:bCs/>
        </w:rPr>
        <w:t xml:space="preserve"> w celu potwierdzenia spełnienia warunków udziału w postępowaniu oraz braku podstaw </w:t>
      </w:r>
      <w:r w:rsidR="00645634" w:rsidRPr="008A5BF1">
        <w:rPr>
          <w:rFonts w:ascii="Arial" w:hAnsi="Arial" w:cs="Arial"/>
          <w:b/>
          <w:bCs/>
        </w:rPr>
        <w:t xml:space="preserve">do </w:t>
      </w:r>
      <w:r w:rsidRPr="008A5BF1">
        <w:rPr>
          <w:rFonts w:ascii="Arial" w:hAnsi="Arial" w:cs="Arial"/>
          <w:b/>
          <w:bCs/>
        </w:rPr>
        <w:t>wykluczenia</w:t>
      </w:r>
    </w:p>
    <w:p w:rsidR="00037718" w:rsidRPr="002B3E48" w:rsidRDefault="00037718" w:rsidP="00037718">
      <w:pPr>
        <w:pStyle w:val="Tekstpodstawowy3"/>
      </w:pPr>
      <w:r w:rsidRPr="002B3E48">
        <w:rPr>
          <w:b/>
        </w:rPr>
        <w:t>5.1.</w:t>
      </w:r>
      <w:r w:rsidRPr="002B3E48">
        <w:t xml:space="preserve"> O udzielenie zamówienia mogą ubiegać się </w:t>
      </w:r>
      <w:r w:rsidR="006E4BFC">
        <w:t>Wykonawcy</w:t>
      </w:r>
      <w:r w:rsidRPr="002B3E48">
        <w:t>, którzy spełniają warunki dotyczące:</w:t>
      </w:r>
    </w:p>
    <w:p w:rsidR="00037718" w:rsidRPr="008A5BF1" w:rsidRDefault="00037718" w:rsidP="00037718">
      <w:pPr>
        <w:spacing w:line="360" w:lineRule="auto"/>
        <w:jc w:val="both"/>
        <w:rPr>
          <w:rFonts w:ascii="Arial" w:hAnsi="Arial" w:cs="Arial"/>
        </w:rPr>
      </w:pPr>
      <w:r w:rsidRPr="008A5BF1">
        <w:rPr>
          <w:rFonts w:ascii="Arial" w:hAnsi="Arial" w:cs="Arial"/>
        </w:rPr>
        <w:t>- nie podlegają wykluczeniu</w:t>
      </w:r>
    </w:p>
    <w:p w:rsidR="00037718" w:rsidRPr="008A5BF1" w:rsidRDefault="00037718" w:rsidP="00037718">
      <w:pPr>
        <w:spacing w:line="360" w:lineRule="auto"/>
        <w:jc w:val="both"/>
        <w:rPr>
          <w:rFonts w:ascii="Arial" w:hAnsi="Arial" w:cs="Arial"/>
          <w:i/>
        </w:rPr>
      </w:pPr>
      <w:r w:rsidRPr="008A5BF1">
        <w:rPr>
          <w:rFonts w:ascii="Arial" w:hAnsi="Arial" w:cs="Arial"/>
          <w:i/>
        </w:rPr>
        <w:lastRenderedPageBreak/>
        <w:t>- spełniają warunki udziału w postępowaniu dotyczące:</w:t>
      </w:r>
    </w:p>
    <w:p w:rsidR="00037718" w:rsidRPr="008A5BF1" w:rsidRDefault="008A5BF1" w:rsidP="00037718">
      <w:pPr>
        <w:spacing w:line="360" w:lineRule="auto"/>
        <w:jc w:val="both"/>
        <w:rPr>
          <w:rFonts w:ascii="Arial" w:hAnsi="Arial" w:cs="Arial"/>
          <w:i/>
        </w:rPr>
      </w:pPr>
      <w:r w:rsidRPr="008A5BF1">
        <w:rPr>
          <w:rFonts w:ascii="Arial" w:hAnsi="Arial" w:cs="Arial"/>
          <w:i/>
        </w:rPr>
        <w:t>a)</w:t>
      </w:r>
      <w:r w:rsidR="00037718" w:rsidRPr="008A5BF1">
        <w:rPr>
          <w:rFonts w:ascii="Arial" w:hAnsi="Arial" w:cs="Arial"/>
          <w:i/>
        </w:rPr>
        <w:t xml:space="preserve"> zdolności technicznej lub zawodowej</w:t>
      </w:r>
      <w:r w:rsidR="002D15C1" w:rsidRPr="008A5BF1">
        <w:rPr>
          <w:rFonts w:ascii="Arial" w:hAnsi="Arial" w:cs="Arial"/>
          <w:i/>
        </w:rPr>
        <w:t>.</w:t>
      </w:r>
    </w:p>
    <w:p w:rsidR="002D15C1" w:rsidRPr="008A5BF1" w:rsidRDefault="00FE155E" w:rsidP="002D15C1">
      <w:pPr>
        <w:spacing w:line="360" w:lineRule="auto"/>
        <w:jc w:val="both"/>
        <w:rPr>
          <w:rFonts w:ascii="Arial" w:hAnsi="Arial" w:cs="Arial"/>
        </w:rPr>
      </w:pPr>
      <w:r w:rsidRPr="008A5BF1">
        <w:rPr>
          <w:rFonts w:ascii="Arial" w:hAnsi="Arial" w:cs="Arial"/>
        </w:rPr>
        <w:t>5.2.1</w:t>
      </w:r>
      <w:r w:rsidR="002D15C1" w:rsidRPr="008A5BF1">
        <w:rPr>
          <w:rFonts w:ascii="Arial" w:hAnsi="Arial" w:cs="Arial"/>
        </w:rPr>
        <w:t xml:space="preserve"> </w:t>
      </w:r>
      <w:r w:rsidR="009B5EC8" w:rsidRPr="008A5BF1">
        <w:rPr>
          <w:rFonts w:ascii="Arial" w:hAnsi="Arial" w:cs="Arial"/>
        </w:rPr>
        <w:t>W celu wykazania spełniania waru</w:t>
      </w:r>
      <w:r w:rsidR="008A5BF1" w:rsidRPr="008A5BF1">
        <w:rPr>
          <w:rFonts w:ascii="Arial" w:hAnsi="Arial" w:cs="Arial"/>
        </w:rPr>
        <w:t>nku dotyczącego</w:t>
      </w:r>
      <w:r w:rsidR="002271A1">
        <w:rPr>
          <w:rFonts w:ascii="Arial" w:hAnsi="Arial" w:cs="Arial"/>
        </w:rPr>
        <w:t xml:space="preserve"> kompetencji lub uprawnień do prowadzenia określonej działalności zawodowej oraz</w:t>
      </w:r>
      <w:r w:rsidR="008A5BF1" w:rsidRPr="008A5BF1">
        <w:rPr>
          <w:rFonts w:ascii="Arial" w:hAnsi="Arial" w:cs="Arial"/>
        </w:rPr>
        <w:t xml:space="preserve"> </w:t>
      </w:r>
      <w:r w:rsidR="009B5EC8" w:rsidRPr="008A5BF1">
        <w:rPr>
          <w:rFonts w:ascii="Arial" w:hAnsi="Arial" w:cs="Arial"/>
        </w:rPr>
        <w:t xml:space="preserve">zdolności technicznej lub zawodowej </w:t>
      </w:r>
      <w:r w:rsidR="006E4BFC" w:rsidRPr="008A5BF1">
        <w:rPr>
          <w:rFonts w:ascii="Arial" w:hAnsi="Arial" w:cs="Arial"/>
        </w:rPr>
        <w:t>Wykonawca</w:t>
      </w:r>
      <w:r w:rsidR="00193B15" w:rsidRPr="002271A1">
        <w:rPr>
          <w:rFonts w:ascii="Arial" w:hAnsi="Arial" w:cs="Arial"/>
        </w:rPr>
        <w:t xml:space="preserve">, </w:t>
      </w:r>
      <w:r w:rsidR="00193B15" w:rsidRPr="008A5BF1">
        <w:rPr>
          <w:rFonts w:ascii="Arial" w:hAnsi="Arial" w:cs="Arial"/>
          <w:u w:val="single"/>
        </w:rPr>
        <w:t xml:space="preserve">którego oferta zostanie najwyżej oceniona, zostanie przez </w:t>
      </w:r>
      <w:r w:rsidR="00012A84" w:rsidRPr="008A5BF1">
        <w:rPr>
          <w:rFonts w:ascii="Arial" w:hAnsi="Arial" w:cs="Arial"/>
          <w:u w:val="single"/>
        </w:rPr>
        <w:t>Zamawiającego</w:t>
      </w:r>
      <w:r w:rsidR="00193B15" w:rsidRPr="008A5BF1">
        <w:rPr>
          <w:rFonts w:ascii="Arial" w:hAnsi="Arial" w:cs="Arial"/>
          <w:u w:val="single"/>
        </w:rPr>
        <w:t xml:space="preserve"> wezwany i </w:t>
      </w:r>
      <w:r w:rsidR="009B5EC8" w:rsidRPr="008A5BF1">
        <w:rPr>
          <w:rFonts w:ascii="Arial" w:hAnsi="Arial" w:cs="Arial"/>
        </w:rPr>
        <w:t>przedstawi dokumenty:</w:t>
      </w:r>
    </w:p>
    <w:p w:rsidR="002D15C1" w:rsidRPr="00FF170E" w:rsidRDefault="008A5BF1" w:rsidP="002D15C1">
      <w:pPr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  <w:r w:rsidRPr="00662982">
        <w:rPr>
          <w:rFonts w:ascii="Arial" w:hAnsi="Arial" w:cs="Arial"/>
        </w:rPr>
        <w:t xml:space="preserve">A) </w:t>
      </w:r>
      <w:r w:rsidR="004A09D5">
        <w:rPr>
          <w:rFonts w:ascii="Arial" w:hAnsi="Arial" w:cs="Arial"/>
        </w:rPr>
        <w:t>wykaz robót budowanych wykonanych nie wcześniej niż w okresie ostatnich pięciu lat przed upływem</w:t>
      </w:r>
      <w:r w:rsidR="004A09D5">
        <w:rPr>
          <w:rFonts w:ascii="TimesNewRomanPSMT" w:hAnsi="TimesNewRomanPSMT"/>
        </w:rPr>
        <w:t xml:space="preserve"> terminu składania ofert, a jeżeli okres prowadzenia działalności jest krótszy – w tym okresie, wraz z podaniem ich rodzaju, wartości, daty, miejsca wykonania i podmiotów, na rzecz których roboty budowlane zostały wykonane, wraz                   z załączeniem dowodów określających, czy te roboty budowlane zostały wykonane należycie, w szczególności informacji o tym, czy roboty </w:t>
      </w:r>
      <w:r w:rsidR="004A09D5">
        <w:rPr>
          <w:rFonts w:ascii="Arial" w:hAnsi="Arial" w:cs="Arial"/>
        </w:rPr>
        <w:t>zostały wykonane zgodnie z przepisami prawa budowlanego i prawidłowo ukończone</w:t>
      </w:r>
      <w:r w:rsidR="004A09D5">
        <w:rPr>
          <w:rFonts w:ascii="TimesNewRomanPSMT" w:hAnsi="TimesNewRomanPSMT"/>
        </w:rPr>
        <w:t xml:space="preserve">. Dowodami, o których mowa są referencje lub inne dokumenty wystawione przez podmiot, na rzecz którego roboty budowlane były wykonane, a jeśli z uzasadnionej przyczyny o obiektywnym charakterze Wykonawca nie jest                  w stanie uzyskać tych dokumentów- inne dokumenty. </w:t>
      </w:r>
      <w:r w:rsidR="002D15C1" w:rsidRPr="00FF170E">
        <w:rPr>
          <w:rFonts w:ascii="TimesNewRomanPSMT" w:hAnsi="TimesNewRomanPSMT" w:cs="TimesNewRomanPSMT"/>
          <w:b/>
        </w:rPr>
        <w:t xml:space="preserve">Na potwierdzenie spełnienia warunku </w:t>
      </w:r>
      <w:r w:rsidR="005A25A1" w:rsidRPr="00CA27F1">
        <w:rPr>
          <w:rFonts w:ascii="TimesNewRomanPSMT" w:hAnsi="TimesNewRomanPSMT" w:cs="TimesNewRomanPSMT"/>
          <w:b/>
        </w:rPr>
        <w:t>zdolności technicznej</w:t>
      </w:r>
      <w:r w:rsidR="002D15C1" w:rsidRPr="00FF170E">
        <w:rPr>
          <w:rFonts w:ascii="TimesNewRomanPSMT" w:hAnsi="TimesNewRomanPSMT" w:cs="TimesNewRomanPSMT"/>
          <w:b/>
        </w:rPr>
        <w:t xml:space="preserve"> </w:t>
      </w:r>
      <w:r w:rsidR="006E4BFC" w:rsidRPr="00FF170E">
        <w:rPr>
          <w:rFonts w:ascii="TimesNewRomanPSMT" w:hAnsi="TimesNewRomanPSMT" w:cs="TimesNewRomanPSMT"/>
          <w:b/>
        </w:rPr>
        <w:t>Wykonawca</w:t>
      </w:r>
      <w:r w:rsidR="002D15C1" w:rsidRPr="00FF170E">
        <w:rPr>
          <w:rFonts w:ascii="TimesNewRomanPSMT" w:hAnsi="TimesNewRomanPSMT" w:cs="TimesNewRomanPSMT"/>
          <w:b/>
        </w:rPr>
        <w:t xml:space="preserve"> jest zobowiązany wykazać się </w:t>
      </w:r>
      <w:r w:rsidR="002D15C1" w:rsidRPr="00FF170E">
        <w:rPr>
          <w:rFonts w:ascii="Arial" w:hAnsi="Arial" w:cs="Arial"/>
          <w:b/>
        </w:rPr>
        <w:t>nie mniej</w:t>
      </w:r>
      <w:r w:rsidR="008B687D" w:rsidRPr="00FF170E">
        <w:rPr>
          <w:rFonts w:ascii="Arial" w:hAnsi="Arial" w:cs="Arial"/>
          <w:b/>
        </w:rPr>
        <w:t xml:space="preserve"> niż </w:t>
      </w:r>
      <w:r w:rsidR="000F5C17" w:rsidRPr="00FF170E">
        <w:rPr>
          <w:rFonts w:ascii="Arial" w:hAnsi="Arial" w:cs="Arial"/>
          <w:b/>
        </w:rPr>
        <w:t>jedną wykonaną robotą budowlaną</w:t>
      </w:r>
      <w:r w:rsidR="001F6154">
        <w:rPr>
          <w:rFonts w:ascii="Arial" w:hAnsi="Arial" w:cs="Arial"/>
          <w:b/>
        </w:rPr>
        <w:t xml:space="preserve"> </w:t>
      </w:r>
      <w:r w:rsidR="008B687D" w:rsidRPr="00FF170E">
        <w:rPr>
          <w:rFonts w:ascii="Arial" w:hAnsi="Arial" w:cs="Arial"/>
          <w:b/>
        </w:rPr>
        <w:t xml:space="preserve"> </w:t>
      </w:r>
      <w:r w:rsidR="004A09D5">
        <w:rPr>
          <w:rFonts w:ascii="Arial" w:hAnsi="Arial" w:cs="Arial"/>
          <w:b/>
        </w:rPr>
        <w:t xml:space="preserve">               </w:t>
      </w:r>
      <w:r w:rsidR="00F333B7" w:rsidRPr="00FF170E">
        <w:rPr>
          <w:rFonts w:ascii="Arial" w:hAnsi="Arial" w:cs="Arial"/>
          <w:b/>
        </w:rPr>
        <w:t xml:space="preserve">w okresie ostatnich pięciu </w:t>
      </w:r>
      <w:r w:rsidR="002D15C1" w:rsidRPr="00FF170E">
        <w:rPr>
          <w:rFonts w:ascii="Arial" w:hAnsi="Arial" w:cs="Arial"/>
          <w:b/>
        </w:rPr>
        <w:t>lat przed upływem terminu składania ofert, a jeżeli okres prowadzenia działalności jest krótsz</w:t>
      </w:r>
      <w:r w:rsidR="00C76538" w:rsidRPr="00FF170E">
        <w:rPr>
          <w:rFonts w:ascii="Arial" w:hAnsi="Arial" w:cs="Arial"/>
          <w:b/>
        </w:rPr>
        <w:t>y - w tym okresie, polegającą na budowie</w:t>
      </w:r>
      <w:r w:rsidR="004A09D5">
        <w:rPr>
          <w:rFonts w:ascii="Arial" w:hAnsi="Arial" w:cs="Arial"/>
          <w:b/>
        </w:rPr>
        <w:t xml:space="preserve"> boiska sportowego </w:t>
      </w:r>
      <w:r w:rsidR="00024AFB">
        <w:rPr>
          <w:rFonts w:ascii="Arial" w:hAnsi="Arial" w:cs="Arial"/>
          <w:b/>
        </w:rPr>
        <w:t xml:space="preserve">o nawierzchni syntetycznej </w:t>
      </w:r>
      <w:r w:rsidR="00954893">
        <w:rPr>
          <w:rFonts w:ascii="Arial" w:hAnsi="Arial" w:cs="Arial"/>
          <w:b/>
        </w:rPr>
        <w:t>wraz z odwodnieniem</w:t>
      </w:r>
      <w:r w:rsidR="008B33F4" w:rsidRPr="00FF170E">
        <w:rPr>
          <w:rFonts w:ascii="Arial" w:hAnsi="Arial" w:cs="Arial"/>
          <w:b/>
          <w:iCs/>
        </w:rPr>
        <w:t xml:space="preserve"> </w:t>
      </w:r>
      <w:r w:rsidR="00954893">
        <w:rPr>
          <w:rFonts w:ascii="Arial" w:hAnsi="Arial" w:cs="Arial"/>
          <w:b/>
          <w:iCs/>
        </w:rPr>
        <w:t>o minimalnej łącznej wartości 4</w:t>
      </w:r>
      <w:r w:rsidR="001F6154">
        <w:rPr>
          <w:rFonts w:ascii="Arial" w:hAnsi="Arial" w:cs="Arial"/>
          <w:b/>
          <w:iCs/>
        </w:rPr>
        <w:t xml:space="preserve">00 000,00 zł brutto: </w:t>
      </w:r>
      <w:r w:rsidR="002D15C1" w:rsidRPr="00FF170E">
        <w:rPr>
          <w:rFonts w:ascii="Arial" w:hAnsi="Arial" w:cs="Arial"/>
          <w:b/>
        </w:rPr>
        <w:t>z poda</w:t>
      </w:r>
      <w:r w:rsidR="00C76538" w:rsidRPr="00FF170E">
        <w:rPr>
          <w:rFonts w:ascii="Arial" w:hAnsi="Arial" w:cs="Arial"/>
          <w:b/>
        </w:rPr>
        <w:t xml:space="preserve">niem ich wartości, przedmiotu, </w:t>
      </w:r>
      <w:r w:rsidR="002D15C1" w:rsidRPr="00FF170E">
        <w:rPr>
          <w:rFonts w:ascii="Arial" w:hAnsi="Arial" w:cs="Arial"/>
          <w:b/>
        </w:rPr>
        <w:t>dat wykonani</w:t>
      </w:r>
      <w:r w:rsidR="00C76538" w:rsidRPr="00FF170E">
        <w:rPr>
          <w:rFonts w:ascii="Arial" w:hAnsi="Arial" w:cs="Arial"/>
          <w:b/>
        </w:rPr>
        <w:t xml:space="preserve">a </w:t>
      </w:r>
      <w:r w:rsidR="002D15C1" w:rsidRPr="00FF170E">
        <w:rPr>
          <w:rFonts w:ascii="Arial" w:hAnsi="Arial" w:cs="Arial"/>
          <w:b/>
        </w:rPr>
        <w:t>i odbiorców oraz załączyć dowody</w:t>
      </w:r>
      <w:r w:rsidR="00681041" w:rsidRPr="00FF170E">
        <w:rPr>
          <w:rFonts w:ascii="Arial" w:hAnsi="Arial" w:cs="Arial"/>
          <w:b/>
        </w:rPr>
        <w:t>, czy roboty</w:t>
      </w:r>
      <w:r w:rsidR="002D15C1" w:rsidRPr="00FF170E">
        <w:rPr>
          <w:rFonts w:ascii="Arial" w:hAnsi="Arial" w:cs="Arial"/>
          <w:b/>
        </w:rPr>
        <w:t xml:space="preserve"> te zostały wykonane lub są wykonywane należycie.</w:t>
      </w:r>
      <w:r w:rsidR="001F6154">
        <w:rPr>
          <w:rFonts w:ascii="Arial" w:hAnsi="Arial" w:cs="Arial"/>
          <w:b/>
        </w:rPr>
        <w:t xml:space="preserve"> </w:t>
      </w:r>
    </w:p>
    <w:p w:rsidR="002D15C1" w:rsidRPr="00662982" w:rsidRDefault="002D15C1" w:rsidP="002D15C1">
      <w:pPr>
        <w:spacing w:line="360" w:lineRule="auto"/>
        <w:jc w:val="both"/>
        <w:rPr>
          <w:rFonts w:ascii="Arial" w:hAnsi="Arial" w:cs="Arial"/>
        </w:rPr>
      </w:pPr>
      <w:r w:rsidRPr="00662982">
        <w:rPr>
          <w:rFonts w:ascii="Arial" w:hAnsi="Arial" w:cs="Arial"/>
        </w:rPr>
        <w:t>Dodatkowo war</w:t>
      </w:r>
      <w:r w:rsidR="00096BF4" w:rsidRPr="00662982">
        <w:rPr>
          <w:rFonts w:ascii="Arial" w:hAnsi="Arial" w:cs="Arial"/>
        </w:rPr>
        <w:t>unkiem jest, aby ani jedna spośród wszystkich wykonanych robót budowlanych  z okresu pięciu</w:t>
      </w:r>
      <w:r w:rsidRPr="00662982">
        <w:rPr>
          <w:rFonts w:ascii="Arial" w:hAnsi="Arial" w:cs="Arial"/>
        </w:rPr>
        <w:t xml:space="preserve"> lat</w:t>
      </w:r>
      <w:r w:rsidRPr="00662982">
        <w:rPr>
          <w:rFonts w:ascii="TimesNewRomanPSMT" w:hAnsi="TimesNewRomanPSMT" w:cs="TimesNewRomanPSMT"/>
        </w:rPr>
        <w:t xml:space="preserve"> przed upływem terminu składania ofert</w:t>
      </w:r>
      <w:r w:rsidRPr="00662982">
        <w:rPr>
          <w:rFonts w:ascii="Arial" w:hAnsi="Arial" w:cs="Arial"/>
        </w:rPr>
        <w:t xml:space="preserve">, a jeśli okres </w:t>
      </w:r>
      <w:r w:rsidRPr="00662982">
        <w:rPr>
          <w:rFonts w:ascii="TimesNewRomanPSMT" w:hAnsi="TimesNewRomanPSMT" w:cs="TimesNewRomanPSMT"/>
        </w:rPr>
        <w:t xml:space="preserve">prowadzenia działalności jest krótszy – z tego  okresu, </w:t>
      </w:r>
      <w:r w:rsidRPr="00662982">
        <w:rPr>
          <w:rFonts w:ascii="Arial" w:hAnsi="Arial" w:cs="Arial"/>
        </w:rPr>
        <w:t>nie była niewykonana lub wykonana nienależycie.</w:t>
      </w:r>
    </w:p>
    <w:p w:rsidR="00C554BB" w:rsidRPr="00662982" w:rsidRDefault="00C554BB" w:rsidP="00C554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62982">
        <w:rPr>
          <w:rFonts w:ascii="Arial" w:hAnsi="Arial" w:cs="Arial"/>
        </w:rPr>
        <w:t>W wykazie należy wskazać zatem informację o robotach budowlanych niewykonanych lub wykonanych nienależycie w okresie pięciu lat</w:t>
      </w:r>
      <w:r w:rsidRPr="00662982">
        <w:rPr>
          <w:rFonts w:ascii="TimesNewRomanPSMT" w:hAnsi="TimesNewRomanPSMT" w:cs="TimesNewRomanPSMT"/>
        </w:rPr>
        <w:t xml:space="preserve"> przed upływem terminu składania ofert</w:t>
      </w:r>
      <w:r w:rsidRPr="00662982">
        <w:rPr>
          <w:rFonts w:ascii="Arial" w:hAnsi="Arial" w:cs="Arial"/>
        </w:rPr>
        <w:t xml:space="preserve">, a jeśli okres </w:t>
      </w:r>
      <w:r w:rsidRPr="00662982">
        <w:rPr>
          <w:rFonts w:ascii="TimesNewRomanPSMT" w:hAnsi="TimesNewRomanPSMT" w:cs="TimesNewRomanPSMT"/>
        </w:rPr>
        <w:t>prowadzenia działalności jest krótszy – z tego  okresu</w:t>
      </w:r>
      <w:r w:rsidRPr="00662982">
        <w:rPr>
          <w:rFonts w:ascii="Arial" w:hAnsi="Arial" w:cs="Arial"/>
        </w:rPr>
        <w:t xml:space="preserve"> w celu zweryfikowania rzetelności, kwalifikacji,</w:t>
      </w:r>
      <w:r w:rsidR="006E4BFC" w:rsidRPr="00662982">
        <w:rPr>
          <w:rFonts w:ascii="Arial" w:hAnsi="Arial" w:cs="Arial"/>
        </w:rPr>
        <w:t xml:space="preserve"> efektywności  i doświadczenia Wykonawcy</w:t>
      </w:r>
      <w:r w:rsidRPr="00662982">
        <w:rPr>
          <w:rFonts w:ascii="Arial" w:hAnsi="Arial" w:cs="Arial"/>
        </w:rPr>
        <w:t xml:space="preserve">. Jeśli </w:t>
      </w:r>
      <w:r w:rsidR="006E4BFC" w:rsidRPr="00662982">
        <w:rPr>
          <w:rFonts w:ascii="Arial" w:hAnsi="Arial" w:cs="Arial"/>
        </w:rPr>
        <w:t>Wykonawca</w:t>
      </w:r>
      <w:r w:rsidRPr="00662982">
        <w:rPr>
          <w:rFonts w:ascii="Arial" w:hAnsi="Arial" w:cs="Arial"/>
        </w:rPr>
        <w:t xml:space="preserve">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</w:t>
      </w:r>
    </w:p>
    <w:p w:rsidR="002D15C1" w:rsidRPr="00662982" w:rsidRDefault="00662982" w:rsidP="002D15C1">
      <w:pPr>
        <w:spacing w:line="360" w:lineRule="auto"/>
        <w:jc w:val="both"/>
        <w:rPr>
          <w:rFonts w:ascii="Arial" w:hAnsi="Arial" w:cs="Arial"/>
        </w:rPr>
      </w:pPr>
      <w:r w:rsidRPr="00662982">
        <w:rPr>
          <w:rFonts w:ascii="Arial" w:hAnsi="Arial" w:cs="Arial"/>
        </w:rPr>
        <w:t>B</w:t>
      </w:r>
      <w:r w:rsidR="002D15C1" w:rsidRPr="00662982">
        <w:rPr>
          <w:rFonts w:ascii="Arial" w:hAnsi="Arial" w:cs="Arial"/>
        </w:rPr>
        <w:t xml:space="preserve">) wykaz osób, </w:t>
      </w:r>
      <w:r w:rsidR="00373469">
        <w:rPr>
          <w:rFonts w:ascii="Arial" w:hAnsi="Arial" w:cs="Arial"/>
        </w:rPr>
        <w:t>skierowanych przez Wykonawcę do realizacji zamówienia publicznego</w:t>
      </w:r>
      <w:r w:rsidR="002D15C1" w:rsidRPr="00662982">
        <w:rPr>
          <w:rFonts w:ascii="Arial" w:hAnsi="Arial" w:cs="Arial"/>
        </w:rPr>
        <w:t>, w szczególności odpowiedzialnych</w:t>
      </w:r>
      <w:r w:rsidR="003F03A1" w:rsidRPr="00662982">
        <w:rPr>
          <w:rFonts w:ascii="Arial" w:hAnsi="Arial" w:cs="Arial"/>
        </w:rPr>
        <w:t xml:space="preserve"> </w:t>
      </w:r>
      <w:r w:rsidR="00373469">
        <w:rPr>
          <w:rFonts w:ascii="Arial" w:hAnsi="Arial" w:cs="Arial"/>
        </w:rPr>
        <w:t>za dostawę lub kontrolę jakości lub</w:t>
      </w:r>
      <w:r w:rsidR="003F03A1" w:rsidRPr="00662982">
        <w:rPr>
          <w:rFonts w:ascii="Arial" w:hAnsi="Arial" w:cs="Arial"/>
        </w:rPr>
        <w:t xml:space="preserve"> kierowanie robotami budowlanymi</w:t>
      </w:r>
      <w:r w:rsidR="002D15C1" w:rsidRPr="00662982">
        <w:rPr>
          <w:rFonts w:ascii="Arial" w:hAnsi="Arial" w:cs="Arial"/>
        </w:rPr>
        <w:t xml:space="preserve">, wraz z informacjami na temat ich kwalifikacji zawodowych, </w:t>
      </w:r>
      <w:r w:rsidR="003F03A1" w:rsidRPr="00662982">
        <w:rPr>
          <w:rFonts w:ascii="Arial" w:hAnsi="Arial" w:cs="Arial"/>
        </w:rPr>
        <w:t xml:space="preserve">uprawnień, </w:t>
      </w:r>
      <w:r w:rsidR="002D15C1" w:rsidRPr="00662982">
        <w:rPr>
          <w:rFonts w:ascii="Arial" w:hAnsi="Arial" w:cs="Arial"/>
        </w:rPr>
        <w:t>doświadczenia i wykształcenia niezbędnych do wykonania zamówienia, a także zakresu wykonywanych przez nich czynności oraz informacja o podstawie do dysponowania tymi osobami.</w:t>
      </w:r>
    </w:p>
    <w:p w:rsidR="002D15C1" w:rsidRPr="00662982" w:rsidRDefault="00012A84" w:rsidP="002D15C1">
      <w:pPr>
        <w:spacing w:line="360" w:lineRule="auto"/>
        <w:jc w:val="both"/>
        <w:rPr>
          <w:rFonts w:ascii="Arial" w:hAnsi="Arial" w:cs="Arial"/>
        </w:rPr>
      </w:pPr>
      <w:r w:rsidRPr="00662982">
        <w:rPr>
          <w:rFonts w:ascii="Arial" w:hAnsi="Arial" w:cs="Arial"/>
        </w:rPr>
        <w:t>Zamawiający</w:t>
      </w:r>
      <w:r w:rsidR="002D15C1" w:rsidRPr="00662982">
        <w:rPr>
          <w:rFonts w:ascii="Arial" w:hAnsi="Arial" w:cs="Arial"/>
        </w:rPr>
        <w:t xml:space="preserve"> wymaga, aby osoby, które będą uczestniczyć w wykonywaniu zamówienia posiadały następujące kwalifikacje zawodowe, doświadczenie i wykształcenie oraz zakres wykonywanych czynności:</w:t>
      </w:r>
    </w:p>
    <w:p w:rsidR="007A0C6B" w:rsidRPr="000B25B2" w:rsidRDefault="007A0C6B" w:rsidP="007A0C6B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0B25B2">
        <w:rPr>
          <w:rFonts w:ascii="Arial" w:hAnsi="Arial" w:cs="Arial"/>
        </w:rPr>
        <w:t xml:space="preserve">kierownik budowy w branży konstrukcyjno- budowlanej - nie mniej niż 1 osoba </w:t>
      </w:r>
    </w:p>
    <w:p w:rsidR="007A0C6B" w:rsidRDefault="007A0C6B" w:rsidP="007A0C6B">
      <w:pPr>
        <w:spacing w:line="360" w:lineRule="auto"/>
        <w:ind w:left="709"/>
        <w:jc w:val="both"/>
        <w:rPr>
          <w:rFonts w:ascii="Arial" w:hAnsi="Arial" w:cs="Arial"/>
        </w:rPr>
      </w:pPr>
      <w:r w:rsidRPr="000B25B2">
        <w:rPr>
          <w:rFonts w:ascii="Arial" w:hAnsi="Arial" w:cs="Arial"/>
        </w:rPr>
        <w:t xml:space="preserve">kwalifikacje zawodowe: uprawnienia do pełnienia samodzielnej funkcji kierownika budowy w specjalności konstrukcyjno </w:t>
      </w:r>
      <w:r w:rsidR="007105C2">
        <w:rPr>
          <w:rFonts w:ascii="Arial" w:hAnsi="Arial" w:cs="Arial"/>
        </w:rPr>
        <w:t>–</w:t>
      </w:r>
      <w:r w:rsidRPr="000B25B2">
        <w:rPr>
          <w:rFonts w:ascii="Arial" w:hAnsi="Arial" w:cs="Arial"/>
        </w:rPr>
        <w:t xml:space="preserve"> budowlanej</w:t>
      </w:r>
    </w:p>
    <w:p w:rsidR="007105C2" w:rsidRPr="000B25B2" w:rsidRDefault="007105C2" w:rsidP="007A0C6B">
      <w:pPr>
        <w:spacing w:line="360" w:lineRule="auto"/>
        <w:ind w:left="709"/>
        <w:jc w:val="both"/>
        <w:rPr>
          <w:rFonts w:ascii="Arial" w:hAnsi="Arial" w:cs="Arial"/>
        </w:rPr>
      </w:pPr>
    </w:p>
    <w:p w:rsidR="007A0C6B" w:rsidRPr="000B25B2" w:rsidRDefault="007A0C6B" w:rsidP="007A0C6B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0B25B2">
        <w:rPr>
          <w:rFonts w:ascii="Arial" w:hAnsi="Arial" w:cs="Arial"/>
        </w:rPr>
        <w:t xml:space="preserve">kierownik robót w branży instalacyjnej sanitarnej - nie mniej niż 1 osoba </w:t>
      </w:r>
    </w:p>
    <w:p w:rsidR="007A0C6B" w:rsidRDefault="007A0C6B" w:rsidP="007A0C6B">
      <w:pPr>
        <w:spacing w:line="360" w:lineRule="auto"/>
        <w:ind w:left="709"/>
        <w:jc w:val="both"/>
        <w:rPr>
          <w:rFonts w:ascii="Arial" w:hAnsi="Arial" w:cs="Arial"/>
        </w:rPr>
      </w:pPr>
      <w:r w:rsidRPr="000B25B2">
        <w:rPr>
          <w:rFonts w:ascii="Arial" w:hAnsi="Arial" w:cs="Arial"/>
        </w:rPr>
        <w:lastRenderedPageBreak/>
        <w:t xml:space="preserve">kwalifikacje zawodowe: uprawnienia pełnienia samodzielnej funkcji kierownika budowy w specjalności instalacyjnej w zakresie sieci, instalacji i urządzeń wodociągowo </w:t>
      </w:r>
      <w:r w:rsidR="007105C2">
        <w:rPr>
          <w:rFonts w:ascii="Arial" w:hAnsi="Arial" w:cs="Arial"/>
        </w:rPr>
        <w:t>–</w:t>
      </w:r>
      <w:r w:rsidRPr="000B25B2">
        <w:rPr>
          <w:rFonts w:ascii="Arial" w:hAnsi="Arial" w:cs="Arial"/>
        </w:rPr>
        <w:t xml:space="preserve"> kanalizacyjnych</w:t>
      </w:r>
      <w:r w:rsidR="005F0335">
        <w:rPr>
          <w:rFonts w:ascii="Arial" w:hAnsi="Arial" w:cs="Arial"/>
        </w:rPr>
        <w:t>.</w:t>
      </w:r>
    </w:p>
    <w:p w:rsidR="007105C2" w:rsidRDefault="007105C2" w:rsidP="007945B7">
      <w:pPr>
        <w:spacing w:line="360" w:lineRule="auto"/>
        <w:ind w:left="709"/>
        <w:jc w:val="both"/>
        <w:rPr>
          <w:rFonts w:ascii="Arial" w:hAnsi="Arial" w:cs="Arial"/>
        </w:rPr>
      </w:pPr>
    </w:p>
    <w:p w:rsidR="005C1A9A" w:rsidRPr="005C1A9A" w:rsidRDefault="005C1A9A" w:rsidP="005C1A9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5C1A9A">
        <w:rPr>
          <w:rFonts w:ascii="Arial" w:hAnsi="Arial" w:cs="Arial"/>
        </w:rPr>
        <w:t xml:space="preserve">5.2.2 Jeżeli z uzasadnionej przyczyny Wykonawca nie może złożyć wymaganych przez Zamawiającego dokumentów, o których mowa wyżej, Zamawiający dopuszcza złożenie przez Wykonawcę innych dokumentów </w:t>
      </w:r>
      <w:r>
        <w:rPr>
          <w:rFonts w:ascii="Arial" w:hAnsi="Arial" w:cs="Arial"/>
        </w:rPr>
        <w:t xml:space="preserve">              </w:t>
      </w:r>
      <w:r w:rsidRPr="005C1A9A">
        <w:rPr>
          <w:rFonts w:ascii="Arial" w:hAnsi="Arial" w:cs="Arial"/>
        </w:rPr>
        <w:t>w celu potwierdzenia spełniania warunków udziału w postępowaniu lub kryteriów selekcji dotyczących sytuacji ekonomicznej lub finansowej Wykonawcy.</w:t>
      </w:r>
    </w:p>
    <w:p w:rsidR="005C1A9A" w:rsidRPr="007945B7" w:rsidRDefault="005C1A9A" w:rsidP="005C1A9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5C1A9A">
        <w:rPr>
          <w:rFonts w:ascii="Arial" w:hAnsi="Arial" w:cs="Arial"/>
        </w:rPr>
        <w:t xml:space="preserve">Dokumenty, o których mowa wyżej, składane są w oryginale lub kopii potwierdzonej za zgodność z oryginałem. Za oryginał uważa się oświadczenie lub dokument złożone w formie pisemnej lub w formie elektronicznej podpisane odpowiednio własnoręcznym podpisem albo kwalifikowanym podpisem elektronicznym. Potwierdzenia za zgodność z oryginałem dokonuje Wykonawca albo podmiot trzeci albo Wykonawca wspólnie ubiegający się </w:t>
      </w:r>
      <w:r>
        <w:rPr>
          <w:rFonts w:ascii="Arial" w:hAnsi="Arial" w:cs="Arial"/>
        </w:rPr>
        <w:t xml:space="preserve">                   </w:t>
      </w:r>
      <w:r w:rsidRPr="005C1A9A">
        <w:rPr>
          <w:rFonts w:ascii="Arial" w:hAnsi="Arial" w:cs="Arial"/>
        </w:rPr>
        <w:t>o udzielenie zamówienia publicznego, albo Podwykonawca - odpowiednio, w zakresie dokumentów, które każdego z nich dotyczą.</w:t>
      </w:r>
    </w:p>
    <w:p w:rsidR="002D15C1" w:rsidRPr="007945B7" w:rsidRDefault="005C1A9A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5.2.3</w:t>
      </w:r>
      <w:r w:rsidR="002D15C1" w:rsidRPr="007945B7">
        <w:rPr>
          <w:rFonts w:ascii="Arial" w:hAnsi="Arial" w:cs="Arial"/>
        </w:rPr>
        <w:t xml:space="preserve"> </w:t>
      </w:r>
      <w:r w:rsidR="006E4BFC" w:rsidRPr="007945B7">
        <w:rPr>
          <w:rFonts w:ascii="Arial" w:hAnsi="Arial" w:cs="Arial"/>
        </w:rPr>
        <w:t>Wykonawca</w:t>
      </w:r>
      <w:r w:rsidR="002D15C1" w:rsidRPr="007945B7">
        <w:rPr>
          <w:rFonts w:ascii="Arial" w:hAnsi="Arial" w:cs="Arial"/>
        </w:rPr>
        <w:t xml:space="preserve"> może w celu potwierdzenia spełniania warunków udziału w postępowaniu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F5429F" w:rsidRPr="007945B7" w:rsidRDefault="006E4BFC" w:rsidP="00F5429F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7945B7">
        <w:rPr>
          <w:rFonts w:ascii="Arial" w:hAnsi="Arial" w:cs="Arial"/>
        </w:rPr>
        <w:t>Wykonawca</w:t>
      </w:r>
      <w:r w:rsidR="002D15C1" w:rsidRPr="007945B7">
        <w:rPr>
          <w:rFonts w:ascii="Arial" w:hAnsi="Arial" w:cs="Arial"/>
        </w:rPr>
        <w:t>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  <w:r w:rsidR="00F5429F" w:rsidRPr="007945B7">
        <w:rPr>
          <w:rFonts w:ascii="Arial" w:hAnsi="Arial" w:cs="Arial"/>
        </w:rPr>
        <w:t xml:space="preserve"> W tym celu </w:t>
      </w:r>
      <w:r w:rsidRPr="007945B7">
        <w:rPr>
          <w:rFonts w:ascii="Arial" w:hAnsi="Arial" w:cs="Arial"/>
        </w:rPr>
        <w:t>Wykonawca</w:t>
      </w:r>
      <w:r w:rsidR="00F5429F" w:rsidRPr="007945B7">
        <w:rPr>
          <w:rFonts w:ascii="Arial" w:hAnsi="Arial" w:cs="Arial"/>
        </w:rPr>
        <w:t xml:space="preserve"> musi wykazać w zobowiązaniu:</w:t>
      </w:r>
    </w:p>
    <w:p w:rsidR="00F5429F" w:rsidRPr="007945B7" w:rsidRDefault="00F5429F" w:rsidP="00F5429F">
      <w:pPr>
        <w:autoSpaceDE w:val="0"/>
        <w:autoSpaceDN w:val="0"/>
        <w:spacing w:line="360" w:lineRule="auto"/>
        <w:rPr>
          <w:rFonts w:ascii="Arial" w:hAnsi="Arial" w:cs="Arial"/>
        </w:rPr>
      </w:pPr>
      <w:r w:rsidRPr="007945B7">
        <w:rPr>
          <w:rFonts w:ascii="Arial" w:hAnsi="Arial" w:cs="Arial"/>
        </w:rPr>
        <w:t xml:space="preserve">- zakres dostępnych </w:t>
      </w:r>
      <w:r w:rsidR="006E4BFC" w:rsidRPr="007945B7">
        <w:rPr>
          <w:rFonts w:ascii="Arial" w:hAnsi="Arial" w:cs="Arial"/>
        </w:rPr>
        <w:t>Wykonawcy</w:t>
      </w:r>
      <w:r w:rsidRPr="007945B7">
        <w:rPr>
          <w:rFonts w:ascii="Arial" w:hAnsi="Arial" w:cs="Arial"/>
        </w:rPr>
        <w:t xml:space="preserve"> zasobów innego podmiotu;</w:t>
      </w:r>
    </w:p>
    <w:p w:rsidR="00F5429F" w:rsidRPr="007945B7" w:rsidRDefault="00F5429F" w:rsidP="00F5429F">
      <w:pPr>
        <w:autoSpaceDE w:val="0"/>
        <w:autoSpaceDN w:val="0"/>
        <w:spacing w:line="360" w:lineRule="auto"/>
        <w:rPr>
          <w:rFonts w:ascii="Arial" w:hAnsi="Arial" w:cs="Arial"/>
        </w:rPr>
      </w:pPr>
      <w:r w:rsidRPr="007945B7">
        <w:rPr>
          <w:rFonts w:ascii="Arial" w:hAnsi="Arial" w:cs="Arial"/>
        </w:rPr>
        <w:t>- sposób wykorzystania zasobów i</w:t>
      </w:r>
      <w:r w:rsidR="00363B72" w:rsidRPr="007945B7">
        <w:rPr>
          <w:rFonts w:ascii="Arial" w:hAnsi="Arial" w:cs="Arial"/>
        </w:rPr>
        <w:t>nnego podmiotu</w:t>
      </w:r>
      <w:r w:rsidRPr="007945B7">
        <w:rPr>
          <w:rFonts w:ascii="Arial" w:hAnsi="Arial" w:cs="Arial"/>
        </w:rPr>
        <w:t xml:space="preserve"> przez </w:t>
      </w:r>
      <w:r w:rsidR="006E4BFC" w:rsidRPr="007945B7">
        <w:rPr>
          <w:rFonts w:ascii="Arial" w:hAnsi="Arial" w:cs="Arial"/>
        </w:rPr>
        <w:t>Wykonawcę</w:t>
      </w:r>
      <w:r w:rsidRPr="007945B7">
        <w:rPr>
          <w:rFonts w:ascii="Arial" w:hAnsi="Arial" w:cs="Arial"/>
        </w:rPr>
        <w:t xml:space="preserve"> przy wykonywaniu zamówienia publicznego;</w:t>
      </w:r>
    </w:p>
    <w:p w:rsidR="00F5429F" w:rsidRPr="007945B7" w:rsidRDefault="00F5429F" w:rsidP="00F5429F">
      <w:pPr>
        <w:autoSpaceDE w:val="0"/>
        <w:autoSpaceDN w:val="0"/>
        <w:spacing w:line="360" w:lineRule="auto"/>
        <w:rPr>
          <w:rFonts w:ascii="Arial" w:hAnsi="Arial" w:cs="Arial"/>
        </w:rPr>
      </w:pPr>
      <w:r w:rsidRPr="007945B7">
        <w:rPr>
          <w:rFonts w:ascii="Arial" w:hAnsi="Arial" w:cs="Arial"/>
        </w:rPr>
        <w:t>- zakres i okres udziału innego podmiotu przy wykonywaniu zamówienia publicznego;</w:t>
      </w:r>
    </w:p>
    <w:p w:rsidR="002D15C1" w:rsidRPr="007945B7" w:rsidRDefault="00F5429F" w:rsidP="00F5429F">
      <w:pPr>
        <w:autoSpaceDE w:val="0"/>
        <w:autoSpaceDN w:val="0"/>
        <w:spacing w:line="360" w:lineRule="auto"/>
        <w:rPr>
          <w:rFonts w:ascii="Arial" w:hAnsi="Arial" w:cs="Arial"/>
        </w:rPr>
      </w:pPr>
      <w:r w:rsidRPr="007945B7">
        <w:rPr>
          <w:rFonts w:ascii="Arial" w:hAnsi="Arial" w:cs="Arial"/>
        </w:rPr>
        <w:t xml:space="preserve">- </w:t>
      </w:r>
      <w:r w:rsidR="00363B72" w:rsidRPr="007945B7">
        <w:rPr>
          <w:rFonts w:ascii="Arial" w:hAnsi="Arial" w:cs="Arial"/>
        </w:rPr>
        <w:t>czy inne podmioty, na zdolności</w:t>
      </w:r>
      <w:r w:rsidRPr="007945B7">
        <w:rPr>
          <w:rFonts w:ascii="Arial" w:hAnsi="Arial" w:cs="Arial"/>
        </w:rPr>
        <w:t xml:space="preserve"> których </w:t>
      </w:r>
      <w:r w:rsidR="006E4BFC" w:rsidRPr="007945B7">
        <w:rPr>
          <w:rFonts w:ascii="Arial" w:hAnsi="Arial" w:cs="Arial"/>
        </w:rPr>
        <w:t>Wykonawca</w:t>
      </w:r>
      <w:r w:rsidRPr="007945B7">
        <w:rPr>
          <w:rFonts w:ascii="Arial" w:hAnsi="Arial" w:cs="Arial"/>
        </w:rPr>
        <w:t xml:space="preserve"> powołuje się w odniesieniu do warunków udziału </w:t>
      </w:r>
      <w:r w:rsidR="00373469">
        <w:rPr>
          <w:rFonts w:ascii="Arial" w:hAnsi="Arial" w:cs="Arial"/>
        </w:rPr>
        <w:t xml:space="preserve">                           </w:t>
      </w:r>
      <w:r w:rsidRPr="007945B7">
        <w:rPr>
          <w:rFonts w:ascii="Arial" w:hAnsi="Arial" w:cs="Arial"/>
        </w:rPr>
        <w:t>w postępowaniu dotyczących wykształcenia, kwalifikacji zawodowych lub d</w:t>
      </w:r>
      <w:r w:rsidR="00363B72" w:rsidRPr="007945B7">
        <w:rPr>
          <w:rFonts w:ascii="Arial" w:hAnsi="Arial" w:cs="Arial"/>
        </w:rPr>
        <w:t xml:space="preserve">oświadczenia, zrealizują roboty </w:t>
      </w:r>
      <w:r w:rsidRPr="007945B7">
        <w:rPr>
          <w:rFonts w:ascii="Arial" w:hAnsi="Arial" w:cs="Arial"/>
        </w:rPr>
        <w:t>budowlane lub usługi, których wskazane zdolności dotyczą.</w:t>
      </w:r>
    </w:p>
    <w:p w:rsidR="002D15C1" w:rsidRPr="007945B7" w:rsidRDefault="00012A84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7945B7">
        <w:rPr>
          <w:rFonts w:ascii="Arial" w:hAnsi="Arial" w:cs="Arial"/>
        </w:rPr>
        <w:t>Zamawiający</w:t>
      </w:r>
      <w:r w:rsidR="002D15C1" w:rsidRPr="007945B7">
        <w:rPr>
          <w:rFonts w:ascii="Arial" w:hAnsi="Arial" w:cs="Arial"/>
        </w:rPr>
        <w:t xml:space="preserve"> ocenia, czy udostępniane </w:t>
      </w:r>
      <w:r w:rsidR="006E4BFC" w:rsidRPr="007945B7">
        <w:rPr>
          <w:rFonts w:ascii="Arial" w:hAnsi="Arial" w:cs="Arial"/>
        </w:rPr>
        <w:t>Wykonawcy</w:t>
      </w:r>
      <w:r w:rsidR="002D15C1" w:rsidRPr="007945B7">
        <w:rPr>
          <w:rFonts w:ascii="Arial" w:hAnsi="Arial" w:cs="Arial"/>
        </w:rPr>
        <w:t xml:space="preserve"> przez inne podmioty zdolności techniczne lub zawodowe, pozwalają na wykazanie przez </w:t>
      </w:r>
      <w:r w:rsidR="006E4BFC" w:rsidRPr="007945B7">
        <w:rPr>
          <w:rFonts w:ascii="Arial" w:hAnsi="Arial" w:cs="Arial"/>
        </w:rPr>
        <w:t>Wykonawcę</w:t>
      </w:r>
      <w:r w:rsidR="002D15C1" w:rsidRPr="007945B7">
        <w:rPr>
          <w:rFonts w:ascii="Arial" w:hAnsi="Arial" w:cs="Arial"/>
        </w:rPr>
        <w:t xml:space="preserve"> spełniania warunków udziału w postępowaniu oraz bada, czy nie zachodzą wobec tego podmiotu podstawy wykluczenia, o których mowa w art. 24 ust. 1 </w:t>
      </w:r>
      <w:proofErr w:type="spellStart"/>
      <w:r w:rsidR="002D15C1" w:rsidRPr="007945B7">
        <w:rPr>
          <w:rFonts w:ascii="Arial" w:hAnsi="Arial" w:cs="Arial"/>
        </w:rPr>
        <w:t>pkt</w:t>
      </w:r>
      <w:proofErr w:type="spellEnd"/>
      <w:r w:rsidR="002D15C1" w:rsidRPr="007945B7">
        <w:rPr>
          <w:rFonts w:ascii="Arial" w:hAnsi="Arial" w:cs="Arial"/>
        </w:rPr>
        <w:t xml:space="preserve"> 13–22 i ust. 5 </w:t>
      </w:r>
      <w:proofErr w:type="spellStart"/>
      <w:r w:rsidR="00363B72" w:rsidRPr="007945B7">
        <w:rPr>
          <w:rFonts w:ascii="Arial" w:hAnsi="Arial" w:cs="Arial"/>
        </w:rPr>
        <w:t>p</w:t>
      </w:r>
      <w:r w:rsidRPr="007945B7">
        <w:rPr>
          <w:rFonts w:ascii="Arial" w:hAnsi="Arial" w:cs="Arial"/>
        </w:rPr>
        <w:t>.z.p</w:t>
      </w:r>
      <w:proofErr w:type="spellEnd"/>
      <w:r w:rsidRPr="007945B7">
        <w:rPr>
          <w:rFonts w:ascii="Arial" w:hAnsi="Arial" w:cs="Arial"/>
        </w:rPr>
        <w:t>.</w:t>
      </w:r>
    </w:p>
    <w:p w:rsidR="002D15C1" w:rsidRPr="001E1072" w:rsidRDefault="002D15C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7945B7">
        <w:rPr>
          <w:rFonts w:ascii="Arial" w:hAnsi="Arial" w:cs="Arial"/>
        </w:rPr>
        <w:t xml:space="preserve">W odniesieniu do warunków dotyczących wykształcenia, kwalifikacji zawodowych lub doświadczenia, </w:t>
      </w:r>
      <w:r w:rsidR="006E4BFC" w:rsidRPr="007945B7">
        <w:rPr>
          <w:rFonts w:ascii="Arial" w:hAnsi="Arial" w:cs="Arial"/>
        </w:rPr>
        <w:t>Wykonawcy</w:t>
      </w:r>
      <w:r w:rsidRPr="007945B7">
        <w:rPr>
          <w:rFonts w:ascii="Arial" w:hAnsi="Arial" w:cs="Arial"/>
        </w:rPr>
        <w:t xml:space="preserve"> mogą polegać na zdolnościach innych podmiotów, jeśli podmioty te zrealizują roboty budowlane lub usługi, do realizacji których te zdolności są wymagane.</w:t>
      </w:r>
    </w:p>
    <w:p w:rsidR="002D15C1" w:rsidRPr="001E1072" w:rsidRDefault="002D15C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E1072">
        <w:rPr>
          <w:rFonts w:ascii="Arial" w:hAnsi="Arial" w:cs="Arial"/>
        </w:rPr>
        <w:t xml:space="preserve">Jeżeli zdolności techniczne lub </w:t>
      </w:r>
      <w:r w:rsidR="001E1072" w:rsidRPr="001E1072">
        <w:rPr>
          <w:rFonts w:ascii="Arial" w:hAnsi="Arial" w:cs="Arial"/>
        </w:rPr>
        <w:t>zawodowe</w:t>
      </w:r>
      <w:r w:rsidRPr="001E1072">
        <w:rPr>
          <w:rFonts w:ascii="Arial" w:hAnsi="Arial" w:cs="Arial"/>
        </w:rPr>
        <w:t xml:space="preserve">, podmiotu trzeciego, nie potwierdzają spełnienia przez </w:t>
      </w:r>
      <w:r w:rsidR="006E4BFC" w:rsidRPr="001E1072">
        <w:rPr>
          <w:rFonts w:ascii="Arial" w:hAnsi="Arial" w:cs="Arial"/>
        </w:rPr>
        <w:t>Wykonawcę</w:t>
      </w:r>
      <w:r w:rsidRPr="001E1072">
        <w:rPr>
          <w:rFonts w:ascii="Arial" w:hAnsi="Arial" w:cs="Arial"/>
        </w:rPr>
        <w:t xml:space="preserve"> warunków udziału w postępowaniu lub zachodzą wobec tych podmiotów podstawy wykluczenia, </w:t>
      </w:r>
      <w:r w:rsidR="00012A84" w:rsidRPr="001E1072">
        <w:rPr>
          <w:rFonts w:ascii="Arial" w:hAnsi="Arial" w:cs="Arial"/>
        </w:rPr>
        <w:t>Zamawiający</w:t>
      </w:r>
      <w:r w:rsidRPr="001E1072">
        <w:rPr>
          <w:rFonts w:ascii="Arial" w:hAnsi="Arial" w:cs="Arial"/>
        </w:rPr>
        <w:t xml:space="preserve"> żąda, aby </w:t>
      </w:r>
      <w:r w:rsidR="006E4BFC" w:rsidRPr="001E1072">
        <w:rPr>
          <w:rFonts w:ascii="Arial" w:hAnsi="Arial" w:cs="Arial"/>
        </w:rPr>
        <w:t>Wykonawca</w:t>
      </w:r>
      <w:r w:rsidRPr="001E1072">
        <w:rPr>
          <w:rFonts w:ascii="Arial" w:hAnsi="Arial" w:cs="Arial"/>
        </w:rPr>
        <w:t xml:space="preserve"> w terminie określonym przez </w:t>
      </w:r>
      <w:r w:rsidR="00012A84" w:rsidRPr="001E1072">
        <w:rPr>
          <w:rFonts w:ascii="Arial" w:hAnsi="Arial" w:cs="Arial"/>
        </w:rPr>
        <w:t>Zamawiającego</w:t>
      </w:r>
      <w:r w:rsidRPr="001E1072">
        <w:rPr>
          <w:rFonts w:ascii="Arial" w:hAnsi="Arial" w:cs="Arial"/>
        </w:rPr>
        <w:t>:</w:t>
      </w:r>
    </w:p>
    <w:p w:rsidR="002D15C1" w:rsidRPr="001E1072" w:rsidRDefault="002D15C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E1072">
        <w:rPr>
          <w:rFonts w:ascii="Arial" w:hAnsi="Arial" w:cs="Arial"/>
        </w:rPr>
        <w:t>1) zastąpił ten podmiot innym podmiotem lub podmiotami lub</w:t>
      </w:r>
    </w:p>
    <w:p w:rsidR="002D15C1" w:rsidRPr="001E1072" w:rsidRDefault="002D15C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E1072">
        <w:rPr>
          <w:rFonts w:ascii="Arial" w:hAnsi="Arial" w:cs="Arial"/>
        </w:rPr>
        <w:t>2) zobowiązał się do osobistego wykonania odpowiedniej części zamówienia, jeżeli wykaże zdolności techniczne lub zaw</w:t>
      </w:r>
      <w:r w:rsidR="001E1072" w:rsidRPr="001E1072">
        <w:rPr>
          <w:rFonts w:ascii="Arial" w:hAnsi="Arial" w:cs="Arial"/>
        </w:rPr>
        <w:t>odowe</w:t>
      </w:r>
      <w:r w:rsidRPr="001E1072">
        <w:rPr>
          <w:rFonts w:ascii="Arial" w:hAnsi="Arial" w:cs="Arial"/>
        </w:rPr>
        <w:t xml:space="preserve">, jakie </w:t>
      </w:r>
      <w:r w:rsidR="00012A84" w:rsidRPr="001E1072">
        <w:rPr>
          <w:rFonts w:ascii="Arial" w:hAnsi="Arial" w:cs="Arial"/>
        </w:rPr>
        <w:t>Zamawiający</w:t>
      </w:r>
      <w:r w:rsidRPr="001E1072">
        <w:rPr>
          <w:rFonts w:ascii="Arial" w:hAnsi="Arial" w:cs="Arial"/>
        </w:rPr>
        <w:t xml:space="preserve"> określił w postępowaniu.</w:t>
      </w:r>
    </w:p>
    <w:p w:rsidR="002D15C1" w:rsidRDefault="005C1A9A" w:rsidP="001E1072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5.2.4</w:t>
      </w:r>
      <w:r w:rsidR="002D15C1" w:rsidRPr="001E1072">
        <w:rPr>
          <w:color w:val="auto"/>
          <w:sz w:val="20"/>
          <w:szCs w:val="20"/>
        </w:rPr>
        <w:t xml:space="preserve"> </w:t>
      </w:r>
      <w:r w:rsidR="006E4BFC" w:rsidRPr="001E1072">
        <w:rPr>
          <w:color w:val="auto"/>
          <w:sz w:val="20"/>
          <w:szCs w:val="20"/>
        </w:rPr>
        <w:t>Wykonawca</w:t>
      </w:r>
      <w:r w:rsidR="002D15C1" w:rsidRPr="001E1072">
        <w:rPr>
          <w:color w:val="auto"/>
          <w:sz w:val="20"/>
          <w:szCs w:val="20"/>
        </w:rPr>
        <w:t>, który zamierza powierzyć wykonanie części zamówienia podwykonawcom, w celu wykazania braku istnienia wobec nich podstaw wykluczenia z udziału w postępowaniu</w:t>
      </w:r>
      <w:r w:rsidR="002D15C1" w:rsidRPr="001E1072">
        <w:rPr>
          <w:color w:val="auto"/>
        </w:rPr>
        <w:t xml:space="preserve"> </w:t>
      </w:r>
      <w:r w:rsidR="002D15C1" w:rsidRPr="00D4333E">
        <w:rPr>
          <w:color w:val="auto"/>
          <w:sz w:val="20"/>
          <w:szCs w:val="20"/>
        </w:rPr>
        <w:t>zamieszcza informacje</w:t>
      </w:r>
      <w:r w:rsidR="002D15C1" w:rsidRPr="001E1072">
        <w:rPr>
          <w:color w:val="auto"/>
        </w:rPr>
        <w:t xml:space="preserve"> </w:t>
      </w:r>
      <w:r w:rsidR="000B25B2">
        <w:rPr>
          <w:color w:val="auto"/>
        </w:rPr>
        <w:t xml:space="preserve">                      </w:t>
      </w:r>
      <w:r w:rsidR="002D15C1" w:rsidRPr="001E1072">
        <w:rPr>
          <w:color w:val="auto"/>
        </w:rPr>
        <w:lastRenderedPageBreak/>
        <w:t xml:space="preserve">o </w:t>
      </w:r>
      <w:r w:rsidR="00363B72" w:rsidRPr="001E1072">
        <w:rPr>
          <w:color w:val="auto"/>
          <w:sz w:val="20"/>
          <w:szCs w:val="20"/>
        </w:rPr>
        <w:t>Podwykonawca</w:t>
      </w:r>
      <w:r w:rsidR="002D15C1" w:rsidRPr="001E1072">
        <w:rPr>
          <w:color w:val="auto"/>
          <w:sz w:val="20"/>
          <w:szCs w:val="20"/>
        </w:rPr>
        <w:t xml:space="preserve">ch w oświadczeniu, </w:t>
      </w:r>
      <w:r w:rsidR="00EA3BF2">
        <w:rPr>
          <w:color w:val="auto"/>
          <w:sz w:val="20"/>
          <w:szCs w:val="20"/>
        </w:rPr>
        <w:t xml:space="preserve">o </w:t>
      </w:r>
      <w:r w:rsidR="00DB0744" w:rsidRPr="001C5A83">
        <w:rPr>
          <w:color w:val="auto"/>
          <w:sz w:val="20"/>
          <w:szCs w:val="20"/>
        </w:rPr>
        <w:t>spełnianiu warunków</w:t>
      </w:r>
      <w:r w:rsidR="00DB0744">
        <w:rPr>
          <w:color w:val="auto"/>
          <w:sz w:val="20"/>
          <w:szCs w:val="20"/>
        </w:rPr>
        <w:t xml:space="preserve"> i braku podstaw do wykluczenia</w:t>
      </w:r>
      <w:r w:rsidR="002D15C1" w:rsidRPr="001E1072">
        <w:rPr>
          <w:color w:val="auto"/>
          <w:sz w:val="20"/>
          <w:szCs w:val="20"/>
        </w:rPr>
        <w:t xml:space="preserve">, jeżeli wartość zamówienia jest mniejsza niż kwoty określone w przepisach wydanych na podstawie art. 11 ust. 8 </w:t>
      </w:r>
      <w:proofErr w:type="spellStart"/>
      <w:r w:rsidR="00363B72" w:rsidRPr="001E1072">
        <w:rPr>
          <w:color w:val="auto"/>
          <w:sz w:val="20"/>
          <w:szCs w:val="20"/>
        </w:rPr>
        <w:t>p</w:t>
      </w:r>
      <w:r w:rsidR="00012A84" w:rsidRPr="001E1072">
        <w:rPr>
          <w:color w:val="auto"/>
          <w:sz w:val="20"/>
          <w:szCs w:val="20"/>
        </w:rPr>
        <w:t>.z.p</w:t>
      </w:r>
      <w:proofErr w:type="spellEnd"/>
      <w:r w:rsidR="00012A84" w:rsidRPr="001E1072">
        <w:rPr>
          <w:color w:val="auto"/>
          <w:sz w:val="20"/>
          <w:szCs w:val="20"/>
        </w:rPr>
        <w:t>.</w:t>
      </w:r>
    </w:p>
    <w:p w:rsidR="00472CF4" w:rsidRPr="001E1072" w:rsidRDefault="00472CF4" w:rsidP="001E1072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:rsidR="00472CF4" w:rsidRDefault="005C1A9A" w:rsidP="005C1A9A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1C5A83">
        <w:rPr>
          <w:color w:val="auto"/>
          <w:sz w:val="20"/>
          <w:szCs w:val="20"/>
        </w:rPr>
        <w:t>5.2.</w:t>
      </w:r>
      <w:r>
        <w:rPr>
          <w:color w:val="auto"/>
          <w:sz w:val="20"/>
          <w:szCs w:val="20"/>
        </w:rPr>
        <w:t>5</w:t>
      </w:r>
      <w:r w:rsidRPr="001C5A83">
        <w:rPr>
          <w:color w:val="auto"/>
          <w:sz w:val="20"/>
          <w:szCs w:val="20"/>
        </w:rPr>
        <w:t xml:space="preserve"> Wykonawca, który powołuje się na zasoby innych podmiotów, w celu wykazania braku istnienia wobec nich podstaw wykluczenia oraz spełniania, w zakresie, w jakim powołuje się na ich zasoby, warunków udziału </w:t>
      </w:r>
      <w:r w:rsidR="001838A6">
        <w:rPr>
          <w:color w:val="auto"/>
          <w:sz w:val="20"/>
          <w:szCs w:val="20"/>
        </w:rPr>
        <w:t xml:space="preserve">                     </w:t>
      </w:r>
      <w:r w:rsidRPr="001C5A83">
        <w:rPr>
          <w:color w:val="auto"/>
          <w:sz w:val="20"/>
          <w:szCs w:val="20"/>
        </w:rPr>
        <w:t>w postępowaniu lub kryteriów selekcji:</w:t>
      </w:r>
    </w:p>
    <w:p w:rsidR="00472CF4" w:rsidRPr="001C5A83" w:rsidRDefault="00472CF4" w:rsidP="005C1A9A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:rsidR="005C1A9A" w:rsidRDefault="005C1A9A" w:rsidP="005C1A9A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1C5A83">
        <w:rPr>
          <w:color w:val="auto"/>
          <w:sz w:val="20"/>
          <w:szCs w:val="20"/>
        </w:rPr>
        <w:t xml:space="preserve">1) zamieszcza informacje o tych podmiotach w oświadczeniu, o spełnianiu warunków i braku podstaw do wykluczenia – jeżeli wartość zamówienia jest mniejsza niż kwoty określone w przepisach wydanych na podstawie art. 11 ust. 8 </w:t>
      </w:r>
      <w:proofErr w:type="spellStart"/>
      <w:r w:rsidRPr="001C5A83">
        <w:rPr>
          <w:color w:val="auto"/>
          <w:sz w:val="20"/>
          <w:szCs w:val="20"/>
        </w:rPr>
        <w:t>P.z.p</w:t>
      </w:r>
      <w:proofErr w:type="spellEnd"/>
      <w:r w:rsidRPr="001C5A83">
        <w:rPr>
          <w:color w:val="auto"/>
          <w:sz w:val="20"/>
          <w:szCs w:val="20"/>
        </w:rPr>
        <w:t>.</w:t>
      </w:r>
    </w:p>
    <w:p w:rsidR="00472CF4" w:rsidRPr="001C5A83" w:rsidRDefault="00472CF4" w:rsidP="005C1A9A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:rsidR="005C1A9A" w:rsidRDefault="005C1A9A" w:rsidP="005C1A9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C5A83">
        <w:rPr>
          <w:rFonts w:ascii="Arial" w:hAnsi="Arial" w:cs="Arial"/>
          <w:bCs/>
          <w:color w:val="000000"/>
        </w:rPr>
        <w:t>5.3</w:t>
      </w:r>
      <w:r w:rsidRPr="001C5A83">
        <w:rPr>
          <w:rFonts w:ascii="Arial" w:hAnsi="Arial" w:cs="Arial"/>
          <w:color w:val="000000"/>
        </w:rPr>
        <w:t>.</w:t>
      </w:r>
      <w:r w:rsidRPr="001C5A83">
        <w:rPr>
          <w:rFonts w:ascii="Arial" w:hAnsi="Arial" w:cs="Arial"/>
          <w:color w:val="FF0000"/>
        </w:rPr>
        <w:t xml:space="preserve"> </w:t>
      </w:r>
      <w:r w:rsidRPr="001C5A83">
        <w:rPr>
          <w:rFonts w:ascii="Arial" w:hAnsi="Arial" w:cs="Arial"/>
        </w:rPr>
        <w:t xml:space="preserve">W celu potwierdzenia braku podstaw wykluczenia Wykonawcy z udziału w postępowaniu, </w:t>
      </w:r>
      <w:r w:rsidRPr="001C5A83">
        <w:rPr>
          <w:rFonts w:ascii="Arial" w:hAnsi="Arial" w:cs="Arial"/>
          <w:u w:val="single"/>
        </w:rPr>
        <w:t xml:space="preserve">Wykonawca, którego oferta zostanie najwyżej oceniona, zostanie przez Zamawiającego wezwany i </w:t>
      </w:r>
      <w:r w:rsidRPr="001C5A83">
        <w:rPr>
          <w:rFonts w:ascii="Arial" w:hAnsi="Arial" w:cs="Arial"/>
        </w:rPr>
        <w:t>przedstawi następujące dokumenty:</w:t>
      </w:r>
    </w:p>
    <w:p w:rsidR="00472CF4" w:rsidRPr="001C5A83" w:rsidRDefault="00472CF4" w:rsidP="005C1A9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2D15C1" w:rsidRDefault="001E1072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B25B2">
        <w:rPr>
          <w:rFonts w:ascii="Arial" w:hAnsi="Arial" w:cs="Arial"/>
        </w:rPr>
        <w:t>A)</w:t>
      </w:r>
      <w:r w:rsidR="002D15C1" w:rsidRPr="000B25B2">
        <w:rPr>
          <w:rFonts w:ascii="Arial" w:hAnsi="Arial" w:cs="Arial"/>
        </w:rPr>
        <w:t xml:space="preserve"> odpisu z właściwego rejestru lub z centralnej ewidencji i informacji o działalności gospodarczej, jeżeli odrębne przepisy wymagają wpisu do rejestru lub ewidencji, w celu wykazania braku podstaw do wykluczenia na podstawie art. 24 ust. 5 </w:t>
      </w:r>
      <w:proofErr w:type="spellStart"/>
      <w:r w:rsidR="002D15C1" w:rsidRPr="000B25B2">
        <w:rPr>
          <w:rFonts w:ascii="Arial" w:hAnsi="Arial" w:cs="Arial"/>
        </w:rPr>
        <w:t>pkt</w:t>
      </w:r>
      <w:proofErr w:type="spellEnd"/>
      <w:r w:rsidR="002D15C1" w:rsidRPr="000B25B2">
        <w:rPr>
          <w:rFonts w:ascii="Arial" w:hAnsi="Arial" w:cs="Arial"/>
        </w:rPr>
        <w:t xml:space="preserve"> 1 </w:t>
      </w:r>
      <w:proofErr w:type="spellStart"/>
      <w:r w:rsidR="00012A84" w:rsidRPr="000B25B2">
        <w:rPr>
          <w:rFonts w:ascii="Arial" w:hAnsi="Arial" w:cs="Arial"/>
        </w:rPr>
        <w:t>p.z.p</w:t>
      </w:r>
      <w:proofErr w:type="spellEnd"/>
      <w:r w:rsidR="00012A84" w:rsidRPr="000B25B2">
        <w:rPr>
          <w:rFonts w:ascii="Arial" w:hAnsi="Arial" w:cs="Arial"/>
        </w:rPr>
        <w:t>.</w:t>
      </w:r>
      <w:r w:rsidR="002D15C1" w:rsidRPr="000B25B2">
        <w:rPr>
          <w:rFonts w:ascii="Arial" w:hAnsi="Arial" w:cs="Arial"/>
        </w:rPr>
        <w:t>;</w:t>
      </w:r>
    </w:p>
    <w:p w:rsidR="00472CF4" w:rsidRPr="000B25B2" w:rsidRDefault="00472CF4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3D2B59" w:rsidRDefault="00926BBC" w:rsidP="003D2B59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B25B2">
        <w:rPr>
          <w:rFonts w:ascii="Arial" w:hAnsi="Arial" w:cs="Arial"/>
        </w:rPr>
        <w:t>B</w:t>
      </w:r>
      <w:r w:rsidR="002D15C1" w:rsidRPr="000B25B2">
        <w:rPr>
          <w:rFonts w:ascii="Arial" w:hAnsi="Arial" w:cs="Arial"/>
        </w:rPr>
        <w:t xml:space="preserve">) </w:t>
      </w:r>
      <w:r w:rsidR="003D2B59">
        <w:rPr>
          <w:rFonts w:ascii="Arial" w:hAnsi="Arial" w:cs="Arial"/>
        </w:rPr>
        <w:t xml:space="preserve">oświadczenie Wykonawcy o przynależności lub braku przynależności do tej samej grupy kapitałowej </w:t>
      </w:r>
      <w:r w:rsidR="00F81436">
        <w:rPr>
          <w:rFonts w:ascii="Arial" w:hAnsi="Arial" w:cs="Arial"/>
        </w:rPr>
        <w:t xml:space="preserve">                            </w:t>
      </w:r>
      <w:r w:rsidR="003D2B59">
        <w:rPr>
          <w:rFonts w:ascii="Arial" w:hAnsi="Arial" w:cs="Arial"/>
        </w:rPr>
        <w:t>w przypadku przynależności do tej samej grupy kapitałowej, Wykonawca może złożyć wraz z oświadczeniem dokumenty bądź informacje potwierdzające, że powiązania z innym wykonawcą nie prowadzą do zakłócenia konkurencji w postępowaniu.</w:t>
      </w:r>
    </w:p>
    <w:p w:rsidR="00472CF4" w:rsidRDefault="00472CF4" w:rsidP="003D2B59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2D15C1" w:rsidRPr="000B25B2" w:rsidRDefault="002D15C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B25B2">
        <w:rPr>
          <w:rFonts w:ascii="Arial" w:hAnsi="Arial" w:cs="Arial"/>
        </w:rPr>
        <w:t xml:space="preserve">5.4 W celu potwierdzenia braku podstaw do wykluczenia </w:t>
      </w:r>
      <w:r w:rsidR="006E4BFC" w:rsidRPr="000B25B2">
        <w:rPr>
          <w:rFonts w:ascii="Arial" w:hAnsi="Arial" w:cs="Arial"/>
        </w:rPr>
        <w:t>Wykonawcy</w:t>
      </w:r>
      <w:r w:rsidRPr="000B25B2">
        <w:rPr>
          <w:rFonts w:ascii="Arial" w:hAnsi="Arial" w:cs="Arial"/>
        </w:rPr>
        <w:t xml:space="preserve"> z postępowania, o których mowa w art. 24 ust. 1 </w:t>
      </w:r>
      <w:proofErr w:type="spellStart"/>
      <w:r w:rsidRPr="000B25B2">
        <w:rPr>
          <w:rFonts w:ascii="Arial" w:hAnsi="Arial" w:cs="Arial"/>
        </w:rPr>
        <w:t>pkt</w:t>
      </w:r>
      <w:proofErr w:type="spellEnd"/>
      <w:r w:rsidRPr="000B25B2">
        <w:rPr>
          <w:rFonts w:ascii="Arial" w:hAnsi="Arial" w:cs="Arial"/>
        </w:rPr>
        <w:t xml:space="preserve"> 23 </w:t>
      </w:r>
      <w:proofErr w:type="spellStart"/>
      <w:r w:rsidR="00012A84" w:rsidRPr="000B25B2">
        <w:rPr>
          <w:rFonts w:ascii="Arial" w:hAnsi="Arial" w:cs="Arial"/>
        </w:rPr>
        <w:t>p.z.p</w:t>
      </w:r>
      <w:proofErr w:type="spellEnd"/>
      <w:r w:rsidR="00012A84" w:rsidRPr="000B25B2">
        <w:rPr>
          <w:rFonts w:ascii="Arial" w:hAnsi="Arial" w:cs="Arial"/>
        </w:rPr>
        <w:t>.,</w:t>
      </w:r>
      <w:r w:rsidRPr="000B25B2">
        <w:rPr>
          <w:rFonts w:ascii="Arial" w:hAnsi="Arial" w:cs="Arial"/>
        </w:rPr>
        <w:t xml:space="preserve"> </w:t>
      </w:r>
      <w:r w:rsidR="006E4BFC" w:rsidRPr="000B25B2">
        <w:rPr>
          <w:rFonts w:ascii="Arial" w:hAnsi="Arial" w:cs="Arial"/>
        </w:rPr>
        <w:t>Wykonawca</w:t>
      </w:r>
      <w:r w:rsidRPr="000B25B2">
        <w:rPr>
          <w:rFonts w:ascii="Arial" w:hAnsi="Arial" w:cs="Arial"/>
        </w:rPr>
        <w:t xml:space="preserve"> w terminie 3 dni od zamieszczenia na stronie internetowej informacji, o której mowa w art. 86 ust. 5 </w:t>
      </w:r>
      <w:proofErr w:type="spellStart"/>
      <w:r w:rsidR="00012A84" w:rsidRPr="000B25B2">
        <w:rPr>
          <w:rFonts w:ascii="Arial" w:hAnsi="Arial" w:cs="Arial"/>
        </w:rPr>
        <w:t>p.z.p</w:t>
      </w:r>
      <w:proofErr w:type="spellEnd"/>
      <w:r w:rsidR="00012A84" w:rsidRPr="000B25B2">
        <w:rPr>
          <w:rFonts w:ascii="Arial" w:hAnsi="Arial" w:cs="Arial"/>
        </w:rPr>
        <w:t>.</w:t>
      </w:r>
      <w:r w:rsidRPr="000B25B2">
        <w:rPr>
          <w:rFonts w:ascii="Arial" w:hAnsi="Arial" w:cs="Arial"/>
        </w:rPr>
        <w:t xml:space="preserve"> składa, stosownie do treści art. 24 ust. 11 </w:t>
      </w:r>
      <w:proofErr w:type="spellStart"/>
      <w:r w:rsidR="00012A84" w:rsidRPr="000B25B2">
        <w:rPr>
          <w:rFonts w:ascii="Arial" w:hAnsi="Arial" w:cs="Arial"/>
        </w:rPr>
        <w:t>p.z.p</w:t>
      </w:r>
      <w:proofErr w:type="spellEnd"/>
      <w:r w:rsidR="00012A84" w:rsidRPr="000B25B2">
        <w:rPr>
          <w:rFonts w:ascii="Arial" w:hAnsi="Arial" w:cs="Arial"/>
        </w:rPr>
        <w:t>.,</w:t>
      </w:r>
      <w:r w:rsidRPr="000B25B2">
        <w:rPr>
          <w:rFonts w:ascii="Arial" w:hAnsi="Arial" w:cs="Arial"/>
        </w:rPr>
        <w:t xml:space="preserve"> oświadczenie o przynależności lub braku przynależności do tej samej grupy kapitałowej oraz, w przypadku przynależności do tej samej grupy kapitałowej, dowody potwierdzające, że powiązania z innym wykonawcą nie prowadzą do zakłócenia konkurencji </w:t>
      </w:r>
      <w:r w:rsidR="000B25B2" w:rsidRPr="000B25B2">
        <w:rPr>
          <w:rFonts w:ascii="Arial" w:hAnsi="Arial" w:cs="Arial"/>
        </w:rPr>
        <w:t xml:space="preserve">         </w:t>
      </w:r>
      <w:r w:rsidRPr="000B25B2">
        <w:rPr>
          <w:rFonts w:ascii="Arial" w:hAnsi="Arial" w:cs="Arial"/>
        </w:rPr>
        <w:t xml:space="preserve">w postępowaniu. </w:t>
      </w:r>
    </w:p>
    <w:p w:rsidR="0092412F" w:rsidRDefault="0092412F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2D15C1" w:rsidRPr="000B25B2" w:rsidRDefault="002D15C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B25B2">
        <w:rPr>
          <w:rFonts w:ascii="Arial" w:hAnsi="Arial" w:cs="Arial"/>
        </w:rPr>
        <w:t xml:space="preserve">5.5 1. Jeżeli </w:t>
      </w:r>
      <w:r w:rsidR="006E4BFC" w:rsidRPr="000B25B2">
        <w:rPr>
          <w:rFonts w:ascii="Arial" w:hAnsi="Arial" w:cs="Arial"/>
        </w:rPr>
        <w:t>Wykonawca</w:t>
      </w:r>
      <w:r w:rsidRPr="000B25B2">
        <w:rPr>
          <w:rFonts w:ascii="Arial" w:hAnsi="Arial" w:cs="Arial"/>
        </w:rPr>
        <w:t xml:space="preserve"> ma siedzibę lub miejsce zamieszkania poza terytorium Rzeczypospolitej Polskiej, zamiast dokumentów, o których mowa w Rozporządzeniu </w:t>
      </w:r>
      <w:r w:rsidRPr="000B25B2">
        <w:rPr>
          <w:rFonts w:ascii="Arial" w:hAnsi="Arial" w:cs="Arial"/>
          <w:iCs/>
        </w:rPr>
        <w:t xml:space="preserve">w sprawie rodzajów dokumentów, jakich może żądać </w:t>
      </w:r>
      <w:r w:rsidR="00012A84" w:rsidRPr="000B25B2">
        <w:rPr>
          <w:rFonts w:ascii="Arial" w:hAnsi="Arial" w:cs="Arial"/>
          <w:iCs/>
        </w:rPr>
        <w:t>Zamawiający</w:t>
      </w:r>
      <w:r w:rsidRPr="000B25B2">
        <w:rPr>
          <w:rFonts w:ascii="Arial" w:hAnsi="Arial" w:cs="Arial"/>
          <w:iCs/>
        </w:rPr>
        <w:t xml:space="preserve"> od </w:t>
      </w:r>
      <w:r w:rsidR="006E4BFC" w:rsidRPr="000B25B2">
        <w:rPr>
          <w:rFonts w:ascii="Arial" w:hAnsi="Arial" w:cs="Arial"/>
          <w:iCs/>
        </w:rPr>
        <w:t>Wykonawcy</w:t>
      </w:r>
      <w:r w:rsidRPr="000B25B2">
        <w:rPr>
          <w:rFonts w:ascii="Arial" w:hAnsi="Arial" w:cs="Arial"/>
          <w:iCs/>
        </w:rPr>
        <w:t>, okresu ich ważności oraz form, w jakich te dokumenty mogą</w:t>
      </w:r>
      <w:r w:rsidR="00D25C78">
        <w:rPr>
          <w:rFonts w:ascii="Arial" w:hAnsi="Arial" w:cs="Arial"/>
          <w:iCs/>
        </w:rPr>
        <w:t xml:space="preserve"> być składane (</w:t>
      </w:r>
      <w:proofErr w:type="spellStart"/>
      <w:r w:rsidR="00D25C78">
        <w:rPr>
          <w:rFonts w:ascii="Arial" w:hAnsi="Arial" w:cs="Arial"/>
          <w:iCs/>
        </w:rPr>
        <w:t>Dz.</w:t>
      </w:r>
      <w:r w:rsidR="00926BBC" w:rsidRPr="000B25B2">
        <w:rPr>
          <w:rFonts w:ascii="Arial" w:hAnsi="Arial" w:cs="Arial"/>
          <w:iCs/>
        </w:rPr>
        <w:t>U</w:t>
      </w:r>
      <w:proofErr w:type="spellEnd"/>
      <w:r w:rsidR="00926BBC" w:rsidRPr="000B25B2">
        <w:rPr>
          <w:rFonts w:ascii="Arial" w:hAnsi="Arial" w:cs="Arial"/>
          <w:iCs/>
        </w:rPr>
        <w:t xml:space="preserve"> </w:t>
      </w:r>
      <w:r w:rsidR="000B25B2" w:rsidRPr="000B25B2">
        <w:rPr>
          <w:rFonts w:ascii="Arial" w:hAnsi="Arial" w:cs="Arial"/>
          <w:iCs/>
        </w:rPr>
        <w:t xml:space="preserve">                </w:t>
      </w:r>
      <w:r w:rsidR="00926BBC" w:rsidRPr="000B25B2">
        <w:rPr>
          <w:rFonts w:ascii="Arial" w:hAnsi="Arial" w:cs="Arial"/>
          <w:iCs/>
        </w:rPr>
        <w:t>z 2016 r.</w:t>
      </w:r>
      <w:r w:rsidR="00333712">
        <w:rPr>
          <w:rFonts w:ascii="Arial" w:hAnsi="Arial" w:cs="Arial"/>
          <w:iCs/>
        </w:rPr>
        <w:t xml:space="preserve"> poz.1126</w:t>
      </w:r>
      <w:r w:rsidRPr="000B25B2">
        <w:rPr>
          <w:rFonts w:ascii="Arial" w:hAnsi="Arial" w:cs="Arial"/>
          <w:iCs/>
        </w:rPr>
        <w:t>) składa</w:t>
      </w:r>
      <w:r w:rsidRPr="000B25B2">
        <w:rPr>
          <w:rFonts w:ascii="Arial" w:hAnsi="Arial" w:cs="Arial"/>
        </w:rPr>
        <w:t xml:space="preserve">: </w:t>
      </w:r>
    </w:p>
    <w:p w:rsidR="003D2B59" w:rsidRDefault="002D15C1" w:rsidP="003D2B59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B25B2">
        <w:rPr>
          <w:rFonts w:ascii="Arial" w:hAnsi="Arial" w:cs="Arial"/>
        </w:rPr>
        <w:t xml:space="preserve">A) </w:t>
      </w:r>
      <w:r w:rsidR="003D2B59">
        <w:rPr>
          <w:rFonts w:ascii="Arial" w:hAnsi="Arial" w:cs="Arial"/>
        </w:rPr>
        <w:t>dokument lub dokumenty wystawione w kraju, w którym ma siedzibę lub miejsce zamieszkania, potwierdzające odpowiednio, że:</w:t>
      </w:r>
    </w:p>
    <w:p w:rsidR="003D2B59" w:rsidRDefault="003D2B59" w:rsidP="003D2B59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– nie otwarto jego likwidacji ani nie ogłoszono upadłości.</w:t>
      </w:r>
    </w:p>
    <w:p w:rsidR="00366683" w:rsidRDefault="00366683" w:rsidP="003D2B59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2D15C1" w:rsidRPr="000B25B2" w:rsidRDefault="003D2B59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D15C1" w:rsidRPr="000B25B2">
        <w:rPr>
          <w:rFonts w:ascii="Arial" w:hAnsi="Arial" w:cs="Arial"/>
        </w:rPr>
        <w:t xml:space="preserve">. Dokumenty, składane na potwierdzenie, że wobec </w:t>
      </w:r>
      <w:r w:rsidR="006E4BFC" w:rsidRPr="000B25B2">
        <w:rPr>
          <w:rFonts w:ascii="Arial" w:hAnsi="Arial" w:cs="Arial"/>
        </w:rPr>
        <w:t>Wykonawcy</w:t>
      </w:r>
      <w:r w:rsidR="002D15C1" w:rsidRPr="000B25B2">
        <w:rPr>
          <w:rFonts w:ascii="Arial" w:hAnsi="Arial" w:cs="Arial"/>
        </w:rPr>
        <w:t xml:space="preserve"> nie </w:t>
      </w:r>
      <w:r w:rsidR="008B33F4">
        <w:rPr>
          <w:rFonts w:ascii="Arial" w:hAnsi="Arial" w:cs="Arial"/>
        </w:rPr>
        <w:t>otwarto jego likwidacji ani nie ogłoszono upadłości</w:t>
      </w:r>
      <w:r w:rsidR="002D15C1" w:rsidRPr="000B25B2">
        <w:rPr>
          <w:rFonts w:ascii="Arial" w:hAnsi="Arial" w:cs="Arial"/>
        </w:rPr>
        <w:t>, powinny być wystawione nie wcześniej niż 6 miesięcy przed upływem terminu składania ofert.</w:t>
      </w:r>
      <w:r w:rsidR="002D15C1" w:rsidRPr="000B25B2">
        <w:rPr>
          <w:rFonts w:ascii="Arial" w:hAnsi="Arial" w:cs="Arial"/>
          <w:color w:val="FF0000"/>
        </w:rPr>
        <w:t xml:space="preserve"> </w:t>
      </w:r>
      <w:r w:rsidR="002D15C1" w:rsidRPr="000B25B2">
        <w:rPr>
          <w:rFonts w:ascii="Arial" w:hAnsi="Arial" w:cs="Arial"/>
        </w:rPr>
        <w:t xml:space="preserve">Jeżeli </w:t>
      </w:r>
      <w:r w:rsidR="008B33F4">
        <w:rPr>
          <w:rFonts w:ascii="Arial" w:hAnsi="Arial" w:cs="Arial"/>
        </w:rPr>
        <w:t xml:space="preserve">                  </w:t>
      </w:r>
      <w:r w:rsidR="002D15C1" w:rsidRPr="000B25B2">
        <w:rPr>
          <w:rFonts w:ascii="Arial" w:hAnsi="Arial" w:cs="Arial"/>
        </w:rPr>
        <w:t xml:space="preserve">w kraju miejsca zamieszkania osoby lub w kraju, w którym </w:t>
      </w:r>
      <w:r w:rsidR="006E4BFC" w:rsidRPr="000B25B2">
        <w:rPr>
          <w:rFonts w:ascii="Arial" w:hAnsi="Arial" w:cs="Arial"/>
        </w:rPr>
        <w:t>Wykonawca</w:t>
      </w:r>
      <w:r w:rsidR="002D15C1" w:rsidRPr="000B25B2">
        <w:rPr>
          <w:rFonts w:ascii="Arial" w:hAnsi="Arial" w:cs="Arial"/>
        </w:rPr>
        <w:t xml:space="preserve"> ma si</w:t>
      </w:r>
      <w:r w:rsidR="008B33F4">
        <w:rPr>
          <w:rFonts w:ascii="Arial" w:hAnsi="Arial" w:cs="Arial"/>
        </w:rPr>
        <w:t>edzibę lub miejsce zamieszkania</w:t>
      </w:r>
      <w:r w:rsidR="002D15C1" w:rsidRPr="000B25B2">
        <w:rPr>
          <w:rFonts w:ascii="Arial" w:hAnsi="Arial" w:cs="Arial"/>
        </w:rPr>
        <w:t xml:space="preserve"> </w:t>
      </w:r>
      <w:r w:rsidR="008B33F4">
        <w:rPr>
          <w:rFonts w:ascii="Arial" w:hAnsi="Arial" w:cs="Arial"/>
        </w:rPr>
        <w:t xml:space="preserve">ma </w:t>
      </w:r>
      <w:r w:rsidR="008B33F4">
        <w:rPr>
          <w:rFonts w:ascii="Arial" w:hAnsi="Arial" w:cs="Arial"/>
        </w:rPr>
        <w:lastRenderedPageBreak/>
        <w:t>osoba, której dokument dotyczy</w:t>
      </w:r>
      <w:r w:rsidR="009522B0">
        <w:rPr>
          <w:rFonts w:ascii="Arial" w:hAnsi="Arial" w:cs="Arial"/>
        </w:rPr>
        <w:t xml:space="preserve">, nie wydaje się dokumentów, o których mowa w pkt. 5.5.1 </w:t>
      </w:r>
      <w:r w:rsidR="002D15C1" w:rsidRPr="000B25B2">
        <w:rPr>
          <w:rFonts w:ascii="Arial" w:hAnsi="Arial" w:cs="Arial"/>
        </w:rPr>
        <w:t xml:space="preserve">zastępuje się je dokumentem zawierającym oświadczenie, odpowiednio </w:t>
      </w:r>
      <w:r w:rsidR="006E4BFC" w:rsidRPr="000B25B2">
        <w:rPr>
          <w:rFonts w:ascii="Arial" w:hAnsi="Arial" w:cs="Arial"/>
        </w:rPr>
        <w:t>Wykonawcy</w:t>
      </w:r>
      <w:r w:rsidR="002D15C1" w:rsidRPr="000B25B2">
        <w:rPr>
          <w:rFonts w:ascii="Arial" w:hAnsi="Arial" w:cs="Arial"/>
        </w:rPr>
        <w:t xml:space="preserve">, ze wskazaniem osób uprawnionych do </w:t>
      </w:r>
      <w:r w:rsidR="009522B0">
        <w:rPr>
          <w:rFonts w:ascii="Arial" w:hAnsi="Arial" w:cs="Arial"/>
        </w:rPr>
        <w:t xml:space="preserve">                   </w:t>
      </w:r>
      <w:r w:rsidR="002D15C1" w:rsidRPr="000B25B2">
        <w:rPr>
          <w:rFonts w:ascii="Arial" w:hAnsi="Arial" w:cs="Arial"/>
        </w:rPr>
        <w:t xml:space="preserve">jego reprezentacji, lub oświadczeniem tych osób, złożonym przed notariuszem lub przed właściwym - ze względu na siedzibę lub miejsce zamieszkania </w:t>
      </w:r>
      <w:r w:rsidR="006E4BFC" w:rsidRPr="000B25B2">
        <w:rPr>
          <w:rFonts w:ascii="Arial" w:hAnsi="Arial" w:cs="Arial"/>
        </w:rPr>
        <w:t>Wykonawcy</w:t>
      </w:r>
      <w:r w:rsidR="002D15C1" w:rsidRPr="000B25B2">
        <w:rPr>
          <w:rFonts w:ascii="Arial" w:hAnsi="Arial" w:cs="Arial"/>
        </w:rPr>
        <w:t xml:space="preserve"> lub miejsce zamieszkania tych osób - organem sądowym, administracyjnym albo organem samorządu zawodowego lub gospodarczego. Ważność dokumentu jak w </w:t>
      </w:r>
      <w:proofErr w:type="spellStart"/>
      <w:r w:rsidR="002D15C1" w:rsidRPr="000B25B2">
        <w:rPr>
          <w:rFonts w:ascii="Arial" w:hAnsi="Arial" w:cs="Arial"/>
        </w:rPr>
        <w:t>pkt</w:t>
      </w:r>
      <w:proofErr w:type="spellEnd"/>
      <w:r w:rsidR="002D15C1" w:rsidRPr="000B25B2">
        <w:rPr>
          <w:rFonts w:ascii="Arial" w:hAnsi="Arial" w:cs="Arial"/>
        </w:rPr>
        <w:t xml:space="preserve"> </w:t>
      </w:r>
      <w:r w:rsidR="009522B0">
        <w:rPr>
          <w:rFonts w:ascii="Arial" w:hAnsi="Arial" w:cs="Arial"/>
        </w:rPr>
        <w:t xml:space="preserve">             </w:t>
      </w:r>
      <w:r w:rsidR="00333712">
        <w:rPr>
          <w:rFonts w:ascii="Arial" w:hAnsi="Arial" w:cs="Arial"/>
        </w:rPr>
        <w:t>5.5.</w:t>
      </w:r>
      <w:r w:rsidR="002D15C1" w:rsidRPr="000B25B2">
        <w:rPr>
          <w:rFonts w:ascii="Arial" w:hAnsi="Arial" w:cs="Arial"/>
        </w:rPr>
        <w:t>1 SIWZ.</w:t>
      </w:r>
    </w:p>
    <w:p w:rsidR="0092412F" w:rsidRDefault="0092412F" w:rsidP="001A3097">
      <w:pPr>
        <w:spacing w:line="360" w:lineRule="auto"/>
        <w:jc w:val="both"/>
        <w:rPr>
          <w:rFonts w:ascii="Arial" w:hAnsi="Arial" w:cs="Arial"/>
        </w:rPr>
      </w:pPr>
    </w:p>
    <w:p w:rsidR="00900D03" w:rsidRPr="001A3097" w:rsidRDefault="002D15C1" w:rsidP="001A3097">
      <w:pPr>
        <w:spacing w:line="360" w:lineRule="auto"/>
        <w:jc w:val="both"/>
        <w:rPr>
          <w:rFonts w:ascii="Arial" w:hAnsi="Arial" w:cs="Arial"/>
        </w:rPr>
      </w:pPr>
      <w:r w:rsidRPr="00926BBC">
        <w:rPr>
          <w:rFonts w:ascii="Arial" w:hAnsi="Arial" w:cs="Arial"/>
        </w:rPr>
        <w:t>Dokumenty sporządzone w języku obcym są składane wraz z tłumaczeniem na język polski.</w:t>
      </w:r>
    </w:p>
    <w:p w:rsidR="00485E49" w:rsidRPr="00490D96" w:rsidRDefault="00485E49" w:rsidP="001A3097">
      <w:pPr>
        <w:spacing w:before="120"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  <w:b/>
          <w:bCs/>
        </w:rPr>
        <w:t>5.</w:t>
      </w:r>
      <w:r w:rsidR="002D15C1">
        <w:rPr>
          <w:rFonts w:ascii="Arial" w:hAnsi="Arial" w:cs="Arial"/>
          <w:b/>
          <w:bCs/>
        </w:rPr>
        <w:t>6</w:t>
      </w:r>
      <w:r w:rsidRPr="00490D96">
        <w:rPr>
          <w:rFonts w:ascii="Arial" w:hAnsi="Arial" w:cs="Arial"/>
          <w:b/>
          <w:bCs/>
        </w:rPr>
        <w:t xml:space="preserve">. </w:t>
      </w:r>
      <w:r w:rsidR="006E4BFC">
        <w:rPr>
          <w:rFonts w:ascii="Arial" w:hAnsi="Arial" w:cs="Arial"/>
        </w:rPr>
        <w:t>Wykonawcy</w:t>
      </w:r>
      <w:r w:rsidRPr="00490D96">
        <w:rPr>
          <w:rFonts w:ascii="Arial" w:hAnsi="Arial" w:cs="Arial"/>
        </w:rPr>
        <w:t xml:space="preserve"> mogą wspólnie ubiegać się o udzielenie zamówienia.</w:t>
      </w:r>
    </w:p>
    <w:p w:rsidR="00530DCA" w:rsidRPr="00490D96" w:rsidRDefault="006E4BFC" w:rsidP="00530DC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Wykonawcy</w:t>
      </w:r>
      <w:r w:rsidR="00530DCA" w:rsidRPr="00490D96">
        <w:rPr>
          <w:rFonts w:ascii="Arial" w:hAnsi="Arial" w:cs="Arial"/>
        </w:rPr>
        <w:t xml:space="preserve">, którzy wspólnie ubiegają się o udzielenie zamówienia </w:t>
      </w:r>
      <w:r w:rsidR="00BB4ABD" w:rsidRPr="00490D96">
        <w:rPr>
          <w:rFonts w:ascii="Arial" w:hAnsi="Arial" w:cs="Arial"/>
        </w:rPr>
        <w:t>ust</w:t>
      </w:r>
      <w:r w:rsidR="00530DCA" w:rsidRPr="00490D96">
        <w:rPr>
          <w:rFonts w:ascii="Arial" w:hAnsi="Arial" w:cs="Arial"/>
        </w:rPr>
        <w:t xml:space="preserve">anawiają pełnomocnika </w:t>
      </w:r>
    </w:p>
    <w:p w:rsidR="00530DCA" w:rsidRPr="00490D96" w:rsidRDefault="00530DCA" w:rsidP="00530DCA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-do reprezentowania ich w postępowaniu o udzielenie zamówienia </w:t>
      </w:r>
      <w:r w:rsidR="008326B3" w:rsidRPr="00490D96">
        <w:rPr>
          <w:rFonts w:ascii="Arial" w:hAnsi="Arial" w:cs="Arial"/>
        </w:rPr>
        <w:t>-</w:t>
      </w:r>
      <w:r w:rsidRPr="00490D96">
        <w:rPr>
          <w:rFonts w:ascii="Arial" w:hAnsi="Arial" w:cs="Arial"/>
        </w:rPr>
        <w:t xml:space="preserve"> w tym złożenia oświadczenia o spełnianiu warunków udziału w postępowaniu w imieniu i na rzecz Wykonawców wspólnie ubiegając</w:t>
      </w:r>
      <w:r w:rsidR="008326B3" w:rsidRPr="00490D96">
        <w:rPr>
          <w:rFonts w:ascii="Arial" w:hAnsi="Arial" w:cs="Arial"/>
        </w:rPr>
        <w:t>ych się o udzielenie zamówienia</w:t>
      </w:r>
      <w:r w:rsidRPr="00490D96">
        <w:rPr>
          <w:rFonts w:ascii="Arial" w:hAnsi="Arial" w:cs="Arial"/>
        </w:rPr>
        <w:t>, albo</w:t>
      </w:r>
    </w:p>
    <w:p w:rsidR="00530DCA" w:rsidRDefault="00530DCA" w:rsidP="00530DCA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- </w:t>
      </w:r>
      <w:r w:rsidR="008326B3" w:rsidRPr="00490D96">
        <w:rPr>
          <w:rFonts w:ascii="Arial" w:hAnsi="Arial" w:cs="Arial"/>
        </w:rPr>
        <w:t>reprezentowania w postępowaniu -</w:t>
      </w:r>
      <w:r w:rsidRPr="00490D96">
        <w:rPr>
          <w:rFonts w:ascii="Arial" w:hAnsi="Arial" w:cs="Arial"/>
        </w:rPr>
        <w:t xml:space="preserve"> w tym złożenia oświadczenia o spełnianiu warunków udziału w postępowaniu w imieniu i na rzecz Wykonawców wspólnie ubiegając</w:t>
      </w:r>
      <w:r w:rsidR="008326B3" w:rsidRPr="00490D96">
        <w:rPr>
          <w:rFonts w:ascii="Arial" w:hAnsi="Arial" w:cs="Arial"/>
        </w:rPr>
        <w:t>y</w:t>
      </w:r>
      <w:r w:rsidR="001A3097">
        <w:rPr>
          <w:rFonts w:ascii="Arial" w:hAnsi="Arial" w:cs="Arial"/>
        </w:rPr>
        <w:t>ch się o udzielenie zamówienia, i zawarcia umowy w </w:t>
      </w:r>
      <w:r w:rsidRPr="00490D96">
        <w:rPr>
          <w:rFonts w:ascii="Arial" w:hAnsi="Arial" w:cs="Arial"/>
        </w:rPr>
        <w:t>sprawie zamówienia publicznego</w:t>
      </w:r>
      <w:r w:rsidR="0092412F">
        <w:rPr>
          <w:rFonts w:ascii="Arial" w:hAnsi="Arial" w:cs="Arial"/>
        </w:rPr>
        <w:t>.</w:t>
      </w:r>
    </w:p>
    <w:p w:rsidR="0092412F" w:rsidRPr="00490D96" w:rsidRDefault="0092412F" w:rsidP="00530DCA">
      <w:pPr>
        <w:spacing w:line="360" w:lineRule="auto"/>
        <w:jc w:val="both"/>
        <w:rPr>
          <w:rFonts w:ascii="Arial" w:hAnsi="Arial" w:cs="Arial"/>
        </w:rPr>
      </w:pPr>
    </w:p>
    <w:p w:rsidR="00BC48F8" w:rsidRPr="00490D96" w:rsidRDefault="00AA4E0B" w:rsidP="00485E49">
      <w:pPr>
        <w:spacing w:line="360" w:lineRule="auto"/>
        <w:jc w:val="both"/>
        <w:rPr>
          <w:rFonts w:ascii="Arial" w:hAnsi="Arial" w:cs="Arial"/>
        </w:rPr>
      </w:pPr>
      <w:r w:rsidRPr="001A3097">
        <w:rPr>
          <w:rFonts w:ascii="Arial" w:hAnsi="Arial" w:cs="Arial"/>
        </w:rPr>
        <w:t xml:space="preserve">W przypadku wspólnego ubiegania się o zamówienie </w:t>
      </w:r>
      <w:r w:rsidR="001A3097" w:rsidRPr="001A3097">
        <w:rPr>
          <w:rFonts w:ascii="Arial" w:hAnsi="Arial" w:cs="Arial"/>
        </w:rPr>
        <w:t xml:space="preserve">przez Wykonawców, </w:t>
      </w:r>
      <w:r w:rsidRPr="001A3097">
        <w:rPr>
          <w:rFonts w:ascii="Arial" w:hAnsi="Arial" w:cs="Arial"/>
        </w:rPr>
        <w:t xml:space="preserve">oświadczenie o spełnianiu warunków udziału w postępowaniu i braku podstaw do wykluczenia, w sytuacji gdy postępowanie nie przekracza kwoty określonej w przepisach wydanych na podstawie art. 11 ust. 8 </w:t>
      </w:r>
      <w:proofErr w:type="spellStart"/>
      <w:r w:rsidR="00C26452" w:rsidRPr="001A3097">
        <w:rPr>
          <w:rFonts w:ascii="Arial" w:hAnsi="Arial" w:cs="Arial"/>
        </w:rPr>
        <w:t>p</w:t>
      </w:r>
      <w:r w:rsidR="00012A84" w:rsidRPr="001A3097">
        <w:rPr>
          <w:rFonts w:ascii="Arial" w:hAnsi="Arial" w:cs="Arial"/>
        </w:rPr>
        <w:t>.z.p</w:t>
      </w:r>
      <w:proofErr w:type="spellEnd"/>
      <w:r w:rsidR="00012A84" w:rsidRPr="001A3097">
        <w:rPr>
          <w:rFonts w:ascii="Arial" w:hAnsi="Arial" w:cs="Arial"/>
        </w:rPr>
        <w:t>.</w:t>
      </w:r>
      <w:r w:rsidRPr="001A3097">
        <w:rPr>
          <w:rFonts w:ascii="Arial" w:hAnsi="Arial" w:cs="Arial"/>
        </w:rPr>
        <w:t xml:space="preserve"> składa każdy z wykonawców wspólnie ubiegających się o zamówienie. Dokumenty te potwierdzają spełnianie warunków udziału w postępowaniu, brak podstaw wykluczenia w zakresie, w którym każdy z wykonawców wykazuj</w:t>
      </w:r>
      <w:r w:rsidR="001A3097">
        <w:rPr>
          <w:rFonts w:ascii="Arial" w:hAnsi="Arial" w:cs="Arial"/>
        </w:rPr>
        <w:t>e spełnianie warunków udziału w </w:t>
      </w:r>
      <w:r w:rsidRPr="001A3097">
        <w:rPr>
          <w:rFonts w:ascii="Arial" w:hAnsi="Arial" w:cs="Arial"/>
        </w:rPr>
        <w:t>postępowaniu, brak podstaw wykluczenia.</w:t>
      </w:r>
    </w:p>
    <w:p w:rsidR="00BC48F8" w:rsidRPr="00490D96" w:rsidRDefault="002D15C1" w:rsidP="001A3097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5.7</w:t>
      </w:r>
      <w:r w:rsidR="00BC48F8" w:rsidRPr="00490D96">
        <w:rPr>
          <w:rFonts w:ascii="Arial" w:hAnsi="Arial" w:cs="Arial"/>
          <w:b/>
        </w:rPr>
        <w:t>.</w:t>
      </w:r>
      <w:r w:rsidR="00BC48F8" w:rsidRPr="00490D96">
        <w:rPr>
          <w:rFonts w:ascii="Arial" w:hAnsi="Arial" w:cs="Arial"/>
        </w:rPr>
        <w:t xml:space="preserve"> </w:t>
      </w:r>
      <w:r w:rsidR="00012A84">
        <w:rPr>
          <w:rFonts w:ascii="Arial" w:hAnsi="Arial" w:cs="Arial"/>
        </w:rPr>
        <w:t>Zamawiający</w:t>
      </w:r>
      <w:r w:rsidR="00BC48F8" w:rsidRPr="00490D96">
        <w:rPr>
          <w:rFonts w:ascii="Arial" w:hAnsi="Arial" w:cs="Arial"/>
        </w:rPr>
        <w:t xml:space="preserve"> oceni spełnienie </w:t>
      </w:r>
      <w:r w:rsidR="005A6DF5" w:rsidRPr="00490D96">
        <w:rPr>
          <w:rFonts w:ascii="Arial" w:hAnsi="Arial" w:cs="Arial"/>
        </w:rPr>
        <w:t xml:space="preserve">przez </w:t>
      </w:r>
      <w:r w:rsidR="006E4BFC">
        <w:rPr>
          <w:rFonts w:ascii="Arial" w:hAnsi="Arial" w:cs="Arial"/>
        </w:rPr>
        <w:t>Wykonawcę</w:t>
      </w:r>
      <w:r w:rsidR="005A6DF5" w:rsidRPr="00490D96">
        <w:rPr>
          <w:rFonts w:ascii="Arial" w:hAnsi="Arial" w:cs="Arial"/>
        </w:rPr>
        <w:t xml:space="preserve"> warunków udziału w postę</w:t>
      </w:r>
      <w:r w:rsidR="00BC48F8" w:rsidRPr="00490D96">
        <w:rPr>
          <w:rFonts w:ascii="Arial" w:hAnsi="Arial" w:cs="Arial"/>
        </w:rPr>
        <w:t>powaniu stwierdzeniem : „spełnia</w:t>
      </w:r>
      <w:r w:rsidR="005A6DF5" w:rsidRPr="00490D96">
        <w:rPr>
          <w:rFonts w:ascii="Arial" w:hAnsi="Arial" w:cs="Arial"/>
        </w:rPr>
        <w:t xml:space="preserve">” </w:t>
      </w:r>
      <w:r w:rsidR="00BC48F8" w:rsidRPr="00490D96">
        <w:rPr>
          <w:rFonts w:ascii="Arial" w:hAnsi="Arial" w:cs="Arial"/>
        </w:rPr>
        <w:t xml:space="preserve"> lub „nie spełnia”</w:t>
      </w:r>
      <w:r w:rsidR="00011544" w:rsidRPr="00490D96">
        <w:rPr>
          <w:rFonts w:ascii="Arial" w:hAnsi="Arial" w:cs="Arial"/>
        </w:rPr>
        <w:t xml:space="preserve">, w oparciu o wymagane </w:t>
      </w:r>
      <w:r w:rsidR="00693810" w:rsidRPr="00490D96">
        <w:rPr>
          <w:rFonts w:ascii="Arial" w:hAnsi="Arial" w:cs="Arial"/>
        </w:rPr>
        <w:t xml:space="preserve">oświadczenia, </w:t>
      </w:r>
      <w:r w:rsidR="00011544" w:rsidRPr="00490D96">
        <w:rPr>
          <w:rFonts w:ascii="Arial" w:hAnsi="Arial" w:cs="Arial"/>
        </w:rPr>
        <w:t>dokumenty i zawarte w nich informacje.</w:t>
      </w:r>
    </w:p>
    <w:p w:rsidR="005A6DF5" w:rsidRPr="00490D96" w:rsidRDefault="006E4BFC" w:rsidP="005A6DF5">
      <w:pPr>
        <w:spacing w:line="36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Wykonawcy</w:t>
      </w:r>
      <w:r w:rsidR="005A6DF5" w:rsidRPr="00490D96">
        <w:rPr>
          <w:rFonts w:ascii="Arial" w:hAnsi="Arial" w:cs="Arial"/>
          <w:lang w:eastAsia="en-US"/>
        </w:rPr>
        <w:t xml:space="preserve"> wspólnie ubiegający się o udzielenie zamówienia muszą dostarczyć dokumenty, potwierdzające,  że łącznie spełniają warunki  udziału w postępowaniu.</w:t>
      </w:r>
    </w:p>
    <w:p w:rsidR="008A70B1" w:rsidRPr="00490D96" w:rsidRDefault="008A70B1" w:rsidP="005A6DF5">
      <w:pPr>
        <w:spacing w:line="360" w:lineRule="auto"/>
        <w:jc w:val="both"/>
        <w:rPr>
          <w:rFonts w:ascii="Arial" w:hAnsi="Arial" w:cs="Arial"/>
          <w:lang w:eastAsia="en-US"/>
        </w:rPr>
      </w:pPr>
    </w:p>
    <w:p w:rsidR="00115F8F" w:rsidRPr="00490D96" w:rsidRDefault="00115F8F" w:rsidP="00115F8F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490D96">
        <w:rPr>
          <w:rFonts w:ascii="Arial" w:hAnsi="Arial" w:cs="Arial"/>
          <w:b/>
          <w:sz w:val="20"/>
        </w:rPr>
        <w:t xml:space="preserve">6. Informacja o sposobie porozumiewania się </w:t>
      </w:r>
      <w:r w:rsidR="00012A84">
        <w:rPr>
          <w:rFonts w:ascii="Arial" w:hAnsi="Arial" w:cs="Arial"/>
          <w:b/>
          <w:sz w:val="20"/>
        </w:rPr>
        <w:t>Zamawiającego</w:t>
      </w:r>
      <w:r w:rsidRPr="00490D96">
        <w:rPr>
          <w:rFonts w:ascii="Arial" w:hAnsi="Arial" w:cs="Arial"/>
          <w:b/>
          <w:sz w:val="20"/>
        </w:rPr>
        <w:t xml:space="preserve"> z </w:t>
      </w:r>
      <w:r w:rsidR="006E4BFC">
        <w:rPr>
          <w:rFonts w:ascii="Arial" w:hAnsi="Arial" w:cs="Arial"/>
          <w:b/>
          <w:sz w:val="20"/>
        </w:rPr>
        <w:t>Wykonawca</w:t>
      </w:r>
      <w:r w:rsidRPr="00490D96">
        <w:rPr>
          <w:rFonts w:ascii="Arial" w:hAnsi="Arial" w:cs="Arial"/>
          <w:b/>
          <w:sz w:val="20"/>
        </w:rPr>
        <w:t>mi</w:t>
      </w:r>
      <w:r w:rsidR="00681E4E" w:rsidRPr="00490D96">
        <w:rPr>
          <w:rFonts w:ascii="Arial" w:hAnsi="Arial" w:cs="Arial"/>
          <w:b/>
          <w:sz w:val="20"/>
        </w:rPr>
        <w:t xml:space="preserve"> oraz przekazywania oświadczeń lub</w:t>
      </w:r>
      <w:r w:rsidRPr="00490D96">
        <w:rPr>
          <w:rFonts w:ascii="Arial" w:hAnsi="Arial" w:cs="Arial"/>
          <w:b/>
          <w:sz w:val="20"/>
        </w:rPr>
        <w:t xml:space="preserve"> dokumentów.</w:t>
      </w:r>
    </w:p>
    <w:p w:rsidR="00115F8F" w:rsidRPr="00490D96" w:rsidRDefault="00115F8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 xml:space="preserve">6.1. </w:t>
      </w:r>
      <w:r w:rsidRPr="00490D96">
        <w:rPr>
          <w:rFonts w:ascii="Arial" w:hAnsi="Arial" w:cs="Arial"/>
          <w:sz w:val="20"/>
        </w:rPr>
        <w:t xml:space="preserve">Oświadczenia, wnioski, zawiadomienia oraz informacje </w:t>
      </w:r>
      <w:r w:rsidR="00012A84">
        <w:rPr>
          <w:rFonts w:ascii="Arial" w:hAnsi="Arial" w:cs="Arial"/>
          <w:sz w:val="20"/>
        </w:rPr>
        <w:t>Zamawiający</w:t>
      </w:r>
      <w:r w:rsidRPr="00490D96">
        <w:rPr>
          <w:rFonts w:ascii="Arial" w:hAnsi="Arial" w:cs="Arial"/>
          <w:sz w:val="20"/>
        </w:rPr>
        <w:t xml:space="preserve"> i </w:t>
      </w:r>
      <w:r w:rsidR="006E4BFC">
        <w:rPr>
          <w:rFonts w:ascii="Arial" w:hAnsi="Arial" w:cs="Arial"/>
          <w:sz w:val="20"/>
        </w:rPr>
        <w:t>Wykonawcy</w:t>
      </w:r>
      <w:r w:rsidRPr="00490D96">
        <w:rPr>
          <w:rFonts w:ascii="Arial" w:hAnsi="Arial" w:cs="Arial"/>
          <w:sz w:val="20"/>
        </w:rPr>
        <w:t xml:space="preserve"> przekazują pisemnie, faksem lub drogą elektroniczną  na adres:</w:t>
      </w:r>
    </w:p>
    <w:p w:rsidR="00DB0040" w:rsidRPr="001A3097" w:rsidRDefault="00DB0040" w:rsidP="00DB0040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A3097">
        <w:rPr>
          <w:rFonts w:ascii="Arial" w:hAnsi="Arial" w:cs="Arial"/>
          <w:b/>
        </w:rPr>
        <w:t>Biuro Zamówień Publicznych</w:t>
      </w:r>
    </w:p>
    <w:p w:rsidR="00DB0040" w:rsidRPr="001A3097" w:rsidRDefault="00DB0040" w:rsidP="00DB0040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A3097">
        <w:rPr>
          <w:rFonts w:ascii="Arial" w:hAnsi="Arial" w:cs="Arial"/>
          <w:b/>
        </w:rPr>
        <w:t xml:space="preserve">Urząd Miejski w Zabrzu, </w:t>
      </w:r>
    </w:p>
    <w:p w:rsidR="00DB0040" w:rsidRPr="001A3097" w:rsidRDefault="00DB0040" w:rsidP="00DB0040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A3097">
        <w:rPr>
          <w:rFonts w:ascii="Arial" w:hAnsi="Arial" w:cs="Arial"/>
          <w:b/>
        </w:rPr>
        <w:t>ul. Powstańców Śląskich 5-7, 41 – 800 Zabrze</w:t>
      </w:r>
    </w:p>
    <w:p w:rsidR="00DB0040" w:rsidRPr="005F37A5" w:rsidRDefault="009522B0" w:rsidP="00DB0040">
      <w:pPr>
        <w:spacing w:line="360" w:lineRule="auto"/>
        <w:jc w:val="center"/>
        <w:rPr>
          <w:rFonts w:ascii="Arial" w:hAnsi="Arial" w:cs="Arial"/>
          <w:b/>
        </w:rPr>
      </w:pPr>
      <w:r w:rsidRPr="005F37A5">
        <w:rPr>
          <w:rFonts w:ascii="Arial" w:hAnsi="Arial" w:cs="Arial"/>
          <w:b/>
          <w:bCs/>
        </w:rPr>
        <w:t xml:space="preserve">           </w:t>
      </w:r>
      <w:proofErr w:type="spellStart"/>
      <w:r w:rsidRPr="005F37A5">
        <w:rPr>
          <w:rFonts w:ascii="Arial" w:hAnsi="Arial" w:cs="Arial"/>
          <w:b/>
          <w:bCs/>
        </w:rPr>
        <w:t>fax</w:t>
      </w:r>
      <w:proofErr w:type="spellEnd"/>
      <w:r w:rsidRPr="005F37A5">
        <w:rPr>
          <w:rFonts w:ascii="Arial" w:hAnsi="Arial" w:cs="Arial"/>
          <w:b/>
          <w:bCs/>
        </w:rPr>
        <w:t xml:space="preserve"> 048 32  3733-516</w:t>
      </w:r>
      <w:r w:rsidR="00DB0040" w:rsidRPr="005F37A5">
        <w:rPr>
          <w:rFonts w:ascii="Arial" w:hAnsi="Arial" w:cs="Arial"/>
          <w:b/>
          <w:bCs/>
        </w:rPr>
        <w:t xml:space="preserve">, e-mail: </w:t>
      </w:r>
      <w:r w:rsidR="00B563F8" w:rsidRPr="005F37A5">
        <w:rPr>
          <w:rFonts w:ascii="Arial" w:hAnsi="Arial" w:cs="Arial"/>
          <w:b/>
        </w:rPr>
        <w:t>se</w:t>
      </w:r>
      <w:r w:rsidR="00F560E1" w:rsidRPr="005F37A5">
        <w:rPr>
          <w:rFonts w:ascii="Arial" w:hAnsi="Arial" w:cs="Arial"/>
          <w:b/>
        </w:rPr>
        <w:t>k</w:t>
      </w:r>
      <w:r w:rsidR="00B563F8" w:rsidRPr="005F37A5">
        <w:rPr>
          <w:rFonts w:ascii="Arial" w:hAnsi="Arial" w:cs="Arial"/>
          <w:b/>
        </w:rPr>
        <w:t>retariat_bzp</w:t>
      </w:r>
      <w:r w:rsidR="00DB0040" w:rsidRPr="005F37A5">
        <w:rPr>
          <w:rFonts w:ascii="Arial" w:hAnsi="Arial" w:cs="Arial"/>
          <w:b/>
        </w:rPr>
        <w:t>@um.zabrze.pl</w:t>
      </w:r>
    </w:p>
    <w:p w:rsidR="00115F8F" w:rsidRPr="00490D96" w:rsidRDefault="00115F8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 xml:space="preserve">w godzinach urzędowania </w:t>
      </w:r>
      <w:r w:rsidR="00012A84">
        <w:rPr>
          <w:rFonts w:ascii="Arial" w:hAnsi="Arial" w:cs="Arial"/>
          <w:bCs/>
          <w:sz w:val="20"/>
        </w:rPr>
        <w:t>Zamawiającego</w:t>
      </w:r>
      <w:r w:rsidR="00474DF1" w:rsidRPr="00490D96">
        <w:rPr>
          <w:rFonts w:ascii="Arial" w:hAnsi="Arial" w:cs="Arial"/>
          <w:bCs/>
          <w:sz w:val="20"/>
        </w:rPr>
        <w:t xml:space="preserve"> </w:t>
      </w:r>
      <w:r w:rsidRPr="00490D96">
        <w:rPr>
          <w:rFonts w:ascii="Arial" w:hAnsi="Arial" w:cs="Arial"/>
          <w:bCs/>
          <w:sz w:val="20"/>
        </w:rPr>
        <w:t xml:space="preserve">określonych w </w:t>
      </w:r>
      <w:proofErr w:type="spellStart"/>
      <w:r w:rsidRPr="00490D96">
        <w:rPr>
          <w:rFonts w:ascii="Arial" w:hAnsi="Arial" w:cs="Arial"/>
          <w:bCs/>
          <w:sz w:val="20"/>
        </w:rPr>
        <w:t>pkt</w:t>
      </w:r>
      <w:proofErr w:type="spellEnd"/>
      <w:r w:rsidRPr="00490D96">
        <w:rPr>
          <w:rFonts w:ascii="Arial" w:hAnsi="Arial" w:cs="Arial"/>
          <w:bCs/>
          <w:sz w:val="20"/>
        </w:rPr>
        <w:t xml:space="preserve"> 1 (Część I SIWZ).</w:t>
      </w:r>
    </w:p>
    <w:p w:rsidR="00115F8F" w:rsidRPr="00490D96" w:rsidRDefault="00115F8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 xml:space="preserve">6.2. </w:t>
      </w:r>
      <w:r w:rsidRPr="00490D96">
        <w:rPr>
          <w:rFonts w:ascii="Arial" w:hAnsi="Arial" w:cs="Arial"/>
          <w:bCs/>
          <w:sz w:val="20"/>
        </w:rPr>
        <w:t xml:space="preserve">Jeżeli </w:t>
      </w:r>
      <w:r w:rsidR="00012A84">
        <w:rPr>
          <w:rFonts w:ascii="Arial" w:hAnsi="Arial" w:cs="Arial"/>
          <w:bCs/>
          <w:sz w:val="20"/>
        </w:rPr>
        <w:t>Zamawiający</w:t>
      </w:r>
      <w:r w:rsidRPr="00490D96">
        <w:rPr>
          <w:rFonts w:ascii="Arial" w:hAnsi="Arial" w:cs="Arial"/>
          <w:bCs/>
          <w:sz w:val="20"/>
        </w:rPr>
        <w:t xml:space="preserve"> lub </w:t>
      </w:r>
      <w:r w:rsidR="006E4BFC">
        <w:rPr>
          <w:rFonts w:ascii="Arial" w:hAnsi="Arial" w:cs="Arial"/>
          <w:bCs/>
          <w:sz w:val="20"/>
        </w:rPr>
        <w:t>Wykonawca</w:t>
      </w:r>
      <w:r w:rsidRPr="00490D96">
        <w:rPr>
          <w:rFonts w:ascii="Arial" w:hAnsi="Arial" w:cs="Arial"/>
          <w:bCs/>
          <w:sz w:val="20"/>
        </w:rPr>
        <w:t xml:space="preserve"> przekazują oświadczenia, wnioski, zawiadomienia oraz informacje faksem lub drogą elektroniczną, każda ze stron na żądanie drugiej niezwłocznie potwierdza fakt ich otrzymania.</w:t>
      </w:r>
    </w:p>
    <w:p w:rsidR="00115F8F" w:rsidRPr="00490D96" w:rsidRDefault="00115F8F" w:rsidP="000B25B2">
      <w:pPr>
        <w:pStyle w:val="pkt1"/>
        <w:spacing w:before="0" w:after="0" w:line="276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>6.3.</w:t>
      </w:r>
      <w:r w:rsidRPr="00490D96">
        <w:rPr>
          <w:rFonts w:ascii="Arial" w:hAnsi="Arial" w:cs="Arial"/>
          <w:bCs/>
          <w:sz w:val="20"/>
        </w:rPr>
        <w:t xml:space="preserve"> </w:t>
      </w:r>
      <w:r w:rsidR="006E4BFC">
        <w:rPr>
          <w:rFonts w:ascii="Arial" w:hAnsi="Arial" w:cs="Arial"/>
          <w:sz w:val="20"/>
        </w:rPr>
        <w:t>Wykonawcy</w:t>
      </w:r>
      <w:r w:rsidRPr="00490D96">
        <w:rPr>
          <w:rFonts w:ascii="Arial" w:hAnsi="Arial" w:cs="Arial"/>
          <w:sz w:val="20"/>
        </w:rPr>
        <w:t xml:space="preserve"> mogą zwracać się do </w:t>
      </w:r>
      <w:r w:rsidR="00012A84">
        <w:rPr>
          <w:rFonts w:ascii="Arial" w:hAnsi="Arial" w:cs="Arial"/>
          <w:sz w:val="20"/>
        </w:rPr>
        <w:t>Zamawiającego</w:t>
      </w:r>
      <w:r w:rsidRPr="00490D96">
        <w:rPr>
          <w:rFonts w:ascii="Arial" w:hAnsi="Arial" w:cs="Arial"/>
          <w:sz w:val="20"/>
        </w:rPr>
        <w:t xml:space="preserve"> o wyjaśnienie treści SIWZ.</w:t>
      </w:r>
    </w:p>
    <w:p w:rsidR="00115F8F" w:rsidRPr="00490D96" w:rsidRDefault="00115F8F" w:rsidP="000B25B2">
      <w:pPr>
        <w:pStyle w:val="pkt1"/>
        <w:spacing w:before="0" w:after="0" w:line="276" w:lineRule="auto"/>
        <w:ind w:left="0" w:firstLine="0"/>
        <w:rPr>
          <w:b/>
          <w:sz w:val="6"/>
        </w:rPr>
      </w:pPr>
    </w:p>
    <w:p w:rsidR="00115F8F" w:rsidRPr="00490D96" w:rsidRDefault="00115F8F" w:rsidP="000B25B2">
      <w:pPr>
        <w:pStyle w:val="ust"/>
        <w:spacing w:before="0" w:after="0" w:line="276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 xml:space="preserve">6.4. </w:t>
      </w:r>
      <w:r w:rsidR="00012A84">
        <w:rPr>
          <w:rFonts w:ascii="Arial" w:hAnsi="Arial" w:cs="Arial"/>
          <w:sz w:val="20"/>
        </w:rPr>
        <w:t>Zamawiający</w:t>
      </w:r>
      <w:r w:rsidR="00136521" w:rsidRPr="00490D96">
        <w:rPr>
          <w:rFonts w:ascii="Arial" w:hAnsi="Arial" w:cs="Arial"/>
          <w:sz w:val="20"/>
        </w:rPr>
        <w:t xml:space="preserve"> udzieli wyjaśnień, zgodnie z treścią art.38 </w:t>
      </w:r>
      <w:r w:rsidR="00BC5FD6" w:rsidRPr="00490D96">
        <w:rPr>
          <w:rFonts w:ascii="Arial" w:hAnsi="Arial" w:cs="Arial"/>
          <w:sz w:val="20"/>
        </w:rPr>
        <w:t>ust.</w:t>
      </w:r>
      <w:r w:rsidR="00136521" w:rsidRPr="00490D96">
        <w:rPr>
          <w:rFonts w:ascii="Arial" w:hAnsi="Arial" w:cs="Arial"/>
          <w:sz w:val="20"/>
        </w:rPr>
        <w:t xml:space="preserve">1 </w:t>
      </w:r>
      <w:proofErr w:type="spellStart"/>
      <w:r w:rsidR="00012A84">
        <w:rPr>
          <w:rFonts w:ascii="Arial" w:hAnsi="Arial" w:cs="Arial"/>
          <w:sz w:val="20"/>
        </w:rPr>
        <w:t>P.z.p</w:t>
      </w:r>
      <w:proofErr w:type="spellEnd"/>
      <w:r w:rsidR="00012A84">
        <w:rPr>
          <w:rFonts w:ascii="Arial" w:hAnsi="Arial" w:cs="Arial"/>
          <w:sz w:val="20"/>
        </w:rPr>
        <w:t>.</w:t>
      </w:r>
      <w:r w:rsidR="00136521" w:rsidRPr="00490D96">
        <w:rPr>
          <w:rFonts w:ascii="Arial" w:hAnsi="Arial" w:cs="Arial"/>
          <w:sz w:val="20"/>
        </w:rPr>
        <w:t xml:space="preserve"> z zastr</w:t>
      </w:r>
      <w:r w:rsidR="001A3097">
        <w:rPr>
          <w:rFonts w:ascii="Arial" w:hAnsi="Arial" w:cs="Arial"/>
          <w:sz w:val="20"/>
        </w:rPr>
        <w:t>zeżeniem terminów określonych w </w:t>
      </w:r>
      <w:r w:rsidR="00BC5FD6" w:rsidRPr="00490D96">
        <w:rPr>
          <w:rFonts w:ascii="Arial" w:hAnsi="Arial" w:cs="Arial"/>
          <w:sz w:val="20"/>
        </w:rPr>
        <w:t>ust.</w:t>
      </w:r>
      <w:r w:rsidR="00136521" w:rsidRPr="00490D96">
        <w:rPr>
          <w:rFonts w:ascii="Arial" w:hAnsi="Arial" w:cs="Arial"/>
          <w:sz w:val="20"/>
        </w:rPr>
        <w:t xml:space="preserve"> 1 i </w:t>
      </w:r>
      <w:r w:rsidR="00BC5FD6" w:rsidRPr="00490D96">
        <w:rPr>
          <w:rFonts w:ascii="Arial" w:hAnsi="Arial" w:cs="Arial"/>
          <w:sz w:val="20"/>
        </w:rPr>
        <w:t>ust.</w:t>
      </w:r>
      <w:r w:rsidR="00136521" w:rsidRPr="00490D96">
        <w:rPr>
          <w:rFonts w:ascii="Arial" w:hAnsi="Arial" w:cs="Arial"/>
          <w:sz w:val="20"/>
        </w:rPr>
        <w:t xml:space="preserve"> </w:t>
      </w:r>
      <w:smartTag w:uri="urn:schemas-microsoft-com:office:smarttags" w:element="metricconverter">
        <w:smartTagPr>
          <w:attr w:name="ProductID" w:val="1 a"/>
        </w:smartTagPr>
        <w:r w:rsidR="00136521" w:rsidRPr="00490D96">
          <w:rPr>
            <w:rFonts w:ascii="Arial" w:hAnsi="Arial" w:cs="Arial"/>
            <w:sz w:val="20"/>
          </w:rPr>
          <w:t>1 a</w:t>
        </w:r>
      </w:smartTag>
      <w:r w:rsidR="00136521" w:rsidRPr="00490D96">
        <w:rPr>
          <w:rFonts w:ascii="Arial" w:hAnsi="Arial" w:cs="Arial"/>
          <w:sz w:val="20"/>
        </w:rPr>
        <w:t xml:space="preserve"> i 1 b tego artykułu. </w:t>
      </w:r>
      <w:r w:rsidRPr="00490D96">
        <w:rPr>
          <w:rFonts w:ascii="Arial" w:hAnsi="Arial" w:cs="Arial"/>
          <w:sz w:val="20"/>
        </w:rPr>
        <w:t xml:space="preserve"> </w:t>
      </w:r>
    </w:p>
    <w:p w:rsidR="00364896" w:rsidRPr="001A3097" w:rsidRDefault="00364896" w:rsidP="00364896">
      <w:pPr>
        <w:spacing w:line="360" w:lineRule="auto"/>
        <w:jc w:val="both"/>
        <w:rPr>
          <w:rFonts w:ascii="Arial" w:hAnsi="Arial" w:cs="Arial"/>
        </w:rPr>
      </w:pPr>
      <w:r w:rsidRPr="001A3097">
        <w:rPr>
          <w:rFonts w:ascii="Arial" w:hAnsi="Arial" w:cs="Arial"/>
          <w:b/>
          <w:bCs/>
        </w:rPr>
        <w:lastRenderedPageBreak/>
        <w:t xml:space="preserve">6.5. </w:t>
      </w:r>
      <w:r w:rsidR="00012A84" w:rsidRPr="001A3097">
        <w:rPr>
          <w:rFonts w:ascii="Arial" w:hAnsi="Arial" w:cs="Arial"/>
        </w:rPr>
        <w:t>Zamawiający</w:t>
      </w:r>
      <w:r w:rsidRPr="001A3097">
        <w:rPr>
          <w:rFonts w:ascii="Arial" w:hAnsi="Arial" w:cs="Arial"/>
        </w:rPr>
        <w:t xml:space="preserve"> przekaże treść zapytań wraz z wyjaśnieniami  Wykonawcom, którym przekazał  SIWZ, bez ujawniania źródła zapytania oraz zamieści na stronie internetowej określonej w </w:t>
      </w:r>
      <w:proofErr w:type="spellStart"/>
      <w:r w:rsidRPr="001A3097">
        <w:rPr>
          <w:rFonts w:ascii="Arial" w:hAnsi="Arial" w:cs="Arial"/>
        </w:rPr>
        <w:t>pkt</w:t>
      </w:r>
      <w:proofErr w:type="spellEnd"/>
      <w:r w:rsidRPr="001A3097">
        <w:rPr>
          <w:rFonts w:ascii="Arial" w:hAnsi="Arial" w:cs="Arial"/>
        </w:rPr>
        <w:t xml:space="preserve"> 1 (Część I SIWZ). </w:t>
      </w:r>
    </w:p>
    <w:p w:rsidR="00364896" w:rsidRPr="001A3097" w:rsidRDefault="00364896" w:rsidP="00364896">
      <w:pPr>
        <w:spacing w:line="360" w:lineRule="auto"/>
        <w:jc w:val="both"/>
        <w:rPr>
          <w:rFonts w:ascii="Arial" w:hAnsi="Arial" w:cs="Arial"/>
        </w:rPr>
      </w:pPr>
      <w:r w:rsidRPr="001A3097">
        <w:rPr>
          <w:rFonts w:ascii="Arial" w:hAnsi="Arial" w:cs="Arial"/>
          <w:b/>
          <w:bCs/>
        </w:rPr>
        <w:t xml:space="preserve">6.6. </w:t>
      </w:r>
      <w:r w:rsidR="00012A84" w:rsidRPr="001A3097">
        <w:rPr>
          <w:rFonts w:ascii="Arial" w:hAnsi="Arial" w:cs="Arial"/>
        </w:rPr>
        <w:t>Zamawiający</w:t>
      </w:r>
      <w:r w:rsidRPr="001A3097">
        <w:rPr>
          <w:rFonts w:ascii="Arial" w:hAnsi="Arial" w:cs="Arial"/>
        </w:rPr>
        <w:t xml:space="preserve"> może zwołać zebranie wszystkich Wykonawców w celu wyjaśnienia wątpliwości dotyczących treści SIWZ a także zamieści informację o terminie zebrania na stronie internetowej określonej w </w:t>
      </w:r>
      <w:proofErr w:type="spellStart"/>
      <w:r w:rsidRPr="001A3097">
        <w:rPr>
          <w:rFonts w:ascii="Arial" w:hAnsi="Arial" w:cs="Arial"/>
        </w:rPr>
        <w:t>pkt</w:t>
      </w:r>
      <w:proofErr w:type="spellEnd"/>
      <w:r w:rsidRPr="001A3097">
        <w:rPr>
          <w:rFonts w:ascii="Arial" w:hAnsi="Arial" w:cs="Arial"/>
        </w:rPr>
        <w:t xml:space="preserve"> 1 (Część I SIWZ) ; w takim przypadku sporządzi informację, zawierającą zgłoszone na zebraniu pytania o wyjaśnienie treści SIWZ oraz odpowiedzi na nie, bez wskazywania źródeł zapytań. Informację z zebrania </w:t>
      </w:r>
      <w:r w:rsidR="00012A84" w:rsidRPr="001A3097">
        <w:rPr>
          <w:rFonts w:ascii="Arial" w:hAnsi="Arial" w:cs="Arial"/>
        </w:rPr>
        <w:t>Zamawiający</w:t>
      </w:r>
      <w:r w:rsidRPr="001A3097">
        <w:rPr>
          <w:rFonts w:ascii="Arial" w:hAnsi="Arial" w:cs="Arial"/>
        </w:rPr>
        <w:t xml:space="preserve"> zamieści na stronie internetowej określonej w </w:t>
      </w:r>
      <w:proofErr w:type="spellStart"/>
      <w:r w:rsidRPr="001A3097">
        <w:rPr>
          <w:rFonts w:ascii="Arial" w:hAnsi="Arial" w:cs="Arial"/>
        </w:rPr>
        <w:t>pkt</w:t>
      </w:r>
      <w:proofErr w:type="spellEnd"/>
      <w:r w:rsidRPr="001A3097">
        <w:rPr>
          <w:rFonts w:ascii="Arial" w:hAnsi="Arial" w:cs="Arial"/>
        </w:rPr>
        <w:t xml:space="preserve"> 1 (Część I SIWZ). </w:t>
      </w:r>
    </w:p>
    <w:p w:rsidR="00364896" w:rsidRPr="001A3097" w:rsidRDefault="00364896" w:rsidP="00364896">
      <w:pPr>
        <w:spacing w:line="360" w:lineRule="auto"/>
        <w:jc w:val="both"/>
        <w:rPr>
          <w:rFonts w:ascii="Arial" w:hAnsi="Arial" w:cs="Arial"/>
        </w:rPr>
      </w:pPr>
      <w:r w:rsidRPr="001A3097">
        <w:rPr>
          <w:rFonts w:ascii="Arial" w:hAnsi="Arial" w:cs="Arial"/>
          <w:b/>
          <w:bCs/>
        </w:rPr>
        <w:t>6.7.</w:t>
      </w:r>
      <w:r w:rsidRPr="001A3097">
        <w:rPr>
          <w:rFonts w:ascii="Arial" w:hAnsi="Arial" w:cs="Arial"/>
        </w:rPr>
        <w:t xml:space="preserve"> W uzasadnionych przypadkach </w:t>
      </w:r>
      <w:r w:rsidR="00012A84" w:rsidRPr="001A3097">
        <w:rPr>
          <w:rFonts w:ascii="Arial" w:hAnsi="Arial" w:cs="Arial"/>
        </w:rPr>
        <w:t>Zamawiający</w:t>
      </w:r>
      <w:r w:rsidRPr="001A3097">
        <w:rPr>
          <w:rFonts w:ascii="Arial" w:hAnsi="Arial" w:cs="Arial"/>
        </w:rPr>
        <w:t xml:space="preserve"> może przed upływem terminu do składania ofert, zmienić treść SIWZ. Dokonaną zmianę treści SIWZ </w:t>
      </w:r>
      <w:r w:rsidR="00012A84" w:rsidRPr="001A3097">
        <w:rPr>
          <w:rFonts w:ascii="Arial" w:hAnsi="Arial" w:cs="Arial"/>
        </w:rPr>
        <w:t>Zamawiający</w:t>
      </w:r>
      <w:r w:rsidRPr="001A3097">
        <w:rPr>
          <w:rFonts w:ascii="Arial" w:hAnsi="Arial" w:cs="Arial"/>
        </w:rPr>
        <w:t xml:space="preserve"> zamieści na stronie internetowej określonej w </w:t>
      </w:r>
      <w:proofErr w:type="spellStart"/>
      <w:r w:rsidRPr="001A3097">
        <w:rPr>
          <w:rFonts w:ascii="Arial" w:hAnsi="Arial" w:cs="Arial"/>
        </w:rPr>
        <w:t>pkt</w:t>
      </w:r>
      <w:proofErr w:type="spellEnd"/>
      <w:r w:rsidRPr="001A3097">
        <w:rPr>
          <w:rFonts w:ascii="Arial" w:hAnsi="Arial" w:cs="Arial"/>
        </w:rPr>
        <w:t xml:space="preserve"> 1 (Część I SIWZ). </w:t>
      </w:r>
    </w:p>
    <w:p w:rsidR="00C26452" w:rsidRPr="00490D96" w:rsidRDefault="00364896" w:rsidP="001A3097">
      <w:pPr>
        <w:spacing w:line="360" w:lineRule="auto"/>
        <w:jc w:val="both"/>
        <w:rPr>
          <w:rFonts w:ascii="Arial" w:hAnsi="Arial" w:cs="Arial"/>
        </w:rPr>
      </w:pPr>
      <w:r w:rsidRPr="001A3097">
        <w:rPr>
          <w:rFonts w:ascii="Arial" w:hAnsi="Arial" w:cs="Arial"/>
          <w:b/>
          <w:bCs/>
        </w:rPr>
        <w:t>6.8.</w:t>
      </w:r>
      <w:r w:rsidRPr="001A3097">
        <w:rPr>
          <w:rFonts w:ascii="Arial" w:hAnsi="Arial" w:cs="Arial"/>
        </w:rPr>
        <w:t xml:space="preserve"> O przedłużeniu terminu składania ofert </w:t>
      </w:r>
      <w:r w:rsidR="00012A84" w:rsidRPr="001A3097">
        <w:rPr>
          <w:rFonts w:ascii="Arial" w:hAnsi="Arial" w:cs="Arial"/>
        </w:rPr>
        <w:t>Zamawiający</w:t>
      </w:r>
      <w:r w:rsidRPr="001A3097">
        <w:rPr>
          <w:rFonts w:ascii="Arial" w:hAnsi="Arial" w:cs="Arial"/>
        </w:rPr>
        <w:t xml:space="preserve"> niezwłocznie zawiadomi wszystkich Wykonawców, którym przekazano SIWZ a także  zamieści tę informacje na stronie internetowej określonej w </w:t>
      </w:r>
      <w:proofErr w:type="spellStart"/>
      <w:r w:rsidRPr="001A3097">
        <w:rPr>
          <w:rFonts w:ascii="Arial" w:hAnsi="Arial" w:cs="Arial"/>
        </w:rPr>
        <w:t>pkt</w:t>
      </w:r>
      <w:proofErr w:type="spellEnd"/>
      <w:r w:rsidRPr="001A3097">
        <w:rPr>
          <w:rFonts w:ascii="Arial" w:hAnsi="Arial" w:cs="Arial"/>
        </w:rPr>
        <w:t xml:space="preserve"> 1 (Część I SIWZ).</w:t>
      </w:r>
    </w:p>
    <w:p w:rsidR="005F132F" w:rsidRDefault="000A11BE" w:rsidP="001A3097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956105">
        <w:rPr>
          <w:rFonts w:ascii="Arial" w:hAnsi="Arial" w:cs="Arial"/>
          <w:b/>
          <w:bCs/>
        </w:rPr>
        <w:t xml:space="preserve">7. Wskazanie osób uprawnionych do porozumiewania się z </w:t>
      </w:r>
      <w:r w:rsidR="006E4BFC" w:rsidRPr="00956105">
        <w:rPr>
          <w:rFonts w:ascii="Arial" w:hAnsi="Arial" w:cs="Arial"/>
          <w:b/>
          <w:bCs/>
        </w:rPr>
        <w:t>Wykonawca</w:t>
      </w:r>
      <w:r w:rsidRPr="00956105">
        <w:rPr>
          <w:rFonts w:ascii="Arial" w:hAnsi="Arial" w:cs="Arial"/>
          <w:b/>
          <w:bCs/>
        </w:rPr>
        <w:t>mi</w:t>
      </w:r>
      <w:r w:rsidR="005F132F">
        <w:rPr>
          <w:rFonts w:ascii="Arial" w:hAnsi="Arial" w:cs="Arial"/>
          <w:b/>
          <w:bCs/>
        </w:rPr>
        <w:t>.</w:t>
      </w:r>
    </w:p>
    <w:p w:rsidR="000A11BE" w:rsidRPr="00956105" w:rsidRDefault="000A11BE" w:rsidP="001A3097">
      <w:pPr>
        <w:spacing w:before="120" w:line="360" w:lineRule="auto"/>
        <w:jc w:val="both"/>
        <w:rPr>
          <w:rFonts w:ascii="Arial" w:hAnsi="Arial" w:cs="Arial"/>
          <w:b/>
          <w:bCs/>
        </w:rPr>
      </w:pPr>
    </w:p>
    <w:p w:rsidR="00115F8F" w:rsidRPr="00956105" w:rsidRDefault="00115F8F" w:rsidP="00115F8F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56105">
        <w:rPr>
          <w:rFonts w:ascii="Arial" w:hAnsi="Arial" w:cs="Arial"/>
          <w:bCs/>
          <w:sz w:val="20"/>
          <w:szCs w:val="20"/>
        </w:rPr>
        <w:t xml:space="preserve">Do bezpośredniego kontaktowania się z </w:t>
      </w:r>
      <w:r w:rsidR="006E4BFC" w:rsidRPr="00956105">
        <w:rPr>
          <w:rFonts w:ascii="Arial" w:hAnsi="Arial" w:cs="Arial"/>
          <w:bCs/>
          <w:sz w:val="20"/>
          <w:szCs w:val="20"/>
        </w:rPr>
        <w:t>Wykonawca</w:t>
      </w:r>
      <w:r w:rsidRPr="00956105">
        <w:rPr>
          <w:rFonts w:ascii="Arial" w:hAnsi="Arial" w:cs="Arial"/>
          <w:bCs/>
          <w:sz w:val="20"/>
        </w:rPr>
        <w:t>mi</w:t>
      </w:r>
      <w:r w:rsidRPr="00956105">
        <w:rPr>
          <w:rFonts w:ascii="Arial" w:hAnsi="Arial" w:cs="Arial"/>
          <w:sz w:val="20"/>
          <w:szCs w:val="20"/>
        </w:rPr>
        <w:t xml:space="preserve">  wyznaczono osoby:</w:t>
      </w:r>
    </w:p>
    <w:p w:rsidR="00115F8F" w:rsidRPr="00D25C78" w:rsidRDefault="00115F8F" w:rsidP="00115F8F">
      <w:pPr>
        <w:pStyle w:val="Tekstpodstawowywcity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956105">
        <w:rPr>
          <w:rFonts w:ascii="Arial" w:hAnsi="Arial" w:cs="Arial"/>
          <w:sz w:val="20"/>
          <w:szCs w:val="20"/>
        </w:rPr>
        <w:t xml:space="preserve">- </w:t>
      </w:r>
      <w:r w:rsidR="0064642E">
        <w:rPr>
          <w:rFonts w:ascii="Arial" w:hAnsi="Arial" w:cs="Arial"/>
          <w:sz w:val="20"/>
          <w:szCs w:val="20"/>
        </w:rPr>
        <w:t xml:space="preserve">Kornelię </w:t>
      </w:r>
      <w:proofErr w:type="spellStart"/>
      <w:r w:rsidR="0064642E">
        <w:rPr>
          <w:rFonts w:ascii="Arial" w:hAnsi="Arial" w:cs="Arial"/>
          <w:sz w:val="20"/>
          <w:szCs w:val="20"/>
        </w:rPr>
        <w:t>Ekert</w:t>
      </w:r>
      <w:proofErr w:type="spellEnd"/>
      <w:r w:rsidR="0064642E">
        <w:rPr>
          <w:rFonts w:ascii="Arial" w:hAnsi="Arial" w:cs="Arial"/>
          <w:sz w:val="20"/>
          <w:szCs w:val="20"/>
        </w:rPr>
        <w:t xml:space="preserve"> </w:t>
      </w:r>
      <w:r w:rsidR="00D25C78">
        <w:rPr>
          <w:rFonts w:ascii="Arial" w:hAnsi="Arial" w:cs="Arial"/>
          <w:sz w:val="20"/>
          <w:szCs w:val="20"/>
        </w:rPr>
        <w:t xml:space="preserve"> </w:t>
      </w:r>
      <w:r w:rsidRPr="00956105">
        <w:rPr>
          <w:rFonts w:ascii="Arial" w:hAnsi="Arial" w:cs="Arial"/>
          <w:sz w:val="20"/>
          <w:szCs w:val="20"/>
        </w:rPr>
        <w:t xml:space="preserve">Wydział </w:t>
      </w:r>
      <w:r w:rsidR="00D25C78">
        <w:rPr>
          <w:rFonts w:ascii="Arial" w:hAnsi="Arial" w:cs="Arial"/>
          <w:sz w:val="20"/>
          <w:szCs w:val="20"/>
        </w:rPr>
        <w:t>Inwestycji i Remontów</w:t>
      </w:r>
    </w:p>
    <w:p w:rsidR="00115F8F" w:rsidRPr="00956105" w:rsidRDefault="00115F8F" w:rsidP="00115F8F">
      <w:pPr>
        <w:pStyle w:val="Tekstpodstawowywcity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956105">
        <w:rPr>
          <w:rFonts w:ascii="Arial" w:hAnsi="Arial" w:cs="Arial"/>
          <w:sz w:val="20"/>
          <w:szCs w:val="20"/>
        </w:rPr>
        <w:t xml:space="preserve">w sprawach dotyczących przedmiotu zamówienia, </w:t>
      </w:r>
    </w:p>
    <w:p w:rsidR="009522B0" w:rsidRPr="009522B0" w:rsidRDefault="00115F8F" w:rsidP="009522B0">
      <w:pPr>
        <w:pStyle w:val="Tekstpodstawowywcity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956105">
        <w:rPr>
          <w:rFonts w:ascii="Arial" w:hAnsi="Arial" w:cs="Arial"/>
          <w:sz w:val="20"/>
          <w:szCs w:val="20"/>
        </w:rPr>
        <w:t xml:space="preserve">-  </w:t>
      </w:r>
      <w:r w:rsidR="00FF0375">
        <w:rPr>
          <w:rFonts w:ascii="Arial" w:hAnsi="Arial" w:cs="Arial"/>
          <w:sz w:val="20"/>
          <w:szCs w:val="20"/>
        </w:rPr>
        <w:t xml:space="preserve">Monika </w:t>
      </w:r>
      <w:proofErr w:type="spellStart"/>
      <w:r w:rsidR="00FF0375">
        <w:rPr>
          <w:rFonts w:ascii="Arial" w:hAnsi="Arial" w:cs="Arial"/>
          <w:sz w:val="20"/>
          <w:szCs w:val="20"/>
        </w:rPr>
        <w:t>Zdeb</w:t>
      </w:r>
      <w:proofErr w:type="spellEnd"/>
      <w:r w:rsidR="00FF0375">
        <w:rPr>
          <w:rFonts w:ascii="Arial" w:hAnsi="Arial" w:cs="Arial"/>
          <w:sz w:val="20"/>
          <w:szCs w:val="20"/>
        </w:rPr>
        <w:t xml:space="preserve"> </w:t>
      </w:r>
      <w:r w:rsidRPr="00956105">
        <w:rPr>
          <w:rFonts w:ascii="Arial" w:hAnsi="Arial" w:cs="Arial"/>
          <w:sz w:val="20"/>
          <w:szCs w:val="20"/>
        </w:rPr>
        <w:t>Biuro Zamówień Publicznych</w:t>
      </w:r>
      <w:r w:rsidR="002C730A" w:rsidRPr="00956105">
        <w:rPr>
          <w:rFonts w:ascii="Arial" w:hAnsi="Arial" w:cs="Arial"/>
          <w:sz w:val="20"/>
          <w:szCs w:val="20"/>
        </w:rPr>
        <w:t xml:space="preserve"> (kontakt możliwy wyłącznie w sposób określony w </w:t>
      </w:r>
      <w:proofErr w:type="spellStart"/>
      <w:r w:rsidR="002C730A" w:rsidRPr="00956105">
        <w:rPr>
          <w:rFonts w:ascii="Arial" w:hAnsi="Arial" w:cs="Arial"/>
          <w:sz w:val="20"/>
          <w:szCs w:val="20"/>
        </w:rPr>
        <w:t>pkt</w:t>
      </w:r>
      <w:proofErr w:type="spellEnd"/>
      <w:r w:rsidR="002C730A" w:rsidRPr="00956105">
        <w:rPr>
          <w:rFonts w:ascii="Arial" w:hAnsi="Arial" w:cs="Arial"/>
          <w:sz w:val="20"/>
          <w:szCs w:val="20"/>
        </w:rPr>
        <w:t xml:space="preserve"> 6.1 SIWZ)</w:t>
      </w:r>
      <w:r w:rsidRPr="00956105">
        <w:rPr>
          <w:rFonts w:ascii="Arial" w:hAnsi="Arial" w:cs="Arial"/>
          <w:sz w:val="20"/>
          <w:szCs w:val="20"/>
        </w:rPr>
        <w:t>, w sprawach formalno-prawnych,</w:t>
      </w:r>
    </w:p>
    <w:p w:rsidR="00345D36" w:rsidRPr="00490D96" w:rsidRDefault="00345D36" w:rsidP="00345D36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490D96">
        <w:rPr>
          <w:rFonts w:ascii="Arial" w:hAnsi="Arial" w:cs="Arial"/>
          <w:b/>
          <w:sz w:val="20"/>
        </w:rPr>
        <w:t>8. Wymagania dotyczące wadium.</w:t>
      </w:r>
    </w:p>
    <w:p w:rsidR="00345D36" w:rsidRPr="000B25B2" w:rsidRDefault="00345D36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b/>
          <w:bCs/>
          <w:sz w:val="20"/>
          <w:szCs w:val="20"/>
        </w:rPr>
        <w:t xml:space="preserve">8.1. </w:t>
      </w:r>
      <w:r w:rsidR="00012A84">
        <w:rPr>
          <w:rFonts w:ascii="Arial" w:hAnsi="Arial" w:cs="Arial"/>
          <w:sz w:val="20"/>
          <w:szCs w:val="20"/>
        </w:rPr>
        <w:t>Zamawiający</w:t>
      </w:r>
      <w:r w:rsidRPr="00490D96">
        <w:rPr>
          <w:rFonts w:ascii="Arial" w:hAnsi="Arial" w:cs="Arial"/>
          <w:sz w:val="20"/>
          <w:szCs w:val="20"/>
        </w:rPr>
        <w:t xml:space="preserve"> żąda od Wykonawców wniesienia wadium w wysokości:</w:t>
      </w:r>
      <w:r w:rsidR="000B25B2">
        <w:rPr>
          <w:rFonts w:ascii="Arial" w:hAnsi="Arial" w:cs="Arial"/>
          <w:sz w:val="20"/>
          <w:szCs w:val="20"/>
        </w:rPr>
        <w:t xml:space="preserve"> </w:t>
      </w:r>
      <w:r w:rsidR="00ED30A0" w:rsidRPr="00ED30A0">
        <w:rPr>
          <w:rFonts w:ascii="Arial" w:hAnsi="Arial" w:cs="Arial"/>
          <w:b/>
          <w:sz w:val="20"/>
          <w:szCs w:val="20"/>
        </w:rPr>
        <w:t>11</w:t>
      </w:r>
      <w:r w:rsidR="00956105" w:rsidRPr="00ED30A0">
        <w:rPr>
          <w:rFonts w:ascii="Arial" w:hAnsi="Arial" w:cs="Arial"/>
          <w:b/>
          <w:sz w:val="20"/>
          <w:szCs w:val="20"/>
        </w:rPr>
        <w:t>.000,00</w:t>
      </w:r>
      <w:r w:rsidRPr="00ED30A0">
        <w:rPr>
          <w:rFonts w:ascii="Arial" w:hAnsi="Arial" w:cs="Arial"/>
          <w:b/>
          <w:sz w:val="20"/>
          <w:szCs w:val="20"/>
        </w:rPr>
        <w:t xml:space="preserve"> PLN,</w:t>
      </w:r>
      <w:r w:rsidRPr="000B25B2">
        <w:rPr>
          <w:rFonts w:ascii="Arial" w:hAnsi="Arial" w:cs="Arial"/>
          <w:sz w:val="20"/>
          <w:szCs w:val="20"/>
        </w:rPr>
        <w:t xml:space="preserve"> </w:t>
      </w:r>
    </w:p>
    <w:p w:rsidR="00345D36" w:rsidRPr="00490D96" w:rsidRDefault="00345D36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B25B2">
        <w:rPr>
          <w:rFonts w:ascii="Arial" w:hAnsi="Arial" w:cs="Arial"/>
          <w:sz w:val="20"/>
          <w:szCs w:val="20"/>
        </w:rPr>
        <w:t xml:space="preserve">(słownie  </w:t>
      </w:r>
      <w:r w:rsidR="006566A2">
        <w:rPr>
          <w:rFonts w:ascii="Arial" w:hAnsi="Arial" w:cs="Arial"/>
          <w:sz w:val="20"/>
          <w:szCs w:val="20"/>
        </w:rPr>
        <w:t>jedenaś</w:t>
      </w:r>
      <w:r w:rsidR="00F359D2">
        <w:rPr>
          <w:rFonts w:ascii="Arial" w:hAnsi="Arial" w:cs="Arial"/>
          <w:sz w:val="20"/>
          <w:szCs w:val="20"/>
        </w:rPr>
        <w:t>cie</w:t>
      </w:r>
      <w:r w:rsidR="00956105" w:rsidRPr="000B25B2">
        <w:rPr>
          <w:rFonts w:ascii="Arial" w:hAnsi="Arial" w:cs="Arial"/>
          <w:sz w:val="20"/>
          <w:szCs w:val="20"/>
        </w:rPr>
        <w:t xml:space="preserve"> tysięcy złotych</w:t>
      </w:r>
      <w:r w:rsidRPr="000B25B2">
        <w:rPr>
          <w:rFonts w:ascii="Arial" w:hAnsi="Arial" w:cs="Arial"/>
          <w:sz w:val="20"/>
          <w:szCs w:val="20"/>
        </w:rPr>
        <w:t>)</w:t>
      </w:r>
    </w:p>
    <w:p w:rsidR="00345D36" w:rsidRPr="00FF0375" w:rsidRDefault="00345D36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490D96">
        <w:rPr>
          <w:rFonts w:ascii="Arial" w:hAnsi="Arial" w:cs="Arial"/>
          <w:sz w:val="20"/>
          <w:szCs w:val="20"/>
        </w:rPr>
        <w:t>zabezpieczające</w:t>
      </w:r>
      <w:r w:rsidR="00FF0375">
        <w:rPr>
          <w:rFonts w:ascii="Arial" w:hAnsi="Arial" w:cs="Arial"/>
          <w:sz w:val="20"/>
          <w:szCs w:val="20"/>
        </w:rPr>
        <w:t xml:space="preserve">go ofertę na okres </w:t>
      </w:r>
      <w:r w:rsidR="00FF0375" w:rsidRPr="00FF0375">
        <w:rPr>
          <w:rFonts w:ascii="Arial" w:hAnsi="Arial" w:cs="Arial"/>
          <w:sz w:val="20"/>
          <w:szCs w:val="20"/>
          <w:u w:val="single"/>
        </w:rPr>
        <w:t xml:space="preserve">30 </w:t>
      </w:r>
      <w:r w:rsidR="00D25C78" w:rsidRPr="00FF0375">
        <w:rPr>
          <w:rFonts w:ascii="Arial" w:hAnsi="Arial" w:cs="Arial"/>
          <w:sz w:val="20"/>
          <w:szCs w:val="20"/>
          <w:u w:val="single"/>
        </w:rPr>
        <w:t xml:space="preserve">dni, tj. od  </w:t>
      </w:r>
      <w:r w:rsidR="00FF0375" w:rsidRPr="00FF0375">
        <w:rPr>
          <w:rFonts w:ascii="Arial" w:hAnsi="Arial" w:cs="Arial"/>
          <w:sz w:val="20"/>
          <w:szCs w:val="20"/>
          <w:u w:val="single"/>
        </w:rPr>
        <w:t>26.10.2016r. do 24.11.2016</w:t>
      </w:r>
      <w:r w:rsidRPr="00FF0375">
        <w:rPr>
          <w:rFonts w:ascii="Arial" w:hAnsi="Arial" w:cs="Arial"/>
          <w:sz w:val="20"/>
          <w:szCs w:val="20"/>
          <w:u w:val="single"/>
        </w:rPr>
        <w:t xml:space="preserve">r. </w:t>
      </w:r>
    </w:p>
    <w:p w:rsidR="00B25C29" w:rsidRPr="00490D96" w:rsidRDefault="00B25C29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b/>
          <w:bCs/>
          <w:sz w:val="20"/>
          <w:szCs w:val="20"/>
        </w:rPr>
        <w:t>8</w:t>
      </w:r>
      <w:r w:rsidR="00345D36" w:rsidRPr="00490D96">
        <w:rPr>
          <w:rFonts w:ascii="Arial" w:hAnsi="Arial" w:cs="Arial"/>
          <w:b/>
          <w:bCs/>
          <w:sz w:val="20"/>
          <w:szCs w:val="20"/>
        </w:rPr>
        <w:t xml:space="preserve">.2. </w:t>
      </w:r>
      <w:r w:rsidR="00345D36" w:rsidRPr="00490D96">
        <w:rPr>
          <w:rFonts w:ascii="Arial" w:hAnsi="Arial" w:cs="Arial"/>
          <w:sz w:val="20"/>
          <w:szCs w:val="20"/>
        </w:rPr>
        <w:t>Wadium wnosi się  przed upływem terminu składania ofert</w:t>
      </w:r>
      <w:r w:rsidRPr="00490D96">
        <w:rPr>
          <w:rFonts w:ascii="Arial" w:hAnsi="Arial" w:cs="Arial"/>
          <w:sz w:val="20"/>
          <w:szCs w:val="20"/>
        </w:rPr>
        <w:t>.</w:t>
      </w:r>
    </w:p>
    <w:p w:rsidR="00345D36" w:rsidRPr="00490D96" w:rsidRDefault="00B25C29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b/>
          <w:bCs/>
          <w:sz w:val="20"/>
          <w:szCs w:val="20"/>
        </w:rPr>
        <w:t>8</w:t>
      </w:r>
      <w:r w:rsidR="00345D36" w:rsidRPr="00490D96">
        <w:rPr>
          <w:rFonts w:ascii="Arial" w:hAnsi="Arial" w:cs="Arial"/>
          <w:b/>
          <w:bCs/>
          <w:sz w:val="20"/>
          <w:szCs w:val="20"/>
        </w:rPr>
        <w:t xml:space="preserve">.3. </w:t>
      </w:r>
      <w:r w:rsidR="00345D36" w:rsidRPr="00490D96">
        <w:rPr>
          <w:rFonts w:ascii="Arial" w:hAnsi="Arial" w:cs="Arial"/>
          <w:sz w:val="20"/>
          <w:szCs w:val="20"/>
        </w:rPr>
        <w:t>Wadium może być wniesione w jednej lub  kilku następujących formach:</w:t>
      </w:r>
    </w:p>
    <w:p w:rsidR="00345D36" w:rsidRPr="00490D96" w:rsidRDefault="00345D36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 xml:space="preserve"> </w:t>
      </w:r>
      <w:r w:rsidRPr="00490D96">
        <w:rPr>
          <w:rFonts w:ascii="Arial" w:hAnsi="Arial" w:cs="Arial"/>
          <w:sz w:val="20"/>
        </w:rPr>
        <w:tab/>
        <w:t>1) pieniądzu;</w:t>
      </w:r>
    </w:p>
    <w:p w:rsidR="00345D36" w:rsidRPr="00490D96" w:rsidRDefault="00345D36" w:rsidP="009522B0">
      <w:pPr>
        <w:pStyle w:val="pkt"/>
        <w:spacing w:before="0" w:after="0" w:line="360" w:lineRule="auto"/>
        <w:ind w:left="709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2) poręczeniach bankowych lub poręczeniach spółdzielczej kasy oszczędnościowo</w:t>
      </w:r>
      <w:r w:rsidR="000B25B2">
        <w:rPr>
          <w:rFonts w:ascii="Arial" w:hAnsi="Arial" w:cs="Arial"/>
          <w:sz w:val="20"/>
        </w:rPr>
        <w:t xml:space="preserve"> </w:t>
      </w:r>
      <w:r w:rsidRPr="00490D96">
        <w:rPr>
          <w:rFonts w:ascii="Arial" w:hAnsi="Arial" w:cs="Arial"/>
          <w:sz w:val="20"/>
        </w:rPr>
        <w:t>–</w:t>
      </w:r>
      <w:r w:rsidR="000B25B2">
        <w:rPr>
          <w:rFonts w:ascii="Arial" w:hAnsi="Arial" w:cs="Arial"/>
          <w:sz w:val="20"/>
        </w:rPr>
        <w:t xml:space="preserve"> </w:t>
      </w:r>
      <w:r w:rsidR="00C500BB" w:rsidRPr="00490D96">
        <w:rPr>
          <w:rFonts w:ascii="Arial" w:hAnsi="Arial" w:cs="Arial"/>
          <w:sz w:val="20"/>
        </w:rPr>
        <w:t>k</w:t>
      </w:r>
      <w:r w:rsidR="00956105">
        <w:rPr>
          <w:rFonts w:ascii="Arial" w:hAnsi="Arial" w:cs="Arial"/>
          <w:sz w:val="20"/>
        </w:rPr>
        <w:t xml:space="preserve">redytowej, z </w:t>
      </w:r>
      <w:r w:rsidRPr="00490D96">
        <w:rPr>
          <w:rFonts w:ascii="Arial" w:hAnsi="Arial" w:cs="Arial"/>
          <w:sz w:val="20"/>
        </w:rPr>
        <w:t xml:space="preserve">tym, </w:t>
      </w:r>
      <w:r w:rsidR="000B25B2">
        <w:rPr>
          <w:rFonts w:ascii="Arial" w:hAnsi="Arial" w:cs="Arial"/>
          <w:sz w:val="20"/>
        </w:rPr>
        <w:t xml:space="preserve">                </w:t>
      </w:r>
      <w:r w:rsidRPr="00490D96">
        <w:rPr>
          <w:rFonts w:ascii="Arial" w:hAnsi="Arial" w:cs="Arial"/>
          <w:sz w:val="20"/>
        </w:rPr>
        <w:t>że poręczenie kasy jest zawsze poręczeniem pieniężnym;</w:t>
      </w:r>
    </w:p>
    <w:p w:rsidR="00345D36" w:rsidRPr="00490D96" w:rsidRDefault="00345D36" w:rsidP="00345D36">
      <w:pPr>
        <w:pStyle w:val="pkt"/>
        <w:spacing w:before="0" w:after="0" w:line="360" w:lineRule="auto"/>
        <w:ind w:left="0" w:firstLine="708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3) gwarancjach bankowych;</w:t>
      </w:r>
    </w:p>
    <w:p w:rsidR="00345D36" w:rsidRPr="00490D96" w:rsidRDefault="00345D36" w:rsidP="00345D36">
      <w:pPr>
        <w:pStyle w:val="pkt"/>
        <w:spacing w:before="0" w:after="0" w:line="360" w:lineRule="auto"/>
        <w:ind w:left="0" w:firstLine="708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4) gwarancjach ubezpieczeniowych;</w:t>
      </w:r>
    </w:p>
    <w:p w:rsidR="00345D36" w:rsidRDefault="00345D36" w:rsidP="009522B0">
      <w:pPr>
        <w:spacing w:line="360" w:lineRule="auto"/>
        <w:ind w:left="709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5) poręczeniach udzielanych przez podmioty, o których mowa w art. 6b </w:t>
      </w:r>
      <w:r w:rsidR="00BC5FD6" w:rsidRPr="00490D96">
        <w:rPr>
          <w:rFonts w:ascii="Arial" w:hAnsi="Arial" w:cs="Arial"/>
        </w:rPr>
        <w:t>ust.</w:t>
      </w:r>
      <w:r w:rsidRPr="00490D96">
        <w:rPr>
          <w:rFonts w:ascii="Arial" w:hAnsi="Arial" w:cs="Arial"/>
        </w:rPr>
        <w:t xml:space="preserve">5 </w:t>
      </w:r>
      <w:proofErr w:type="spellStart"/>
      <w:r w:rsidRPr="00490D96">
        <w:rPr>
          <w:rFonts w:ascii="Arial" w:hAnsi="Arial" w:cs="Arial"/>
        </w:rPr>
        <w:t>pkt</w:t>
      </w:r>
      <w:proofErr w:type="spellEnd"/>
      <w:r w:rsidRPr="00490D96">
        <w:rPr>
          <w:rFonts w:ascii="Arial" w:hAnsi="Arial" w:cs="Arial"/>
        </w:rPr>
        <w:t xml:space="preserve">  2 </w:t>
      </w:r>
      <w:r w:rsidR="00DC34D1" w:rsidRPr="00490D96">
        <w:rPr>
          <w:rFonts w:ascii="Arial" w:hAnsi="Arial" w:cs="Arial"/>
        </w:rPr>
        <w:t>ust</w:t>
      </w:r>
      <w:r w:rsidR="00956105">
        <w:rPr>
          <w:rFonts w:ascii="Arial" w:hAnsi="Arial" w:cs="Arial"/>
        </w:rPr>
        <w:t>awy z dnia 9 listopada 2000 </w:t>
      </w:r>
      <w:r w:rsidRPr="00490D96">
        <w:rPr>
          <w:rFonts w:ascii="Arial" w:hAnsi="Arial" w:cs="Arial"/>
        </w:rPr>
        <w:t xml:space="preserve">r. </w:t>
      </w:r>
      <w:r w:rsidR="009D2D08" w:rsidRPr="00956105">
        <w:rPr>
          <w:rFonts w:ascii="Arial" w:hAnsi="Arial" w:cs="Arial"/>
        </w:rPr>
        <w:t xml:space="preserve">o utworzeniu Polskiej Agencji Rozwoju Przedsiębiorczości (tj. </w:t>
      </w:r>
      <w:proofErr w:type="spellStart"/>
      <w:r w:rsidR="009D2D08" w:rsidRPr="00956105">
        <w:rPr>
          <w:rFonts w:ascii="Arial" w:hAnsi="Arial" w:cs="Arial"/>
        </w:rPr>
        <w:t>Dz.U</w:t>
      </w:r>
      <w:proofErr w:type="spellEnd"/>
      <w:r w:rsidR="009D2D08" w:rsidRPr="00956105">
        <w:rPr>
          <w:rFonts w:ascii="Arial" w:hAnsi="Arial" w:cs="Arial"/>
        </w:rPr>
        <w:t>. z 2016 r. poz. 359).</w:t>
      </w:r>
    </w:p>
    <w:p w:rsidR="009522B0" w:rsidRPr="00956105" w:rsidRDefault="009522B0" w:rsidP="009522B0">
      <w:pPr>
        <w:spacing w:line="360" w:lineRule="auto"/>
        <w:ind w:left="709"/>
        <w:jc w:val="both"/>
        <w:rPr>
          <w:rFonts w:ascii="Arial" w:hAnsi="Arial" w:cs="Arial"/>
        </w:rPr>
      </w:pPr>
    </w:p>
    <w:p w:rsidR="00345D36" w:rsidRPr="00490D96" w:rsidRDefault="00B25C29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>8</w:t>
      </w:r>
      <w:r w:rsidR="00345D36" w:rsidRPr="00490D96">
        <w:rPr>
          <w:rFonts w:ascii="Arial" w:hAnsi="Arial" w:cs="Arial"/>
          <w:b/>
          <w:bCs/>
          <w:sz w:val="20"/>
        </w:rPr>
        <w:t xml:space="preserve">.4. </w:t>
      </w:r>
      <w:r w:rsidR="00345D36" w:rsidRPr="00490D96">
        <w:rPr>
          <w:rFonts w:ascii="Arial" w:hAnsi="Arial" w:cs="Arial"/>
          <w:sz w:val="20"/>
        </w:rPr>
        <w:t xml:space="preserve">Wadium wnoszone w pieniądzu należy wpłacić  przelewem na rachunek bankowy </w:t>
      </w:r>
      <w:r w:rsidR="00012A84">
        <w:rPr>
          <w:rFonts w:ascii="Arial" w:hAnsi="Arial" w:cs="Arial"/>
          <w:sz w:val="20"/>
        </w:rPr>
        <w:t>Zamawiającego</w:t>
      </w:r>
      <w:r w:rsidR="00345D36" w:rsidRPr="00490D96">
        <w:rPr>
          <w:rFonts w:ascii="Arial" w:hAnsi="Arial" w:cs="Arial"/>
          <w:sz w:val="20"/>
        </w:rPr>
        <w:t>:</w:t>
      </w:r>
    </w:p>
    <w:p w:rsidR="00B25C29" w:rsidRPr="00490D96" w:rsidRDefault="00795541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ING Bank Śląski 25 1050 1230 1000 0023 5387 1185</w:t>
      </w:r>
      <w:r w:rsidR="00103041" w:rsidRPr="00490D96">
        <w:rPr>
          <w:rFonts w:ascii="Arial" w:hAnsi="Arial" w:cs="Arial"/>
          <w:sz w:val="20"/>
        </w:rPr>
        <w:t xml:space="preserve"> </w:t>
      </w:r>
      <w:r w:rsidR="00B25C29" w:rsidRPr="00490D96">
        <w:rPr>
          <w:rFonts w:ascii="Arial" w:hAnsi="Arial" w:cs="Arial"/>
          <w:sz w:val="20"/>
        </w:rPr>
        <w:t>.</w:t>
      </w:r>
    </w:p>
    <w:p w:rsidR="00345D36" w:rsidRPr="00490D96" w:rsidRDefault="00345D36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 xml:space="preserve">Wadium wniesione w pieniądzu </w:t>
      </w:r>
      <w:r w:rsidR="00012A84">
        <w:rPr>
          <w:rFonts w:ascii="Arial" w:hAnsi="Arial" w:cs="Arial"/>
          <w:sz w:val="20"/>
        </w:rPr>
        <w:t>Zamawiający</w:t>
      </w:r>
      <w:r w:rsidRPr="00490D96">
        <w:rPr>
          <w:rFonts w:ascii="Arial" w:hAnsi="Arial" w:cs="Arial"/>
          <w:sz w:val="20"/>
        </w:rPr>
        <w:t xml:space="preserve"> przechowuje na rachunku bankowym.</w:t>
      </w:r>
    </w:p>
    <w:p w:rsidR="00345D36" w:rsidRPr="00490D96" w:rsidRDefault="00B25C29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>8</w:t>
      </w:r>
      <w:r w:rsidR="00345D36" w:rsidRPr="00490D96">
        <w:rPr>
          <w:rFonts w:ascii="Arial" w:hAnsi="Arial" w:cs="Arial"/>
          <w:b/>
          <w:bCs/>
          <w:sz w:val="20"/>
        </w:rPr>
        <w:t xml:space="preserve">.5. </w:t>
      </w:r>
      <w:r w:rsidR="00345D36" w:rsidRPr="00490D96">
        <w:rPr>
          <w:rFonts w:ascii="Arial" w:hAnsi="Arial" w:cs="Arial"/>
          <w:sz w:val="20"/>
        </w:rPr>
        <w:t>W przypadku wniesienia wadium w pozostałych formach, oryginał wadium należy zło</w:t>
      </w:r>
      <w:r w:rsidR="00CE49AD" w:rsidRPr="00490D96">
        <w:rPr>
          <w:rFonts w:ascii="Arial" w:hAnsi="Arial" w:cs="Arial"/>
          <w:sz w:val="20"/>
        </w:rPr>
        <w:t>żyć w sekretariacie Wydziału Budżetu</w:t>
      </w:r>
      <w:r w:rsidR="00050EBB" w:rsidRPr="00490D96">
        <w:rPr>
          <w:rFonts w:ascii="Arial" w:hAnsi="Arial" w:cs="Arial"/>
          <w:sz w:val="20"/>
        </w:rPr>
        <w:t xml:space="preserve"> (pok. 201</w:t>
      </w:r>
      <w:r w:rsidR="00345D36" w:rsidRPr="00490D96">
        <w:rPr>
          <w:rFonts w:ascii="Arial" w:hAnsi="Arial" w:cs="Arial"/>
          <w:sz w:val="20"/>
        </w:rPr>
        <w:t xml:space="preserve">) </w:t>
      </w:r>
      <w:r w:rsidR="008326B3" w:rsidRPr="00490D96">
        <w:rPr>
          <w:rFonts w:ascii="Arial" w:hAnsi="Arial" w:cs="Arial"/>
          <w:sz w:val="20"/>
        </w:rPr>
        <w:t xml:space="preserve">w Urzędzie Miejskim w Zabrzu </w:t>
      </w:r>
      <w:r w:rsidR="0027422B" w:rsidRPr="00490D96">
        <w:rPr>
          <w:rFonts w:ascii="Arial" w:hAnsi="Arial" w:cs="Arial"/>
          <w:sz w:val="20"/>
        </w:rPr>
        <w:t>przy ul. Religi 1</w:t>
      </w:r>
      <w:r w:rsidRPr="00490D96">
        <w:rPr>
          <w:rFonts w:ascii="Arial" w:hAnsi="Arial" w:cs="Arial"/>
          <w:sz w:val="20"/>
        </w:rPr>
        <w:t>.</w:t>
      </w:r>
    </w:p>
    <w:p w:rsidR="00345D36" w:rsidRPr="00490D96" w:rsidRDefault="00B25C29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490D96">
        <w:rPr>
          <w:rFonts w:ascii="Arial" w:hAnsi="Arial" w:cs="Arial"/>
          <w:b/>
          <w:sz w:val="20"/>
          <w:szCs w:val="20"/>
        </w:rPr>
        <w:t>8</w:t>
      </w:r>
      <w:r w:rsidR="00345D36" w:rsidRPr="00490D96">
        <w:rPr>
          <w:rFonts w:ascii="Arial" w:hAnsi="Arial" w:cs="Arial"/>
          <w:b/>
          <w:sz w:val="20"/>
          <w:szCs w:val="20"/>
        </w:rPr>
        <w:t>.6.</w:t>
      </w:r>
      <w:r w:rsidR="00345D36" w:rsidRPr="00490D96">
        <w:rPr>
          <w:rFonts w:ascii="Arial" w:hAnsi="Arial" w:cs="Arial"/>
          <w:bCs/>
          <w:sz w:val="20"/>
          <w:szCs w:val="20"/>
        </w:rPr>
        <w:t xml:space="preserve"> Wykaz elementów, jakie powinny zawierać gwarancje bankowe/ ubezpieczeniowe:</w:t>
      </w:r>
    </w:p>
    <w:p w:rsidR="00345D36" w:rsidRPr="00490D96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lastRenderedPageBreak/>
        <w:t xml:space="preserve">zobowiązanie banku / towarzystwa ubezpieczeniowego do zapłaty sumy wadium </w:t>
      </w:r>
      <w:r w:rsidR="000D1AED" w:rsidRPr="00490D96">
        <w:rPr>
          <w:rFonts w:ascii="Arial" w:hAnsi="Arial" w:cs="Arial"/>
          <w:sz w:val="20"/>
          <w:szCs w:val="20"/>
        </w:rPr>
        <w:t xml:space="preserve">w </w:t>
      </w:r>
      <w:r w:rsidRPr="00490D96">
        <w:rPr>
          <w:rFonts w:ascii="Arial" w:hAnsi="Arial" w:cs="Arial"/>
          <w:sz w:val="20"/>
          <w:szCs w:val="20"/>
        </w:rPr>
        <w:t xml:space="preserve">przypadku gdy zajdą ku temu </w:t>
      </w:r>
      <w:r w:rsidR="00DC34D1" w:rsidRPr="00490D96">
        <w:rPr>
          <w:rFonts w:ascii="Arial" w:hAnsi="Arial" w:cs="Arial"/>
          <w:sz w:val="20"/>
          <w:szCs w:val="20"/>
        </w:rPr>
        <w:t>ust</w:t>
      </w:r>
      <w:r w:rsidRPr="00490D96">
        <w:rPr>
          <w:rFonts w:ascii="Arial" w:hAnsi="Arial" w:cs="Arial"/>
          <w:sz w:val="20"/>
          <w:szCs w:val="20"/>
        </w:rPr>
        <w:t xml:space="preserve">awowe okoliczności, </w:t>
      </w:r>
      <w:r w:rsidRPr="00490D96">
        <w:rPr>
          <w:rFonts w:ascii="Arial" w:hAnsi="Arial" w:cs="Arial"/>
          <w:sz w:val="20"/>
        </w:rPr>
        <w:t xml:space="preserve">określone w przepisie art. 46 </w:t>
      </w:r>
      <w:r w:rsidR="00BC5FD6" w:rsidRPr="00490D96">
        <w:rPr>
          <w:rFonts w:ascii="Arial" w:hAnsi="Arial" w:cs="Arial"/>
          <w:sz w:val="20"/>
        </w:rPr>
        <w:t>ust.</w:t>
      </w:r>
      <w:r w:rsidR="00550112" w:rsidRPr="00490D96">
        <w:rPr>
          <w:rFonts w:ascii="Arial" w:hAnsi="Arial" w:cs="Arial"/>
          <w:sz w:val="20"/>
        </w:rPr>
        <w:t xml:space="preserve"> 4a i </w:t>
      </w:r>
      <w:r w:rsidR="00BC5FD6" w:rsidRPr="00490D96">
        <w:rPr>
          <w:rFonts w:ascii="Arial" w:hAnsi="Arial" w:cs="Arial"/>
          <w:sz w:val="20"/>
        </w:rPr>
        <w:t>ust.</w:t>
      </w:r>
      <w:r w:rsidRPr="00490D96">
        <w:rPr>
          <w:rFonts w:ascii="Arial" w:hAnsi="Arial" w:cs="Arial"/>
          <w:sz w:val="20"/>
        </w:rPr>
        <w:t xml:space="preserve"> 5 </w:t>
      </w:r>
      <w:proofErr w:type="spellStart"/>
      <w:r w:rsidR="00012A84">
        <w:rPr>
          <w:rFonts w:ascii="Arial" w:hAnsi="Arial" w:cs="Arial"/>
          <w:sz w:val="20"/>
        </w:rPr>
        <w:t>P.z.p</w:t>
      </w:r>
      <w:proofErr w:type="spellEnd"/>
      <w:r w:rsidR="00012A84">
        <w:rPr>
          <w:rFonts w:ascii="Arial" w:hAnsi="Arial" w:cs="Arial"/>
          <w:sz w:val="20"/>
        </w:rPr>
        <w:t>.</w:t>
      </w:r>
    </w:p>
    <w:p w:rsidR="00345D36" w:rsidRPr="00490D96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dokładną nazwę postępowania stanowiącego przyczynę wystawienia gwarancji,</w:t>
      </w:r>
    </w:p>
    <w:p w:rsidR="00345D36" w:rsidRPr="00490D96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wskazanie sumy gwarancyjnej,</w:t>
      </w:r>
    </w:p>
    <w:p w:rsidR="00345D36" w:rsidRPr="00490D96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wskazanie </w:t>
      </w:r>
      <w:r w:rsidR="00012A84">
        <w:rPr>
          <w:rFonts w:ascii="Arial" w:hAnsi="Arial" w:cs="Arial"/>
          <w:sz w:val="20"/>
          <w:szCs w:val="20"/>
        </w:rPr>
        <w:t>Zamawiającego</w:t>
      </w:r>
      <w:r w:rsidRPr="00490D96">
        <w:rPr>
          <w:rFonts w:ascii="Arial" w:hAnsi="Arial" w:cs="Arial"/>
          <w:sz w:val="20"/>
          <w:szCs w:val="20"/>
        </w:rPr>
        <w:t>, czyli beneficjenta gwarancji/ ubezpieczonego,</w:t>
      </w:r>
    </w:p>
    <w:p w:rsidR="00345D36" w:rsidRPr="00490D96" w:rsidRDefault="000A11BE" w:rsidP="00345D36">
      <w:pPr>
        <w:pStyle w:val="Tekstpodstawowywcity"/>
        <w:spacing w:line="360" w:lineRule="aut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</w:t>
      </w:r>
      <w:r w:rsidRPr="00956105">
        <w:rPr>
          <w:rFonts w:ascii="Arial" w:hAnsi="Arial" w:cs="Arial"/>
          <w:sz w:val="20"/>
          <w:szCs w:val="20"/>
        </w:rPr>
        <w:t>Miasto</w:t>
      </w:r>
      <w:r w:rsidRPr="000A11BE">
        <w:rPr>
          <w:rFonts w:ascii="Arial" w:hAnsi="Arial" w:cs="Arial"/>
          <w:color w:val="FF0000"/>
          <w:sz w:val="20"/>
          <w:szCs w:val="20"/>
        </w:rPr>
        <w:t xml:space="preserve"> </w:t>
      </w:r>
      <w:r w:rsidR="00345D36" w:rsidRPr="00490D96">
        <w:rPr>
          <w:rFonts w:ascii="Arial" w:hAnsi="Arial" w:cs="Arial"/>
          <w:sz w:val="20"/>
          <w:szCs w:val="20"/>
        </w:rPr>
        <w:t>Zabrze – Prezydent Miasta, ul. Powstańców Śl. 5-7, 41 – 800 Zabrze/,</w:t>
      </w:r>
    </w:p>
    <w:p w:rsidR="00345D36" w:rsidRPr="00490D96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wskazanie </w:t>
      </w:r>
      <w:r w:rsidR="006E4BFC">
        <w:rPr>
          <w:rFonts w:ascii="Arial" w:hAnsi="Arial" w:cs="Arial"/>
          <w:sz w:val="20"/>
          <w:szCs w:val="20"/>
        </w:rPr>
        <w:t>Wykonawcy</w:t>
      </w:r>
      <w:r w:rsidRPr="00490D96">
        <w:rPr>
          <w:rFonts w:ascii="Arial" w:hAnsi="Arial" w:cs="Arial"/>
          <w:sz w:val="20"/>
          <w:szCs w:val="20"/>
        </w:rPr>
        <w:t>, czyli zleceniodawcy gwarancji / ubezpieczyciela</w:t>
      </w:r>
    </w:p>
    <w:p w:rsidR="00345D36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określenie</w:t>
      </w:r>
      <w:r w:rsidR="005915F0" w:rsidRPr="00490D96">
        <w:rPr>
          <w:rFonts w:ascii="Arial" w:hAnsi="Arial" w:cs="Arial"/>
          <w:sz w:val="20"/>
          <w:szCs w:val="20"/>
        </w:rPr>
        <w:t xml:space="preserve"> okresu ważności gwarancji tj. wskazanie terminu, w którym zobowiązanie powstaje oraz wygasa, przy czym gwarancja o charakterz</w:t>
      </w:r>
      <w:r w:rsidR="00D33E1B" w:rsidRPr="00490D96">
        <w:rPr>
          <w:rFonts w:ascii="Arial" w:hAnsi="Arial" w:cs="Arial"/>
          <w:sz w:val="20"/>
          <w:szCs w:val="20"/>
        </w:rPr>
        <w:t>e</w:t>
      </w:r>
      <w:r w:rsidR="005915F0" w:rsidRPr="00490D96">
        <w:rPr>
          <w:rFonts w:ascii="Arial" w:hAnsi="Arial" w:cs="Arial"/>
          <w:sz w:val="20"/>
          <w:szCs w:val="20"/>
        </w:rPr>
        <w:t xml:space="preserve"> terminowym nie może zosta</w:t>
      </w:r>
      <w:r w:rsidR="000F103F" w:rsidRPr="00490D96">
        <w:rPr>
          <w:rFonts w:ascii="Arial" w:hAnsi="Arial" w:cs="Arial"/>
          <w:sz w:val="20"/>
          <w:szCs w:val="20"/>
        </w:rPr>
        <w:t>ć</w:t>
      </w:r>
      <w:r w:rsidR="005915F0" w:rsidRPr="00490D96">
        <w:rPr>
          <w:rFonts w:ascii="Arial" w:hAnsi="Arial" w:cs="Arial"/>
          <w:sz w:val="20"/>
          <w:szCs w:val="20"/>
        </w:rPr>
        <w:t xml:space="preserve"> odwołana</w:t>
      </w:r>
      <w:r w:rsidRPr="00490D96">
        <w:rPr>
          <w:rFonts w:ascii="Arial" w:hAnsi="Arial" w:cs="Arial"/>
          <w:sz w:val="20"/>
          <w:szCs w:val="20"/>
        </w:rPr>
        <w:t>.</w:t>
      </w:r>
    </w:p>
    <w:p w:rsidR="00ED30A0" w:rsidRPr="00490D96" w:rsidRDefault="00ED30A0" w:rsidP="00ED30A0">
      <w:pPr>
        <w:pStyle w:val="Tekstpodstawowywcity"/>
        <w:spacing w:line="360" w:lineRule="auto"/>
        <w:ind w:left="1425"/>
        <w:jc w:val="both"/>
        <w:rPr>
          <w:rFonts w:ascii="Arial" w:hAnsi="Arial" w:cs="Arial"/>
          <w:sz w:val="20"/>
          <w:szCs w:val="20"/>
        </w:rPr>
      </w:pPr>
    </w:p>
    <w:p w:rsidR="00345D36" w:rsidRPr="00490D96" w:rsidRDefault="00B25C29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490D96">
        <w:rPr>
          <w:rFonts w:ascii="Arial" w:hAnsi="Arial" w:cs="Arial"/>
          <w:b/>
          <w:sz w:val="20"/>
          <w:szCs w:val="20"/>
        </w:rPr>
        <w:t>8</w:t>
      </w:r>
      <w:r w:rsidR="00345D36" w:rsidRPr="00490D96">
        <w:rPr>
          <w:rFonts w:ascii="Arial" w:hAnsi="Arial" w:cs="Arial"/>
          <w:b/>
          <w:sz w:val="20"/>
          <w:szCs w:val="20"/>
        </w:rPr>
        <w:t>.7.</w:t>
      </w:r>
      <w:r w:rsidR="00345D36" w:rsidRPr="00490D96">
        <w:rPr>
          <w:rFonts w:ascii="Arial" w:hAnsi="Arial" w:cs="Arial"/>
          <w:bCs/>
          <w:sz w:val="20"/>
          <w:szCs w:val="20"/>
        </w:rPr>
        <w:t xml:space="preserve"> Wykaz elementów, jakie powinny zawierać poręczenia bankowe/ poręczenia innej instytucji</w:t>
      </w:r>
    </w:p>
    <w:p w:rsidR="00345D36" w:rsidRPr="00956105" w:rsidRDefault="00345D36" w:rsidP="00783E6C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  <w:bCs/>
        </w:rPr>
        <w:t xml:space="preserve"> (tj. poręczenia </w:t>
      </w:r>
      <w:r w:rsidRPr="00490D96">
        <w:rPr>
          <w:rFonts w:ascii="Arial" w:hAnsi="Arial" w:cs="Arial"/>
        </w:rPr>
        <w:t xml:space="preserve">spółdzielczej kasy oszczędnościowo – kredytowej/ poręczenia udzielane przez podmioty, o których mowa w art. 6b </w:t>
      </w:r>
      <w:r w:rsidR="00BC5FD6" w:rsidRPr="00490D96">
        <w:rPr>
          <w:rFonts w:ascii="Arial" w:hAnsi="Arial" w:cs="Arial"/>
        </w:rPr>
        <w:t>ust.</w:t>
      </w:r>
      <w:r w:rsidRPr="00490D96">
        <w:rPr>
          <w:rFonts w:ascii="Arial" w:hAnsi="Arial" w:cs="Arial"/>
        </w:rPr>
        <w:t xml:space="preserve"> 5 </w:t>
      </w:r>
      <w:proofErr w:type="spellStart"/>
      <w:r w:rsidRPr="00490D96">
        <w:rPr>
          <w:rFonts w:ascii="Arial" w:hAnsi="Arial" w:cs="Arial"/>
        </w:rPr>
        <w:t>pkt</w:t>
      </w:r>
      <w:proofErr w:type="spellEnd"/>
      <w:r w:rsidRPr="00490D96">
        <w:rPr>
          <w:rFonts w:ascii="Arial" w:hAnsi="Arial" w:cs="Arial"/>
        </w:rPr>
        <w:t xml:space="preserve">  2 </w:t>
      </w:r>
      <w:r w:rsidR="00DC34D1" w:rsidRPr="00490D96">
        <w:rPr>
          <w:rFonts w:ascii="Arial" w:hAnsi="Arial" w:cs="Arial"/>
        </w:rPr>
        <w:t>ust</w:t>
      </w:r>
      <w:r w:rsidRPr="00490D96">
        <w:rPr>
          <w:rFonts w:ascii="Arial" w:hAnsi="Arial" w:cs="Arial"/>
        </w:rPr>
        <w:t>awy z dnia 9 listopa</w:t>
      </w:r>
      <w:r w:rsidR="00783E6C">
        <w:rPr>
          <w:rFonts w:ascii="Arial" w:hAnsi="Arial" w:cs="Arial"/>
        </w:rPr>
        <w:t xml:space="preserve">da 2000 r. </w:t>
      </w:r>
      <w:r w:rsidR="00783E6C" w:rsidRPr="00956105">
        <w:rPr>
          <w:rFonts w:ascii="Arial" w:hAnsi="Arial" w:cs="Arial"/>
        </w:rPr>
        <w:t xml:space="preserve">o utworzeniu Polskiej Agencji Rozwoju Przedsiębiorczości (tj. </w:t>
      </w:r>
      <w:proofErr w:type="spellStart"/>
      <w:r w:rsidR="00783E6C" w:rsidRPr="00956105">
        <w:rPr>
          <w:rFonts w:ascii="Arial" w:hAnsi="Arial" w:cs="Arial"/>
        </w:rPr>
        <w:t>Dz.U</w:t>
      </w:r>
      <w:proofErr w:type="spellEnd"/>
      <w:r w:rsidR="00783E6C" w:rsidRPr="00956105">
        <w:rPr>
          <w:rFonts w:ascii="Arial" w:hAnsi="Arial" w:cs="Arial"/>
        </w:rPr>
        <w:t xml:space="preserve">. z 2016 r. poz. 359): </w:t>
      </w:r>
    </w:p>
    <w:p w:rsidR="00345D36" w:rsidRPr="00490D96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zobowiązanie banku / innej instytucji do zapłaty sumy wadium w przypadku gdy zajdą ku temu </w:t>
      </w:r>
      <w:r w:rsidR="00DC34D1" w:rsidRPr="00490D96">
        <w:rPr>
          <w:rFonts w:ascii="Arial" w:hAnsi="Arial" w:cs="Arial"/>
          <w:sz w:val="20"/>
          <w:szCs w:val="20"/>
        </w:rPr>
        <w:t>ust</w:t>
      </w:r>
      <w:r w:rsidRPr="00490D96">
        <w:rPr>
          <w:rFonts w:ascii="Arial" w:hAnsi="Arial" w:cs="Arial"/>
          <w:sz w:val="20"/>
          <w:szCs w:val="20"/>
        </w:rPr>
        <w:t xml:space="preserve">awowe okoliczności, </w:t>
      </w:r>
      <w:r w:rsidRPr="00490D96">
        <w:rPr>
          <w:rFonts w:ascii="Arial" w:hAnsi="Arial" w:cs="Arial"/>
          <w:sz w:val="20"/>
        </w:rPr>
        <w:t xml:space="preserve">określone w przepisie art. 46 </w:t>
      </w:r>
      <w:r w:rsidR="00BC5FD6" w:rsidRPr="00490D96">
        <w:rPr>
          <w:rFonts w:ascii="Arial" w:hAnsi="Arial" w:cs="Arial"/>
          <w:sz w:val="20"/>
        </w:rPr>
        <w:t>ust.</w:t>
      </w:r>
      <w:r w:rsidR="009D7CE4" w:rsidRPr="00490D96">
        <w:rPr>
          <w:rFonts w:ascii="Arial" w:hAnsi="Arial" w:cs="Arial"/>
          <w:sz w:val="20"/>
        </w:rPr>
        <w:t xml:space="preserve"> 4a i </w:t>
      </w:r>
      <w:r w:rsidR="00BC5FD6" w:rsidRPr="00490D96">
        <w:rPr>
          <w:rFonts w:ascii="Arial" w:hAnsi="Arial" w:cs="Arial"/>
          <w:sz w:val="20"/>
        </w:rPr>
        <w:t>ust.</w:t>
      </w:r>
      <w:r w:rsidRPr="00490D96">
        <w:rPr>
          <w:rFonts w:ascii="Arial" w:hAnsi="Arial" w:cs="Arial"/>
          <w:sz w:val="20"/>
        </w:rPr>
        <w:t xml:space="preserve">5 </w:t>
      </w:r>
      <w:proofErr w:type="spellStart"/>
      <w:r w:rsidR="00012A84">
        <w:rPr>
          <w:rFonts w:ascii="Arial" w:hAnsi="Arial" w:cs="Arial"/>
          <w:sz w:val="20"/>
        </w:rPr>
        <w:t>P.z.p</w:t>
      </w:r>
      <w:proofErr w:type="spellEnd"/>
      <w:r w:rsidR="00012A84">
        <w:rPr>
          <w:rFonts w:ascii="Arial" w:hAnsi="Arial" w:cs="Arial"/>
          <w:sz w:val="20"/>
        </w:rPr>
        <w:t>.</w:t>
      </w:r>
      <w:r w:rsidRPr="00490D96">
        <w:rPr>
          <w:rFonts w:ascii="Arial" w:hAnsi="Arial" w:cs="Arial"/>
          <w:sz w:val="20"/>
        </w:rPr>
        <w:t>,</w:t>
      </w:r>
    </w:p>
    <w:p w:rsidR="00345D36" w:rsidRPr="00490D96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wskazanie podmiotu, za który bank / inna instytucja dokonuje poręczenia,</w:t>
      </w:r>
    </w:p>
    <w:p w:rsidR="00345D36" w:rsidRPr="00490D96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dokładna nazwa zobowiązania będącego przedmiotem poręczenia,</w:t>
      </w:r>
    </w:p>
    <w:p w:rsidR="00345D36" w:rsidRPr="00490D96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kwota do wysokości, której bank/ inna instytucja będzie zobowiązany,</w:t>
      </w:r>
    </w:p>
    <w:p w:rsidR="00D33E1B" w:rsidRDefault="00D33E1B" w:rsidP="00D33E1B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określenie okresu ważności </w:t>
      </w:r>
      <w:r w:rsidR="00FC4143" w:rsidRPr="00490D96">
        <w:rPr>
          <w:rFonts w:ascii="Arial" w:hAnsi="Arial" w:cs="Arial"/>
          <w:sz w:val="20"/>
          <w:szCs w:val="20"/>
        </w:rPr>
        <w:t>poręczenia tj. wskazanie terminu, w którym zobowiązanie powstaje oraz wygasa, przy czym poręczenie o charakterze terminowym nie może zostać odwołane.</w:t>
      </w:r>
    </w:p>
    <w:p w:rsidR="00ED30A0" w:rsidRDefault="00ED30A0" w:rsidP="00ED30A0">
      <w:pPr>
        <w:pStyle w:val="Tekstpodstawowywcity"/>
        <w:spacing w:line="360" w:lineRule="auto"/>
        <w:ind w:left="1428"/>
        <w:jc w:val="both"/>
        <w:rPr>
          <w:rFonts w:ascii="Arial" w:hAnsi="Arial" w:cs="Arial"/>
          <w:sz w:val="20"/>
          <w:szCs w:val="20"/>
        </w:rPr>
      </w:pPr>
    </w:p>
    <w:p w:rsidR="00EA126D" w:rsidRPr="00956105" w:rsidRDefault="00EA126D" w:rsidP="00EA126D">
      <w:pPr>
        <w:spacing w:line="360" w:lineRule="auto"/>
        <w:jc w:val="both"/>
        <w:rPr>
          <w:rFonts w:ascii="Arial" w:hAnsi="Arial" w:cs="Arial"/>
          <w:b/>
          <w:bCs/>
        </w:rPr>
      </w:pPr>
      <w:r w:rsidRPr="00956105">
        <w:rPr>
          <w:rFonts w:ascii="Arial" w:hAnsi="Arial" w:cs="Arial"/>
          <w:b/>
          <w:bCs/>
        </w:rPr>
        <w:t xml:space="preserve">8.8. </w:t>
      </w:r>
      <w:r w:rsidR="00012A84" w:rsidRPr="00956105">
        <w:rPr>
          <w:rFonts w:ascii="Arial" w:hAnsi="Arial" w:cs="Arial"/>
        </w:rPr>
        <w:t>Zamawiający</w:t>
      </w:r>
      <w:r w:rsidR="00BA5522" w:rsidRPr="00956105">
        <w:rPr>
          <w:rFonts w:ascii="Arial" w:hAnsi="Arial" w:cs="Arial"/>
        </w:rPr>
        <w:t xml:space="preserve"> zatrzymuje wadium wraz z odsetkami, jeżeli </w:t>
      </w:r>
      <w:r w:rsidR="006E4BFC" w:rsidRPr="00956105">
        <w:rPr>
          <w:rFonts w:ascii="Arial" w:hAnsi="Arial" w:cs="Arial"/>
        </w:rPr>
        <w:t>Wykonawca</w:t>
      </w:r>
      <w:r w:rsidR="00BA5522" w:rsidRPr="00956105">
        <w:rPr>
          <w:rFonts w:ascii="Arial" w:hAnsi="Arial" w:cs="Arial"/>
        </w:rPr>
        <w:t xml:space="preserve"> w odpowiedzi na wezwanie, o którym mowa w art. 26 ust. 3 i 3a </w:t>
      </w:r>
      <w:proofErr w:type="spellStart"/>
      <w:r w:rsidR="001F5215" w:rsidRPr="00956105">
        <w:rPr>
          <w:rFonts w:ascii="Arial" w:hAnsi="Arial" w:cs="Arial"/>
        </w:rPr>
        <w:t>p</w:t>
      </w:r>
      <w:r w:rsidR="00012A84" w:rsidRPr="00956105">
        <w:rPr>
          <w:rFonts w:ascii="Arial" w:hAnsi="Arial" w:cs="Arial"/>
        </w:rPr>
        <w:t>.z.p</w:t>
      </w:r>
      <w:proofErr w:type="spellEnd"/>
      <w:r w:rsidR="00012A84" w:rsidRPr="00956105">
        <w:rPr>
          <w:rFonts w:ascii="Arial" w:hAnsi="Arial" w:cs="Arial"/>
        </w:rPr>
        <w:t>.,</w:t>
      </w:r>
      <w:r w:rsidR="00BA5522" w:rsidRPr="00956105">
        <w:rPr>
          <w:rFonts w:ascii="Arial" w:hAnsi="Arial" w:cs="Arial"/>
        </w:rPr>
        <w:t xml:space="preserve"> z przyczyn leżących po jego stronie, nie złożył oświadczeń lub dokumentów potwierdzających okoliczności, o których mowa w art. 25 ust. 1 </w:t>
      </w:r>
      <w:proofErr w:type="spellStart"/>
      <w:r w:rsidR="001F5215" w:rsidRPr="00956105">
        <w:rPr>
          <w:rFonts w:ascii="Arial" w:hAnsi="Arial" w:cs="Arial"/>
        </w:rPr>
        <w:t>p</w:t>
      </w:r>
      <w:r w:rsidR="00012A84" w:rsidRPr="00956105">
        <w:rPr>
          <w:rFonts w:ascii="Arial" w:hAnsi="Arial" w:cs="Arial"/>
        </w:rPr>
        <w:t>.z.p</w:t>
      </w:r>
      <w:proofErr w:type="spellEnd"/>
      <w:r w:rsidR="00012A84" w:rsidRPr="00956105">
        <w:rPr>
          <w:rFonts w:ascii="Arial" w:hAnsi="Arial" w:cs="Arial"/>
        </w:rPr>
        <w:t>.,</w:t>
      </w:r>
      <w:r w:rsidR="00BA5522" w:rsidRPr="00956105">
        <w:rPr>
          <w:rFonts w:ascii="Arial" w:hAnsi="Arial" w:cs="Arial"/>
        </w:rPr>
        <w:t xml:space="preserve"> oświadczenia, o którym mowa w art. 25a ust.1 </w:t>
      </w:r>
      <w:proofErr w:type="spellStart"/>
      <w:r w:rsidR="001F5215" w:rsidRPr="00956105">
        <w:rPr>
          <w:rFonts w:ascii="Arial" w:hAnsi="Arial" w:cs="Arial"/>
        </w:rPr>
        <w:t>p</w:t>
      </w:r>
      <w:r w:rsidR="00012A84" w:rsidRPr="00956105">
        <w:rPr>
          <w:rFonts w:ascii="Arial" w:hAnsi="Arial" w:cs="Arial"/>
        </w:rPr>
        <w:t>.z.p</w:t>
      </w:r>
      <w:proofErr w:type="spellEnd"/>
      <w:r w:rsidR="00012A84" w:rsidRPr="00956105">
        <w:rPr>
          <w:rFonts w:ascii="Arial" w:hAnsi="Arial" w:cs="Arial"/>
        </w:rPr>
        <w:t>.,</w:t>
      </w:r>
      <w:r w:rsidR="00BA5522" w:rsidRPr="00956105">
        <w:rPr>
          <w:rFonts w:ascii="Arial" w:hAnsi="Arial" w:cs="Arial"/>
        </w:rPr>
        <w:t xml:space="preserve"> pełnomocnictw lub nie wyraził zgody na poprawienie omyłki, o której mowa w art. 87 ust. 2 </w:t>
      </w:r>
      <w:proofErr w:type="spellStart"/>
      <w:r w:rsidR="00BA5522" w:rsidRPr="00956105">
        <w:rPr>
          <w:rFonts w:ascii="Arial" w:hAnsi="Arial" w:cs="Arial"/>
        </w:rPr>
        <w:t>pkt</w:t>
      </w:r>
      <w:proofErr w:type="spellEnd"/>
      <w:r w:rsidR="00BA5522" w:rsidRPr="00956105">
        <w:rPr>
          <w:rFonts w:ascii="Arial" w:hAnsi="Arial" w:cs="Arial"/>
        </w:rPr>
        <w:t xml:space="preserve"> 3 </w:t>
      </w:r>
      <w:proofErr w:type="spellStart"/>
      <w:r w:rsidR="001F5215" w:rsidRPr="00956105">
        <w:rPr>
          <w:rFonts w:ascii="Arial" w:hAnsi="Arial" w:cs="Arial"/>
        </w:rPr>
        <w:t>p</w:t>
      </w:r>
      <w:r w:rsidR="00D25C78">
        <w:rPr>
          <w:rFonts w:ascii="Arial" w:hAnsi="Arial" w:cs="Arial"/>
        </w:rPr>
        <w:t>.z.p</w:t>
      </w:r>
      <w:proofErr w:type="spellEnd"/>
      <w:r w:rsidR="00D25C78">
        <w:rPr>
          <w:rFonts w:ascii="Arial" w:hAnsi="Arial" w:cs="Arial"/>
        </w:rPr>
        <w:t xml:space="preserve">. </w:t>
      </w:r>
      <w:r w:rsidR="00BA5522" w:rsidRPr="00956105">
        <w:rPr>
          <w:rFonts w:ascii="Arial" w:hAnsi="Arial" w:cs="Arial"/>
        </w:rPr>
        <w:t xml:space="preserve">co spowodowało brak możliwości wybrania oferty złożonej przez </w:t>
      </w:r>
      <w:r w:rsidR="006E4BFC" w:rsidRPr="00956105">
        <w:rPr>
          <w:rFonts w:ascii="Arial" w:hAnsi="Arial" w:cs="Arial"/>
        </w:rPr>
        <w:t>Wykonawcę</w:t>
      </w:r>
      <w:r w:rsidR="00BA5522" w:rsidRPr="00956105">
        <w:rPr>
          <w:rFonts w:ascii="Arial" w:hAnsi="Arial" w:cs="Arial"/>
        </w:rPr>
        <w:t xml:space="preserve"> jako najkorzystniejszej</w:t>
      </w:r>
    </w:p>
    <w:p w:rsidR="007E11DC" w:rsidRPr="00490D96" w:rsidRDefault="007E11DC" w:rsidP="007E11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</w:rPr>
      </w:pPr>
      <w:r w:rsidRPr="00956105">
        <w:rPr>
          <w:rFonts w:ascii="Arial" w:hAnsi="Arial" w:cs="Arial"/>
          <w:b/>
        </w:rPr>
        <w:t>8.9</w:t>
      </w:r>
      <w:r w:rsidRPr="00490D96">
        <w:rPr>
          <w:rFonts w:ascii="Arial" w:hAnsi="Arial" w:cs="Arial"/>
        </w:rPr>
        <w:t xml:space="preserve"> </w:t>
      </w:r>
      <w:r w:rsidR="006E4BFC">
        <w:rPr>
          <w:rFonts w:ascii="Arial" w:hAnsi="Arial" w:cs="Arial"/>
        </w:rPr>
        <w:t>Wykonawcy</w:t>
      </w:r>
      <w:r w:rsidRPr="00490D96">
        <w:rPr>
          <w:rFonts w:ascii="Arial" w:hAnsi="Arial" w:cs="Arial"/>
        </w:rPr>
        <w:t xml:space="preserve">, którego oferta została wybrana jako najkorzystniejsza, </w:t>
      </w:r>
      <w:r w:rsidR="00012A84">
        <w:rPr>
          <w:rFonts w:ascii="Arial" w:hAnsi="Arial" w:cs="Arial"/>
        </w:rPr>
        <w:t>Zamawiający</w:t>
      </w:r>
      <w:r w:rsidRPr="00490D96">
        <w:rPr>
          <w:rFonts w:ascii="Arial" w:hAnsi="Arial" w:cs="Arial"/>
        </w:rPr>
        <w:t xml:space="preserve"> zwraca wadium niezwłocznie po zawarciu umowy w sprawie zamówienia publicznego oraz wniesieniu zabezpieczenia należytego wykonania umowy, jeżeli jego wniesienia żądano.</w:t>
      </w:r>
    </w:p>
    <w:p w:rsidR="007E11DC" w:rsidRPr="00490D96" w:rsidRDefault="007E11DC" w:rsidP="007E11DC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b/>
          <w:sz w:val="20"/>
          <w:szCs w:val="20"/>
        </w:rPr>
        <w:t xml:space="preserve">8.10 </w:t>
      </w:r>
      <w:r w:rsidR="00012A84">
        <w:rPr>
          <w:rFonts w:ascii="Arial" w:hAnsi="Arial" w:cs="Arial"/>
          <w:sz w:val="20"/>
          <w:szCs w:val="20"/>
        </w:rPr>
        <w:t>Zamawiający</w:t>
      </w:r>
      <w:r w:rsidRPr="00490D96">
        <w:rPr>
          <w:rFonts w:ascii="Arial" w:hAnsi="Arial" w:cs="Arial"/>
          <w:sz w:val="20"/>
          <w:szCs w:val="20"/>
        </w:rPr>
        <w:t xml:space="preserve"> zwraca niezwłocznie wadium na wniosek </w:t>
      </w:r>
      <w:r w:rsidR="006E4BFC">
        <w:rPr>
          <w:rFonts w:ascii="Arial" w:hAnsi="Arial" w:cs="Arial"/>
          <w:sz w:val="20"/>
          <w:szCs w:val="20"/>
        </w:rPr>
        <w:t>Wykonawcy</w:t>
      </w:r>
      <w:r w:rsidRPr="00490D96">
        <w:rPr>
          <w:rFonts w:ascii="Arial" w:hAnsi="Arial" w:cs="Arial"/>
          <w:sz w:val="20"/>
          <w:szCs w:val="20"/>
        </w:rPr>
        <w:t xml:space="preserve">, który wycofał ofertę przed upływem terminu składania ofert. </w:t>
      </w:r>
    </w:p>
    <w:p w:rsidR="007E11DC" w:rsidRPr="00490D96" w:rsidRDefault="007E11DC" w:rsidP="007E11DC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b/>
          <w:sz w:val="20"/>
          <w:szCs w:val="20"/>
        </w:rPr>
        <w:t xml:space="preserve">8.11 </w:t>
      </w:r>
      <w:r w:rsidR="00012A84">
        <w:rPr>
          <w:rFonts w:ascii="Arial" w:hAnsi="Arial" w:cs="Arial"/>
          <w:sz w:val="20"/>
          <w:szCs w:val="20"/>
        </w:rPr>
        <w:t>Zamawiający</w:t>
      </w:r>
      <w:r w:rsidRPr="00490D96">
        <w:rPr>
          <w:rFonts w:ascii="Arial" w:hAnsi="Arial" w:cs="Arial"/>
          <w:sz w:val="20"/>
          <w:szCs w:val="20"/>
        </w:rPr>
        <w:t xml:space="preserve"> żąda</w:t>
      </w:r>
      <w:r w:rsidRPr="00490D96">
        <w:rPr>
          <w:rFonts w:ascii="Arial" w:hAnsi="Arial" w:cs="Arial"/>
          <w:b/>
          <w:sz w:val="20"/>
          <w:szCs w:val="20"/>
        </w:rPr>
        <w:t xml:space="preserve"> </w:t>
      </w:r>
      <w:r w:rsidRPr="00490D96">
        <w:rPr>
          <w:rFonts w:ascii="Arial" w:hAnsi="Arial" w:cs="Arial"/>
          <w:sz w:val="20"/>
          <w:szCs w:val="20"/>
        </w:rPr>
        <w:t>ponownego wniesienia wadium</w:t>
      </w:r>
      <w:r w:rsidRPr="00490D96">
        <w:rPr>
          <w:rFonts w:ascii="Arial" w:hAnsi="Arial" w:cs="Arial"/>
          <w:b/>
          <w:sz w:val="20"/>
          <w:szCs w:val="20"/>
        </w:rPr>
        <w:t xml:space="preserve"> </w:t>
      </w:r>
      <w:r w:rsidRPr="00490D96">
        <w:rPr>
          <w:rFonts w:ascii="Arial" w:hAnsi="Arial" w:cs="Arial"/>
          <w:sz w:val="20"/>
          <w:szCs w:val="20"/>
        </w:rPr>
        <w:t xml:space="preserve">przez </w:t>
      </w:r>
      <w:r w:rsidR="006E4BFC">
        <w:rPr>
          <w:rFonts w:ascii="Arial" w:hAnsi="Arial" w:cs="Arial"/>
          <w:sz w:val="20"/>
          <w:szCs w:val="20"/>
        </w:rPr>
        <w:t>Wykonawcę</w:t>
      </w:r>
      <w:r w:rsidRPr="00490D96">
        <w:rPr>
          <w:rFonts w:ascii="Arial" w:hAnsi="Arial" w:cs="Arial"/>
          <w:sz w:val="20"/>
          <w:szCs w:val="20"/>
        </w:rPr>
        <w:t xml:space="preserve">, któremu zwrócono wadium na podstawie </w:t>
      </w:r>
      <w:proofErr w:type="spellStart"/>
      <w:r w:rsidRPr="00490D96">
        <w:rPr>
          <w:rFonts w:ascii="Arial" w:hAnsi="Arial" w:cs="Arial"/>
          <w:sz w:val="20"/>
          <w:szCs w:val="20"/>
        </w:rPr>
        <w:t>pkt</w:t>
      </w:r>
      <w:proofErr w:type="spellEnd"/>
      <w:r w:rsidRPr="00490D96">
        <w:rPr>
          <w:rFonts w:ascii="Arial" w:hAnsi="Arial" w:cs="Arial"/>
          <w:sz w:val="20"/>
          <w:szCs w:val="20"/>
        </w:rPr>
        <w:t xml:space="preserve"> 8.8 SIWZ, jeśli w wyniku rozstrzygnięcia odwołania jego oferta została wybrana jako najkorzystniejsza. </w:t>
      </w:r>
      <w:r w:rsidR="006E4BFC">
        <w:rPr>
          <w:rFonts w:ascii="Arial" w:hAnsi="Arial" w:cs="Arial"/>
          <w:sz w:val="20"/>
          <w:szCs w:val="20"/>
        </w:rPr>
        <w:t>Wykonawca</w:t>
      </w:r>
      <w:r w:rsidRPr="00490D96">
        <w:rPr>
          <w:rFonts w:ascii="Arial" w:hAnsi="Arial" w:cs="Arial"/>
          <w:sz w:val="20"/>
          <w:szCs w:val="20"/>
        </w:rPr>
        <w:t xml:space="preserve"> wnosi wadium w terminie określonym przez </w:t>
      </w:r>
      <w:r w:rsidR="00012A84">
        <w:rPr>
          <w:rFonts w:ascii="Arial" w:hAnsi="Arial" w:cs="Arial"/>
          <w:sz w:val="20"/>
          <w:szCs w:val="20"/>
        </w:rPr>
        <w:t>Zamawiającego</w:t>
      </w:r>
      <w:r w:rsidRPr="00490D96">
        <w:rPr>
          <w:rFonts w:ascii="Arial" w:hAnsi="Arial" w:cs="Arial"/>
          <w:sz w:val="20"/>
          <w:szCs w:val="20"/>
        </w:rPr>
        <w:t xml:space="preserve">.  </w:t>
      </w:r>
    </w:p>
    <w:p w:rsidR="007E11DC" w:rsidRPr="00490D96" w:rsidRDefault="007E11DC" w:rsidP="007E11DC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b/>
          <w:sz w:val="20"/>
          <w:szCs w:val="20"/>
        </w:rPr>
        <w:t>8.12.</w:t>
      </w:r>
      <w:r w:rsidRPr="00490D96">
        <w:rPr>
          <w:rFonts w:ascii="Arial" w:hAnsi="Arial" w:cs="Arial"/>
          <w:sz w:val="20"/>
          <w:szCs w:val="20"/>
        </w:rPr>
        <w:t xml:space="preserve"> Jeżeli wadium wniesiono w pieniądzu, </w:t>
      </w:r>
      <w:r w:rsidR="00012A84">
        <w:rPr>
          <w:rFonts w:ascii="Arial" w:hAnsi="Arial" w:cs="Arial"/>
          <w:sz w:val="20"/>
          <w:szCs w:val="20"/>
        </w:rPr>
        <w:t>Zamawiający</w:t>
      </w:r>
      <w:r w:rsidRPr="00490D96">
        <w:rPr>
          <w:rFonts w:ascii="Arial" w:hAnsi="Arial" w:cs="Arial"/>
          <w:sz w:val="20"/>
          <w:szCs w:val="20"/>
        </w:rPr>
        <w:t xml:space="preserve"> zwraca je wraz z odsetkami wynikającymi z umowy rachunku bankowego, na którym było ono przechowywane, pomniejszone o koszty prowadzenia rachunku bankowego oraz prowizji bankowej za przelew pieniędzy na rachunek bankowy wskazany przez </w:t>
      </w:r>
      <w:r w:rsidR="006E4BFC">
        <w:rPr>
          <w:rFonts w:ascii="Arial" w:hAnsi="Arial" w:cs="Arial"/>
          <w:sz w:val="20"/>
          <w:szCs w:val="20"/>
        </w:rPr>
        <w:t>Wykonawcę</w:t>
      </w:r>
      <w:r w:rsidRPr="00490D96">
        <w:rPr>
          <w:rFonts w:ascii="Arial" w:hAnsi="Arial" w:cs="Arial"/>
          <w:sz w:val="20"/>
          <w:szCs w:val="20"/>
        </w:rPr>
        <w:t>.</w:t>
      </w:r>
    </w:p>
    <w:p w:rsidR="007E11DC" w:rsidRPr="00490D96" w:rsidRDefault="007E11DC" w:rsidP="007E11DC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 xml:space="preserve">8.13. </w:t>
      </w:r>
      <w:r w:rsidR="00012A84">
        <w:rPr>
          <w:rFonts w:ascii="Arial" w:hAnsi="Arial" w:cs="Arial"/>
          <w:sz w:val="20"/>
        </w:rPr>
        <w:t>Zamawiający</w:t>
      </w:r>
      <w:r w:rsidRPr="00490D96">
        <w:rPr>
          <w:rFonts w:ascii="Arial" w:hAnsi="Arial" w:cs="Arial"/>
          <w:sz w:val="20"/>
        </w:rPr>
        <w:t xml:space="preserve"> zatrzyma wadium wraz z odsetkami, jeżeli </w:t>
      </w:r>
      <w:r w:rsidR="006E4BFC">
        <w:rPr>
          <w:rFonts w:ascii="Arial" w:hAnsi="Arial" w:cs="Arial"/>
          <w:sz w:val="20"/>
        </w:rPr>
        <w:t>Wykonawca</w:t>
      </w:r>
      <w:r w:rsidRPr="00490D96">
        <w:rPr>
          <w:rFonts w:ascii="Arial" w:hAnsi="Arial" w:cs="Arial"/>
          <w:sz w:val="20"/>
        </w:rPr>
        <w:t>, którego oferta została wybrana:</w:t>
      </w:r>
    </w:p>
    <w:p w:rsidR="007E11DC" w:rsidRPr="00490D96" w:rsidRDefault="007E11DC" w:rsidP="007E11DC">
      <w:pPr>
        <w:pStyle w:val="pkt"/>
        <w:numPr>
          <w:ilvl w:val="0"/>
          <w:numId w:val="3"/>
        </w:numPr>
        <w:spacing w:before="0" w:after="0" w:line="360" w:lineRule="auto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 xml:space="preserve">odmówił podpisania umowy w sprawie zamówienia publicznego na warunkach określonych </w:t>
      </w:r>
      <w:r w:rsidR="000B25B2">
        <w:rPr>
          <w:rFonts w:ascii="Arial" w:hAnsi="Arial" w:cs="Arial"/>
          <w:sz w:val="20"/>
        </w:rPr>
        <w:t xml:space="preserve">                      </w:t>
      </w:r>
      <w:r w:rsidRPr="00490D96">
        <w:rPr>
          <w:rFonts w:ascii="Arial" w:hAnsi="Arial" w:cs="Arial"/>
          <w:sz w:val="20"/>
        </w:rPr>
        <w:t>w ofercie;</w:t>
      </w:r>
    </w:p>
    <w:p w:rsidR="007E11DC" w:rsidRPr="00490D96" w:rsidRDefault="007E11DC" w:rsidP="007E11DC">
      <w:pPr>
        <w:pStyle w:val="pkt"/>
        <w:numPr>
          <w:ilvl w:val="0"/>
          <w:numId w:val="3"/>
        </w:numPr>
        <w:spacing w:before="0" w:after="0" w:line="360" w:lineRule="auto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nie wniósł wymaganego zabezpieczenia należytego wyko</w:t>
      </w:r>
      <w:r w:rsidRPr="00490D96">
        <w:rPr>
          <w:rFonts w:ascii="Arial" w:hAnsi="Arial" w:cs="Arial"/>
          <w:sz w:val="20"/>
        </w:rPr>
        <w:softHyphen/>
        <w:t>nania umowy;</w:t>
      </w:r>
    </w:p>
    <w:p w:rsidR="007E11DC" w:rsidRPr="00956105" w:rsidRDefault="007E11DC" w:rsidP="00956105">
      <w:pPr>
        <w:pStyle w:val="pkt"/>
        <w:numPr>
          <w:ilvl w:val="0"/>
          <w:numId w:val="3"/>
        </w:numPr>
        <w:spacing w:before="0" w:after="0" w:line="360" w:lineRule="auto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lastRenderedPageBreak/>
        <w:t xml:space="preserve">zawarcie umowy w sprawie zamówienia publicznego stało się niemożliwe z przyczyn leżących po stronie </w:t>
      </w:r>
      <w:r w:rsidR="006E4BFC">
        <w:rPr>
          <w:rFonts w:ascii="Arial" w:hAnsi="Arial" w:cs="Arial"/>
          <w:sz w:val="20"/>
        </w:rPr>
        <w:t>Wykonawcy</w:t>
      </w:r>
      <w:r w:rsidRPr="00490D96">
        <w:rPr>
          <w:rFonts w:ascii="Arial" w:hAnsi="Arial" w:cs="Arial"/>
          <w:sz w:val="20"/>
        </w:rPr>
        <w:t>.</w:t>
      </w:r>
    </w:p>
    <w:p w:rsidR="00C30286" w:rsidRPr="00490D96" w:rsidRDefault="00C30286" w:rsidP="00956105">
      <w:pPr>
        <w:pStyle w:val="pkt1"/>
        <w:spacing w:before="120" w:after="0" w:line="360" w:lineRule="auto"/>
        <w:ind w:left="0" w:firstLine="0"/>
        <w:rPr>
          <w:rFonts w:ascii="Arial" w:hAnsi="Arial" w:cs="Arial"/>
          <w:b/>
          <w:sz w:val="20"/>
        </w:rPr>
      </w:pPr>
      <w:r w:rsidRPr="00490D96">
        <w:rPr>
          <w:rFonts w:ascii="Arial" w:hAnsi="Arial" w:cs="Arial"/>
          <w:b/>
          <w:sz w:val="20"/>
        </w:rPr>
        <w:t>9. Termin związania ofertą.</w:t>
      </w:r>
    </w:p>
    <w:p w:rsidR="008326B3" w:rsidRPr="00490D96" w:rsidRDefault="006E4BFC" w:rsidP="00C302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C30286" w:rsidRPr="00490D96">
        <w:rPr>
          <w:rFonts w:ascii="Arial" w:hAnsi="Arial" w:cs="Arial"/>
          <w:sz w:val="20"/>
          <w:szCs w:val="20"/>
        </w:rPr>
        <w:t xml:space="preserve"> jest związany ofertą </w:t>
      </w:r>
      <w:r w:rsidR="008326B3" w:rsidRPr="00490D96">
        <w:rPr>
          <w:rFonts w:ascii="Arial" w:hAnsi="Arial" w:cs="Arial"/>
          <w:sz w:val="20"/>
          <w:szCs w:val="20"/>
        </w:rPr>
        <w:t>przez okres</w:t>
      </w:r>
      <w:r w:rsidR="00D25C78">
        <w:rPr>
          <w:rFonts w:ascii="Arial" w:hAnsi="Arial" w:cs="Arial"/>
          <w:sz w:val="20"/>
          <w:szCs w:val="20"/>
        </w:rPr>
        <w:t xml:space="preserve"> </w:t>
      </w:r>
      <w:r w:rsidR="00FF0375">
        <w:rPr>
          <w:rFonts w:ascii="Arial" w:hAnsi="Arial" w:cs="Arial"/>
          <w:sz w:val="20"/>
          <w:szCs w:val="20"/>
        </w:rPr>
        <w:t xml:space="preserve">30 </w:t>
      </w:r>
      <w:r w:rsidR="008326B3" w:rsidRPr="00490D96">
        <w:rPr>
          <w:rFonts w:ascii="Arial" w:hAnsi="Arial" w:cs="Arial"/>
          <w:sz w:val="20"/>
          <w:szCs w:val="20"/>
        </w:rPr>
        <w:t>dni</w:t>
      </w:r>
    </w:p>
    <w:p w:rsidR="00C30286" w:rsidRPr="00FF0375" w:rsidRDefault="00C30286" w:rsidP="00C302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490D96">
        <w:rPr>
          <w:rFonts w:ascii="Arial" w:hAnsi="Arial" w:cs="Arial"/>
          <w:sz w:val="20"/>
          <w:szCs w:val="20"/>
        </w:rPr>
        <w:t>tj.</w:t>
      </w:r>
      <w:r w:rsidR="008326B3" w:rsidRPr="00490D96">
        <w:rPr>
          <w:rFonts w:ascii="Arial" w:hAnsi="Arial" w:cs="Arial"/>
          <w:sz w:val="20"/>
          <w:szCs w:val="20"/>
        </w:rPr>
        <w:t xml:space="preserve"> </w:t>
      </w:r>
      <w:r w:rsidR="00FF0375" w:rsidRPr="00FF0375">
        <w:rPr>
          <w:rFonts w:ascii="Arial" w:hAnsi="Arial" w:cs="Arial"/>
          <w:sz w:val="20"/>
          <w:szCs w:val="20"/>
          <w:u w:val="single"/>
        </w:rPr>
        <w:t xml:space="preserve">od 26.10.2016 do 24.11.2016r. </w:t>
      </w:r>
    </w:p>
    <w:p w:rsidR="00C30286" w:rsidRPr="00956105" w:rsidRDefault="00C30286" w:rsidP="0095610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Bieg terminu związania ofertą rozpoczyna się wraz z upływem terminu składania ofert.</w:t>
      </w:r>
    </w:p>
    <w:p w:rsidR="00C30286" w:rsidRPr="00490D96" w:rsidRDefault="00C30286" w:rsidP="00956105">
      <w:pPr>
        <w:pStyle w:val="pkt1"/>
        <w:spacing w:before="120" w:after="0" w:line="360" w:lineRule="auto"/>
        <w:ind w:left="0" w:firstLine="0"/>
        <w:rPr>
          <w:rFonts w:ascii="Arial" w:hAnsi="Arial" w:cs="Arial"/>
          <w:b/>
          <w:sz w:val="20"/>
        </w:rPr>
      </w:pPr>
      <w:r w:rsidRPr="00490D96">
        <w:rPr>
          <w:rFonts w:ascii="Arial" w:hAnsi="Arial" w:cs="Arial"/>
          <w:b/>
          <w:sz w:val="20"/>
        </w:rPr>
        <w:t>10.  Opis sposobu przygotowywania ofert.</w:t>
      </w:r>
    </w:p>
    <w:p w:rsidR="00C30286" w:rsidRPr="00490D96" w:rsidRDefault="00C30286" w:rsidP="00C30286">
      <w:pPr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/>
        </w:rPr>
        <w:t>10.1.</w:t>
      </w:r>
      <w:r w:rsidRPr="00490D96">
        <w:rPr>
          <w:rFonts w:ascii="Arial" w:hAnsi="Arial" w:cs="Arial"/>
          <w:bCs/>
        </w:rPr>
        <w:t xml:space="preserve"> Oferta musi być złożona w formie  pisemnej, pod rygorem nieważności.</w:t>
      </w:r>
    </w:p>
    <w:p w:rsidR="00C30286" w:rsidRPr="00490D96" w:rsidRDefault="00C30286" w:rsidP="00C30286">
      <w:pPr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/>
          <w:bCs/>
        </w:rPr>
        <w:t>10.2.</w:t>
      </w:r>
      <w:r w:rsidRPr="00490D96">
        <w:rPr>
          <w:rFonts w:ascii="Arial" w:hAnsi="Arial" w:cs="Arial"/>
          <w:bCs/>
        </w:rPr>
        <w:t xml:space="preserve"> Oferta musi być złożona w języku polskim.</w:t>
      </w:r>
    </w:p>
    <w:p w:rsidR="00C30286" w:rsidRPr="00490D96" w:rsidRDefault="00C30286" w:rsidP="00C30286">
      <w:pPr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/>
        </w:rPr>
        <w:t>10.3.</w:t>
      </w:r>
      <w:r w:rsidRPr="00490D96">
        <w:rPr>
          <w:rFonts w:ascii="Arial" w:hAnsi="Arial" w:cs="Arial"/>
          <w:bCs/>
        </w:rPr>
        <w:t xml:space="preserve"> Cena oferty musi być podana w PLN cyfr</w:t>
      </w:r>
      <w:r w:rsidR="003B164C" w:rsidRPr="00490D96">
        <w:rPr>
          <w:rFonts w:ascii="Arial" w:hAnsi="Arial" w:cs="Arial"/>
          <w:bCs/>
        </w:rPr>
        <w:t>ami</w:t>
      </w:r>
      <w:r w:rsidRPr="00490D96">
        <w:rPr>
          <w:rFonts w:ascii="Arial" w:hAnsi="Arial" w:cs="Arial"/>
          <w:bCs/>
        </w:rPr>
        <w:t xml:space="preserve"> i słownie.</w:t>
      </w:r>
    </w:p>
    <w:p w:rsidR="000B3636" w:rsidRPr="00490D96" w:rsidRDefault="000B3636" w:rsidP="000B3636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  <w:b/>
          <w:bCs/>
        </w:rPr>
        <w:t>10.4.</w:t>
      </w:r>
      <w:r w:rsidRPr="00490D96">
        <w:rPr>
          <w:rFonts w:ascii="Arial" w:hAnsi="Arial" w:cs="Arial"/>
        </w:rPr>
        <w:t xml:space="preserve"> </w:t>
      </w:r>
      <w:r w:rsidR="006E4BFC">
        <w:rPr>
          <w:rFonts w:ascii="Arial" w:hAnsi="Arial" w:cs="Arial"/>
        </w:rPr>
        <w:t>Wykonawca</w:t>
      </w:r>
      <w:r w:rsidRPr="00490D96">
        <w:rPr>
          <w:rFonts w:ascii="Arial" w:hAnsi="Arial" w:cs="Arial"/>
        </w:rPr>
        <w:t xml:space="preserve"> może złożyć tylko jedną ofertę.</w:t>
      </w:r>
    </w:p>
    <w:p w:rsidR="00C30286" w:rsidRPr="00490D96" w:rsidRDefault="00CE742C" w:rsidP="00C302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b/>
          <w:bCs/>
          <w:sz w:val="20"/>
        </w:rPr>
        <w:t>10.5</w:t>
      </w:r>
      <w:r w:rsidR="00C30286" w:rsidRPr="00490D96">
        <w:rPr>
          <w:rFonts w:ascii="Arial" w:hAnsi="Arial" w:cs="Arial"/>
          <w:b/>
          <w:bCs/>
          <w:sz w:val="20"/>
        </w:rPr>
        <w:t>.</w:t>
      </w:r>
      <w:r w:rsidR="00C30286" w:rsidRPr="00490D96">
        <w:rPr>
          <w:rFonts w:ascii="Arial" w:hAnsi="Arial" w:cs="Arial"/>
          <w:sz w:val="20"/>
        </w:rPr>
        <w:t xml:space="preserve"> </w:t>
      </w:r>
      <w:r w:rsidR="00C30286" w:rsidRPr="00490D96">
        <w:rPr>
          <w:rFonts w:ascii="Arial" w:hAnsi="Arial" w:cs="Arial"/>
          <w:sz w:val="20"/>
          <w:szCs w:val="20"/>
        </w:rPr>
        <w:t>Ofertę należy złożyć na formularzach o treści zgodnej z załączonymi w SIWZ wzorami.</w:t>
      </w:r>
    </w:p>
    <w:p w:rsidR="00287153" w:rsidRPr="00A92145" w:rsidRDefault="00C30286" w:rsidP="00A9214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Treść oferty musi odpowiadać treści SIWZ.</w:t>
      </w:r>
    </w:p>
    <w:p w:rsidR="00B035B8" w:rsidRPr="00490D96" w:rsidRDefault="00B035B8" w:rsidP="00B035B8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490D96">
        <w:rPr>
          <w:rFonts w:ascii="Arial" w:hAnsi="Arial" w:cs="Arial"/>
          <w:bCs/>
          <w:sz w:val="20"/>
        </w:rPr>
        <w:t>10</w:t>
      </w:r>
      <w:r w:rsidR="00530DCA" w:rsidRPr="00490D96">
        <w:rPr>
          <w:rFonts w:ascii="Arial" w:hAnsi="Arial" w:cs="Arial"/>
          <w:bCs/>
          <w:sz w:val="20"/>
        </w:rPr>
        <w:t>.</w:t>
      </w:r>
      <w:r w:rsidR="00A92145">
        <w:rPr>
          <w:rFonts w:ascii="Arial" w:hAnsi="Arial" w:cs="Arial"/>
          <w:bCs/>
          <w:sz w:val="20"/>
        </w:rPr>
        <w:t>6</w:t>
      </w:r>
      <w:r w:rsidRPr="00490D96">
        <w:rPr>
          <w:rFonts w:ascii="Arial" w:hAnsi="Arial" w:cs="Arial"/>
          <w:bCs/>
          <w:sz w:val="20"/>
        </w:rPr>
        <w:t>.</w:t>
      </w:r>
      <w:r w:rsidRPr="00490D96">
        <w:rPr>
          <w:rFonts w:ascii="Arial" w:hAnsi="Arial" w:cs="Arial"/>
          <w:b w:val="0"/>
          <w:bCs/>
        </w:rPr>
        <w:t xml:space="preserve"> </w:t>
      </w:r>
      <w:r w:rsidRPr="00490D96">
        <w:rPr>
          <w:rFonts w:ascii="Arial" w:hAnsi="Arial" w:cs="Arial"/>
          <w:b w:val="0"/>
          <w:sz w:val="20"/>
        </w:rPr>
        <w:t xml:space="preserve">Oferta musi być podpisana przez osoby uprawnione do składania oświadczeń woli w imieniu </w:t>
      </w:r>
      <w:r w:rsidR="006E4BFC">
        <w:rPr>
          <w:rFonts w:ascii="Arial" w:hAnsi="Arial" w:cs="Arial"/>
          <w:b w:val="0"/>
          <w:sz w:val="20"/>
        </w:rPr>
        <w:t>Wykonawcy</w:t>
      </w:r>
      <w:r w:rsidRPr="00490D96">
        <w:rPr>
          <w:rFonts w:ascii="Arial" w:hAnsi="Arial" w:cs="Arial"/>
          <w:b w:val="0"/>
          <w:sz w:val="20"/>
        </w:rPr>
        <w:t>, tj. :</w:t>
      </w:r>
    </w:p>
    <w:p w:rsidR="00833310" w:rsidRPr="00490D96" w:rsidRDefault="00833310" w:rsidP="00833310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490D96">
        <w:rPr>
          <w:rFonts w:ascii="Arial" w:hAnsi="Arial" w:cs="Arial"/>
          <w:b w:val="0"/>
          <w:sz w:val="20"/>
        </w:rPr>
        <w:t>1) osoby uprawnione zgodnie z aktualnym odpisem z właściwego rejestru lub wpisem do ewidencji działalności gospodarczej, lub</w:t>
      </w:r>
    </w:p>
    <w:p w:rsidR="00833310" w:rsidRPr="00490D96" w:rsidRDefault="00833310" w:rsidP="00833310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2) osoby posiadające ważne pełnomocnictwo,  którego oryginał, lub kopię  poświadczoną notarialnie za zgodność z oryginałem, lub odpis albo wyciąg z dokumentu sporządzony przez notariusza</w:t>
      </w:r>
      <w:r w:rsidRPr="00490D96">
        <w:t xml:space="preserve"> -</w:t>
      </w:r>
      <w:r w:rsidRPr="00490D96">
        <w:rPr>
          <w:rFonts w:ascii="Arial" w:hAnsi="Arial" w:cs="Arial"/>
        </w:rPr>
        <w:t>należy załączyć w ofercie :</w:t>
      </w:r>
    </w:p>
    <w:p w:rsidR="00833310" w:rsidRPr="00490D96" w:rsidRDefault="00833310" w:rsidP="00833310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490D96">
        <w:rPr>
          <w:rFonts w:ascii="Arial" w:hAnsi="Arial" w:cs="Arial"/>
          <w:b w:val="0"/>
          <w:sz w:val="20"/>
        </w:rPr>
        <w:t xml:space="preserve">a) w przypadku wykonawców wspólnie ubiegających się o udzielenie zamówienia (konsorcjum, spółka cywilna) </w:t>
      </w:r>
      <w:r w:rsidR="000B25B2">
        <w:rPr>
          <w:rFonts w:ascii="Arial" w:hAnsi="Arial" w:cs="Arial"/>
          <w:b w:val="0"/>
          <w:sz w:val="20"/>
        </w:rPr>
        <w:t xml:space="preserve">              </w:t>
      </w:r>
      <w:r w:rsidRPr="00490D96">
        <w:rPr>
          <w:rFonts w:ascii="Arial" w:hAnsi="Arial" w:cs="Arial"/>
          <w:b w:val="0"/>
          <w:sz w:val="20"/>
        </w:rPr>
        <w:t>– jako Załącznik nr 1.2</w:t>
      </w:r>
    </w:p>
    <w:p w:rsidR="00833310" w:rsidRDefault="00833310" w:rsidP="00833310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490D96">
        <w:rPr>
          <w:rFonts w:ascii="Arial" w:hAnsi="Arial" w:cs="Arial"/>
          <w:b w:val="0"/>
          <w:sz w:val="20"/>
        </w:rPr>
        <w:t>b) w przypadku wykonawców, którzy ubiegają się samodzielnie o udzielenie zamówienia – jako Załącznik nr 1.3</w:t>
      </w:r>
    </w:p>
    <w:p w:rsidR="00DB4FEF" w:rsidRPr="00956105" w:rsidRDefault="00DB4FEF" w:rsidP="00DB4FEF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956105">
        <w:rPr>
          <w:rFonts w:ascii="Arial" w:hAnsi="Arial" w:cs="Arial"/>
        </w:rPr>
        <w:t xml:space="preserve">Potwierdzenia za zgodność z oryginałem dokonuje </w:t>
      </w:r>
      <w:r w:rsidR="006E4BFC" w:rsidRPr="00956105">
        <w:rPr>
          <w:rFonts w:ascii="Arial" w:hAnsi="Arial" w:cs="Arial"/>
        </w:rPr>
        <w:t>Wykonawca</w:t>
      </w:r>
      <w:r w:rsidRPr="00956105">
        <w:rPr>
          <w:rFonts w:ascii="Arial" w:hAnsi="Arial" w:cs="Arial"/>
        </w:rPr>
        <w:t xml:space="preserve"> albo podmiot trzeci albo </w:t>
      </w:r>
      <w:r w:rsidR="006E4BFC" w:rsidRPr="00956105">
        <w:rPr>
          <w:rFonts w:ascii="Arial" w:hAnsi="Arial" w:cs="Arial"/>
        </w:rPr>
        <w:t>Wykonawca</w:t>
      </w:r>
      <w:r w:rsidRPr="00956105">
        <w:rPr>
          <w:rFonts w:ascii="Arial" w:hAnsi="Arial" w:cs="Arial"/>
        </w:rPr>
        <w:t xml:space="preserve"> wspólnie ubiegający się o udzielenie zamówienia publicznego, albo </w:t>
      </w:r>
      <w:r w:rsidR="00363B72" w:rsidRPr="00956105">
        <w:rPr>
          <w:rFonts w:ascii="Arial" w:hAnsi="Arial" w:cs="Arial"/>
        </w:rPr>
        <w:t>Podwykonawca</w:t>
      </w:r>
      <w:r w:rsidRPr="00956105">
        <w:rPr>
          <w:rFonts w:ascii="Arial" w:hAnsi="Arial" w:cs="Arial"/>
        </w:rPr>
        <w:t xml:space="preserve"> - odpowiednio, w zakresie dokumentów, które każdego z nich dotyczą.</w:t>
      </w:r>
    </w:p>
    <w:p w:rsidR="00AD52DA" w:rsidRPr="00956105" w:rsidRDefault="00AD52DA" w:rsidP="00956105">
      <w:pPr>
        <w:spacing w:line="360" w:lineRule="auto"/>
        <w:jc w:val="both"/>
        <w:rPr>
          <w:rFonts w:ascii="Arial" w:hAnsi="Arial" w:cs="Arial"/>
        </w:rPr>
      </w:pPr>
      <w:r w:rsidRPr="00956105">
        <w:rPr>
          <w:rFonts w:ascii="Arial" w:hAnsi="Arial" w:cs="Arial"/>
        </w:rPr>
        <w:t xml:space="preserve">W przypadku wspólnego ubiegania się o zamówienie przez Wykonawców, oświadczenie o spełnianiu warunków udziału w postępowaniu i braku podstaw do wykluczenia w sytuacji gdy postępowanie nie przekracza kwoty określonej w przepisach wydanych na podstawie art. 11 ust. 8 </w:t>
      </w:r>
      <w:proofErr w:type="spellStart"/>
      <w:r w:rsidR="00456DC7" w:rsidRPr="00956105">
        <w:rPr>
          <w:rFonts w:ascii="Arial" w:hAnsi="Arial" w:cs="Arial"/>
        </w:rPr>
        <w:t>p</w:t>
      </w:r>
      <w:r w:rsidR="00012A84" w:rsidRPr="00956105">
        <w:rPr>
          <w:rFonts w:ascii="Arial" w:hAnsi="Arial" w:cs="Arial"/>
        </w:rPr>
        <w:t>.z.p</w:t>
      </w:r>
      <w:proofErr w:type="spellEnd"/>
      <w:r w:rsidR="00012A84" w:rsidRPr="00956105">
        <w:rPr>
          <w:rFonts w:ascii="Arial" w:hAnsi="Arial" w:cs="Arial"/>
        </w:rPr>
        <w:t>.</w:t>
      </w:r>
      <w:r w:rsidRPr="00956105">
        <w:rPr>
          <w:rFonts w:ascii="Arial" w:hAnsi="Arial" w:cs="Arial"/>
        </w:rPr>
        <w:t xml:space="preserve"> skł</w:t>
      </w:r>
      <w:r w:rsidR="00456DC7" w:rsidRPr="00956105">
        <w:rPr>
          <w:rFonts w:ascii="Arial" w:hAnsi="Arial" w:cs="Arial"/>
        </w:rPr>
        <w:t>ada każdy z W</w:t>
      </w:r>
      <w:r w:rsidRPr="00956105">
        <w:rPr>
          <w:rFonts w:ascii="Arial" w:hAnsi="Arial" w:cs="Arial"/>
        </w:rPr>
        <w:t>ykonawców wspólnie ubiegających się o zamówienie. Dokumenty te potwierdzają spełnianie warunków udziału w postępowaniu, brak podstaw wykluczeni</w:t>
      </w:r>
      <w:r w:rsidR="00456DC7" w:rsidRPr="00956105">
        <w:rPr>
          <w:rFonts w:ascii="Arial" w:hAnsi="Arial" w:cs="Arial"/>
        </w:rPr>
        <w:t>a w zakresie, w którym każdy z W</w:t>
      </w:r>
      <w:r w:rsidRPr="00956105">
        <w:rPr>
          <w:rFonts w:ascii="Arial" w:hAnsi="Arial" w:cs="Arial"/>
        </w:rPr>
        <w:t>ykonawców wykazuj</w:t>
      </w:r>
      <w:r w:rsidR="00956105" w:rsidRPr="00956105">
        <w:rPr>
          <w:rFonts w:ascii="Arial" w:hAnsi="Arial" w:cs="Arial"/>
        </w:rPr>
        <w:t>e spełnianie warunków udziału w </w:t>
      </w:r>
      <w:r w:rsidRPr="00956105">
        <w:rPr>
          <w:rFonts w:ascii="Arial" w:hAnsi="Arial" w:cs="Arial"/>
        </w:rPr>
        <w:t>postępowaniu, brak podstaw wykluczenia.</w:t>
      </w:r>
    </w:p>
    <w:p w:rsidR="00ED30A0" w:rsidRDefault="0042405D" w:rsidP="00ED30A0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10.7</w:t>
      </w:r>
      <w:r w:rsidR="00C30286" w:rsidRPr="00490D96">
        <w:rPr>
          <w:rFonts w:ascii="Arial" w:hAnsi="Arial" w:cs="Arial"/>
          <w:b/>
        </w:rPr>
        <w:t>.</w:t>
      </w:r>
      <w:r w:rsidR="00C30286" w:rsidRPr="00490D96">
        <w:rPr>
          <w:rFonts w:ascii="Arial" w:hAnsi="Arial" w:cs="Arial"/>
          <w:bCs/>
        </w:rPr>
        <w:t xml:space="preserve"> </w:t>
      </w:r>
      <w:r w:rsidR="00C30286" w:rsidRPr="00490D96">
        <w:rPr>
          <w:rFonts w:ascii="Arial" w:hAnsi="Arial" w:cs="Arial"/>
        </w:rPr>
        <w:t>Oferta musi być złożona w zamkniętym, nieprzejrzystym opakowaniu, na którym należy napisać:</w:t>
      </w:r>
    </w:p>
    <w:p w:rsidR="00C30286" w:rsidRDefault="00ED30A0" w:rsidP="00ED30A0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  <w:r w:rsidR="00C30286" w:rsidRPr="00490D96">
        <w:rPr>
          <w:rFonts w:ascii="Arial" w:hAnsi="Arial" w:cs="Arial"/>
        </w:rPr>
        <w:t>nazwę i adres :</w:t>
      </w:r>
    </w:p>
    <w:p w:rsidR="00FD360D" w:rsidRPr="002B3E48" w:rsidRDefault="00FD360D" w:rsidP="00FD360D">
      <w:pPr>
        <w:pStyle w:val="Tekstpodstawowy2"/>
        <w:spacing w:after="0" w:line="360" w:lineRule="auto"/>
        <w:ind w:left="1425"/>
        <w:jc w:val="center"/>
        <w:rPr>
          <w:rFonts w:ascii="Arial" w:hAnsi="Arial" w:cs="Arial"/>
          <w:b/>
        </w:rPr>
      </w:pPr>
      <w:r w:rsidRPr="002B3E48">
        <w:rPr>
          <w:rFonts w:ascii="Arial" w:hAnsi="Arial" w:cs="Arial"/>
          <w:b/>
        </w:rPr>
        <w:t>Biuro Zamówień Publicznych</w:t>
      </w:r>
    </w:p>
    <w:p w:rsidR="00FD360D" w:rsidRPr="002B3E48" w:rsidRDefault="00FD360D" w:rsidP="00FD360D">
      <w:pPr>
        <w:pStyle w:val="Tekstpodstawowy2"/>
        <w:spacing w:after="0" w:line="360" w:lineRule="auto"/>
        <w:ind w:left="1425"/>
        <w:jc w:val="center"/>
        <w:rPr>
          <w:rFonts w:ascii="Arial" w:hAnsi="Arial" w:cs="Arial"/>
          <w:b/>
        </w:rPr>
      </w:pPr>
      <w:r w:rsidRPr="002B3E48">
        <w:rPr>
          <w:rFonts w:ascii="Arial" w:hAnsi="Arial" w:cs="Arial"/>
          <w:b/>
        </w:rPr>
        <w:t>Urząd Miejski w Zabrzu</w:t>
      </w:r>
    </w:p>
    <w:p w:rsidR="00FD360D" w:rsidRPr="00956105" w:rsidRDefault="00FD360D" w:rsidP="00FD360D">
      <w:pPr>
        <w:spacing w:line="360" w:lineRule="auto"/>
        <w:ind w:left="1425"/>
        <w:jc w:val="center"/>
        <w:rPr>
          <w:rFonts w:ascii="Arial" w:hAnsi="Arial" w:cs="Arial"/>
          <w:b/>
          <w:bCs/>
        </w:rPr>
      </w:pPr>
      <w:r w:rsidRPr="00956105">
        <w:rPr>
          <w:rFonts w:ascii="Arial" w:hAnsi="Arial" w:cs="Arial"/>
          <w:b/>
          <w:bCs/>
        </w:rPr>
        <w:t>ul. Powstańców Śląskich 5-7, 41 – 800 Zabrze</w:t>
      </w:r>
    </w:p>
    <w:p w:rsidR="00C30286" w:rsidRPr="00490D9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nazwę zamówienia,</w:t>
      </w:r>
    </w:p>
    <w:p w:rsidR="00C30286" w:rsidRPr="00490D9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490D96">
        <w:rPr>
          <w:rFonts w:ascii="Arial" w:hAnsi="Arial" w:cs="Arial"/>
        </w:rPr>
        <w:t xml:space="preserve">nazwę i dokładny adres </w:t>
      </w:r>
      <w:r w:rsidR="006E4BFC">
        <w:rPr>
          <w:rFonts w:ascii="Arial" w:hAnsi="Arial" w:cs="Arial"/>
        </w:rPr>
        <w:t>Wykonawcy</w:t>
      </w:r>
      <w:r w:rsidRPr="00490D96">
        <w:rPr>
          <w:rFonts w:ascii="Arial" w:hAnsi="Arial" w:cs="Arial"/>
        </w:rPr>
        <w:t xml:space="preserve"> / wszystkich Wykonawców wspólnie ubiegających się o udzielenie zamówienia,</w:t>
      </w:r>
      <w:r w:rsidRPr="00490D96">
        <w:rPr>
          <w:rFonts w:ascii="Arial" w:hAnsi="Arial" w:cs="Arial"/>
          <w:b/>
          <w:bCs/>
        </w:rPr>
        <w:tab/>
      </w:r>
    </w:p>
    <w:p w:rsidR="00C30286" w:rsidRPr="00490D96" w:rsidRDefault="00C30286" w:rsidP="00C30286">
      <w:pPr>
        <w:spacing w:line="360" w:lineRule="auto"/>
        <w:ind w:left="870" w:firstLine="915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-</w:t>
      </w:r>
      <w:r w:rsidRPr="00490D96">
        <w:rPr>
          <w:rFonts w:ascii="Arial" w:hAnsi="Arial" w:cs="Arial"/>
        </w:rPr>
        <w:tab/>
        <w:t>„Nie otwierać przed upływem terminu składania ofert”</w:t>
      </w:r>
    </w:p>
    <w:p w:rsidR="00C30286" w:rsidRPr="00490D96" w:rsidRDefault="003B164C" w:rsidP="00C30286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  <w:b/>
        </w:rPr>
        <w:t>10</w:t>
      </w:r>
      <w:r w:rsidR="00C30286" w:rsidRPr="00490D96">
        <w:rPr>
          <w:rFonts w:ascii="Arial" w:hAnsi="Arial" w:cs="Arial"/>
          <w:b/>
        </w:rPr>
        <w:t>.</w:t>
      </w:r>
      <w:r w:rsidR="0042405D">
        <w:rPr>
          <w:rFonts w:ascii="Arial" w:hAnsi="Arial" w:cs="Arial"/>
          <w:b/>
        </w:rPr>
        <w:t>8</w:t>
      </w:r>
      <w:r w:rsidR="00C30286" w:rsidRPr="00490D96">
        <w:rPr>
          <w:rFonts w:ascii="Arial" w:hAnsi="Arial" w:cs="Arial"/>
          <w:b/>
        </w:rPr>
        <w:t>.</w:t>
      </w:r>
      <w:r w:rsidR="00C30286" w:rsidRPr="00490D96">
        <w:rPr>
          <w:rFonts w:ascii="Arial" w:hAnsi="Arial" w:cs="Arial"/>
        </w:rPr>
        <w:t xml:space="preserve"> Jeżeli zaistnieją  przesłanki z art. 11 </w:t>
      </w:r>
      <w:r w:rsidR="00BC5FD6" w:rsidRPr="00490D96">
        <w:rPr>
          <w:rFonts w:ascii="Arial" w:hAnsi="Arial" w:cs="Arial"/>
        </w:rPr>
        <w:t>ust.</w:t>
      </w:r>
      <w:r w:rsidR="00C30286" w:rsidRPr="00490D96">
        <w:rPr>
          <w:rFonts w:ascii="Arial" w:hAnsi="Arial" w:cs="Arial"/>
        </w:rPr>
        <w:t xml:space="preserve"> 4 </w:t>
      </w:r>
      <w:r w:rsidR="004E3D84" w:rsidRPr="00490D96">
        <w:rPr>
          <w:rFonts w:ascii="Arial" w:hAnsi="Arial" w:cs="Arial"/>
        </w:rPr>
        <w:t>ust</w:t>
      </w:r>
      <w:r w:rsidR="00C30286" w:rsidRPr="00490D96">
        <w:rPr>
          <w:rFonts w:ascii="Arial" w:hAnsi="Arial" w:cs="Arial"/>
        </w:rPr>
        <w:t>awy z dnia 16.04.1993r. o zwalczani</w:t>
      </w:r>
      <w:r w:rsidR="00CB68B5">
        <w:rPr>
          <w:rFonts w:ascii="Arial" w:hAnsi="Arial" w:cs="Arial"/>
        </w:rPr>
        <w:t xml:space="preserve">u nieuczciwej konkurencji </w:t>
      </w:r>
      <w:r w:rsidR="00CB68B5" w:rsidRPr="00956105">
        <w:rPr>
          <w:rFonts w:ascii="Arial" w:hAnsi="Arial" w:cs="Arial"/>
        </w:rPr>
        <w:t xml:space="preserve">(tj. </w:t>
      </w:r>
      <w:proofErr w:type="spellStart"/>
      <w:r w:rsidR="00CB68B5" w:rsidRPr="00956105">
        <w:rPr>
          <w:rFonts w:ascii="Arial" w:hAnsi="Arial" w:cs="Arial"/>
        </w:rPr>
        <w:t>Dz.U</w:t>
      </w:r>
      <w:proofErr w:type="spellEnd"/>
      <w:r w:rsidR="00CB68B5" w:rsidRPr="00956105">
        <w:rPr>
          <w:rFonts w:ascii="Arial" w:hAnsi="Arial" w:cs="Arial"/>
        </w:rPr>
        <w:t xml:space="preserve"> z 2003r. nr 153 poz. 1503 ze zm.),</w:t>
      </w:r>
      <w:r w:rsidR="00CB68B5" w:rsidRPr="004E4F7A">
        <w:rPr>
          <w:rFonts w:ascii="Arial" w:hAnsi="Arial" w:cs="Arial"/>
        </w:rPr>
        <w:t xml:space="preserve"> </w:t>
      </w:r>
      <w:r w:rsidR="00C30286" w:rsidRPr="00490D96">
        <w:rPr>
          <w:rFonts w:ascii="Arial" w:hAnsi="Arial" w:cs="Arial"/>
        </w:rPr>
        <w:t xml:space="preserve">informacje składane przez </w:t>
      </w:r>
      <w:r w:rsidR="006E4BFC">
        <w:rPr>
          <w:rFonts w:ascii="Arial" w:hAnsi="Arial" w:cs="Arial"/>
        </w:rPr>
        <w:t>Wykonawcę</w:t>
      </w:r>
      <w:r w:rsidR="00C30286" w:rsidRPr="00490D96">
        <w:rPr>
          <w:rFonts w:ascii="Arial" w:hAnsi="Arial" w:cs="Arial"/>
        </w:rPr>
        <w:t xml:space="preserve"> objęte są tajemnicą </w:t>
      </w:r>
      <w:r w:rsidR="00C30286" w:rsidRPr="00490D96">
        <w:rPr>
          <w:rFonts w:ascii="Arial" w:hAnsi="Arial" w:cs="Arial"/>
        </w:rPr>
        <w:lastRenderedPageBreak/>
        <w:t xml:space="preserve">przedsiębiorstwa, </w:t>
      </w:r>
      <w:r w:rsidR="006E4BFC">
        <w:rPr>
          <w:rFonts w:ascii="Arial" w:hAnsi="Arial" w:cs="Arial"/>
        </w:rPr>
        <w:t>Wykonawca</w:t>
      </w:r>
      <w:r w:rsidR="00C30286" w:rsidRPr="00490D96">
        <w:rPr>
          <w:rFonts w:ascii="Arial" w:hAnsi="Arial" w:cs="Arial"/>
        </w:rPr>
        <w:t xml:space="preserve"> zobowiązany jest złożyć Zamawiającemu na piśmie, niezależnie od oferty </w:t>
      </w:r>
      <w:r w:rsidR="000B25B2">
        <w:rPr>
          <w:rFonts w:ascii="Arial" w:hAnsi="Arial" w:cs="Arial"/>
        </w:rPr>
        <w:t xml:space="preserve">                      </w:t>
      </w:r>
      <w:r w:rsidR="00C30286" w:rsidRPr="00490D96">
        <w:rPr>
          <w:rFonts w:ascii="Arial" w:hAnsi="Arial" w:cs="Arial"/>
        </w:rPr>
        <w:t>w odrębnym, nieprzejrzystym opakowaniu, na którym należy napisać:</w:t>
      </w:r>
    </w:p>
    <w:p w:rsidR="00C3028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nazwę i adres :</w:t>
      </w:r>
    </w:p>
    <w:p w:rsidR="00FD360D" w:rsidRPr="002B3E48" w:rsidRDefault="00FD360D" w:rsidP="00FD360D">
      <w:pPr>
        <w:pStyle w:val="Tekstpodstawowy2"/>
        <w:spacing w:after="0" w:line="360" w:lineRule="auto"/>
        <w:ind w:left="1425"/>
        <w:jc w:val="center"/>
        <w:rPr>
          <w:rFonts w:ascii="Arial" w:hAnsi="Arial" w:cs="Arial"/>
          <w:b/>
        </w:rPr>
      </w:pPr>
      <w:r w:rsidRPr="002B3E48">
        <w:rPr>
          <w:rFonts w:ascii="Arial" w:hAnsi="Arial" w:cs="Arial"/>
          <w:b/>
        </w:rPr>
        <w:t>Biuro Zamówień Publicznych</w:t>
      </w:r>
    </w:p>
    <w:p w:rsidR="00FD360D" w:rsidRPr="002B3E48" w:rsidRDefault="00FD360D" w:rsidP="00FD360D">
      <w:pPr>
        <w:pStyle w:val="Tekstpodstawowy2"/>
        <w:spacing w:after="0" w:line="360" w:lineRule="auto"/>
        <w:ind w:left="1425"/>
        <w:jc w:val="center"/>
        <w:rPr>
          <w:rFonts w:ascii="Arial" w:hAnsi="Arial" w:cs="Arial"/>
          <w:b/>
        </w:rPr>
      </w:pPr>
      <w:r w:rsidRPr="002B3E48">
        <w:rPr>
          <w:rFonts w:ascii="Arial" w:hAnsi="Arial" w:cs="Arial"/>
          <w:b/>
        </w:rPr>
        <w:t>Urząd Miejski w Zabrzu</w:t>
      </w:r>
    </w:p>
    <w:p w:rsidR="00942F5A" w:rsidRPr="00956105" w:rsidRDefault="00FD360D" w:rsidP="00366683">
      <w:pPr>
        <w:spacing w:line="360" w:lineRule="auto"/>
        <w:ind w:left="1425"/>
        <w:jc w:val="center"/>
        <w:rPr>
          <w:rFonts w:ascii="Arial" w:hAnsi="Arial" w:cs="Arial"/>
          <w:b/>
          <w:bCs/>
        </w:rPr>
      </w:pPr>
      <w:r w:rsidRPr="00956105">
        <w:rPr>
          <w:rFonts w:ascii="Arial" w:hAnsi="Arial" w:cs="Arial"/>
          <w:b/>
          <w:bCs/>
        </w:rPr>
        <w:t>ul. Powstańców Śląskich 5-7, 41 – 800 Zabrze</w:t>
      </w:r>
    </w:p>
    <w:p w:rsidR="00C30286" w:rsidRPr="00490D9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nazwę zamówienia,</w:t>
      </w:r>
    </w:p>
    <w:p w:rsidR="00C30286" w:rsidRPr="00490D9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490D96">
        <w:rPr>
          <w:rFonts w:ascii="Arial" w:hAnsi="Arial" w:cs="Arial"/>
        </w:rPr>
        <w:t xml:space="preserve">nazwę i dokładny adres </w:t>
      </w:r>
      <w:r w:rsidR="006E4BFC">
        <w:rPr>
          <w:rFonts w:ascii="Arial" w:hAnsi="Arial" w:cs="Arial"/>
        </w:rPr>
        <w:t>Wykonawcy</w:t>
      </w:r>
      <w:r w:rsidRPr="00490D96">
        <w:rPr>
          <w:rFonts w:ascii="Arial" w:hAnsi="Arial" w:cs="Arial"/>
        </w:rPr>
        <w:t xml:space="preserve"> / wszystkich Wykonawców wspólnie ubiegających się o udzielenie zamówienia ,</w:t>
      </w:r>
      <w:r w:rsidRPr="00490D96">
        <w:rPr>
          <w:rFonts w:ascii="Arial" w:hAnsi="Arial" w:cs="Arial"/>
          <w:b/>
          <w:bCs/>
        </w:rPr>
        <w:tab/>
      </w:r>
    </w:p>
    <w:p w:rsidR="00C30286" w:rsidRPr="00490D9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„Nie otwierać przed upływem terminu składania ofert”</w:t>
      </w:r>
    </w:p>
    <w:p w:rsidR="00942F5A" w:rsidRPr="00366683" w:rsidRDefault="00C30286" w:rsidP="00366683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„Tajemnica przedsiębiorstwa”</w:t>
      </w:r>
    </w:p>
    <w:p w:rsidR="00C30286" w:rsidRPr="00490D96" w:rsidRDefault="00C30286" w:rsidP="00C30286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dodatkowe oświadczenie o zastrzeżeniu tajemnicy przedsiębiorstwa wraz z dokumentami, co do których </w:t>
      </w:r>
      <w:r w:rsidR="006E4BFC">
        <w:rPr>
          <w:rFonts w:ascii="Arial" w:hAnsi="Arial" w:cs="Arial"/>
        </w:rPr>
        <w:t>Wykonawca</w:t>
      </w:r>
      <w:r w:rsidRPr="00490D96">
        <w:rPr>
          <w:rFonts w:ascii="Arial" w:hAnsi="Arial" w:cs="Arial"/>
        </w:rPr>
        <w:t xml:space="preserve"> podjął niezbędne działania w celu zachowania ich poufności.</w:t>
      </w:r>
    </w:p>
    <w:p w:rsidR="00C30286" w:rsidRPr="00490D96" w:rsidRDefault="00C30286" w:rsidP="00C30286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Tajemnica przedsiębiorstwa może mieć charakter techniczny, technologiczny, handlowy lub organizacyjny. Tajemnicą jest informacja, która nie została ujawniona do wiadomości publicznej, w stosunku do tej informacji podjęto niezbędne działania mające na celu zachowanie poufności (zgodnie z wyrokiem SN z dnia 03.10.2000 r.  CKN 304/00).</w:t>
      </w:r>
    </w:p>
    <w:p w:rsidR="00C30286" w:rsidRPr="00956105" w:rsidRDefault="00012A84" w:rsidP="00C3028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C30286" w:rsidRPr="00490D96">
        <w:rPr>
          <w:rFonts w:ascii="Arial" w:hAnsi="Arial" w:cs="Arial"/>
        </w:rPr>
        <w:t xml:space="preserve"> nie ujawni informacji stanowiących tajemnicę przedsiębiorstwa w rozumieniu przepisów o zwalczaniu nieuczciwej konkurencji, jeżeli </w:t>
      </w:r>
      <w:r w:rsidR="006E4BFC">
        <w:rPr>
          <w:rFonts w:ascii="Arial" w:hAnsi="Arial" w:cs="Arial"/>
        </w:rPr>
        <w:t>Wykonawca</w:t>
      </w:r>
      <w:r w:rsidR="00C30286" w:rsidRPr="00490D96">
        <w:rPr>
          <w:rFonts w:ascii="Arial" w:hAnsi="Arial" w:cs="Arial"/>
        </w:rPr>
        <w:t xml:space="preserve">, nie później niż w terminie składania ofert zastrzegł, że nie mogą być one </w:t>
      </w:r>
      <w:r w:rsidR="00C30286" w:rsidRPr="00956105">
        <w:rPr>
          <w:rFonts w:ascii="Arial" w:hAnsi="Arial" w:cs="Arial"/>
        </w:rPr>
        <w:t>udostępniane</w:t>
      </w:r>
      <w:r w:rsidR="004A25AB" w:rsidRPr="00956105">
        <w:rPr>
          <w:rFonts w:ascii="Arial" w:hAnsi="Arial" w:cs="Arial"/>
        </w:rPr>
        <w:t xml:space="preserve"> oraz wykazał, iż zastrzeżone informacje stanowią tajemnicę przedsiębiorstwa. </w:t>
      </w:r>
      <w:r w:rsidR="006E4BFC" w:rsidRPr="00956105">
        <w:rPr>
          <w:rFonts w:ascii="Arial" w:hAnsi="Arial" w:cs="Arial"/>
        </w:rPr>
        <w:t>Wykonawca</w:t>
      </w:r>
      <w:r w:rsidR="004A25AB" w:rsidRPr="00956105">
        <w:rPr>
          <w:rFonts w:ascii="Arial" w:hAnsi="Arial" w:cs="Arial"/>
        </w:rPr>
        <w:t xml:space="preserve"> nie może zastrzec informacji, o których mowa w art. 86 ust. 4 </w:t>
      </w:r>
      <w:proofErr w:type="spellStart"/>
      <w:r w:rsidR="008454D6" w:rsidRPr="00956105">
        <w:rPr>
          <w:rFonts w:ascii="Arial" w:hAnsi="Arial" w:cs="Arial"/>
        </w:rPr>
        <w:t>p</w:t>
      </w:r>
      <w:r w:rsidRPr="00956105">
        <w:rPr>
          <w:rFonts w:ascii="Arial" w:hAnsi="Arial" w:cs="Arial"/>
        </w:rPr>
        <w:t>.z.p</w:t>
      </w:r>
      <w:proofErr w:type="spellEnd"/>
      <w:r w:rsidRPr="00956105">
        <w:rPr>
          <w:rFonts w:ascii="Arial" w:hAnsi="Arial" w:cs="Arial"/>
        </w:rPr>
        <w:t>.</w:t>
      </w:r>
      <w:r w:rsidR="00C30286" w:rsidRPr="00956105">
        <w:rPr>
          <w:rFonts w:ascii="Arial" w:hAnsi="Arial" w:cs="Arial"/>
        </w:rPr>
        <w:t xml:space="preserve"> </w:t>
      </w:r>
    </w:p>
    <w:p w:rsidR="00C30286" w:rsidRPr="00490D96" w:rsidRDefault="006E4BFC" w:rsidP="00C3028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C30286" w:rsidRPr="00490D96">
        <w:rPr>
          <w:rFonts w:ascii="Arial" w:hAnsi="Arial" w:cs="Arial"/>
        </w:rPr>
        <w:t xml:space="preserve"> nie może zastrzec swojej nazwy (firmy) oraz adresu, informacji dotyczących ceny, terminu wykonania zamówienia, okresu gwarancji i warunków płatności zawartych w ofercie.</w:t>
      </w:r>
    </w:p>
    <w:p w:rsidR="00C30286" w:rsidRPr="00490D96" w:rsidRDefault="003B164C" w:rsidP="00C30286">
      <w:pPr>
        <w:pStyle w:val="Tekstpodstawowy2"/>
        <w:spacing w:before="120" w:after="0"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  <w:b/>
        </w:rPr>
        <w:t>10</w:t>
      </w:r>
      <w:r w:rsidR="00C30286" w:rsidRPr="00490D96">
        <w:rPr>
          <w:rFonts w:ascii="Arial" w:hAnsi="Arial" w:cs="Arial"/>
          <w:b/>
        </w:rPr>
        <w:t>.</w:t>
      </w:r>
      <w:r w:rsidR="0042405D">
        <w:rPr>
          <w:rFonts w:ascii="Arial" w:hAnsi="Arial" w:cs="Arial"/>
          <w:b/>
        </w:rPr>
        <w:t>9</w:t>
      </w:r>
      <w:r w:rsidR="00C30286" w:rsidRPr="00490D96">
        <w:rPr>
          <w:rFonts w:ascii="Arial" w:hAnsi="Arial" w:cs="Arial"/>
          <w:b/>
        </w:rPr>
        <w:t>.</w:t>
      </w:r>
      <w:r w:rsidR="00C30286" w:rsidRPr="00490D96">
        <w:rPr>
          <w:rFonts w:ascii="Arial" w:hAnsi="Arial" w:cs="Arial"/>
          <w:b/>
          <w:bCs/>
        </w:rPr>
        <w:t xml:space="preserve"> </w:t>
      </w:r>
      <w:r w:rsidR="00C30286" w:rsidRPr="00490D96">
        <w:rPr>
          <w:rFonts w:ascii="Arial" w:hAnsi="Arial" w:cs="Arial"/>
        </w:rPr>
        <w:t xml:space="preserve">Przed upływem terminu składania ofert, </w:t>
      </w:r>
      <w:r w:rsidR="006E4BFC">
        <w:rPr>
          <w:rFonts w:ascii="Arial" w:hAnsi="Arial" w:cs="Arial"/>
        </w:rPr>
        <w:t>Wykonawca</w:t>
      </w:r>
      <w:r w:rsidR="00C30286" w:rsidRPr="00490D96">
        <w:rPr>
          <w:rFonts w:ascii="Arial" w:hAnsi="Arial" w:cs="Arial"/>
        </w:rPr>
        <w:t xml:space="preserve"> może wprowadzić zmiany do złożonej oferty. Zmiany winny być doręczone Zamawiającemu na piśmie pod rygorem nieważności przed upływem terminu składania ofert. Oświadczenie o wprowadzeniu zmian winno być opakowane tak, jak oferta, a opakowanie winno zawierać dodatkowe oznaczenie wyrazem: „ZMIANA”. </w:t>
      </w:r>
    </w:p>
    <w:p w:rsidR="00C30286" w:rsidRPr="00490D96" w:rsidRDefault="00C30286" w:rsidP="00C30286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490D96">
        <w:rPr>
          <w:rFonts w:ascii="Arial" w:hAnsi="Arial" w:cs="Arial"/>
          <w:b w:val="0"/>
          <w:sz w:val="20"/>
        </w:rPr>
        <w:t>Oświadczenie o wprowadzeniu zmian</w:t>
      </w:r>
      <w:r w:rsidRPr="00490D96">
        <w:rPr>
          <w:rFonts w:ascii="Arial" w:hAnsi="Arial" w:cs="Arial"/>
          <w:sz w:val="20"/>
        </w:rPr>
        <w:t xml:space="preserve"> </w:t>
      </w:r>
      <w:r w:rsidRPr="00490D96">
        <w:rPr>
          <w:rFonts w:ascii="Arial" w:hAnsi="Arial" w:cs="Arial"/>
          <w:b w:val="0"/>
          <w:bCs/>
          <w:sz w:val="20"/>
        </w:rPr>
        <w:t>należy złożyć w Biurze Zamówień Publicznych Urzędu Miejskiego w Zab</w:t>
      </w:r>
      <w:r w:rsidR="00474CCD">
        <w:rPr>
          <w:rFonts w:ascii="Arial" w:hAnsi="Arial" w:cs="Arial"/>
          <w:b w:val="0"/>
          <w:bCs/>
          <w:sz w:val="20"/>
        </w:rPr>
        <w:t xml:space="preserve">rzu, </w:t>
      </w:r>
      <w:r w:rsidR="00474CCD" w:rsidRPr="00956105">
        <w:rPr>
          <w:rFonts w:ascii="Arial" w:hAnsi="Arial" w:cs="Arial"/>
          <w:b w:val="0"/>
          <w:sz w:val="20"/>
        </w:rPr>
        <w:t>ul. Powstańców Śląskich 5-7, pok. 219</w:t>
      </w:r>
      <w:r w:rsidRPr="00490D96">
        <w:rPr>
          <w:rFonts w:ascii="Arial" w:hAnsi="Arial" w:cs="Arial"/>
          <w:b w:val="0"/>
          <w:bCs/>
          <w:sz w:val="20"/>
        </w:rPr>
        <w:t xml:space="preserve">. Oświadczenie musi zawierać dokładną nazwę i adres </w:t>
      </w:r>
      <w:r w:rsidR="006E4BFC">
        <w:rPr>
          <w:rFonts w:ascii="Arial" w:hAnsi="Arial" w:cs="Arial"/>
          <w:b w:val="0"/>
          <w:bCs/>
          <w:sz w:val="20"/>
        </w:rPr>
        <w:t>Wykonawcy</w:t>
      </w:r>
      <w:r w:rsidRPr="00490D96">
        <w:rPr>
          <w:rFonts w:ascii="Arial" w:hAnsi="Arial" w:cs="Arial"/>
          <w:b w:val="0"/>
          <w:bCs/>
          <w:sz w:val="20"/>
        </w:rPr>
        <w:t>, nazwę zamówienia oraz musi być podpisane</w:t>
      </w:r>
      <w:r w:rsidR="008955AB" w:rsidRPr="00490D96">
        <w:rPr>
          <w:rFonts w:ascii="Arial" w:hAnsi="Arial" w:cs="Arial"/>
          <w:b w:val="0"/>
          <w:bCs/>
          <w:sz w:val="20"/>
        </w:rPr>
        <w:t xml:space="preserve"> przez osoby uprawnione do składania oświadczeń woli w imieniu </w:t>
      </w:r>
      <w:r w:rsidR="006E4BFC">
        <w:rPr>
          <w:rFonts w:ascii="Arial" w:hAnsi="Arial" w:cs="Arial"/>
          <w:b w:val="0"/>
          <w:bCs/>
          <w:sz w:val="20"/>
        </w:rPr>
        <w:t>Wykonawcy</w:t>
      </w:r>
      <w:r w:rsidRPr="00490D96">
        <w:rPr>
          <w:rFonts w:ascii="Arial" w:hAnsi="Arial" w:cs="Arial"/>
          <w:b w:val="0"/>
          <w:bCs/>
          <w:sz w:val="20"/>
        </w:rPr>
        <w:t xml:space="preserve">. Do oświadczenia </w:t>
      </w:r>
      <w:r w:rsidR="008955AB" w:rsidRPr="00490D96">
        <w:rPr>
          <w:rFonts w:ascii="Arial" w:hAnsi="Arial" w:cs="Arial"/>
          <w:b w:val="0"/>
          <w:bCs/>
          <w:sz w:val="20"/>
        </w:rPr>
        <w:t xml:space="preserve">należy </w:t>
      </w:r>
      <w:r w:rsidRPr="00490D96">
        <w:rPr>
          <w:rFonts w:ascii="Arial" w:hAnsi="Arial" w:cs="Arial"/>
          <w:b w:val="0"/>
          <w:bCs/>
          <w:sz w:val="20"/>
        </w:rPr>
        <w:t xml:space="preserve">dołączyć oryginał lub kserokopię dokumentu, poświadczoną przez </w:t>
      </w:r>
      <w:r w:rsidR="006E4BFC">
        <w:rPr>
          <w:rFonts w:ascii="Arial" w:hAnsi="Arial" w:cs="Arial"/>
          <w:b w:val="0"/>
          <w:bCs/>
          <w:sz w:val="20"/>
        </w:rPr>
        <w:t>Wykonawcę</w:t>
      </w:r>
      <w:r w:rsidRPr="00490D96">
        <w:rPr>
          <w:rFonts w:ascii="Arial" w:hAnsi="Arial" w:cs="Arial"/>
          <w:b w:val="0"/>
          <w:bCs/>
          <w:sz w:val="20"/>
        </w:rPr>
        <w:t xml:space="preserve"> </w:t>
      </w:r>
      <w:r w:rsidRPr="00490D96">
        <w:rPr>
          <w:rFonts w:ascii="Arial" w:hAnsi="Arial" w:cs="Arial"/>
          <w:b w:val="0"/>
          <w:bCs/>
          <w:i/>
          <w:sz w:val="20"/>
        </w:rPr>
        <w:t>„za zgodnoś</w:t>
      </w:r>
      <w:r w:rsidR="00530DCA" w:rsidRPr="00490D96">
        <w:rPr>
          <w:rFonts w:ascii="Arial" w:hAnsi="Arial" w:cs="Arial"/>
          <w:b w:val="0"/>
          <w:bCs/>
          <w:i/>
          <w:sz w:val="20"/>
        </w:rPr>
        <w:t>ć</w:t>
      </w:r>
      <w:r w:rsidRPr="00490D96">
        <w:rPr>
          <w:rFonts w:ascii="Arial" w:hAnsi="Arial" w:cs="Arial"/>
          <w:b w:val="0"/>
          <w:bCs/>
          <w:i/>
          <w:sz w:val="20"/>
        </w:rPr>
        <w:t xml:space="preserve"> z oryginałem</w:t>
      </w:r>
      <w:r w:rsidRPr="00490D96">
        <w:rPr>
          <w:rFonts w:ascii="Arial" w:hAnsi="Arial" w:cs="Arial"/>
          <w:b w:val="0"/>
          <w:bCs/>
          <w:sz w:val="20"/>
        </w:rPr>
        <w:t>”, potwierdzającego uprawnienia osoby podpisującej „ZMIANĘ” do</w:t>
      </w:r>
      <w:r w:rsidR="008955AB" w:rsidRPr="00490D96">
        <w:rPr>
          <w:rFonts w:ascii="Arial" w:hAnsi="Arial" w:cs="Arial"/>
          <w:b w:val="0"/>
          <w:bCs/>
          <w:sz w:val="20"/>
        </w:rPr>
        <w:t xml:space="preserve"> składania oświadczenia woli w imieniu </w:t>
      </w:r>
      <w:r w:rsidR="006E4BFC">
        <w:rPr>
          <w:rFonts w:ascii="Arial" w:hAnsi="Arial" w:cs="Arial"/>
          <w:b w:val="0"/>
          <w:bCs/>
          <w:sz w:val="20"/>
        </w:rPr>
        <w:t>Wykonawcy</w:t>
      </w:r>
      <w:r w:rsidRPr="00490D96">
        <w:rPr>
          <w:rFonts w:ascii="Arial" w:hAnsi="Arial" w:cs="Arial"/>
          <w:b w:val="0"/>
          <w:bCs/>
          <w:sz w:val="20"/>
        </w:rPr>
        <w:t>.</w:t>
      </w:r>
    </w:p>
    <w:p w:rsidR="00C30286" w:rsidRPr="00490D96" w:rsidRDefault="003B164C" w:rsidP="00C30286">
      <w:pPr>
        <w:pStyle w:val="Tekstpodstawowy2"/>
        <w:spacing w:before="120" w:after="0"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  <w:b/>
        </w:rPr>
        <w:t>10</w:t>
      </w:r>
      <w:r w:rsidR="00C30286" w:rsidRPr="00490D96">
        <w:rPr>
          <w:rFonts w:ascii="Arial" w:hAnsi="Arial" w:cs="Arial"/>
          <w:b/>
        </w:rPr>
        <w:t>.1</w:t>
      </w:r>
      <w:r w:rsidR="0042405D">
        <w:rPr>
          <w:rFonts w:ascii="Arial" w:hAnsi="Arial" w:cs="Arial"/>
          <w:b/>
        </w:rPr>
        <w:t>0</w:t>
      </w:r>
      <w:r w:rsidR="00C30286" w:rsidRPr="00490D96">
        <w:rPr>
          <w:rFonts w:ascii="Arial" w:hAnsi="Arial" w:cs="Arial"/>
          <w:b/>
          <w:bCs/>
        </w:rPr>
        <w:t xml:space="preserve">. </w:t>
      </w:r>
      <w:r w:rsidR="00C30286" w:rsidRPr="00490D96">
        <w:rPr>
          <w:rFonts w:ascii="Arial" w:hAnsi="Arial" w:cs="Arial"/>
        </w:rPr>
        <w:t xml:space="preserve">Przed upływem terminu składania ofert, </w:t>
      </w:r>
      <w:r w:rsidR="006E4BFC">
        <w:rPr>
          <w:rFonts w:ascii="Arial" w:hAnsi="Arial" w:cs="Arial"/>
        </w:rPr>
        <w:t>Wykonawca</w:t>
      </w:r>
      <w:r w:rsidR="00C30286" w:rsidRPr="00490D96">
        <w:rPr>
          <w:rFonts w:ascii="Arial" w:hAnsi="Arial" w:cs="Arial"/>
        </w:rPr>
        <w:t xml:space="preserve"> może wycofać ofertę. O wycofaniu powinien powiadomić </w:t>
      </w:r>
      <w:r w:rsidR="00012A84">
        <w:rPr>
          <w:rFonts w:ascii="Arial" w:hAnsi="Arial" w:cs="Arial"/>
        </w:rPr>
        <w:t>Zamawiającego</w:t>
      </w:r>
      <w:r w:rsidR="00C30286" w:rsidRPr="00490D96">
        <w:rPr>
          <w:rFonts w:ascii="Arial" w:hAnsi="Arial" w:cs="Arial"/>
        </w:rPr>
        <w:t xml:space="preserve"> na piśmie pod rygorem nieważności przed upływem terminu składania ofert. Oświadczenie o wycofaniu oferty winno być opakowane tak, jak oferta, a opakowanie winno zawierać dodatkowe oznaczenie wyrazem: „WYCOFANIE”. </w:t>
      </w:r>
    </w:p>
    <w:p w:rsidR="00FA4EF2" w:rsidRPr="00490D96" w:rsidRDefault="00C30286" w:rsidP="00FA4EF2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490D96">
        <w:rPr>
          <w:rFonts w:ascii="Arial" w:hAnsi="Arial" w:cs="Arial"/>
          <w:b w:val="0"/>
          <w:sz w:val="20"/>
        </w:rPr>
        <w:t xml:space="preserve">Oświadczenie o wycofaniu oferty </w:t>
      </w:r>
      <w:r w:rsidRPr="00490D96">
        <w:rPr>
          <w:rFonts w:ascii="Arial" w:hAnsi="Arial" w:cs="Arial"/>
          <w:b w:val="0"/>
          <w:bCs/>
          <w:sz w:val="20"/>
        </w:rPr>
        <w:t>należy złożyć w Biurze Zamówień Publicznych Urzędu</w:t>
      </w:r>
      <w:r w:rsidR="00474CCD">
        <w:rPr>
          <w:rFonts w:ascii="Arial" w:hAnsi="Arial" w:cs="Arial"/>
          <w:b w:val="0"/>
          <w:bCs/>
          <w:sz w:val="20"/>
        </w:rPr>
        <w:t xml:space="preserve"> Miejskiego w Zabrzu, </w:t>
      </w:r>
      <w:r w:rsidR="00C26AB6">
        <w:rPr>
          <w:rFonts w:ascii="Arial" w:hAnsi="Arial" w:cs="Arial"/>
          <w:b w:val="0"/>
          <w:bCs/>
          <w:sz w:val="20"/>
        </w:rPr>
        <w:t xml:space="preserve">     </w:t>
      </w:r>
      <w:r w:rsidR="00474CCD" w:rsidRPr="00C26AB6">
        <w:rPr>
          <w:rFonts w:ascii="Arial" w:hAnsi="Arial" w:cs="Arial"/>
          <w:b w:val="0"/>
          <w:sz w:val="20"/>
        </w:rPr>
        <w:t>ul.</w:t>
      </w:r>
      <w:r w:rsidR="00474CCD" w:rsidRPr="007712BF">
        <w:rPr>
          <w:rFonts w:ascii="Arial" w:hAnsi="Arial" w:cs="Arial"/>
          <w:b w:val="0"/>
          <w:color w:val="FF0000"/>
          <w:sz w:val="20"/>
        </w:rPr>
        <w:t xml:space="preserve"> </w:t>
      </w:r>
      <w:r w:rsidR="00474CCD" w:rsidRPr="00956105">
        <w:rPr>
          <w:rFonts w:ascii="Arial" w:hAnsi="Arial" w:cs="Arial"/>
          <w:b w:val="0"/>
          <w:sz w:val="20"/>
        </w:rPr>
        <w:t>Powstańców Śląskich 5-7, pok. 219</w:t>
      </w:r>
      <w:r w:rsidR="00474CCD" w:rsidRPr="007712BF">
        <w:rPr>
          <w:rFonts w:ascii="Arial" w:hAnsi="Arial" w:cs="Arial"/>
          <w:b w:val="0"/>
          <w:bCs/>
          <w:sz w:val="20"/>
        </w:rPr>
        <w:t>.</w:t>
      </w:r>
      <w:r w:rsidRPr="00490D96">
        <w:rPr>
          <w:rFonts w:ascii="Arial" w:hAnsi="Arial" w:cs="Arial"/>
          <w:b w:val="0"/>
          <w:bCs/>
          <w:sz w:val="20"/>
        </w:rPr>
        <w:t xml:space="preserve"> Oświadczenie musi zawierać dokładną nazwę i adres </w:t>
      </w:r>
      <w:r w:rsidR="006E4BFC">
        <w:rPr>
          <w:rFonts w:ascii="Arial" w:hAnsi="Arial" w:cs="Arial"/>
          <w:b w:val="0"/>
          <w:bCs/>
          <w:sz w:val="20"/>
        </w:rPr>
        <w:t>Wykonawcy</w:t>
      </w:r>
      <w:r w:rsidRPr="00490D96">
        <w:rPr>
          <w:rFonts w:ascii="Arial" w:hAnsi="Arial" w:cs="Arial"/>
          <w:b w:val="0"/>
          <w:bCs/>
          <w:sz w:val="20"/>
        </w:rPr>
        <w:t xml:space="preserve">, nazwę zamówienia oraz musi być podpisane </w:t>
      </w:r>
      <w:r w:rsidR="008955AB" w:rsidRPr="00490D96">
        <w:rPr>
          <w:rFonts w:ascii="Arial" w:hAnsi="Arial" w:cs="Arial"/>
          <w:b w:val="0"/>
          <w:bCs/>
          <w:sz w:val="20"/>
        </w:rPr>
        <w:t xml:space="preserve">przez osoby uprawnione do składania oświadczeń woli w imieniu </w:t>
      </w:r>
      <w:r w:rsidR="006E4BFC">
        <w:rPr>
          <w:rFonts w:ascii="Arial" w:hAnsi="Arial" w:cs="Arial"/>
          <w:b w:val="0"/>
          <w:bCs/>
          <w:sz w:val="20"/>
        </w:rPr>
        <w:t>Wykonawcy</w:t>
      </w:r>
      <w:r w:rsidRPr="00490D96">
        <w:rPr>
          <w:rFonts w:ascii="Arial" w:hAnsi="Arial" w:cs="Arial"/>
          <w:b w:val="0"/>
          <w:bCs/>
          <w:sz w:val="20"/>
        </w:rPr>
        <w:t xml:space="preserve">. Do oświadczenia </w:t>
      </w:r>
      <w:r w:rsidR="008955AB" w:rsidRPr="00490D96">
        <w:rPr>
          <w:rFonts w:ascii="Arial" w:hAnsi="Arial" w:cs="Arial"/>
          <w:b w:val="0"/>
          <w:bCs/>
          <w:sz w:val="20"/>
        </w:rPr>
        <w:t xml:space="preserve">należy </w:t>
      </w:r>
      <w:r w:rsidRPr="00490D96">
        <w:rPr>
          <w:rFonts w:ascii="Arial" w:hAnsi="Arial" w:cs="Arial"/>
          <w:b w:val="0"/>
          <w:bCs/>
          <w:sz w:val="20"/>
        </w:rPr>
        <w:t xml:space="preserve">dołączyć oryginał lub kopię dokumentu, poświadczoną przez </w:t>
      </w:r>
      <w:r w:rsidR="006E4BFC">
        <w:rPr>
          <w:rFonts w:ascii="Arial" w:hAnsi="Arial" w:cs="Arial"/>
          <w:b w:val="0"/>
          <w:bCs/>
          <w:sz w:val="20"/>
        </w:rPr>
        <w:t>Wykonawcę</w:t>
      </w:r>
      <w:r w:rsidRPr="00490D96">
        <w:rPr>
          <w:rFonts w:ascii="Arial" w:hAnsi="Arial" w:cs="Arial"/>
          <w:b w:val="0"/>
          <w:bCs/>
          <w:sz w:val="20"/>
        </w:rPr>
        <w:t xml:space="preserve"> </w:t>
      </w:r>
      <w:r w:rsidRPr="00490D96">
        <w:rPr>
          <w:rFonts w:ascii="Arial" w:hAnsi="Arial" w:cs="Arial"/>
          <w:b w:val="0"/>
          <w:bCs/>
          <w:i/>
          <w:sz w:val="20"/>
        </w:rPr>
        <w:lastRenderedPageBreak/>
        <w:t>„za zgodnoś</w:t>
      </w:r>
      <w:r w:rsidR="00FA4EF2" w:rsidRPr="00490D96">
        <w:rPr>
          <w:rFonts w:ascii="Arial" w:hAnsi="Arial" w:cs="Arial"/>
          <w:b w:val="0"/>
          <w:bCs/>
          <w:i/>
          <w:sz w:val="20"/>
        </w:rPr>
        <w:t>ć</w:t>
      </w:r>
      <w:r w:rsidRPr="00490D96">
        <w:rPr>
          <w:rFonts w:ascii="Arial" w:hAnsi="Arial" w:cs="Arial"/>
          <w:b w:val="0"/>
          <w:bCs/>
          <w:i/>
          <w:sz w:val="20"/>
        </w:rPr>
        <w:t xml:space="preserve"> z oryginałem</w:t>
      </w:r>
      <w:r w:rsidR="00FA4EF2" w:rsidRPr="00490D96">
        <w:rPr>
          <w:rFonts w:ascii="Arial" w:hAnsi="Arial" w:cs="Arial"/>
          <w:b w:val="0"/>
          <w:bCs/>
          <w:sz w:val="20"/>
        </w:rPr>
        <w:t>”, potwierdzającego</w:t>
      </w:r>
      <w:r w:rsidR="00530DCA" w:rsidRPr="00490D96">
        <w:rPr>
          <w:rFonts w:ascii="Arial" w:hAnsi="Arial" w:cs="Arial"/>
          <w:b w:val="0"/>
          <w:bCs/>
          <w:sz w:val="20"/>
        </w:rPr>
        <w:t xml:space="preserve"> uprawnienia </w:t>
      </w:r>
      <w:r w:rsidR="00FA4EF2" w:rsidRPr="00490D96">
        <w:rPr>
          <w:rFonts w:ascii="Arial" w:hAnsi="Arial" w:cs="Arial"/>
          <w:b w:val="0"/>
          <w:bCs/>
          <w:sz w:val="20"/>
        </w:rPr>
        <w:t xml:space="preserve"> </w:t>
      </w:r>
      <w:r w:rsidRPr="00490D96">
        <w:rPr>
          <w:rFonts w:ascii="Arial" w:hAnsi="Arial" w:cs="Arial"/>
          <w:b w:val="0"/>
          <w:bCs/>
          <w:sz w:val="20"/>
        </w:rPr>
        <w:t xml:space="preserve"> osoby podpisującej „WYCOFANIE ” </w:t>
      </w:r>
      <w:r w:rsidR="00FA4EF2" w:rsidRPr="00490D96">
        <w:rPr>
          <w:rFonts w:ascii="Arial" w:hAnsi="Arial" w:cs="Arial"/>
          <w:b w:val="0"/>
          <w:bCs/>
          <w:sz w:val="20"/>
        </w:rPr>
        <w:t xml:space="preserve">do składania oświadczenia woli w imieniu </w:t>
      </w:r>
      <w:r w:rsidR="006E4BFC">
        <w:rPr>
          <w:rFonts w:ascii="Arial" w:hAnsi="Arial" w:cs="Arial"/>
          <w:b w:val="0"/>
          <w:bCs/>
          <w:sz w:val="20"/>
        </w:rPr>
        <w:t>Wykonawcy</w:t>
      </w:r>
      <w:r w:rsidR="00FA4EF2" w:rsidRPr="00490D96">
        <w:rPr>
          <w:rFonts w:ascii="Arial" w:hAnsi="Arial" w:cs="Arial"/>
          <w:b w:val="0"/>
          <w:bCs/>
          <w:sz w:val="20"/>
        </w:rPr>
        <w:t>.</w:t>
      </w:r>
    </w:p>
    <w:p w:rsidR="008955AB" w:rsidRPr="00490D96" w:rsidRDefault="003B164C" w:rsidP="00C3028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sz w:val="20"/>
        </w:rPr>
        <w:t>10.1</w:t>
      </w:r>
      <w:r w:rsidR="0042405D">
        <w:rPr>
          <w:rFonts w:ascii="Arial" w:hAnsi="Arial" w:cs="Arial"/>
          <w:b/>
          <w:sz w:val="20"/>
        </w:rPr>
        <w:t>1</w:t>
      </w:r>
      <w:r w:rsidR="00C30286" w:rsidRPr="00490D96">
        <w:rPr>
          <w:rFonts w:ascii="Arial" w:hAnsi="Arial" w:cs="Arial"/>
          <w:b/>
          <w:sz w:val="20"/>
        </w:rPr>
        <w:t>.</w:t>
      </w:r>
      <w:r w:rsidR="00C30286" w:rsidRPr="00490D96">
        <w:rPr>
          <w:rFonts w:ascii="Arial" w:hAnsi="Arial" w:cs="Arial"/>
          <w:bCs/>
          <w:sz w:val="20"/>
        </w:rPr>
        <w:t xml:space="preserve"> </w:t>
      </w:r>
      <w:r w:rsidR="006E4BFC">
        <w:rPr>
          <w:rFonts w:ascii="Arial" w:hAnsi="Arial" w:cs="Arial"/>
          <w:bCs/>
          <w:sz w:val="20"/>
        </w:rPr>
        <w:t>Wykonawca</w:t>
      </w:r>
      <w:r w:rsidR="00C30286" w:rsidRPr="00490D96">
        <w:rPr>
          <w:rFonts w:ascii="Arial" w:hAnsi="Arial" w:cs="Arial"/>
          <w:sz w:val="20"/>
        </w:rPr>
        <w:t xml:space="preserve"> ponosi wszystkie koszty związane z przygotowaniem i złożeniem oferty.</w:t>
      </w:r>
    </w:p>
    <w:p w:rsidR="00BD28B8" w:rsidRPr="00490D96" w:rsidRDefault="00BD28B8" w:rsidP="00956105">
      <w:pPr>
        <w:pStyle w:val="pkt1"/>
        <w:spacing w:before="120" w:after="0" w:line="360" w:lineRule="auto"/>
        <w:ind w:left="0" w:firstLine="0"/>
        <w:rPr>
          <w:rFonts w:ascii="Arial" w:hAnsi="Arial" w:cs="Arial"/>
          <w:b/>
          <w:sz w:val="20"/>
        </w:rPr>
      </w:pPr>
      <w:r w:rsidRPr="00490D96">
        <w:rPr>
          <w:rFonts w:ascii="Arial" w:hAnsi="Arial" w:cs="Arial"/>
          <w:b/>
          <w:sz w:val="20"/>
        </w:rPr>
        <w:t>11. Miejsce oraz termin składania i otwarcia ofert.</w:t>
      </w:r>
    </w:p>
    <w:p w:rsidR="00BD28B8" w:rsidRPr="00490D96" w:rsidRDefault="00BD28B8" w:rsidP="00BD28B8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  <w:b/>
          <w:bCs/>
        </w:rPr>
        <w:t>11.1.</w:t>
      </w:r>
      <w:r w:rsidRPr="00490D96">
        <w:rPr>
          <w:rFonts w:ascii="Arial" w:hAnsi="Arial" w:cs="Arial"/>
        </w:rPr>
        <w:t xml:space="preserve"> Oferta musi być złożona w </w:t>
      </w:r>
    </w:p>
    <w:p w:rsidR="007A3F65" w:rsidRPr="00956105" w:rsidRDefault="007A3F65" w:rsidP="007A3F65">
      <w:pPr>
        <w:spacing w:line="360" w:lineRule="auto"/>
        <w:jc w:val="both"/>
        <w:rPr>
          <w:rFonts w:ascii="Arial" w:hAnsi="Arial" w:cs="Arial"/>
          <w:b/>
          <w:bCs/>
        </w:rPr>
      </w:pPr>
      <w:r w:rsidRPr="00956105">
        <w:rPr>
          <w:rFonts w:ascii="Arial" w:hAnsi="Arial" w:cs="Arial"/>
          <w:b/>
          <w:bCs/>
        </w:rPr>
        <w:t xml:space="preserve">Biurze  Zamówień  Publicznych, </w:t>
      </w:r>
    </w:p>
    <w:p w:rsidR="007A3F65" w:rsidRPr="00956105" w:rsidRDefault="007A3F65" w:rsidP="007A3F65">
      <w:pPr>
        <w:spacing w:line="360" w:lineRule="auto"/>
        <w:jc w:val="both"/>
        <w:rPr>
          <w:rFonts w:ascii="Arial" w:hAnsi="Arial" w:cs="Arial"/>
          <w:b/>
          <w:bCs/>
        </w:rPr>
      </w:pPr>
      <w:r w:rsidRPr="00956105">
        <w:rPr>
          <w:rFonts w:ascii="Arial" w:hAnsi="Arial" w:cs="Arial"/>
          <w:b/>
          <w:bCs/>
        </w:rPr>
        <w:t>Urząd Miejski w Zabrzu,</w:t>
      </w:r>
    </w:p>
    <w:p w:rsidR="007A3F65" w:rsidRPr="00956105" w:rsidRDefault="007A3F65" w:rsidP="007A3F65">
      <w:pPr>
        <w:spacing w:line="360" w:lineRule="auto"/>
        <w:jc w:val="both"/>
        <w:rPr>
          <w:rFonts w:ascii="Arial" w:hAnsi="Arial" w:cs="Arial"/>
          <w:b/>
          <w:bCs/>
        </w:rPr>
      </w:pPr>
      <w:r w:rsidRPr="00956105">
        <w:rPr>
          <w:rFonts w:ascii="Arial" w:hAnsi="Arial" w:cs="Arial"/>
          <w:b/>
          <w:bCs/>
        </w:rPr>
        <w:t xml:space="preserve">41-800 Zabrze, ul. Powstańców Śląskich 5-7, pok. 219.  </w:t>
      </w:r>
    </w:p>
    <w:p w:rsidR="00BD28B8" w:rsidRPr="00FF0375" w:rsidRDefault="00BD28B8" w:rsidP="00BD28B8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FF0375">
        <w:rPr>
          <w:rFonts w:ascii="Arial" w:hAnsi="Arial" w:cs="Arial"/>
          <w:b/>
          <w:u w:val="single"/>
        </w:rPr>
        <w:t xml:space="preserve">najpóźniej do dnia </w:t>
      </w:r>
      <w:r w:rsidR="00FF0375" w:rsidRPr="00FF0375">
        <w:rPr>
          <w:rFonts w:ascii="Arial" w:hAnsi="Arial" w:cs="Arial"/>
          <w:b/>
          <w:u w:val="single"/>
        </w:rPr>
        <w:t>26.10.2016r. do godz. 09:00</w:t>
      </w:r>
    </w:p>
    <w:p w:rsidR="00F66A19" w:rsidRPr="00490D96" w:rsidRDefault="00F66A19" w:rsidP="00BD28B8">
      <w:pPr>
        <w:spacing w:line="360" w:lineRule="auto"/>
        <w:jc w:val="both"/>
        <w:rPr>
          <w:rFonts w:ascii="Arial" w:hAnsi="Arial" w:cs="Arial"/>
          <w:b/>
        </w:rPr>
      </w:pPr>
    </w:p>
    <w:p w:rsidR="00BD28B8" w:rsidRPr="00956105" w:rsidRDefault="00BD28B8" w:rsidP="0095610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/>
          <w:bCs/>
        </w:rPr>
        <w:t xml:space="preserve">11.2. </w:t>
      </w:r>
      <w:r w:rsidR="00A316A5" w:rsidRPr="00490D96">
        <w:rPr>
          <w:rFonts w:ascii="Arial" w:hAnsi="Arial" w:cs="Arial"/>
          <w:bCs/>
        </w:rPr>
        <w:t>W post</w:t>
      </w:r>
      <w:r w:rsidR="00A316A5" w:rsidRPr="00490D96">
        <w:rPr>
          <w:rFonts w:ascii="Arial" w:eastAsia="TimesNewRoman,Bold" w:hAnsi="Arial" w:cs="Arial"/>
          <w:bCs/>
        </w:rPr>
        <w:t>ę</w:t>
      </w:r>
      <w:r w:rsidR="00A316A5" w:rsidRPr="00490D96">
        <w:rPr>
          <w:rFonts w:ascii="Arial" w:hAnsi="Arial" w:cs="Arial"/>
          <w:bCs/>
        </w:rPr>
        <w:t>powaniu o udzielenie zamówienia o warto</w:t>
      </w:r>
      <w:r w:rsidR="00A316A5" w:rsidRPr="00490D96">
        <w:rPr>
          <w:rFonts w:ascii="Arial" w:eastAsia="TimesNewRoman,Bold" w:hAnsi="Arial" w:cs="Arial"/>
          <w:bCs/>
        </w:rPr>
        <w:t>ś</w:t>
      </w:r>
      <w:r w:rsidR="00A316A5" w:rsidRPr="00490D96">
        <w:rPr>
          <w:rFonts w:ascii="Arial" w:hAnsi="Arial" w:cs="Arial"/>
          <w:bCs/>
        </w:rPr>
        <w:t>ci mniejszej ni</w:t>
      </w:r>
      <w:r w:rsidR="00A316A5" w:rsidRPr="00490D96">
        <w:rPr>
          <w:rFonts w:ascii="Arial" w:eastAsia="TimesNewRoman,Bold" w:hAnsi="Arial" w:cs="Arial"/>
          <w:bCs/>
        </w:rPr>
        <w:t xml:space="preserve">ż </w:t>
      </w:r>
      <w:r w:rsidR="00A316A5" w:rsidRPr="00490D96">
        <w:rPr>
          <w:rFonts w:ascii="Arial" w:hAnsi="Arial" w:cs="Arial"/>
          <w:bCs/>
        </w:rPr>
        <w:t>kwoty okre</w:t>
      </w:r>
      <w:r w:rsidR="00A316A5" w:rsidRPr="00490D96">
        <w:rPr>
          <w:rFonts w:ascii="Arial" w:eastAsia="TimesNewRoman,Bold" w:hAnsi="Arial" w:cs="Arial"/>
          <w:bCs/>
        </w:rPr>
        <w:t>ś</w:t>
      </w:r>
      <w:r w:rsidR="00A316A5" w:rsidRPr="00490D96">
        <w:rPr>
          <w:rFonts w:ascii="Arial" w:hAnsi="Arial" w:cs="Arial"/>
          <w:bCs/>
        </w:rPr>
        <w:t xml:space="preserve">lone w przepisach wydanych na podstawie art. 11 </w:t>
      </w:r>
      <w:r w:rsidR="00BC5FD6" w:rsidRPr="00490D96">
        <w:rPr>
          <w:rFonts w:ascii="Arial" w:hAnsi="Arial" w:cs="Arial"/>
          <w:bCs/>
        </w:rPr>
        <w:t>ust.</w:t>
      </w:r>
      <w:r w:rsidR="00A316A5" w:rsidRPr="00490D96">
        <w:rPr>
          <w:rFonts w:ascii="Arial" w:hAnsi="Arial" w:cs="Arial"/>
          <w:bCs/>
        </w:rPr>
        <w:t xml:space="preserve"> 8, </w:t>
      </w:r>
      <w:r w:rsidR="00012A84">
        <w:rPr>
          <w:rFonts w:ascii="Arial" w:hAnsi="Arial" w:cs="Arial"/>
          <w:bCs/>
        </w:rPr>
        <w:t>Zamawiający</w:t>
      </w:r>
      <w:r w:rsidR="00A316A5" w:rsidRPr="00490D96">
        <w:rPr>
          <w:rFonts w:ascii="Arial" w:hAnsi="Arial" w:cs="Arial"/>
          <w:bCs/>
        </w:rPr>
        <w:t xml:space="preserve"> niezwłocznie zwraca ofert</w:t>
      </w:r>
      <w:r w:rsidR="00A316A5" w:rsidRPr="00490D96">
        <w:rPr>
          <w:rFonts w:ascii="Arial" w:eastAsia="TimesNewRoman,Bold" w:hAnsi="Arial" w:cs="Arial"/>
          <w:bCs/>
        </w:rPr>
        <w:t>ę</w:t>
      </w:r>
      <w:r w:rsidR="00A316A5" w:rsidRPr="00490D96">
        <w:rPr>
          <w:rFonts w:ascii="Arial" w:hAnsi="Arial" w:cs="Arial"/>
          <w:bCs/>
        </w:rPr>
        <w:t>, która została zło</w:t>
      </w:r>
      <w:r w:rsidR="00A316A5" w:rsidRPr="00490D96">
        <w:rPr>
          <w:rFonts w:ascii="Arial" w:eastAsia="TimesNewRoman,Bold" w:hAnsi="Arial" w:cs="Arial"/>
          <w:bCs/>
        </w:rPr>
        <w:t>ż</w:t>
      </w:r>
      <w:r w:rsidR="00956105">
        <w:rPr>
          <w:rFonts w:ascii="Arial" w:hAnsi="Arial" w:cs="Arial"/>
          <w:bCs/>
        </w:rPr>
        <w:t xml:space="preserve">ona po terminie. </w:t>
      </w:r>
    </w:p>
    <w:p w:rsidR="00BD28B8" w:rsidRPr="00956105" w:rsidRDefault="00BD28B8" w:rsidP="007A3F65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  <w:b/>
          <w:bCs/>
        </w:rPr>
        <w:t xml:space="preserve">11.3. </w:t>
      </w:r>
      <w:r w:rsidRPr="00490D96">
        <w:rPr>
          <w:rFonts w:ascii="Arial" w:hAnsi="Arial" w:cs="Arial"/>
        </w:rPr>
        <w:t xml:space="preserve">Otwarcie ofert nastąpi w dniu  </w:t>
      </w:r>
      <w:r w:rsidR="00FF0375">
        <w:rPr>
          <w:rFonts w:ascii="Arial" w:hAnsi="Arial" w:cs="Arial"/>
        </w:rPr>
        <w:t xml:space="preserve">26.10.2016r. </w:t>
      </w:r>
      <w:r w:rsidRPr="00490D96">
        <w:rPr>
          <w:rFonts w:ascii="Arial" w:hAnsi="Arial" w:cs="Arial"/>
        </w:rPr>
        <w:t>w Urzędzie Miejskim w Zabrzu,</w:t>
      </w:r>
      <w:r w:rsidR="007A3F65">
        <w:rPr>
          <w:rFonts w:ascii="Arial" w:hAnsi="Arial" w:cs="Arial"/>
        </w:rPr>
        <w:t xml:space="preserve"> </w:t>
      </w:r>
      <w:r w:rsidR="007A3F65" w:rsidRPr="00956105">
        <w:rPr>
          <w:rFonts w:ascii="Arial" w:hAnsi="Arial" w:cs="Arial"/>
        </w:rPr>
        <w:t>w Urzędzie Mi</w:t>
      </w:r>
      <w:r w:rsidR="00956105">
        <w:rPr>
          <w:rFonts w:ascii="Arial" w:hAnsi="Arial" w:cs="Arial"/>
        </w:rPr>
        <w:t>ejskim w </w:t>
      </w:r>
      <w:r w:rsidR="007A3F65" w:rsidRPr="00956105">
        <w:rPr>
          <w:rFonts w:ascii="Arial" w:hAnsi="Arial" w:cs="Arial"/>
        </w:rPr>
        <w:t>Zabrzu, ul. Powstańców Śląskich 5-7 w pok.  nr 223  o godz.</w:t>
      </w:r>
      <w:r w:rsidR="00550822">
        <w:rPr>
          <w:rFonts w:ascii="Arial" w:hAnsi="Arial" w:cs="Arial"/>
        </w:rPr>
        <w:t xml:space="preserve"> </w:t>
      </w:r>
      <w:r w:rsidR="00FF0375">
        <w:rPr>
          <w:rFonts w:ascii="Arial" w:hAnsi="Arial" w:cs="Arial"/>
        </w:rPr>
        <w:t>09:30</w:t>
      </w:r>
    </w:p>
    <w:p w:rsidR="00BD28B8" w:rsidRPr="00490D96" w:rsidRDefault="00BD28B8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Z zawartością ofert nie można zapoznać się przed upływem terminu otwarcia ofert.</w:t>
      </w:r>
    </w:p>
    <w:p w:rsidR="00BD28B8" w:rsidRPr="00490D96" w:rsidRDefault="00BD28B8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>11.4.</w:t>
      </w:r>
      <w:r w:rsidRPr="00490D96">
        <w:rPr>
          <w:rFonts w:ascii="Arial" w:hAnsi="Arial" w:cs="Arial"/>
          <w:sz w:val="20"/>
        </w:rPr>
        <w:t xml:space="preserve"> Otwarcie ofert jest jawne i następuje bezpośrednio po upływie terminu do ich składan</w:t>
      </w:r>
      <w:r w:rsidR="00956105">
        <w:rPr>
          <w:rFonts w:ascii="Arial" w:hAnsi="Arial" w:cs="Arial"/>
          <w:sz w:val="20"/>
        </w:rPr>
        <w:t>ia, z tym, że dzień, w </w:t>
      </w:r>
      <w:r w:rsidRPr="00490D96">
        <w:rPr>
          <w:rFonts w:ascii="Arial" w:hAnsi="Arial" w:cs="Arial"/>
          <w:sz w:val="20"/>
        </w:rPr>
        <w:t>którym upływa termin składania ofert, jest dniem ich otwarcia.</w:t>
      </w:r>
    </w:p>
    <w:p w:rsidR="008734F1" w:rsidRPr="008734F1" w:rsidRDefault="00BD28B8" w:rsidP="008734F1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>11.5.</w:t>
      </w:r>
      <w:r w:rsidRPr="00490D96">
        <w:rPr>
          <w:rFonts w:ascii="Arial" w:hAnsi="Arial" w:cs="Arial"/>
          <w:sz w:val="20"/>
        </w:rPr>
        <w:t xml:space="preserve"> Bezpośrednio przed otwarciem ofert </w:t>
      </w:r>
      <w:r w:rsidR="00012A84">
        <w:rPr>
          <w:rFonts w:ascii="Arial" w:hAnsi="Arial" w:cs="Arial"/>
          <w:sz w:val="20"/>
        </w:rPr>
        <w:t>Zamawiający</w:t>
      </w:r>
      <w:r w:rsidRPr="00490D96">
        <w:rPr>
          <w:rFonts w:ascii="Arial" w:hAnsi="Arial" w:cs="Arial"/>
          <w:sz w:val="20"/>
        </w:rPr>
        <w:t xml:space="preserve"> podaje kwotę, jaką zamierza przeznaczyć na sfinansowanie zamówienia. Podczas otwarcia ofert </w:t>
      </w:r>
      <w:r w:rsidR="00012A84">
        <w:rPr>
          <w:rFonts w:ascii="Arial" w:hAnsi="Arial" w:cs="Arial"/>
          <w:sz w:val="20"/>
        </w:rPr>
        <w:t>Zamawiający</w:t>
      </w:r>
      <w:r w:rsidRPr="00490D96">
        <w:rPr>
          <w:rFonts w:ascii="Arial" w:hAnsi="Arial" w:cs="Arial"/>
          <w:sz w:val="20"/>
        </w:rPr>
        <w:t xml:space="preserve"> podaje nazwy (firmy) oraz adresy Wykonawców, a także informacje dotyczące ceny, terminu wykonania zamówienia, okresu gwarancji i warunków płatności zaw</w:t>
      </w:r>
      <w:r w:rsidR="005D5D56" w:rsidRPr="00490D96">
        <w:rPr>
          <w:rFonts w:ascii="Arial" w:hAnsi="Arial" w:cs="Arial"/>
          <w:sz w:val="20"/>
        </w:rPr>
        <w:t xml:space="preserve">artych w ofertach. </w:t>
      </w:r>
    </w:p>
    <w:p w:rsidR="003A3C44" w:rsidRPr="00956105" w:rsidRDefault="003A3C44" w:rsidP="003A3C4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956105">
        <w:rPr>
          <w:rFonts w:ascii="Arial" w:hAnsi="Arial" w:cs="Arial"/>
          <w:b/>
        </w:rPr>
        <w:t>11.6</w:t>
      </w:r>
      <w:r w:rsidRPr="00956105">
        <w:rPr>
          <w:rFonts w:ascii="Arial" w:hAnsi="Arial" w:cs="Arial"/>
        </w:rPr>
        <w:t xml:space="preserve"> Niezwłocznie po otwarciu ofert </w:t>
      </w:r>
      <w:r w:rsidR="00012A84" w:rsidRPr="00956105">
        <w:rPr>
          <w:rFonts w:ascii="Arial" w:hAnsi="Arial" w:cs="Arial"/>
        </w:rPr>
        <w:t>Zamawiający</w:t>
      </w:r>
      <w:r w:rsidRPr="00956105">
        <w:rPr>
          <w:rFonts w:ascii="Arial" w:hAnsi="Arial" w:cs="Arial"/>
        </w:rPr>
        <w:t xml:space="preserve"> zamieszcza na stronie internetowej informacje dotyczące:</w:t>
      </w:r>
    </w:p>
    <w:p w:rsidR="003A3C44" w:rsidRPr="00956105" w:rsidRDefault="003A3C44" w:rsidP="003A3C4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956105">
        <w:rPr>
          <w:rFonts w:ascii="Arial" w:hAnsi="Arial" w:cs="Arial"/>
        </w:rPr>
        <w:t>1) kwoty, jaką zamierza przeznaczyć na sfinansowanie zamówienia;</w:t>
      </w:r>
    </w:p>
    <w:p w:rsidR="003A3C44" w:rsidRPr="00956105" w:rsidRDefault="008454D6" w:rsidP="003A3C4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956105">
        <w:rPr>
          <w:rFonts w:ascii="Arial" w:hAnsi="Arial" w:cs="Arial"/>
        </w:rPr>
        <w:t>2) firm oraz adresów W</w:t>
      </w:r>
      <w:r w:rsidR="003A3C44" w:rsidRPr="00956105">
        <w:rPr>
          <w:rFonts w:ascii="Arial" w:hAnsi="Arial" w:cs="Arial"/>
        </w:rPr>
        <w:t>ykonawców, którzy złożyli oferty w terminie;</w:t>
      </w:r>
    </w:p>
    <w:p w:rsidR="00912359" w:rsidRPr="00956105" w:rsidRDefault="003A3C44" w:rsidP="0095610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956105">
        <w:rPr>
          <w:rFonts w:ascii="Arial" w:hAnsi="Arial" w:cs="Arial"/>
        </w:rPr>
        <w:t>3) ceny, terminu wykonania zamówienia, okresu gwarancji i warunków płatności zawartych w ofertach.</w:t>
      </w:r>
    </w:p>
    <w:p w:rsidR="00BD28B8" w:rsidRPr="00490D96" w:rsidRDefault="00BD28B8" w:rsidP="00956105">
      <w:pPr>
        <w:pStyle w:val="pkt1"/>
        <w:spacing w:before="120" w:after="0" w:line="360" w:lineRule="auto"/>
        <w:ind w:left="0" w:firstLine="0"/>
        <w:rPr>
          <w:rFonts w:ascii="Arial" w:hAnsi="Arial" w:cs="Arial"/>
          <w:bCs/>
          <w:i/>
          <w:iCs/>
          <w:sz w:val="20"/>
        </w:rPr>
      </w:pPr>
      <w:r w:rsidRPr="00490D96">
        <w:rPr>
          <w:rFonts w:ascii="Arial" w:hAnsi="Arial" w:cs="Arial"/>
          <w:b/>
          <w:bCs/>
          <w:sz w:val="20"/>
        </w:rPr>
        <w:t>12. O</w:t>
      </w:r>
      <w:r w:rsidRPr="00490D96">
        <w:rPr>
          <w:rFonts w:ascii="Arial" w:hAnsi="Arial" w:cs="Arial"/>
          <w:b/>
          <w:sz w:val="20"/>
        </w:rPr>
        <w:t xml:space="preserve">pis sposobu obliczenia ceny. </w:t>
      </w:r>
      <w:r w:rsidRPr="00490D96">
        <w:rPr>
          <w:rFonts w:ascii="Arial" w:hAnsi="Arial" w:cs="Arial"/>
          <w:bCs/>
          <w:i/>
          <w:iCs/>
          <w:sz w:val="20"/>
        </w:rPr>
        <w:t xml:space="preserve"> </w:t>
      </w:r>
    </w:p>
    <w:p w:rsidR="003C551B" w:rsidRPr="00956105" w:rsidRDefault="00BD28B8" w:rsidP="003C551B">
      <w:pPr>
        <w:spacing w:line="360" w:lineRule="auto"/>
        <w:ind w:left="555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Cena – należy przez to rozumieć cenę w rozumieniu art. 3 </w:t>
      </w:r>
      <w:r w:rsidR="00BC5FD6" w:rsidRPr="00490D96">
        <w:rPr>
          <w:rFonts w:ascii="Arial" w:hAnsi="Arial" w:cs="Arial"/>
        </w:rPr>
        <w:t>ust.</w:t>
      </w:r>
      <w:r w:rsidRPr="00490D96">
        <w:rPr>
          <w:rFonts w:ascii="Arial" w:hAnsi="Arial" w:cs="Arial"/>
        </w:rPr>
        <w:t xml:space="preserve"> 1 </w:t>
      </w:r>
      <w:proofErr w:type="spellStart"/>
      <w:r w:rsidRPr="00490D96">
        <w:rPr>
          <w:rFonts w:ascii="Arial" w:hAnsi="Arial" w:cs="Arial"/>
        </w:rPr>
        <w:t>pkt</w:t>
      </w:r>
      <w:proofErr w:type="spellEnd"/>
      <w:r w:rsidRPr="00490D96">
        <w:rPr>
          <w:rFonts w:ascii="Arial" w:hAnsi="Arial" w:cs="Arial"/>
        </w:rPr>
        <w:t xml:space="preserve"> 1 </w:t>
      </w:r>
      <w:r w:rsidR="00BB4ABD" w:rsidRPr="00490D96">
        <w:rPr>
          <w:rFonts w:ascii="Arial" w:hAnsi="Arial" w:cs="Arial"/>
        </w:rPr>
        <w:t>ust</w:t>
      </w:r>
      <w:r w:rsidRPr="00490D96">
        <w:rPr>
          <w:rFonts w:ascii="Arial" w:hAnsi="Arial" w:cs="Arial"/>
        </w:rPr>
        <w:t xml:space="preserve">awy z dnia 5 lipca 2001 r. </w:t>
      </w:r>
      <w:r w:rsidR="00956105" w:rsidRPr="00956105">
        <w:rPr>
          <w:rFonts w:ascii="Arial" w:hAnsi="Arial" w:cs="Arial"/>
        </w:rPr>
        <w:t>ustawy z </w:t>
      </w:r>
      <w:r w:rsidR="003C551B" w:rsidRPr="00956105">
        <w:rPr>
          <w:rFonts w:ascii="Arial" w:hAnsi="Arial" w:cs="Arial"/>
        </w:rPr>
        <w:t>dnia 9 maja 2014 r. o informowaniu o cenach towarów i usług (</w:t>
      </w:r>
      <w:proofErr w:type="spellStart"/>
      <w:r w:rsidR="003C551B" w:rsidRPr="00956105">
        <w:rPr>
          <w:rFonts w:ascii="Arial" w:hAnsi="Arial" w:cs="Arial"/>
        </w:rPr>
        <w:t>Dz.U</w:t>
      </w:r>
      <w:proofErr w:type="spellEnd"/>
      <w:r w:rsidR="003C551B" w:rsidRPr="00956105">
        <w:rPr>
          <w:rFonts w:ascii="Arial" w:hAnsi="Arial" w:cs="Arial"/>
        </w:rPr>
        <w:t>. z 2014 r. poz. 915).</w:t>
      </w:r>
    </w:p>
    <w:p w:rsidR="00857694" w:rsidRPr="00C26AB6" w:rsidRDefault="00BD28B8" w:rsidP="00857694">
      <w:pPr>
        <w:pStyle w:val="pkt"/>
        <w:spacing w:before="0" w:after="0" w:line="360" w:lineRule="auto"/>
        <w:ind w:left="556" w:firstLine="0"/>
        <w:rPr>
          <w:rFonts w:ascii="Arial" w:hAnsi="Arial" w:cs="Arial"/>
          <w:sz w:val="20"/>
        </w:rPr>
      </w:pPr>
      <w:r w:rsidRPr="00C26AB6">
        <w:rPr>
          <w:rFonts w:ascii="Arial" w:hAnsi="Arial" w:cs="Arial"/>
          <w:sz w:val="20"/>
        </w:rPr>
        <w:t xml:space="preserve">Cenę oferty stanowi suma wartości wszystkich jej elementów, zawierająca wszystkie koszty niezbędne do wykonania zamówienia. Wszystkie ceny określone przez </w:t>
      </w:r>
      <w:r w:rsidR="006E4BFC" w:rsidRPr="00C26AB6">
        <w:rPr>
          <w:rFonts w:ascii="Arial" w:hAnsi="Arial" w:cs="Arial"/>
          <w:sz w:val="20"/>
        </w:rPr>
        <w:t>Wykonawcę</w:t>
      </w:r>
      <w:r w:rsidRPr="00C26AB6">
        <w:rPr>
          <w:rFonts w:ascii="Arial" w:hAnsi="Arial" w:cs="Arial"/>
          <w:sz w:val="20"/>
        </w:rPr>
        <w:t xml:space="preserve"> są obowiązujące w okresie ważności umowy i nie </w:t>
      </w:r>
      <w:r w:rsidR="005D5D56" w:rsidRPr="00C26AB6">
        <w:rPr>
          <w:rFonts w:ascii="Arial" w:hAnsi="Arial" w:cs="Arial"/>
          <w:sz w:val="20"/>
        </w:rPr>
        <w:t xml:space="preserve">ulegną </w:t>
      </w:r>
      <w:r w:rsidRPr="00C26AB6">
        <w:rPr>
          <w:rFonts w:ascii="Arial" w:hAnsi="Arial" w:cs="Arial"/>
          <w:sz w:val="20"/>
        </w:rPr>
        <w:t>zmian</w:t>
      </w:r>
      <w:r w:rsidR="005D5D56" w:rsidRPr="00C26AB6">
        <w:rPr>
          <w:rFonts w:ascii="Arial" w:hAnsi="Arial" w:cs="Arial"/>
          <w:sz w:val="20"/>
        </w:rPr>
        <w:t>ie</w:t>
      </w:r>
      <w:r w:rsidRPr="00C26AB6">
        <w:rPr>
          <w:rFonts w:ascii="Arial" w:hAnsi="Arial" w:cs="Arial"/>
          <w:sz w:val="20"/>
        </w:rPr>
        <w:t xml:space="preserve">. </w:t>
      </w:r>
    </w:p>
    <w:p w:rsidR="00857694" w:rsidRPr="00C26AB6" w:rsidRDefault="00857694" w:rsidP="00857694">
      <w:pPr>
        <w:pStyle w:val="Tekstpodstawowywcity"/>
        <w:spacing w:line="360" w:lineRule="auto"/>
        <w:ind w:left="567" w:right="139"/>
        <w:jc w:val="both"/>
        <w:rPr>
          <w:rFonts w:ascii="Arial" w:hAnsi="Arial" w:cs="Arial"/>
          <w:iCs/>
          <w:sz w:val="20"/>
          <w:szCs w:val="20"/>
        </w:rPr>
      </w:pPr>
      <w:r w:rsidRPr="00C26AB6">
        <w:rPr>
          <w:rFonts w:ascii="Arial" w:hAnsi="Arial" w:cs="Arial"/>
          <w:iCs/>
          <w:sz w:val="20"/>
          <w:szCs w:val="20"/>
        </w:rPr>
        <w:t xml:space="preserve">Cenę oferty należy obliczyć na podstawie kosztorysu ofertowego (część D wg Spisu zawartości oferty) </w:t>
      </w:r>
      <w:r w:rsidRPr="00C26AB6">
        <w:rPr>
          <w:rFonts w:ascii="Arial" w:hAnsi="Arial" w:cs="Arial"/>
          <w:iCs/>
          <w:sz w:val="20"/>
          <w:szCs w:val="20"/>
          <w:u w:val="single"/>
        </w:rPr>
        <w:t xml:space="preserve">sporządzonego </w:t>
      </w:r>
      <w:r w:rsidRPr="00C26AB6">
        <w:rPr>
          <w:rFonts w:ascii="Arial" w:hAnsi="Arial" w:cs="Arial"/>
          <w:b/>
          <w:iCs/>
          <w:sz w:val="20"/>
          <w:szCs w:val="20"/>
          <w:u w:val="single"/>
        </w:rPr>
        <w:t>metodą szczegółową</w:t>
      </w:r>
      <w:r w:rsidRPr="00C26AB6">
        <w:rPr>
          <w:rFonts w:ascii="Arial" w:hAnsi="Arial" w:cs="Arial"/>
          <w:iCs/>
          <w:sz w:val="20"/>
          <w:szCs w:val="20"/>
          <w:u w:val="single"/>
        </w:rPr>
        <w:t xml:space="preserve"> na podstawie załączonego przedmiaru robót</w:t>
      </w:r>
      <w:r w:rsidRPr="00C26AB6">
        <w:rPr>
          <w:rFonts w:ascii="Arial" w:hAnsi="Arial" w:cs="Arial"/>
          <w:iCs/>
          <w:sz w:val="20"/>
          <w:szCs w:val="20"/>
        </w:rPr>
        <w:t xml:space="preserve">. </w:t>
      </w:r>
    </w:p>
    <w:p w:rsidR="00857694" w:rsidRPr="00C26AB6" w:rsidRDefault="00857694" w:rsidP="00857694">
      <w:pPr>
        <w:spacing w:line="360" w:lineRule="auto"/>
        <w:ind w:left="540" w:right="204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t>Wszelkie niejasności oraz rozbieżności między załączonymi do SIWZ przedmiarami w stosunku do dokumentacji projektowej, zapisów SIWZ oraz dołączonych materiałów przetargowych Oferent ma obowiązek zgłosić Zamawiającemu. Zamawiający dopuszcza zastosowanie kalkulacji własnej zamiast przywołanych w przedmiarach KNR – ów z zastrzeżeniem, że wszystkie opisy pozycji zapisane w kosztorysach ofertowych muszą być zgodne z opisami pozycji w przedmiarach robót. Zakres robót wyceniony przez wykonawcę wg kalkulacji własnej musi być identyczny z odpowiadającym mu zakresem wg KNR wyszczególnionym w przedmiarze robót.</w:t>
      </w:r>
    </w:p>
    <w:p w:rsidR="00857694" w:rsidRPr="00C26AB6" w:rsidRDefault="00857694" w:rsidP="00857694">
      <w:pPr>
        <w:autoSpaceDE w:val="0"/>
        <w:autoSpaceDN w:val="0"/>
        <w:spacing w:line="360" w:lineRule="auto"/>
        <w:ind w:left="540" w:right="22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t xml:space="preserve">W kosztach ogólnych należy ująć dodatkowe koszty, nie ujęte w przedmiarach robót, </w:t>
      </w:r>
    </w:p>
    <w:p w:rsidR="00036C43" w:rsidRDefault="00857694" w:rsidP="00036C43">
      <w:pPr>
        <w:autoSpaceDE w:val="0"/>
        <w:autoSpaceDN w:val="0"/>
        <w:spacing w:line="360" w:lineRule="auto"/>
        <w:ind w:left="540" w:right="22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lastRenderedPageBreak/>
        <w:t>a wyszczególnione w części IV SIWZ – Szczegółowym opisie przedmiotu zamówienia.</w:t>
      </w:r>
    </w:p>
    <w:p w:rsidR="0029250C" w:rsidRDefault="0029250C" w:rsidP="00036C43">
      <w:pPr>
        <w:pStyle w:val="NormalnyWeb"/>
        <w:spacing w:before="0" w:after="0" w:line="360" w:lineRule="auto"/>
        <w:ind w:left="567" w:right="22"/>
        <w:rPr>
          <w:rFonts w:ascii="Arial" w:hAnsi="Arial" w:cs="Arial"/>
          <w:b/>
        </w:rPr>
      </w:pPr>
      <w:r w:rsidRPr="00A31AB2">
        <w:rPr>
          <w:rFonts w:ascii="Arial" w:hAnsi="Arial" w:cs="Arial"/>
          <w:b/>
        </w:rPr>
        <w:t xml:space="preserve">UWAGA !  </w:t>
      </w:r>
      <w:r>
        <w:rPr>
          <w:rFonts w:ascii="Arial" w:hAnsi="Arial" w:cs="Arial"/>
          <w:b/>
        </w:rPr>
        <w:t>II ETAP – nie obejmuje przedmiotowego zamówienia.</w:t>
      </w:r>
    </w:p>
    <w:p w:rsidR="0029250C" w:rsidRPr="0029250C" w:rsidRDefault="0029250C" w:rsidP="00036C43">
      <w:pPr>
        <w:pStyle w:val="NormalnyWeb"/>
        <w:spacing w:before="0" w:after="0" w:line="360" w:lineRule="auto"/>
        <w:ind w:left="567" w:right="22"/>
        <w:jc w:val="left"/>
        <w:rPr>
          <w:rFonts w:ascii="Arial" w:hAnsi="Arial" w:cs="Arial"/>
          <w:b/>
          <w:u w:val="single"/>
        </w:rPr>
      </w:pPr>
      <w:r w:rsidRPr="00036C43">
        <w:rPr>
          <w:rFonts w:ascii="Arial" w:hAnsi="Arial" w:cs="Arial"/>
        </w:rPr>
        <w:t>Pomimo, iż załączona do postępowania przetargowego dokumentacja projektowa obejmuje zarówno I Etap  (boisko) jak i II Etap (bieżnia)</w:t>
      </w:r>
      <w:r w:rsidRPr="00A31AB2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 xml:space="preserve"> </w:t>
      </w:r>
      <w:r w:rsidRPr="00A31AB2">
        <w:rPr>
          <w:rFonts w:ascii="Arial" w:hAnsi="Arial" w:cs="Arial"/>
          <w:b/>
          <w:u w:val="single"/>
        </w:rPr>
        <w:t>ZAKRES</w:t>
      </w:r>
      <w:r>
        <w:rPr>
          <w:rFonts w:ascii="Arial" w:hAnsi="Arial" w:cs="Arial"/>
          <w:b/>
          <w:u w:val="single"/>
        </w:rPr>
        <w:t xml:space="preserve"> </w:t>
      </w:r>
      <w:r w:rsidRPr="00A31AB2">
        <w:rPr>
          <w:rFonts w:ascii="Arial" w:hAnsi="Arial" w:cs="Arial"/>
          <w:b/>
          <w:u w:val="single"/>
        </w:rPr>
        <w:t xml:space="preserve"> ZAMÓWIENIA</w:t>
      </w:r>
      <w:r>
        <w:rPr>
          <w:rFonts w:ascii="Arial" w:hAnsi="Arial" w:cs="Arial"/>
          <w:b/>
          <w:u w:val="single"/>
        </w:rPr>
        <w:t xml:space="preserve"> </w:t>
      </w:r>
      <w:r w:rsidRPr="00A31AB2">
        <w:rPr>
          <w:rFonts w:ascii="Arial" w:hAnsi="Arial" w:cs="Arial"/>
          <w:b/>
          <w:u w:val="single"/>
        </w:rPr>
        <w:t xml:space="preserve"> DOTYCZY</w:t>
      </w:r>
      <w:r>
        <w:rPr>
          <w:rFonts w:ascii="Arial" w:hAnsi="Arial" w:cs="Arial"/>
          <w:b/>
          <w:u w:val="single"/>
        </w:rPr>
        <w:t xml:space="preserve"> </w:t>
      </w:r>
      <w:r w:rsidRPr="00A31AB2">
        <w:rPr>
          <w:rFonts w:ascii="Arial" w:hAnsi="Arial" w:cs="Arial"/>
          <w:b/>
          <w:u w:val="single"/>
        </w:rPr>
        <w:t xml:space="preserve">WYŁĄCZNIE </w:t>
      </w:r>
      <w:r>
        <w:rPr>
          <w:rFonts w:ascii="Arial" w:hAnsi="Arial" w:cs="Arial"/>
          <w:b/>
          <w:u w:val="single"/>
        </w:rPr>
        <w:t xml:space="preserve"> I  ETAPU !</w:t>
      </w:r>
      <w:r w:rsidRPr="00A31AB2">
        <w:rPr>
          <w:rFonts w:ascii="Arial" w:hAnsi="Arial" w:cs="Arial"/>
          <w:b/>
          <w:u w:val="single"/>
        </w:rPr>
        <w:t xml:space="preserve"> </w:t>
      </w:r>
    </w:p>
    <w:p w:rsidR="006F19B0" w:rsidRPr="00490D96" w:rsidRDefault="00857694" w:rsidP="00857694">
      <w:pPr>
        <w:spacing w:before="120" w:after="120" w:line="360" w:lineRule="auto"/>
        <w:ind w:left="540"/>
        <w:jc w:val="both"/>
        <w:rPr>
          <w:rFonts w:ascii="Arial" w:hAnsi="Arial" w:cs="Arial"/>
        </w:rPr>
      </w:pPr>
      <w:r w:rsidRPr="00036C43">
        <w:rPr>
          <w:rFonts w:ascii="Arial" w:hAnsi="Arial" w:cs="Arial"/>
          <w:b/>
          <w:bCs/>
          <w:u w:val="single"/>
        </w:rPr>
        <w:t>Kosztorysy ofertowe</w:t>
      </w:r>
      <w:r w:rsidR="00036C43" w:rsidRPr="00036C43">
        <w:rPr>
          <w:rFonts w:ascii="Arial" w:hAnsi="Arial" w:cs="Arial"/>
          <w:b/>
          <w:bCs/>
          <w:u w:val="single"/>
        </w:rPr>
        <w:t xml:space="preserve"> (wyłącznie dla  I Etapu)</w:t>
      </w:r>
      <w:r w:rsidR="0029250C">
        <w:rPr>
          <w:rFonts w:ascii="Arial" w:hAnsi="Arial" w:cs="Arial"/>
          <w:b/>
          <w:bCs/>
        </w:rPr>
        <w:t xml:space="preserve"> </w:t>
      </w:r>
      <w:r w:rsidRPr="00C26AB6">
        <w:rPr>
          <w:rFonts w:ascii="Arial" w:hAnsi="Arial" w:cs="Arial"/>
          <w:b/>
          <w:bCs/>
        </w:rPr>
        <w:t xml:space="preserve"> wydrukowane w formie uproszczonej ( zawierające: podstawę wyceny, opis pozycji kosztorysowej, ilość robót, cenę jednostkową oraz wartość pozycji )</w:t>
      </w:r>
      <w:r w:rsidRPr="00C26AB6">
        <w:rPr>
          <w:rFonts w:ascii="Arial" w:hAnsi="Arial" w:cs="Arial"/>
        </w:rPr>
        <w:t>,</w:t>
      </w:r>
      <w:r w:rsidRPr="00C26AB6">
        <w:rPr>
          <w:rFonts w:ascii="Arial" w:hAnsi="Arial" w:cs="Arial"/>
          <w:b/>
          <w:bCs/>
        </w:rPr>
        <w:t xml:space="preserve"> wraz z wydrukami wykazu materiałów i robocizny oraz tabelą elementów scalonych należy dołączyć do oferty</w:t>
      </w:r>
      <w:r w:rsidRPr="00C26AB6">
        <w:rPr>
          <w:rFonts w:ascii="Arial" w:hAnsi="Arial" w:cs="Arial"/>
        </w:rPr>
        <w:t xml:space="preserve"> (część D wg Spisu zawartości oferty). Zestawienie winno zawierać  nazwę materiału ( zaleca się sortowanie materiałów wg ich nazw ), ilość, cenę jednostkową oraz wartość całkowitą.</w:t>
      </w:r>
    </w:p>
    <w:p w:rsidR="00524F65" w:rsidRPr="00857694" w:rsidRDefault="00524F65" w:rsidP="00524F65">
      <w:pPr>
        <w:spacing w:line="360" w:lineRule="auto"/>
        <w:jc w:val="both"/>
        <w:rPr>
          <w:rFonts w:ascii="Arial" w:hAnsi="Arial" w:cs="Arial"/>
          <w:b/>
          <w:bCs/>
        </w:rPr>
      </w:pPr>
      <w:r w:rsidRPr="00857694">
        <w:rPr>
          <w:rFonts w:ascii="Arial" w:hAnsi="Arial" w:cs="Arial"/>
          <w:b/>
          <w:bCs/>
        </w:rPr>
        <w:t xml:space="preserve">13. Opis kryteriów, którymi </w:t>
      </w:r>
      <w:r w:rsidR="00012A84" w:rsidRPr="00857694">
        <w:rPr>
          <w:rFonts w:ascii="Arial" w:hAnsi="Arial" w:cs="Arial"/>
          <w:b/>
          <w:bCs/>
        </w:rPr>
        <w:t>Zamawiający</w:t>
      </w:r>
      <w:r w:rsidRPr="00857694">
        <w:rPr>
          <w:rFonts w:ascii="Arial" w:hAnsi="Arial" w:cs="Arial"/>
          <w:b/>
          <w:bCs/>
        </w:rPr>
        <w:t xml:space="preserve"> będzie się kierował przy wyborze oferty, wraz z podaniem wag tych kryteriów i  sposobu oceny ofert.</w:t>
      </w:r>
    </w:p>
    <w:p w:rsidR="00B31439" w:rsidRPr="00490D96" w:rsidRDefault="00E825F6" w:rsidP="00E825F6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 xml:space="preserve">13.1. </w:t>
      </w:r>
      <w:r w:rsidR="00B31439" w:rsidRPr="00490D96">
        <w:rPr>
          <w:rFonts w:ascii="Arial" w:hAnsi="Arial" w:cs="Arial"/>
          <w:bCs/>
          <w:sz w:val="20"/>
        </w:rPr>
        <w:t>Kryteria oceny ofert</w:t>
      </w:r>
    </w:p>
    <w:p w:rsidR="004F3189" w:rsidRDefault="009B6CD0" w:rsidP="004F3189">
      <w:pPr>
        <w:spacing w:before="120" w:line="360" w:lineRule="auto"/>
        <w:jc w:val="both"/>
        <w:rPr>
          <w:rFonts w:ascii="Arial" w:hAnsi="Arial" w:cs="Arial"/>
        </w:rPr>
      </w:pPr>
      <w:r w:rsidRPr="00D71E8F">
        <w:rPr>
          <w:rFonts w:ascii="Arial" w:hAnsi="Arial" w:cs="Arial"/>
          <w:b/>
          <w:bCs/>
        </w:rPr>
        <w:t xml:space="preserve">13.1.1. </w:t>
      </w:r>
      <w:r w:rsidR="00012A84">
        <w:rPr>
          <w:rFonts w:ascii="Arial" w:hAnsi="Arial" w:cs="Arial"/>
        </w:rPr>
        <w:t>Zamawiający</w:t>
      </w:r>
      <w:r w:rsidRPr="00D71E8F">
        <w:rPr>
          <w:rFonts w:ascii="Arial" w:hAnsi="Arial" w:cs="Arial"/>
        </w:rPr>
        <w:t xml:space="preserve"> wybiera ofertę najkorzystniejszą na podstawie kryteriów oceny ofert określonych w SI</w:t>
      </w:r>
      <w:r w:rsidR="004F3189">
        <w:rPr>
          <w:rFonts w:ascii="Arial" w:hAnsi="Arial" w:cs="Arial"/>
        </w:rPr>
        <w:t>WZ.</w:t>
      </w:r>
    </w:p>
    <w:p w:rsidR="009B6CD0" w:rsidRPr="00C26AB6" w:rsidRDefault="00005237" w:rsidP="004F3189">
      <w:pPr>
        <w:spacing w:before="120" w:line="360" w:lineRule="auto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t>Kryteriami oceny ofert</w:t>
      </w:r>
      <w:r w:rsidR="009B6CD0" w:rsidRPr="00C26AB6">
        <w:rPr>
          <w:rFonts w:ascii="Arial" w:hAnsi="Arial" w:cs="Arial"/>
        </w:rPr>
        <w:t xml:space="preserve">: </w:t>
      </w:r>
      <w:r w:rsidR="009B6CD0" w:rsidRPr="00C26AB6">
        <w:rPr>
          <w:rFonts w:ascii="Arial" w:hAnsi="Arial" w:cs="Arial"/>
        </w:rPr>
        <w:tab/>
      </w:r>
      <w:r w:rsidR="009B6CD0" w:rsidRPr="00C26AB6">
        <w:rPr>
          <w:rFonts w:ascii="Arial" w:hAnsi="Arial" w:cs="Arial"/>
        </w:rPr>
        <w:tab/>
      </w:r>
      <w:r w:rsidR="009B6CD0" w:rsidRPr="00C26AB6">
        <w:rPr>
          <w:rFonts w:ascii="Arial" w:hAnsi="Arial" w:cs="Arial"/>
        </w:rPr>
        <w:tab/>
      </w:r>
      <w:r w:rsidR="009B6CD0" w:rsidRPr="00C26AB6">
        <w:rPr>
          <w:rFonts w:ascii="Arial" w:hAnsi="Arial" w:cs="Arial"/>
        </w:rPr>
        <w:tab/>
      </w:r>
      <w:r w:rsidR="009B6CD0" w:rsidRPr="00C26AB6">
        <w:rPr>
          <w:rFonts w:ascii="Arial" w:hAnsi="Arial" w:cs="Arial"/>
        </w:rPr>
        <w:tab/>
      </w:r>
    </w:p>
    <w:p w:rsidR="009B6CD0" w:rsidRPr="00C26AB6" w:rsidRDefault="009B6CD0" w:rsidP="004F3189">
      <w:pPr>
        <w:spacing w:before="120" w:line="360" w:lineRule="auto"/>
        <w:ind w:firstLine="709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t>1</w:t>
      </w:r>
      <w:r w:rsidR="00005237" w:rsidRPr="00C26AB6">
        <w:rPr>
          <w:rFonts w:ascii="Arial" w:hAnsi="Arial" w:cs="Arial"/>
        </w:rPr>
        <w:t>) cena</w:t>
      </w:r>
      <w:r w:rsidRPr="00C26AB6">
        <w:rPr>
          <w:rFonts w:ascii="Arial" w:hAnsi="Arial" w:cs="Arial"/>
        </w:rPr>
        <w:tab/>
        <w:t xml:space="preserve">                                                                            </w:t>
      </w:r>
      <w:r w:rsidR="00005237" w:rsidRPr="00C26AB6">
        <w:rPr>
          <w:rFonts w:ascii="Arial" w:hAnsi="Arial" w:cs="Arial"/>
        </w:rPr>
        <w:t xml:space="preserve">                        </w:t>
      </w:r>
      <w:r w:rsidR="00C82004">
        <w:rPr>
          <w:rFonts w:ascii="Arial" w:hAnsi="Arial" w:cs="Arial"/>
        </w:rPr>
        <w:t xml:space="preserve"> </w:t>
      </w:r>
      <w:r w:rsidR="00005237" w:rsidRPr="00C26AB6">
        <w:rPr>
          <w:rFonts w:ascii="Arial" w:hAnsi="Arial" w:cs="Arial"/>
        </w:rPr>
        <w:t>waga 60</w:t>
      </w:r>
      <w:r w:rsidRPr="00C26AB6">
        <w:rPr>
          <w:rFonts w:ascii="Arial" w:hAnsi="Arial" w:cs="Arial"/>
        </w:rPr>
        <w:t>%</w:t>
      </w:r>
    </w:p>
    <w:p w:rsidR="0026446D" w:rsidRPr="00A74DF2" w:rsidRDefault="009B6CD0" w:rsidP="00A74DF2">
      <w:pPr>
        <w:spacing w:line="360" w:lineRule="auto"/>
        <w:ind w:firstLine="708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t xml:space="preserve">2) </w:t>
      </w:r>
      <w:r w:rsidR="00005237" w:rsidRPr="00C26AB6">
        <w:rPr>
          <w:rFonts w:ascii="Arial" w:hAnsi="Arial" w:cs="Arial"/>
        </w:rPr>
        <w:t xml:space="preserve">okres gwarancji i rękojmi   </w:t>
      </w:r>
      <w:r w:rsidRPr="00C26AB6">
        <w:rPr>
          <w:rFonts w:ascii="Arial" w:hAnsi="Arial" w:cs="Arial"/>
        </w:rPr>
        <w:t xml:space="preserve">                                                                     </w:t>
      </w:r>
      <w:r w:rsidR="00605855">
        <w:rPr>
          <w:rFonts w:ascii="Arial" w:hAnsi="Arial" w:cs="Arial"/>
        </w:rPr>
        <w:t xml:space="preserve"> </w:t>
      </w:r>
      <w:r w:rsidR="007105C2">
        <w:rPr>
          <w:rFonts w:ascii="Arial" w:hAnsi="Arial" w:cs="Arial"/>
        </w:rPr>
        <w:t xml:space="preserve">waga </w:t>
      </w:r>
      <w:r w:rsidR="0026446D">
        <w:rPr>
          <w:rFonts w:ascii="Arial" w:hAnsi="Arial" w:cs="Arial"/>
        </w:rPr>
        <w:t>4</w:t>
      </w:r>
      <w:r w:rsidR="00005237" w:rsidRPr="00C26AB6">
        <w:rPr>
          <w:rFonts w:ascii="Arial" w:hAnsi="Arial" w:cs="Arial"/>
        </w:rPr>
        <w:t>0</w:t>
      </w:r>
      <w:r w:rsidRPr="00C26AB6">
        <w:rPr>
          <w:rFonts w:ascii="Arial" w:hAnsi="Arial" w:cs="Arial"/>
        </w:rPr>
        <w:t>%</w:t>
      </w:r>
    </w:p>
    <w:p w:rsidR="00E825F6" w:rsidRPr="00490D96" w:rsidRDefault="00E825F6" w:rsidP="00005237">
      <w:pPr>
        <w:pStyle w:val="ust"/>
        <w:spacing w:before="12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 xml:space="preserve">.1.2. </w:t>
      </w:r>
      <w:r w:rsidRPr="00490D96">
        <w:rPr>
          <w:rFonts w:ascii="Arial" w:hAnsi="Arial" w:cs="Arial"/>
          <w:sz w:val="20"/>
        </w:rPr>
        <w:t xml:space="preserve">Ocena ofert zostanie przeprowadzona na podstawie przedstawionych wyżej kryteriów oraz ich wag. </w:t>
      </w:r>
    </w:p>
    <w:p w:rsidR="00A74DF2" w:rsidRPr="00036C43" w:rsidRDefault="00E825F6" w:rsidP="00036C43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Oferty oceniane będą punktowo. W trakcie oceny ofert kolejno rozpatrywanym i ocenianym ofertom przyznawane są punkty za powyższe kryteria według następujących zasad:</w:t>
      </w:r>
    </w:p>
    <w:p w:rsidR="00005237" w:rsidRPr="00C26AB6" w:rsidRDefault="00005237" w:rsidP="00005237">
      <w:pPr>
        <w:spacing w:before="120" w:line="360" w:lineRule="auto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t>KRYTERIUM</w:t>
      </w:r>
      <w:r w:rsidR="004F3189" w:rsidRPr="00C26AB6">
        <w:rPr>
          <w:rFonts w:ascii="Arial" w:hAnsi="Arial" w:cs="Arial"/>
        </w:rPr>
        <w:t xml:space="preserve"> </w:t>
      </w:r>
    </w:p>
    <w:p w:rsidR="008474A5" w:rsidRPr="00C26AB6" w:rsidRDefault="008474A5" w:rsidP="00005237">
      <w:pPr>
        <w:numPr>
          <w:ilvl w:val="0"/>
          <w:numId w:val="35"/>
        </w:numPr>
        <w:spacing w:before="120" w:line="360" w:lineRule="auto"/>
        <w:ind w:left="284" w:hanging="284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t>cena</w:t>
      </w:r>
    </w:p>
    <w:p w:rsidR="008474A5" w:rsidRPr="00C26AB6" w:rsidRDefault="008474A5" w:rsidP="00A74DF2">
      <w:pPr>
        <w:jc w:val="both"/>
        <w:rPr>
          <w:rFonts w:ascii="Arial" w:hAnsi="Arial" w:cs="Arial"/>
          <w:sz w:val="16"/>
          <w:szCs w:val="16"/>
        </w:rPr>
      </w:pPr>
      <w:r w:rsidRPr="00C26AB6">
        <w:rPr>
          <w:rFonts w:ascii="Arial" w:hAnsi="Arial" w:cs="Arial"/>
          <w:sz w:val="18"/>
          <w:szCs w:val="18"/>
        </w:rPr>
        <w:t xml:space="preserve">           </w:t>
      </w:r>
      <w:r w:rsidRPr="00C26AB6">
        <w:rPr>
          <w:rFonts w:ascii="Arial" w:hAnsi="Arial" w:cs="Arial"/>
          <w:sz w:val="18"/>
          <w:szCs w:val="18"/>
        </w:rPr>
        <w:tab/>
      </w:r>
      <w:r w:rsidRPr="00C26AB6">
        <w:rPr>
          <w:rFonts w:ascii="Arial" w:hAnsi="Arial" w:cs="Arial"/>
          <w:sz w:val="18"/>
          <w:szCs w:val="18"/>
        </w:rPr>
        <w:tab/>
      </w:r>
      <w:r w:rsidRPr="00C26AB6">
        <w:rPr>
          <w:rFonts w:ascii="Arial" w:hAnsi="Arial" w:cs="Arial"/>
          <w:sz w:val="16"/>
          <w:szCs w:val="16"/>
        </w:rPr>
        <w:t xml:space="preserve">  Cena oferowana minimalna brutto</w:t>
      </w:r>
    </w:p>
    <w:p w:rsidR="008474A5" w:rsidRPr="00C26AB6" w:rsidRDefault="008474A5" w:rsidP="00A74DF2">
      <w:pPr>
        <w:jc w:val="both"/>
        <w:rPr>
          <w:rFonts w:ascii="Arial" w:hAnsi="Arial" w:cs="Arial"/>
          <w:sz w:val="16"/>
          <w:szCs w:val="16"/>
        </w:rPr>
      </w:pPr>
      <w:r w:rsidRPr="00C26AB6">
        <w:rPr>
          <w:rFonts w:ascii="Arial" w:hAnsi="Arial" w:cs="Arial"/>
          <w:sz w:val="16"/>
          <w:szCs w:val="16"/>
        </w:rPr>
        <w:t xml:space="preserve">    Cena </w:t>
      </w:r>
      <w:r w:rsidRPr="00C26AB6">
        <w:rPr>
          <w:rFonts w:ascii="Arial" w:hAnsi="Arial" w:cs="Arial"/>
          <w:b/>
          <w:bCs/>
          <w:sz w:val="16"/>
          <w:szCs w:val="16"/>
        </w:rPr>
        <w:t xml:space="preserve">  </w:t>
      </w:r>
      <w:r w:rsidRPr="00C26AB6">
        <w:rPr>
          <w:rFonts w:ascii="Arial" w:hAnsi="Arial" w:cs="Arial"/>
          <w:sz w:val="16"/>
          <w:szCs w:val="16"/>
        </w:rPr>
        <w:t xml:space="preserve">=         </w:t>
      </w:r>
      <w:r w:rsidRPr="00C26AB6">
        <w:rPr>
          <w:rFonts w:ascii="Arial" w:hAnsi="Arial" w:cs="Arial"/>
          <w:sz w:val="16"/>
          <w:szCs w:val="16"/>
        </w:rPr>
        <w:softHyphen/>
        <w:t>______________________________</w:t>
      </w:r>
      <w:r w:rsidR="00005237" w:rsidRPr="00C26AB6">
        <w:rPr>
          <w:rFonts w:ascii="Arial" w:hAnsi="Arial" w:cs="Arial"/>
          <w:sz w:val="16"/>
          <w:szCs w:val="16"/>
        </w:rPr>
        <w:t>__</w:t>
      </w:r>
      <w:r w:rsidR="00005237" w:rsidRPr="00C26AB6">
        <w:rPr>
          <w:rFonts w:ascii="Arial" w:hAnsi="Arial" w:cs="Arial"/>
          <w:sz w:val="16"/>
          <w:szCs w:val="16"/>
        </w:rPr>
        <w:tab/>
        <w:t>x  100 punktów  x 60</w:t>
      </w:r>
      <w:r w:rsidRPr="00C26AB6">
        <w:rPr>
          <w:rFonts w:ascii="Arial" w:hAnsi="Arial" w:cs="Arial"/>
          <w:sz w:val="16"/>
          <w:szCs w:val="16"/>
        </w:rPr>
        <w:t xml:space="preserve"> %</w:t>
      </w:r>
    </w:p>
    <w:p w:rsidR="008474A5" w:rsidRDefault="008474A5" w:rsidP="00A74DF2">
      <w:pPr>
        <w:jc w:val="both"/>
        <w:rPr>
          <w:rFonts w:ascii="Arial" w:hAnsi="Arial" w:cs="Arial"/>
          <w:sz w:val="16"/>
          <w:szCs w:val="16"/>
        </w:rPr>
      </w:pPr>
      <w:r w:rsidRPr="00C26AB6">
        <w:rPr>
          <w:rFonts w:ascii="Arial" w:hAnsi="Arial" w:cs="Arial"/>
          <w:sz w:val="16"/>
          <w:szCs w:val="16"/>
        </w:rPr>
        <w:t xml:space="preserve">            </w:t>
      </w:r>
      <w:r w:rsidRPr="00C26AB6">
        <w:rPr>
          <w:rFonts w:ascii="Arial" w:hAnsi="Arial" w:cs="Arial"/>
          <w:sz w:val="16"/>
          <w:szCs w:val="16"/>
        </w:rPr>
        <w:tab/>
        <w:t xml:space="preserve">                      Cena badanej oferty brutto</w:t>
      </w:r>
    </w:p>
    <w:p w:rsidR="00A74DF2" w:rsidRDefault="00A74DF2" w:rsidP="008474A5">
      <w:pPr>
        <w:spacing w:line="360" w:lineRule="auto"/>
        <w:jc w:val="both"/>
        <w:rPr>
          <w:rFonts w:ascii="Arial" w:hAnsi="Arial" w:cs="Arial"/>
        </w:rPr>
      </w:pPr>
    </w:p>
    <w:p w:rsidR="00A74DF2" w:rsidRPr="00A74DF2" w:rsidRDefault="00A74DF2" w:rsidP="008474A5">
      <w:pPr>
        <w:spacing w:line="360" w:lineRule="auto"/>
        <w:jc w:val="both"/>
        <w:rPr>
          <w:rFonts w:ascii="Arial" w:hAnsi="Arial" w:cs="Arial"/>
        </w:rPr>
      </w:pPr>
      <w:r w:rsidRPr="00997844">
        <w:rPr>
          <w:rFonts w:ascii="Arial" w:hAnsi="Arial" w:cs="Arial"/>
          <w:b/>
        </w:rPr>
        <w:t>Maksymalną ilość punktów w tym kryterium – 60</w:t>
      </w:r>
      <w:r w:rsidRPr="00A74DF2">
        <w:rPr>
          <w:rFonts w:ascii="Arial" w:hAnsi="Arial" w:cs="Arial"/>
        </w:rPr>
        <w:t xml:space="preserve"> – otrzyma oferta z najniższą ceną brutto za wykonanie przedmiotu zamówienia. Punktacja będzie obliczona z dokładnością do dwóch miejsc po przecinku.</w:t>
      </w:r>
    </w:p>
    <w:p w:rsidR="00005237" w:rsidRPr="00A74DF2" w:rsidRDefault="004F3189" w:rsidP="004F3189">
      <w:pPr>
        <w:numPr>
          <w:ilvl w:val="0"/>
          <w:numId w:val="35"/>
        </w:numPr>
        <w:spacing w:before="12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C26AB6">
        <w:rPr>
          <w:rFonts w:ascii="Arial" w:hAnsi="Arial" w:cs="Arial"/>
        </w:rPr>
        <w:t>okres gwarancji i rękojmi</w:t>
      </w:r>
      <w:r w:rsidR="00DE6619">
        <w:rPr>
          <w:rFonts w:ascii="Arial" w:hAnsi="Arial" w:cs="Arial"/>
        </w:rPr>
        <w:t>:</w:t>
      </w:r>
    </w:p>
    <w:p w:rsidR="00A74DF2" w:rsidRPr="00036C43" w:rsidRDefault="00A74DF2" w:rsidP="00036C43">
      <w:pPr>
        <w:spacing w:before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w ramach tego kryterium będzie przyznawał dodatkowe punkty za wydłużenie okresu gwarancji </w:t>
      </w:r>
      <w:r w:rsidR="009F5DF4">
        <w:rPr>
          <w:rFonts w:ascii="Arial" w:hAnsi="Arial" w:cs="Arial"/>
        </w:rPr>
        <w:t xml:space="preserve">             </w:t>
      </w:r>
      <w:r w:rsidR="00997844">
        <w:rPr>
          <w:rFonts w:ascii="Arial" w:hAnsi="Arial" w:cs="Arial"/>
        </w:rPr>
        <w:t xml:space="preserve">i rękojmi </w:t>
      </w:r>
      <w:r>
        <w:rPr>
          <w:rFonts w:ascii="Arial" w:hAnsi="Arial" w:cs="Arial"/>
        </w:rPr>
        <w:t xml:space="preserve">na cały przedmiot zamówienia ponad wymagane przez Zamawiającego okres 5-ciu lat. W przypadku, gdy Wykonawca zaoferuje: </w:t>
      </w:r>
    </w:p>
    <w:p w:rsidR="004F3189" w:rsidRPr="00061A3C" w:rsidRDefault="004F3189" w:rsidP="000910BF">
      <w:pPr>
        <w:numPr>
          <w:ilvl w:val="0"/>
          <w:numId w:val="36"/>
        </w:numPr>
        <w:spacing w:line="360" w:lineRule="auto"/>
        <w:ind w:left="714" w:hanging="357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061A3C">
        <w:rPr>
          <w:rFonts w:ascii="Arial" w:hAnsi="Arial" w:cs="Arial"/>
          <w:b/>
          <w:bCs/>
          <w:sz w:val="18"/>
          <w:szCs w:val="18"/>
        </w:rPr>
        <w:t xml:space="preserve"> przedłużenie okresu rękojmi i gwarancji o 1 rok </w:t>
      </w:r>
      <w:r w:rsidR="00061A3C">
        <w:rPr>
          <w:rFonts w:ascii="Arial" w:hAnsi="Arial" w:cs="Arial"/>
          <w:b/>
          <w:bCs/>
          <w:sz w:val="18"/>
          <w:szCs w:val="18"/>
        </w:rPr>
        <w:t xml:space="preserve">                       </w:t>
      </w:r>
      <w:r w:rsidR="00A74DF2">
        <w:rPr>
          <w:rFonts w:ascii="Arial" w:hAnsi="Arial" w:cs="Arial"/>
          <w:b/>
          <w:bCs/>
          <w:sz w:val="18"/>
          <w:szCs w:val="18"/>
        </w:rPr>
        <w:t xml:space="preserve"> </w:t>
      </w:r>
      <w:r w:rsidR="00061A3C">
        <w:rPr>
          <w:rFonts w:ascii="Arial" w:hAnsi="Arial" w:cs="Arial"/>
          <w:b/>
          <w:bCs/>
          <w:sz w:val="18"/>
          <w:szCs w:val="18"/>
        </w:rPr>
        <w:t xml:space="preserve"> </w:t>
      </w:r>
      <w:r w:rsidRPr="00061A3C">
        <w:rPr>
          <w:rFonts w:ascii="Arial" w:hAnsi="Arial" w:cs="Arial"/>
          <w:b/>
          <w:bCs/>
          <w:sz w:val="18"/>
          <w:szCs w:val="18"/>
        </w:rPr>
        <w:t>–</w:t>
      </w:r>
      <w:r w:rsidR="000910BF" w:rsidRPr="00061A3C">
        <w:rPr>
          <w:rFonts w:ascii="Arial" w:hAnsi="Arial" w:cs="Arial"/>
          <w:b/>
          <w:bCs/>
          <w:sz w:val="18"/>
          <w:szCs w:val="18"/>
        </w:rPr>
        <w:t xml:space="preserve"> </w:t>
      </w:r>
      <w:r w:rsidR="007105C2" w:rsidRPr="00061A3C">
        <w:rPr>
          <w:rFonts w:ascii="Arial" w:hAnsi="Arial" w:cs="Arial"/>
          <w:b/>
          <w:bCs/>
          <w:sz w:val="18"/>
          <w:szCs w:val="18"/>
        </w:rPr>
        <w:t xml:space="preserve"> </w:t>
      </w:r>
      <w:r w:rsidR="00A74DF2">
        <w:rPr>
          <w:rFonts w:ascii="Arial" w:hAnsi="Arial" w:cs="Arial"/>
          <w:b/>
          <w:bCs/>
          <w:color w:val="000000"/>
          <w:sz w:val="18"/>
          <w:szCs w:val="18"/>
        </w:rPr>
        <w:t xml:space="preserve">otrzyma </w:t>
      </w:r>
      <w:r w:rsidR="007105C2" w:rsidRPr="00061A3C">
        <w:rPr>
          <w:rFonts w:ascii="Arial" w:hAnsi="Arial" w:cs="Arial"/>
          <w:b/>
          <w:bCs/>
          <w:color w:val="000000"/>
          <w:sz w:val="18"/>
          <w:szCs w:val="18"/>
        </w:rPr>
        <w:t xml:space="preserve"> 10 pkt</w:t>
      </w:r>
      <w:r w:rsidR="00061A3C" w:rsidRPr="00061A3C">
        <w:rPr>
          <w:rFonts w:ascii="Arial" w:hAnsi="Arial" w:cs="Arial"/>
          <w:b/>
          <w:bCs/>
          <w:color w:val="000000"/>
          <w:sz w:val="18"/>
          <w:szCs w:val="18"/>
        </w:rPr>
        <w:t>.</w:t>
      </w:r>
    </w:p>
    <w:p w:rsidR="000910BF" w:rsidRPr="00061A3C" w:rsidRDefault="000910BF" w:rsidP="000910BF">
      <w:pPr>
        <w:numPr>
          <w:ilvl w:val="0"/>
          <w:numId w:val="36"/>
        </w:numPr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061A3C">
        <w:rPr>
          <w:rFonts w:ascii="Arial" w:hAnsi="Arial" w:cs="Arial"/>
          <w:b/>
          <w:bCs/>
          <w:sz w:val="18"/>
          <w:szCs w:val="18"/>
        </w:rPr>
        <w:t xml:space="preserve"> przedłużenie okresu rękojmi i gwarancji o 2 lata</w:t>
      </w:r>
      <w:r w:rsidR="00061A3C">
        <w:rPr>
          <w:rFonts w:ascii="Arial" w:hAnsi="Arial" w:cs="Arial"/>
          <w:b/>
          <w:bCs/>
          <w:sz w:val="18"/>
          <w:szCs w:val="18"/>
        </w:rPr>
        <w:t xml:space="preserve">                        </w:t>
      </w:r>
      <w:r w:rsidRPr="00061A3C">
        <w:rPr>
          <w:rFonts w:ascii="Arial" w:hAnsi="Arial" w:cs="Arial"/>
          <w:b/>
          <w:bCs/>
          <w:sz w:val="18"/>
          <w:szCs w:val="18"/>
        </w:rPr>
        <w:t xml:space="preserve"> – </w:t>
      </w:r>
      <w:r w:rsidR="007105C2" w:rsidRPr="00061A3C">
        <w:rPr>
          <w:rFonts w:ascii="Arial" w:hAnsi="Arial" w:cs="Arial"/>
          <w:b/>
          <w:bCs/>
          <w:sz w:val="18"/>
          <w:szCs w:val="18"/>
        </w:rPr>
        <w:t xml:space="preserve"> </w:t>
      </w:r>
      <w:r w:rsidR="00A74DF2">
        <w:rPr>
          <w:rFonts w:ascii="Arial" w:hAnsi="Arial" w:cs="Arial"/>
          <w:b/>
          <w:bCs/>
          <w:sz w:val="18"/>
          <w:szCs w:val="18"/>
        </w:rPr>
        <w:t xml:space="preserve">otrzyma </w:t>
      </w:r>
      <w:r w:rsidR="00061A3C" w:rsidRPr="00061A3C">
        <w:rPr>
          <w:rFonts w:ascii="Arial" w:hAnsi="Arial" w:cs="Arial"/>
          <w:b/>
          <w:bCs/>
          <w:sz w:val="18"/>
          <w:szCs w:val="18"/>
        </w:rPr>
        <w:t xml:space="preserve"> 20</w:t>
      </w:r>
      <w:r w:rsidRPr="00061A3C">
        <w:rPr>
          <w:rFonts w:ascii="Arial" w:hAnsi="Arial" w:cs="Arial"/>
          <w:b/>
          <w:bCs/>
          <w:sz w:val="18"/>
          <w:szCs w:val="18"/>
        </w:rPr>
        <w:t xml:space="preserve"> pkt.</w:t>
      </w:r>
    </w:p>
    <w:p w:rsidR="000910BF" w:rsidRDefault="00A74DF2" w:rsidP="000910BF">
      <w:pPr>
        <w:numPr>
          <w:ilvl w:val="0"/>
          <w:numId w:val="36"/>
        </w:numPr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="000910BF" w:rsidRPr="00061A3C">
        <w:rPr>
          <w:rFonts w:ascii="Arial" w:hAnsi="Arial" w:cs="Arial"/>
          <w:b/>
          <w:bCs/>
          <w:sz w:val="18"/>
          <w:szCs w:val="18"/>
        </w:rPr>
        <w:t xml:space="preserve">przedłużenie okresu rękojmi i gwarancji o 3 </w:t>
      </w:r>
      <w:r w:rsidR="00061A3C" w:rsidRPr="00061A3C">
        <w:rPr>
          <w:rFonts w:ascii="Arial" w:hAnsi="Arial" w:cs="Arial"/>
          <w:b/>
          <w:bCs/>
          <w:sz w:val="18"/>
          <w:szCs w:val="18"/>
        </w:rPr>
        <w:t>lata</w:t>
      </w:r>
      <w:r w:rsidR="007105C2" w:rsidRPr="00061A3C">
        <w:rPr>
          <w:rFonts w:ascii="Arial" w:hAnsi="Arial" w:cs="Arial"/>
          <w:b/>
          <w:bCs/>
          <w:sz w:val="18"/>
          <w:szCs w:val="18"/>
        </w:rPr>
        <w:t xml:space="preserve"> </w:t>
      </w:r>
      <w:r w:rsidR="00DE6619">
        <w:rPr>
          <w:rFonts w:ascii="Arial" w:hAnsi="Arial" w:cs="Arial"/>
          <w:b/>
          <w:bCs/>
          <w:sz w:val="18"/>
          <w:szCs w:val="18"/>
        </w:rPr>
        <w:t xml:space="preserve">                       </w:t>
      </w:r>
      <w:r w:rsidR="00061A3C">
        <w:rPr>
          <w:rFonts w:ascii="Arial" w:hAnsi="Arial" w:cs="Arial"/>
          <w:b/>
          <w:bCs/>
          <w:sz w:val="18"/>
          <w:szCs w:val="18"/>
        </w:rPr>
        <w:t xml:space="preserve"> </w:t>
      </w:r>
      <w:r w:rsidR="007105C2" w:rsidRPr="00061A3C">
        <w:rPr>
          <w:rFonts w:ascii="Arial" w:hAnsi="Arial" w:cs="Arial"/>
          <w:b/>
          <w:bCs/>
          <w:sz w:val="18"/>
          <w:szCs w:val="18"/>
        </w:rPr>
        <w:t xml:space="preserve">– </w:t>
      </w:r>
      <w:r w:rsidR="00061A3C" w:rsidRPr="00061A3C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otrzyma  </w:t>
      </w:r>
      <w:r w:rsidR="00061A3C" w:rsidRPr="00061A3C">
        <w:rPr>
          <w:rFonts w:ascii="Arial" w:hAnsi="Arial" w:cs="Arial"/>
          <w:b/>
          <w:bCs/>
          <w:sz w:val="18"/>
          <w:szCs w:val="18"/>
        </w:rPr>
        <w:t>3</w:t>
      </w:r>
      <w:r w:rsidR="000910BF" w:rsidRPr="00061A3C">
        <w:rPr>
          <w:rFonts w:ascii="Arial" w:hAnsi="Arial" w:cs="Arial"/>
          <w:b/>
          <w:bCs/>
          <w:sz w:val="18"/>
          <w:szCs w:val="18"/>
        </w:rPr>
        <w:t>0 pkt.</w:t>
      </w:r>
    </w:p>
    <w:p w:rsidR="0026446D" w:rsidRDefault="0026446D" w:rsidP="00A74DF2">
      <w:pPr>
        <w:numPr>
          <w:ilvl w:val="0"/>
          <w:numId w:val="36"/>
        </w:numPr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26446D">
        <w:rPr>
          <w:rFonts w:ascii="Arial" w:hAnsi="Arial" w:cs="Arial"/>
          <w:b/>
          <w:bCs/>
          <w:sz w:val="18"/>
          <w:szCs w:val="18"/>
        </w:rPr>
        <w:t xml:space="preserve">przedłużenie okresu rękojmi i gwarancji o 4 lub więcej lat </w:t>
      </w:r>
      <w:r>
        <w:rPr>
          <w:rFonts w:ascii="Arial" w:hAnsi="Arial" w:cs="Arial"/>
          <w:b/>
          <w:bCs/>
          <w:sz w:val="18"/>
          <w:szCs w:val="18"/>
        </w:rPr>
        <w:t xml:space="preserve">      </w:t>
      </w:r>
      <w:r w:rsidR="00A74DF2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  </w:t>
      </w:r>
      <w:r w:rsidRPr="0026446D">
        <w:rPr>
          <w:rFonts w:ascii="Arial" w:hAnsi="Arial" w:cs="Arial"/>
          <w:b/>
          <w:bCs/>
          <w:sz w:val="18"/>
          <w:szCs w:val="18"/>
        </w:rPr>
        <w:t xml:space="preserve">– 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="00A74DF2">
        <w:rPr>
          <w:rFonts w:ascii="Arial" w:hAnsi="Arial" w:cs="Arial"/>
          <w:b/>
          <w:bCs/>
          <w:sz w:val="18"/>
          <w:szCs w:val="18"/>
        </w:rPr>
        <w:t xml:space="preserve">otrzyma </w:t>
      </w:r>
      <w:r w:rsidRPr="0026446D">
        <w:rPr>
          <w:rFonts w:ascii="Arial" w:hAnsi="Arial" w:cs="Arial"/>
          <w:b/>
          <w:bCs/>
          <w:sz w:val="18"/>
          <w:szCs w:val="18"/>
        </w:rPr>
        <w:t xml:space="preserve"> 40 pkt.</w:t>
      </w:r>
    </w:p>
    <w:p w:rsidR="00036C43" w:rsidRPr="00A74DF2" w:rsidRDefault="00036C43" w:rsidP="00036C43">
      <w:pPr>
        <w:spacing w:line="360" w:lineRule="auto"/>
        <w:ind w:left="714"/>
        <w:jc w:val="both"/>
        <w:rPr>
          <w:rFonts w:ascii="Arial" w:hAnsi="Arial" w:cs="Arial"/>
          <w:b/>
          <w:bCs/>
          <w:sz w:val="18"/>
          <w:szCs w:val="18"/>
        </w:rPr>
      </w:pPr>
    </w:p>
    <w:p w:rsidR="00A74DF2" w:rsidRDefault="00997844" w:rsidP="00036C43">
      <w:pPr>
        <w:pStyle w:val="Tekstpodstawowywcity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97844">
        <w:rPr>
          <w:rFonts w:ascii="Arial" w:hAnsi="Arial" w:cs="Arial"/>
          <w:b/>
          <w:sz w:val="20"/>
          <w:szCs w:val="20"/>
        </w:rPr>
        <w:t>Maksymalną ilość punktów w tym kryterium – 40 pkt.</w:t>
      </w:r>
    </w:p>
    <w:p w:rsidR="00036C43" w:rsidRPr="00997844" w:rsidRDefault="00036C43" w:rsidP="00036C43">
      <w:pPr>
        <w:pStyle w:val="Tekstpodstawowywcity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036C43" w:rsidRDefault="00036C43" w:rsidP="00036C43">
      <w:pPr>
        <w:ind w:left="284"/>
        <w:jc w:val="both"/>
        <w:rPr>
          <w:rFonts w:ascii="Arial" w:hAnsi="Arial" w:cs="Arial"/>
          <w:b/>
        </w:rPr>
      </w:pPr>
      <w:r w:rsidRPr="004A2D55">
        <w:rPr>
          <w:rFonts w:ascii="Arial" w:hAnsi="Arial" w:cs="Arial"/>
          <w:b/>
        </w:rPr>
        <w:t xml:space="preserve">Propozycję przedłużenia rękojmi i gwarancji proszę wpisać </w:t>
      </w:r>
      <w:r w:rsidRPr="004A2D55">
        <w:rPr>
          <w:rFonts w:ascii="Arial" w:hAnsi="Arial" w:cs="Arial"/>
          <w:b/>
          <w:u w:val="single"/>
        </w:rPr>
        <w:t>w formularzu oferty w części A</w:t>
      </w:r>
      <w:r w:rsidRPr="004A2D55">
        <w:rPr>
          <w:rFonts w:ascii="Arial" w:hAnsi="Arial" w:cs="Arial"/>
          <w:b/>
        </w:rPr>
        <w:t xml:space="preserve"> wg spisu oferty</w:t>
      </w:r>
    </w:p>
    <w:p w:rsidR="00036C43" w:rsidRDefault="00036C43" w:rsidP="00036C43">
      <w:pPr>
        <w:ind w:left="284"/>
        <w:jc w:val="both"/>
        <w:rPr>
          <w:rFonts w:ascii="Arial" w:hAnsi="Arial" w:cs="Arial"/>
          <w:b/>
        </w:rPr>
      </w:pPr>
    </w:p>
    <w:p w:rsidR="00061A3C" w:rsidRDefault="00061A3C" w:rsidP="00036C43">
      <w:pPr>
        <w:ind w:left="284"/>
        <w:jc w:val="both"/>
        <w:rPr>
          <w:rFonts w:ascii="Arial" w:hAnsi="Arial" w:cs="Arial"/>
          <w:b/>
        </w:rPr>
      </w:pPr>
      <w:r w:rsidRPr="00061A3C">
        <w:rPr>
          <w:rFonts w:ascii="Arial" w:hAnsi="Arial" w:cs="Arial"/>
          <w:b/>
        </w:rPr>
        <w:t>Oferta może otrzymać maksymalnie 100 pkt.</w:t>
      </w:r>
    </w:p>
    <w:p w:rsidR="00036C43" w:rsidRDefault="00036C43" w:rsidP="00036C43">
      <w:pPr>
        <w:pStyle w:val="Tekstpodstawowywcity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036C43" w:rsidRPr="00926B8A" w:rsidRDefault="00036C43" w:rsidP="00036C43">
      <w:pPr>
        <w:pStyle w:val="Tekstpodstawowywcity"/>
        <w:ind w:left="284"/>
        <w:jc w:val="both"/>
        <w:rPr>
          <w:rFonts w:ascii="Arial" w:hAnsi="Arial" w:cs="Arial"/>
          <w:sz w:val="20"/>
          <w:szCs w:val="20"/>
        </w:rPr>
      </w:pPr>
      <w:r w:rsidRPr="00926B8A">
        <w:rPr>
          <w:rFonts w:ascii="Arial" w:hAnsi="Arial" w:cs="Arial"/>
          <w:sz w:val="20"/>
          <w:szCs w:val="20"/>
        </w:rPr>
        <w:lastRenderedPageBreak/>
        <w:t>.</w:t>
      </w:r>
    </w:p>
    <w:p w:rsidR="00036C43" w:rsidRPr="00926B8A" w:rsidRDefault="00036C43" w:rsidP="00036C43">
      <w:pPr>
        <w:pStyle w:val="Tekstpodstawowywcity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wpisania okresu rękojmi i gwarancji 5 lat – Wykonawca otrzyma 0 pkt. W przypadku niewpisania do formularza okresu rękojmi i gwarancji, Zamawiający przyjmie minimalny wymagany okres rękojmi i gwarancji tj. 5 lat.</w:t>
      </w:r>
    </w:p>
    <w:p w:rsidR="00036C43" w:rsidRPr="00061A3C" w:rsidRDefault="00036C43" w:rsidP="00036C43">
      <w:pPr>
        <w:spacing w:before="120"/>
        <w:ind w:left="284"/>
        <w:jc w:val="both"/>
        <w:rPr>
          <w:rFonts w:ascii="Arial" w:hAnsi="Arial" w:cs="Arial"/>
          <w:b/>
        </w:rPr>
      </w:pPr>
    </w:p>
    <w:p w:rsidR="00E825F6" w:rsidRPr="000910BF" w:rsidRDefault="008474A5" w:rsidP="000910BF">
      <w:pPr>
        <w:pStyle w:val="NormalnyWeb"/>
        <w:tabs>
          <w:tab w:val="left" w:pos="360"/>
        </w:tabs>
        <w:spacing w:before="120" w:after="0" w:line="360" w:lineRule="auto"/>
        <w:ind w:right="181"/>
        <w:rPr>
          <w:rFonts w:ascii="Arial" w:eastAsia="Arial Unicode MS" w:hAnsi="Arial" w:cs="Arial"/>
        </w:rPr>
      </w:pPr>
      <w:r w:rsidRPr="000910BF">
        <w:rPr>
          <w:rFonts w:ascii="Arial" w:hAnsi="Arial" w:cs="Arial"/>
          <w:b/>
          <w:bCs/>
        </w:rPr>
        <w:t xml:space="preserve">13.1.3 </w:t>
      </w:r>
      <w:r w:rsidRPr="000910BF">
        <w:rPr>
          <w:rFonts w:ascii="Arial" w:eastAsia="Arial Unicode MS" w:hAnsi="Arial" w:cs="Arial"/>
        </w:rPr>
        <w:t xml:space="preserve">W postępowaniu prowadzonym w trybie przetargu nieograniczonego </w:t>
      </w:r>
      <w:r w:rsidR="00012A84" w:rsidRPr="000910BF">
        <w:rPr>
          <w:rFonts w:ascii="Arial" w:eastAsia="Arial Unicode MS" w:hAnsi="Arial" w:cs="Arial"/>
        </w:rPr>
        <w:t>Zamawiający</w:t>
      </w:r>
      <w:r w:rsidRPr="000910BF">
        <w:rPr>
          <w:rFonts w:ascii="Arial" w:eastAsia="Arial Unicode MS" w:hAnsi="Arial" w:cs="Arial"/>
        </w:rPr>
        <w:t xml:space="preserve"> najpierw dokonuje oceny ofert, a potem bada, czy </w:t>
      </w:r>
      <w:r w:rsidR="006E4BFC" w:rsidRPr="000910BF">
        <w:rPr>
          <w:rFonts w:ascii="Arial" w:eastAsia="Arial Unicode MS" w:hAnsi="Arial" w:cs="Arial"/>
        </w:rPr>
        <w:t>Wykonawca</w:t>
      </w:r>
      <w:r w:rsidRPr="000910BF">
        <w:rPr>
          <w:rFonts w:ascii="Arial" w:eastAsia="Arial Unicode MS" w:hAnsi="Arial" w:cs="Arial"/>
        </w:rPr>
        <w:t xml:space="preserve">, którego oferta została najwyżej oceniona, nie podlega wykluczeniu oraz spełnia warunki udziału w postępowaniu. </w:t>
      </w:r>
    </w:p>
    <w:p w:rsidR="00E825F6" w:rsidRPr="00490D96" w:rsidRDefault="00E825F6" w:rsidP="00E825F6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>.1</w:t>
      </w:r>
      <w:r w:rsidRPr="00490D96">
        <w:rPr>
          <w:rFonts w:ascii="Arial" w:hAnsi="Arial" w:cs="Arial"/>
          <w:b/>
          <w:bCs/>
          <w:sz w:val="20"/>
        </w:rPr>
        <w:t>.</w:t>
      </w:r>
      <w:r w:rsidR="008474A5">
        <w:rPr>
          <w:rFonts w:ascii="Arial" w:hAnsi="Arial" w:cs="Arial"/>
          <w:b/>
          <w:bCs/>
          <w:sz w:val="20"/>
        </w:rPr>
        <w:t>4</w:t>
      </w:r>
      <w:r w:rsidRPr="00490D96">
        <w:rPr>
          <w:rFonts w:ascii="Arial" w:hAnsi="Arial" w:cs="Arial"/>
          <w:b/>
          <w:bCs/>
          <w:sz w:val="20"/>
        </w:rPr>
        <w:t xml:space="preserve"> </w:t>
      </w:r>
      <w:r w:rsidRPr="00490D96">
        <w:rPr>
          <w:rFonts w:ascii="Arial" w:hAnsi="Arial" w:cs="Arial"/>
          <w:bCs/>
          <w:sz w:val="20"/>
        </w:rPr>
        <w:t xml:space="preserve">W celu oceny oferty, której wybór prowadziłby do powstania obowiązku podatkowego </w:t>
      </w:r>
      <w:r w:rsidR="00012A84">
        <w:rPr>
          <w:rFonts w:ascii="Arial" w:hAnsi="Arial" w:cs="Arial"/>
          <w:bCs/>
          <w:sz w:val="20"/>
        </w:rPr>
        <w:t>Zamawiającego</w:t>
      </w:r>
      <w:r w:rsidRPr="00490D96">
        <w:rPr>
          <w:rFonts w:ascii="Arial" w:hAnsi="Arial" w:cs="Arial"/>
          <w:bCs/>
          <w:sz w:val="20"/>
        </w:rPr>
        <w:t xml:space="preserve"> zgodnie z przepisami o podatku od towarów i usług w zakresie dotyczącym wewnątrzwspólnotowego nabycia towarów, </w:t>
      </w:r>
      <w:r w:rsidR="00012A84">
        <w:rPr>
          <w:rFonts w:ascii="Arial" w:hAnsi="Arial" w:cs="Arial"/>
          <w:bCs/>
          <w:sz w:val="20"/>
        </w:rPr>
        <w:t>Zamawiający</w:t>
      </w:r>
      <w:r w:rsidRPr="00490D96">
        <w:rPr>
          <w:rFonts w:ascii="Arial" w:hAnsi="Arial" w:cs="Arial"/>
          <w:bCs/>
          <w:sz w:val="20"/>
        </w:rPr>
        <w:t xml:space="preserve"> dolicza do ceny przedstawionej w ofercie podatek od towarów i usług, który miałby obowiązek wpłacić zgodnie z obowiązującymi przepisami.</w:t>
      </w:r>
    </w:p>
    <w:p w:rsidR="00E825F6" w:rsidRPr="00490D96" w:rsidRDefault="00E825F6" w:rsidP="00E825F6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>.1</w:t>
      </w:r>
      <w:r w:rsidRPr="00490D96">
        <w:rPr>
          <w:rFonts w:ascii="Arial" w:hAnsi="Arial" w:cs="Arial"/>
          <w:b/>
          <w:bCs/>
          <w:sz w:val="20"/>
        </w:rPr>
        <w:t>.</w:t>
      </w:r>
      <w:r w:rsidR="008474A5">
        <w:rPr>
          <w:rFonts w:ascii="Arial" w:hAnsi="Arial" w:cs="Arial"/>
          <w:b/>
          <w:bCs/>
          <w:sz w:val="20"/>
        </w:rPr>
        <w:t>5</w:t>
      </w:r>
      <w:r w:rsidRPr="00490D96">
        <w:rPr>
          <w:rFonts w:ascii="Arial" w:hAnsi="Arial" w:cs="Arial"/>
          <w:bCs/>
          <w:sz w:val="20"/>
        </w:rPr>
        <w:t xml:space="preserve"> Niezwłocznie po wyborze najkorzystniejszej oferty </w:t>
      </w:r>
      <w:r w:rsidR="00012A84">
        <w:rPr>
          <w:rFonts w:ascii="Arial" w:hAnsi="Arial" w:cs="Arial"/>
          <w:bCs/>
          <w:sz w:val="20"/>
        </w:rPr>
        <w:t>Zamawiający</w:t>
      </w:r>
      <w:r w:rsidRPr="00490D96">
        <w:rPr>
          <w:rFonts w:ascii="Arial" w:hAnsi="Arial" w:cs="Arial"/>
          <w:bCs/>
          <w:sz w:val="20"/>
        </w:rPr>
        <w:t xml:space="preserve"> zawiadamia Wykonawców, którzy złożyli oferty </w:t>
      </w:r>
      <w:r w:rsidR="00EC37E2" w:rsidRPr="00490D96">
        <w:rPr>
          <w:rFonts w:ascii="Arial" w:hAnsi="Arial" w:cs="Arial"/>
          <w:bCs/>
          <w:sz w:val="20"/>
        </w:rPr>
        <w:t xml:space="preserve">zgodnie z treścią art. 92 </w:t>
      </w:r>
      <w:r w:rsidR="00BC5FD6" w:rsidRPr="00490D96">
        <w:rPr>
          <w:rFonts w:ascii="Arial" w:hAnsi="Arial" w:cs="Arial"/>
          <w:bCs/>
          <w:sz w:val="20"/>
        </w:rPr>
        <w:t>ust.</w:t>
      </w:r>
      <w:r w:rsidR="00EC37E2" w:rsidRPr="00490D96">
        <w:rPr>
          <w:rFonts w:ascii="Arial" w:hAnsi="Arial" w:cs="Arial"/>
          <w:bCs/>
          <w:sz w:val="20"/>
        </w:rPr>
        <w:t xml:space="preserve">1 </w:t>
      </w:r>
      <w:proofErr w:type="spellStart"/>
      <w:r w:rsidR="00012A84">
        <w:rPr>
          <w:rFonts w:ascii="Arial" w:hAnsi="Arial" w:cs="Arial"/>
          <w:bCs/>
          <w:sz w:val="20"/>
        </w:rPr>
        <w:t>P.z.p</w:t>
      </w:r>
      <w:proofErr w:type="spellEnd"/>
      <w:r w:rsidR="00012A84">
        <w:rPr>
          <w:rFonts w:ascii="Arial" w:hAnsi="Arial" w:cs="Arial"/>
          <w:bCs/>
          <w:sz w:val="20"/>
        </w:rPr>
        <w:t>.</w:t>
      </w:r>
      <w:r w:rsidR="00EC37E2" w:rsidRPr="00490D96">
        <w:rPr>
          <w:rFonts w:ascii="Arial" w:hAnsi="Arial" w:cs="Arial"/>
          <w:bCs/>
          <w:sz w:val="20"/>
        </w:rPr>
        <w:t>.</w:t>
      </w:r>
    </w:p>
    <w:p w:rsidR="00B31439" w:rsidRPr="00490D96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sz w:val="20"/>
          <w:szCs w:val="24"/>
        </w:rPr>
        <w:t>13.2.</w:t>
      </w:r>
      <w:r w:rsidRPr="00490D96">
        <w:rPr>
          <w:rFonts w:ascii="Arial" w:hAnsi="Arial" w:cs="Arial"/>
          <w:sz w:val="20"/>
          <w:szCs w:val="24"/>
        </w:rPr>
        <w:t xml:space="preserve"> </w:t>
      </w:r>
      <w:r w:rsidRPr="00490D96">
        <w:rPr>
          <w:rFonts w:ascii="Arial" w:hAnsi="Arial" w:cs="Arial"/>
          <w:bCs/>
          <w:sz w:val="20"/>
        </w:rPr>
        <w:t>Uzupełnianie dokumentów, wyjaśnienia treści oferty, poprawianie omyłek pisarskich i rachunkowych.</w:t>
      </w:r>
    </w:p>
    <w:p w:rsidR="00DF31F8" w:rsidRPr="000910BF" w:rsidRDefault="00DF31F8" w:rsidP="00DF31F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910BF">
        <w:rPr>
          <w:rFonts w:ascii="Arial" w:hAnsi="Arial" w:cs="Arial"/>
          <w:b/>
          <w:bCs/>
        </w:rPr>
        <w:t xml:space="preserve">13.2.1. </w:t>
      </w:r>
      <w:r w:rsidRPr="000910BF">
        <w:rPr>
          <w:rFonts w:ascii="Arial" w:hAnsi="Arial" w:cs="Arial"/>
        </w:rPr>
        <w:t xml:space="preserve">Jeżeli </w:t>
      </w:r>
      <w:r w:rsidR="006E4BFC" w:rsidRPr="000910BF">
        <w:rPr>
          <w:rFonts w:ascii="Arial" w:hAnsi="Arial" w:cs="Arial"/>
        </w:rPr>
        <w:t>Wykonawca</w:t>
      </w:r>
      <w:r w:rsidRPr="000910BF">
        <w:rPr>
          <w:rFonts w:ascii="Arial" w:hAnsi="Arial" w:cs="Arial"/>
        </w:rPr>
        <w:t xml:space="preserve"> nie złożył oświadczenia, o którym mowa w art. 25a ust. 1 </w:t>
      </w:r>
      <w:proofErr w:type="spellStart"/>
      <w:r w:rsidR="00012A84" w:rsidRPr="000910BF">
        <w:rPr>
          <w:rFonts w:ascii="Arial" w:hAnsi="Arial" w:cs="Arial"/>
        </w:rPr>
        <w:t>P.z.p</w:t>
      </w:r>
      <w:proofErr w:type="spellEnd"/>
      <w:r w:rsidR="00012A84" w:rsidRPr="000910BF">
        <w:rPr>
          <w:rFonts w:ascii="Arial" w:hAnsi="Arial" w:cs="Arial"/>
        </w:rPr>
        <w:t>.,</w:t>
      </w:r>
      <w:r w:rsidRPr="000910BF">
        <w:rPr>
          <w:rFonts w:ascii="Arial" w:hAnsi="Arial" w:cs="Arial"/>
        </w:rPr>
        <w:t xml:space="preserve"> oświadczeń lub dokumentów potwierdzających okoliczności, o których mowa w art. 25 ust. 1 </w:t>
      </w:r>
      <w:proofErr w:type="spellStart"/>
      <w:r w:rsidR="00012A84" w:rsidRPr="000910BF">
        <w:rPr>
          <w:rFonts w:ascii="Arial" w:hAnsi="Arial" w:cs="Arial"/>
        </w:rPr>
        <w:t>P.z.p</w:t>
      </w:r>
      <w:proofErr w:type="spellEnd"/>
      <w:r w:rsidR="00012A84" w:rsidRPr="000910BF">
        <w:rPr>
          <w:rFonts w:ascii="Arial" w:hAnsi="Arial" w:cs="Arial"/>
        </w:rPr>
        <w:t>.,</w:t>
      </w:r>
      <w:r w:rsidRPr="000910BF">
        <w:rPr>
          <w:rFonts w:ascii="Arial" w:hAnsi="Arial" w:cs="Arial"/>
        </w:rPr>
        <w:t xml:space="preserve"> lub innych dokumentów niezbędnych do przeprowadzenia postępowania, oświadczenia lub dokumenty są niekompletne, zawierają błędy lub budzą wskazane przez </w:t>
      </w:r>
      <w:r w:rsidR="00012A84" w:rsidRPr="000910BF">
        <w:rPr>
          <w:rFonts w:ascii="Arial" w:hAnsi="Arial" w:cs="Arial"/>
        </w:rPr>
        <w:t>Zamawiającego</w:t>
      </w:r>
      <w:r w:rsidRPr="000910BF">
        <w:rPr>
          <w:rFonts w:ascii="Arial" w:hAnsi="Arial" w:cs="Arial"/>
        </w:rPr>
        <w:t xml:space="preserve"> wątpliwości, </w:t>
      </w:r>
      <w:r w:rsidR="00012A84" w:rsidRPr="000910BF">
        <w:rPr>
          <w:rFonts w:ascii="Arial" w:hAnsi="Arial" w:cs="Arial"/>
        </w:rPr>
        <w:t>Zamawiający</w:t>
      </w:r>
      <w:r w:rsidRPr="000910BF">
        <w:rPr>
          <w:rFonts w:ascii="Arial" w:hAnsi="Arial" w:cs="Arial"/>
        </w:rPr>
        <w:t xml:space="preserve"> wzywa do ich złożenia, uzupełnienia, poprawienia lub do udzielenia wyjaśnień w terminie przez siebie wskazanym, chyba że mimo ich złożenia oferta </w:t>
      </w:r>
      <w:r w:rsidR="006E4BFC" w:rsidRPr="000910BF">
        <w:rPr>
          <w:rFonts w:ascii="Arial" w:hAnsi="Arial" w:cs="Arial"/>
        </w:rPr>
        <w:t>Wykonawcy</w:t>
      </w:r>
      <w:r w:rsidRPr="000910BF">
        <w:rPr>
          <w:rFonts w:ascii="Arial" w:hAnsi="Arial" w:cs="Arial"/>
        </w:rPr>
        <w:t xml:space="preserve"> podlega odrzuceniu albo konieczne byłoby unieważnienie postępowania.</w:t>
      </w:r>
    </w:p>
    <w:p w:rsidR="008474A5" w:rsidRDefault="008474A5" w:rsidP="008474A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910BF">
        <w:rPr>
          <w:rFonts w:ascii="Arial" w:hAnsi="Arial" w:cs="Arial"/>
        </w:rPr>
        <w:t xml:space="preserve">Jeżeli </w:t>
      </w:r>
      <w:r w:rsidR="006E4BFC" w:rsidRPr="000910BF">
        <w:rPr>
          <w:rFonts w:ascii="Arial" w:hAnsi="Arial" w:cs="Arial"/>
        </w:rPr>
        <w:t>Wykonawca</w:t>
      </w:r>
      <w:r w:rsidRPr="000910BF">
        <w:rPr>
          <w:rFonts w:ascii="Arial" w:hAnsi="Arial" w:cs="Arial"/>
        </w:rPr>
        <w:t xml:space="preserve"> nie złożył wymaganych pełnomocnictw albo złożył wadliwe pełnomocnictwa, </w:t>
      </w:r>
      <w:r w:rsidR="00012A84" w:rsidRPr="000910BF">
        <w:rPr>
          <w:rFonts w:ascii="Arial" w:hAnsi="Arial" w:cs="Arial"/>
        </w:rPr>
        <w:t>Zamawiający</w:t>
      </w:r>
      <w:r w:rsidRPr="000910BF">
        <w:rPr>
          <w:rFonts w:ascii="Arial" w:hAnsi="Arial" w:cs="Arial"/>
        </w:rPr>
        <w:t xml:space="preserve"> wzywa do ich złożenia w terminie przez siebie wskazanym, chyba że mimo ich złożenia oferta </w:t>
      </w:r>
      <w:r w:rsidR="006E4BFC" w:rsidRPr="000910BF">
        <w:rPr>
          <w:rFonts w:ascii="Arial" w:hAnsi="Arial" w:cs="Arial"/>
        </w:rPr>
        <w:t>Wykonawcy</w:t>
      </w:r>
      <w:r w:rsidRPr="000910BF">
        <w:rPr>
          <w:rFonts w:ascii="Arial" w:hAnsi="Arial" w:cs="Arial"/>
        </w:rPr>
        <w:t xml:space="preserve"> podlega odrzuceniu albo konieczne byłoby unieważnienie postępowania.</w:t>
      </w:r>
    </w:p>
    <w:p w:rsidR="004E63A4" w:rsidRDefault="004E63A4" w:rsidP="004E63A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wzywa także, w wyznaczonym przez siebie terminie, do złożenia wyjaśnień dotyczących oświadczeń lub dokumentów potwierdzających spełnienie:</w:t>
      </w:r>
    </w:p>
    <w:p w:rsidR="004E63A4" w:rsidRDefault="004E63A4" w:rsidP="004E63A4">
      <w:pPr>
        <w:numPr>
          <w:ilvl w:val="0"/>
          <w:numId w:val="47"/>
        </w:num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warunków udziału w postępowaniu</w:t>
      </w:r>
    </w:p>
    <w:p w:rsidR="004E63A4" w:rsidRDefault="004E63A4" w:rsidP="004E63A4">
      <w:pPr>
        <w:numPr>
          <w:ilvl w:val="0"/>
          <w:numId w:val="47"/>
        </w:num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wymagań Zamawiającego przez oferowane roboty budowlane</w:t>
      </w:r>
    </w:p>
    <w:p w:rsidR="004E63A4" w:rsidRPr="000910BF" w:rsidRDefault="004E63A4" w:rsidP="008474A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910BF">
        <w:rPr>
          <w:rFonts w:ascii="Arial" w:hAnsi="Arial" w:cs="Arial"/>
        </w:rPr>
        <w:t>Jeżeli Wykonawca nie złożył wymaganych pełnomocnictw albo złożył wadliwe pełnomocnictwa, Zamawiający wzywa do ich złożenia w terminie przez siebie wskazanym, chyba że mimo ich złożenia oferta Wykonawcy podlega odrzuceniu albo konieczne byłoby unieważnienie</w:t>
      </w:r>
      <w:r>
        <w:rPr>
          <w:rFonts w:ascii="Arial" w:hAnsi="Arial" w:cs="Arial"/>
        </w:rPr>
        <w:t xml:space="preserve"> postępowania.</w:t>
      </w:r>
    </w:p>
    <w:p w:rsidR="008474A5" w:rsidRPr="00B97A8F" w:rsidRDefault="006E4BFC" w:rsidP="00B97A8F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910BF">
        <w:rPr>
          <w:rFonts w:ascii="Arial" w:hAnsi="Arial" w:cs="Arial"/>
        </w:rPr>
        <w:t>Wykonawca</w:t>
      </w:r>
      <w:r w:rsidR="008474A5" w:rsidRPr="000910BF">
        <w:rPr>
          <w:rFonts w:ascii="Arial" w:hAnsi="Arial" w:cs="Arial"/>
        </w:rPr>
        <w:t xml:space="preserve"> nie jest obowiązany do złożenia oświadczeń lub dokumentów potwierdzających okoliczności, </w:t>
      </w:r>
      <w:r w:rsidR="00C26AB6">
        <w:rPr>
          <w:rFonts w:ascii="Arial" w:hAnsi="Arial" w:cs="Arial"/>
        </w:rPr>
        <w:t xml:space="preserve">                      </w:t>
      </w:r>
      <w:r w:rsidR="008474A5" w:rsidRPr="000910BF">
        <w:rPr>
          <w:rFonts w:ascii="Arial" w:hAnsi="Arial" w:cs="Arial"/>
        </w:rPr>
        <w:t>o których m</w:t>
      </w:r>
      <w:r w:rsidR="00861E7D" w:rsidRPr="000910BF">
        <w:rPr>
          <w:rFonts w:ascii="Arial" w:hAnsi="Arial" w:cs="Arial"/>
        </w:rPr>
        <w:t xml:space="preserve">owa w art. 25 ust. 1 </w:t>
      </w:r>
      <w:proofErr w:type="spellStart"/>
      <w:r w:rsidR="00861E7D" w:rsidRPr="000910BF">
        <w:rPr>
          <w:rFonts w:ascii="Arial" w:hAnsi="Arial" w:cs="Arial"/>
        </w:rPr>
        <w:t>pkt</w:t>
      </w:r>
      <w:proofErr w:type="spellEnd"/>
      <w:r w:rsidR="00861E7D" w:rsidRPr="000910BF">
        <w:rPr>
          <w:rFonts w:ascii="Arial" w:hAnsi="Arial" w:cs="Arial"/>
        </w:rPr>
        <w:t xml:space="preserve"> 1 i 3 </w:t>
      </w:r>
      <w:proofErr w:type="spellStart"/>
      <w:r w:rsidR="00861E7D" w:rsidRPr="000910BF">
        <w:rPr>
          <w:rFonts w:ascii="Arial" w:hAnsi="Arial" w:cs="Arial"/>
        </w:rPr>
        <w:t>p</w:t>
      </w:r>
      <w:r w:rsidR="008474A5" w:rsidRPr="000910BF">
        <w:rPr>
          <w:rFonts w:ascii="Arial" w:hAnsi="Arial" w:cs="Arial"/>
        </w:rPr>
        <w:t>.z.p</w:t>
      </w:r>
      <w:proofErr w:type="spellEnd"/>
      <w:r w:rsidR="008474A5" w:rsidRPr="000910BF">
        <w:rPr>
          <w:rFonts w:ascii="Arial" w:hAnsi="Arial" w:cs="Arial"/>
        </w:rPr>
        <w:t xml:space="preserve">, jeżeli </w:t>
      </w:r>
      <w:r w:rsidR="00012A84" w:rsidRPr="000910BF">
        <w:rPr>
          <w:rFonts w:ascii="Arial" w:hAnsi="Arial" w:cs="Arial"/>
        </w:rPr>
        <w:t>Zamawiający</w:t>
      </w:r>
      <w:r w:rsidR="008474A5" w:rsidRPr="000910BF">
        <w:rPr>
          <w:rFonts w:ascii="Arial" w:hAnsi="Arial" w:cs="Arial"/>
        </w:rPr>
        <w:t xml:space="preserve"> posiada oświadczenia lub dokumenty dotyczące tego </w:t>
      </w:r>
      <w:r w:rsidRPr="000910BF">
        <w:rPr>
          <w:rFonts w:ascii="Arial" w:hAnsi="Arial" w:cs="Arial"/>
        </w:rPr>
        <w:t>Wykonawcy</w:t>
      </w:r>
      <w:r w:rsidR="008474A5" w:rsidRPr="000910BF">
        <w:rPr>
          <w:rFonts w:ascii="Arial" w:hAnsi="Arial" w:cs="Arial"/>
        </w:rPr>
        <w:t xml:space="preserve"> lub może je uzyskać za pomocą bezpłatnych i ogólnodostępnych baz danych, w szczególności rejestrów publicznych w rozumieniu ustawy z dnia 17 lutego 2005 r. o informatyzacji działalności podmiotów realizujących zadania publiczne (Dz. U. z 2014 r. poz. 1114).</w:t>
      </w:r>
      <w:r w:rsidR="00012A84" w:rsidRPr="000910BF">
        <w:rPr>
          <w:rFonts w:ascii="Arial" w:hAnsi="Arial" w:cs="Arial"/>
        </w:rPr>
        <w:t>Zamawiający</w:t>
      </w:r>
      <w:r w:rsidR="008474A5" w:rsidRPr="000910BF">
        <w:rPr>
          <w:rFonts w:ascii="Arial" w:hAnsi="Arial" w:cs="Arial"/>
        </w:rPr>
        <w:t xml:space="preserve"> korzysta z internetowego repozytorium zaświadczeń </w:t>
      </w:r>
      <w:proofErr w:type="spellStart"/>
      <w:r w:rsidR="008474A5" w:rsidRPr="000910BF">
        <w:rPr>
          <w:rFonts w:ascii="Arial" w:hAnsi="Arial" w:cs="Arial"/>
        </w:rPr>
        <w:t>e-Certis</w:t>
      </w:r>
      <w:proofErr w:type="spellEnd"/>
      <w:r w:rsidR="008474A5" w:rsidRPr="000910BF">
        <w:rPr>
          <w:rFonts w:ascii="Arial" w:hAnsi="Arial" w:cs="Arial"/>
        </w:rPr>
        <w:t xml:space="preserve"> oraz wymaga przede wszystkim takich rodzajów zaświadczeń lub dowodów w formie dokumentów, które są objęte tym repozytorium.</w:t>
      </w:r>
    </w:p>
    <w:p w:rsidR="00B31439" w:rsidRPr="00490D96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 xml:space="preserve">13.2.2. </w:t>
      </w:r>
      <w:r w:rsidRPr="00490D96">
        <w:rPr>
          <w:rFonts w:ascii="Arial" w:hAnsi="Arial" w:cs="Arial"/>
          <w:bCs/>
          <w:sz w:val="20"/>
        </w:rPr>
        <w:t xml:space="preserve">W toku badania i oceny ofert </w:t>
      </w:r>
      <w:r w:rsidR="00012A84">
        <w:rPr>
          <w:rFonts w:ascii="Arial" w:hAnsi="Arial" w:cs="Arial"/>
          <w:bCs/>
          <w:sz w:val="20"/>
        </w:rPr>
        <w:t>Zamawiający</w:t>
      </w:r>
      <w:r w:rsidRPr="00490D96">
        <w:rPr>
          <w:rFonts w:ascii="Arial" w:hAnsi="Arial" w:cs="Arial"/>
          <w:bCs/>
          <w:sz w:val="20"/>
        </w:rPr>
        <w:t xml:space="preserve"> może żądać od Wykonawców wyjaśnień dotyczących treści złożonych ofert .</w:t>
      </w:r>
    </w:p>
    <w:p w:rsidR="00B31439" w:rsidRPr="00490D96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 xml:space="preserve">Niedopuszczalne jest prowadzenie między </w:t>
      </w:r>
      <w:r w:rsidR="00012A84">
        <w:rPr>
          <w:rFonts w:ascii="Arial" w:hAnsi="Arial" w:cs="Arial"/>
          <w:bCs/>
          <w:sz w:val="20"/>
        </w:rPr>
        <w:t>Zamawiającym</w:t>
      </w:r>
      <w:r w:rsidRPr="00490D96">
        <w:rPr>
          <w:rFonts w:ascii="Arial" w:hAnsi="Arial" w:cs="Arial"/>
          <w:bCs/>
          <w:sz w:val="20"/>
        </w:rPr>
        <w:t xml:space="preserve"> a </w:t>
      </w:r>
      <w:r w:rsidR="006E4BFC">
        <w:rPr>
          <w:rFonts w:ascii="Arial" w:hAnsi="Arial" w:cs="Arial"/>
          <w:bCs/>
          <w:sz w:val="20"/>
        </w:rPr>
        <w:t>Wykonawca</w:t>
      </w:r>
      <w:r w:rsidRPr="00490D96">
        <w:rPr>
          <w:rFonts w:ascii="Arial" w:hAnsi="Arial" w:cs="Arial"/>
          <w:bCs/>
          <w:sz w:val="20"/>
        </w:rPr>
        <w:t xml:space="preserve"> negocjacji dotyczących złożonej oferty oraz dokonywanie jakiejkolwiek zmiany w jej treści.</w:t>
      </w:r>
    </w:p>
    <w:p w:rsidR="001D1E93" w:rsidRPr="00490D96" w:rsidRDefault="00B31439" w:rsidP="001D1E93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lastRenderedPageBreak/>
        <w:t>13.2.3</w:t>
      </w:r>
      <w:r w:rsidRPr="00490D96">
        <w:rPr>
          <w:rFonts w:ascii="Arial" w:hAnsi="Arial" w:cs="Arial"/>
          <w:bCs/>
          <w:sz w:val="20"/>
        </w:rPr>
        <w:t xml:space="preserve">. </w:t>
      </w:r>
      <w:r w:rsidR="00012A84">
        <w:rPr>
          <w:rFonts w:ascii="Arial" w:hAnsi="Arial" w:cs="Arial"/>
          <w:bCs/>
          <w:sz w:val="20"/>
        </w:rPr>
        <w:t>Zamawiający</w:t>
      </w:r>
      <w:r w:rsidR="001D1E93" w:rsidRPr="00490D96">
        <w:rPr>
          <w:rFonts w:ascii="Arial" w:hAnsi="Arial" w:cs="Arial"/>
          <w:bCs/>
          <w:sz w:val="20"/>
        </w:rPr>
        <w:t xml:space="preserve"> poprawia w tekście oferty oczywiste omyłki pisarskie oraz oczywiste omyłki rachunkowe </w:t>
      </w:r>
      <w:r w:rsidR="00C26AB6">
        <w:rPr>
          <w:rFonts w:ascii="Arial" w:hAnsi="Arial" w:cs="Arial"/>
          <w:bCs/>
          <w:sz w:val="20"/>
        </w:rPr>
        <w:t xml:space="preserve">                  </w:t>
      </w:r>
      <w:r w:rsidR="001D1E93" w:rsidRPr="00490D96">
        <w:rPr>
          <w:rFonts w:ascii="Arial" w:hAnsi="Arial" w:cs="Arial"/>
          <w:bCs/>
          <w:sz w:val="20"/>
        </w:rPr>
        <w:t xml:space="preserve">w obliczeniu ceny oraz inne omyłki polegające na niezgodności oferty z treścią specyfikacji istotnych warunków zamówienia, niepowodujące istotnych zmian w treści oferty, niezwłocznie zawiadamiając o tym </w:t>
      </w:r>
      <w:r w:rsidR="006E4BFC">
        <w:rPr>
          <w:rFonts w:ascii="Arial" w:hAnsi="Arial" w:cs="Arial"/>
          <w:bCs/>
          <w:sz w:val="20"/>
        </w:rPr>
        <w:t>Wykonawcę</w:t>
      </w:r>
      <w:r w:rsidR="001D1E93" w:rsidRPr="00490D96">
        <w:rPr>
          <w:rFonts w:ascii="Arial" w:hAnsi="Arial" w:cs="Arial"/>
          <w:bCs/>
          <w:sz w:val="20"/>
        </w:rPr>
        <w:t>, którego oferta została poprawiona.</w:t>
      </w:r>
    </w:p>
    <w:p w:rsidR="00A33A59" w:rsidRPr="00490D96" w:rsidRDefault="006E4BFC" w:rsidP="00C86685">
      <w:pPr>
        <w:spacing w:line="360" w:lineRule="auto"/>
        <w:jc w:val="both"/>
      </w:pPr>
      <w:r>
        <w:rPr>
          <w:rFonts w:ascii="Arial" w:hAnsi="Arial"/>
          <w:noProof/>
        </w:rPr>
        <w:t>Wykonawca</w:t>
      </w:r>
      <w:r w:rsidR="00C86685" w:rsidRPr="00490D96">
        <w:rPr>
          <w:rFonts w:ascii="Arial" w:hAnsi="Arial"/>
          <w:noProof/>
        </w:rPr>
        <w:t xml:space="preserve">, którego oferta zostanie poprawiona jest zobowiązany poinformować </w:t>
      </w:r>
      <w:r w:rsidR="00012A84">
        <w:rPr>
          <w:rFonts w:ascii="Arial" w:hAnsi="Arial"/>
          <w:noProof/>
        </w:rPr>
        <w:t>Zamawiającego</w:t>
      </w:r>
      <w:r w:rsidR="00C86685" w:rsidRPr="00490D96">
        <w:rPr>
          <w:rFonts w:ascii="Arial" w:hAnsi="Arial"/>
          <w:noProof/>
        </w:rPr>
        <w:t xml:space="preserve"> w terminie 3 dni od dnia otrzymania zawiadomienia, o którym mowa w poprzednim zdaniu, o braku zgody na dokonane przez </w:t>
      </w:r>
      <w:r w:rsidR="00012A84">
        <w:rPr>
          <w:rFonts w:ascii="Arial" w:hAnsi="Arial"/>
          <w:noProof/>
        </w:rPr>
        <w:t>Zamawiającego</w:t>
      </w:r>
      <w:r w:rsidR="00C86685" w:rsidRPr="00490D96">
        <w:rPr>
          <w:rFonts w:ascii="Arial" w:hAnsi="Arial"/>
          <w:noProof/>
        </w:rPr>
        <w:t xml:space="preserve"> poprawienia omyłki. Brak odpowiedzi będzie traktowany jako niezgodzenie się na poprawienie omyłki. W przypadku niezgodzenia się </w:t>
      </w:r>
      <w:r>
        <w:rPr>
          <w:rFonts w:ascii="Arial" w:hAnsi="Arial"/>
          <w:noProof/>
        </w:rPr>
        <w:t>Wykonawcy</w:t>
      </w:r>
      <w:r w:rsidR="00C86685" w:rsidRPr="00490D96">
        <w:rPr>
          <w:rFonts w:ascii="Arial" w:hAnsi="Arial"/>
          <w:noProof/>
        </w:rPr>
        <w:t xml:space="preserve"> w terminie 3 dni od dnia doręczenia zawiadomienia, o którym mowa w zdaniu poprzednim, na poprawienie omyłki, o której mowa w art. 87 </w:t>
      </w:r>
      <w:r w:rsidR="00BC5FD6" w:rsidRPr="00490D96">
        <w:rPr>
          <w:rFonts w:ascii="Arial" w:hAnsi="Arial"/>
          <w:noProof/>
        </w:rPr>
        <w:t>ust.</w:t>
      </w:r>
      <w:r w:rsidR="00C86685" w:rsidRPr="00490D96">
        <w:rPr>
          <w:rFonts w:ascii="Arial" w:hAnsi="Arial"/>
          <w:noProof/>
        </w:rPr>
        <w:t xml:space="preserve"> 2 pkt 3) u.</w:t>
      </w:r>
      <w:r w:rsidR="00012A84">
        <w:rPr>
          <w:rFonts w:ascii="Arial" w:hAnsi="Arial"/>
          <w:noProof/>
        </w:rPr>
        <w:t>P.z.p.,</w:t>
      </w:r>
      <w:r w:rsidR="00C86685" w:rsidRPr="00490D96">
        <w:rPr>
          <w:rFonts w:ascii="Arial" w:hAnsi="Arial"/>
          <w:noProof/>
        </w:rPr>
        <w:t xml:space="preserve"> jego oferta zostanie odrzucona.</w:t>
      </w:r>
    </w:p>
    <w:p w:rsidR="00B31439" w:rsidRPr="00490D96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 xml:space="preserve">13.3. </w:t>
      </w:r>
      <w:r w:rsidRPr="00490D96">
        <w:rPr>
          <w:rFonts w:ascii="Arial" w:hAnsi="Arial" w:cs="Arial"/>
          <w:bCs/>
          <w:sz w:val="20"/>
        </w:rPr>
        <w:t xml:space="preserve">Wykluczenie </w:t>
      </w:r>
      <w:r w:rsidR="006E4BFC">
        <w:rPr>
          <w:rFonts w:ascii="Arial" w:hAnsi="Arial" w:cs="Arial"/>
          <w:bCs/>
          <w:sz w:val="20"/>
        </w:rPr>
        <w:t>Wykonawcy</w:t>
      </w:r>
    </w:p>
    <w:p w:rsidR="008474A5" w:rsidRPr="000910BF" w:rsidRDefault="008474A5" w:rsidP="008474A5">
      <w:pPr>
        <w:suppressLineNumbers/>
        <w:spacing w:line="360" w:lineRule="auto"/>
        <w:jc w:val="both"/>
        <w:rPr>
          <w:rFonts w:ascii="Arial" w:hAnsi="Arial" w:cs="Arial"/>
        </w:rPr>
      </w:pPr>
      <w:r w:rsidRPr="000910BF">
        <w:rPr>
          <w:rFonts w:ascii="Arial" w:hAnsi="Arial" w:cs="Arial"/>
          <w:b/>
          <w:bCs/>
        </w:rPr>
        <w:t>13.3.1.</w:t>
      </w:r>
      <w:r w:rsidRPr="000910BF">
        <w:rPr>
          <w:rFonts w:ascii="Arial" w:hAnsi="Arial" w:cs="Arial"/>
          <w:bCs/>
        </w:rPr>
        <w:t xml:space="preserve"> </w:t>
      </w:r>
      <w:r w:rsidR="00012A84" w:rsidRPr="000910BF">
        <w:rPr>
          <w:rFonts w:ascii="Arial" w:hAnsi="Arial" w:cs="Arial"/>
        </w:rPr>
        <w:t>Zamawiający</w:t>
      </w:r>
      <w:r w:rsidRPr="000910BF">
        <w:rPr>
          <w:rFonts w:ascii="Arial" w:hAnsi="Arial" w:cs="Arial"/>
        </w:rPr>
        <w:t xml:space="preserve"> wykluczy </w:t>
      </w:r>
      <w:r w:rsidR="006E4BFC" w:rsidRPr="000910BF">
        <w:rPr>
          <w:rFonts w:ascii="Arial" w:hAnsi="Arial" w:cs="Arial"/>
        </w:rPr>
        <w:t>Wykonawcę</w:t>
      </w:r>
      <w:r w:rsidRPr="000910BF">
        <w:rPr>
          <w:rFonts w:ascii="Arial" w:hAnsi="Arial" w:cs="Arial"/>
        </w:rPr>
        <w:t xml:space="preserve"> z postępowania o udzielenie zamówienia w przypadku zaistnienia przesłanek określonych w art. 24 ust. 1 i 5 </w:t>
      </w:r>
      <w:proofErr w:type="spellStart"/>
      <w:r w:rsidR="00861E7D" w:rsidRPr="000910BF">
        <w:rPr>
          <w:rFonts w:ascii="Arial" w:hAnsi="Arial" w:cs="Arial"/>
        </w:rPr>
        <w:t>p</w:t>
      </w:r>
      <w:r w:rsidR="00012A84" w:rsidRPr="000910BF">
        <w:rPr>
          <w:rFonts w:ascii="Arial" w:hAnsi="Arial" w:cs="Arial"/>
        </w:rPr>
        <w:t>.z.p</w:t>
      </w:r>
      <w:proofErr w:type="spellEnd"/>
      <w:r w:rsidR="00012A84" w:rsidRPr="000910BF">
        <w:rPr>
          <w:rFonts w:ascii="Arial" w:hAnsi="Arial" w:cs="Arial"/>
        </w:rPr>
        <w:t>.</w:t>
      </w:r>
      <w:r w:rsidRPr="000910BF">
        <w:rPr>
          <w:rFonts w:ascii="Arial" w:hAnsi="Arial" w:cs="Arial"/>
        </w:rPr>
        <w:t xml:space="preserve"> </w:t>
      </w:r>
      <w:r w:rsidR="00012A84" w:rsidRPr="000910BF">
        <w:rPr>
          <w:rFonts w:ascii="Arial" w:hAnsi="Arial" w:cs="Arial"/>
        </w:rPr>
        <w:t>Zamawiający</w:t>
      </w:r>
      <w:r w:rsidRPr="000910BF">
        <w:rPr>
          <w:rFonts w:ascii="Arial" w:hAnsi="Arial" w:cs="Arial"/>
        </w:rPr>
        <w:t xml:space="preserve"> może wykluczyć </w:t>
      </w:r>
      <w:r w:rsidR="006E4BFC" w:rsidRPr="000910BF">
        <w:rPr>
          <w:rFonts w:ascii="Arial" w:hAnsi="Arial" w:cs="Arial"/>
        </w:rPr>
        <w:t>Wykonawcę</w:t>
      </w:r>
      <w:r w:rsidRPr="000910BF">
        <w:rPr>
          <w:rFonts w:ascii="Arial" w:hAnsi="Arial" w:cs="Arial"/>
        </w:rPr>
        <w:t xml:space="preserve"> na każdym etapie postępowania o udzielenie zamówienia. </w:t>
      </w:r>
    </w:p>
    <w:p w:rsidR="00B31439" w:rsidRPr="00490D96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>13.3.2</w:t>
      </w:r>
      <w:r w:rsidRPr="00490D96">
        <w:rPr>
          <w:rFonts w:ascii="Arial" w:hAnsi="Arial" w:cs="Arial"/>
          <w:bCs/>
          <w:sz w:val="20"/>
        </w:rPr>
        <w:t xml:space="preserve"> </w:t>
      </w:r>
      <w:r w:rsidR="00012A84">
        <w:rPr>
          <w:rFonts w:ascii="Arial" w:hAnsi="Arial" w:cs="Arial"/>
          <w:bCs/>
          <w:sz w:val="20"/>
        </w:rPr>
        <w:t>Zamawiający</w:t>
      </w:r>
      <w:r w:rsidRPr="00490D96">
        <w:rPr>
          <w:rFonts w:ascii="Arial" w:hAnsi="Arial" w:cs="Arial"/>
          <w:bCs/>
          <w:sz w:val="20"/>
        </w:rPr>
        <w:t xml:space="preserve"> zawiadamia równocześnie wszystkich Wykonawców, którzy zostali wykluczeni z postępowania o udzielenie zamówienia, podając uzasadnienie faktyczne i prawne.</w:t>
      </w:r>
    </w:p>
    <w:p w:rsidR="00B31439" w:rsidRPr="00490D96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>13.3.3.</w:t>
      </w:r>
      <w:r w:rsidRPr="00490D96">
        <w:rPr>
          <w:rFonts w:ascii="Arial" w:hAnsi="Arial" w:cs="Arial"/>
          <w:bCs/>
          <w:sz w:val="20"/>
        </w:rPr>
        <w:t xml:space="preserve"> Ofertę </w:t>
      </w:r>
      <w:r w:rsidR="006E4BFC">
        <w:rPr>
          <w:rFonts w:ascii="Arial" w:hAnsi="Arial" w:cs="Arial"/>
          <w:bCs/>
          <w:sz w:val="20"/>
        </w:rPr>
        <w:t>Wykonawcy</w:t>
      </w:r>
      <w:r w:rsidRPr="00490D96">
        <w:rPr>
          <w:rFonts w:ascii="Arial" w:hAnsi="Arial" w:cs="Arial"/>
          <w:bCs/>
          <w:sz w:val="20"/>
        </w:rPr>
        <w:t xml:space="preserve"> wykluczonego uznaje się za odrzuconą.</w:t>
      </w:r>
    </w:p>
    <w:p w:rsidR="00792E04" w:rsidRPr="00490D96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 xml:space="preserve">13.4. </w:t>
      </w:r>
      <w:r w:rsidRPr="00490D96">
        <w:rPr>
          <w:rFonts w:ascii="Arial" w:hAnsi="Arial" w:cs="Arial"/>
          <w:bCs/>
          <w:sz w:val="20"/>
        </w:rPr>
        <w:t>Odrzucenie oferty</w:t>
      </w:r>
    </w:p>
    <w:p w:rsidR="00B31439" w:rsidRPr="00490D96" w:rsidRDefault="00B97A8F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B31439" w:rsidRPr="00490D96">
        <w:rPr>
          <w:rFonts w:ascii="Arial" w:hAnsi="Arial" w:cs="Arial"/>
          <w:b/>
          <w:bCs/>
          <w:sz w:val="20"/>
        </w:rPr>
        <w:t xml:space="preserve">3.4.1. </w:t>
      </w:r>
      <w:r w:rsidR="00012A84">
        <w:rPr>
          <w:rFonts w:ascii="Arial" w:hAnsi="Arial" w:cs="Arial"/>
          <w:bCs/>
          <w:sz w:val="20"/>
        </w:rPr>
        <w:t>Zamawiający</w:t>
      </w:r>
      <w:r w:rsidR="00B31439" w:rsidRPr="00490D96">
        <w:rPr>
          <w:rFonts w:ascii="Arial" w:hAnsi="Arial" w:cs="Arial"/>
          <w:bCs/>
          <w:sz w:val="20"/>
        </w:rPr>
        <w:t xml:space="preserve"> odrzuca ofertę </w:t>
      </w:r>
      <w:r w:rsidR="006E4BFC">
        <w:rPr>
          <w:rFonts w:ascii="Arial" w:hAnsi="Arial" w:cs="Arial"/>
          <w:bCs/>
          <w:sz w:val="20"/>
        </w:rPr>
        <w:t>Wykonawcy</w:t>
      </w:r>
      <w:r w:rsidR="00B31439" w:rsidRPr="00490D96">
        <w:rPr>
          <w:rFonts w:ascii="Arial" w:hAnsi="Arial" w:cs="Arial"/>
          <w:bCs/>
          <w:sz w:val="20"/>
        </w:rPr>
        <w:t xml:space="preserve"> w przypadku zaistnienia przesłanek określonych w art. 89 </w:t>
      </w:r>
      <w:r w:rsidR="00BC5FD6" w:rsidRPr="00490D96">
        <w:rPr>
          <w:rFonts w:ascii="Arial" w:hAnsi="Arial" w:cs="Arial"/>
          <w:bCs/>
          <w:sz w:val="20"/>
        </w:rPr>
        <w:t>ust.</w:t>
      </w:r>
      <w:r w:rsidR="00B31439" w:rsidRPr="00490D96">
        <w:rPr>
          <w:rFonts w:ascii="Arial" w:hAnsi="Arial" w:cs="Arial"/>
          <w:bCs/>
          <w:sz w:val="20"/>
        </w:rPr>
        <w:t xml:space="preserve"> 1 </w:t>
      </w:r>
      <w:proofErr w:type="spellStart"/>
      <w:r w:rsidR="00012A84">
        <w:rPr>
          <w:rFonts w:ascii="Arial" w:hAnsi="Arial" w:cs="Arial"/>
          <w:bCs/>
          <w:sz w:val="20"/>
        </w:rPr>
        <w:t>P.z.p</w:t>
      </w:r>
      <w:proofErr w:type="spellEnd"/>
      <w:r w:rsidR="00012A84">
        <w:rPr>
          <w:rFonts w:ascii="Arial" w:hAnsi="Arial" w:cs="Arial"/>
          <w:bCs/>
          <w:sz w:val="20"/>
        </w:rPr>
        <w:t>.</w:t>
      </w:r>
    </w:p>
    <w:p w:rsidR="00792E04" w:rsidRPr="000910BF" w:rsidRDefault="00B31439" w:rsidP="000910BF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 xml:space="preserve">13.4.2 </w:t>
      </w:r>
      <w:r w:rsidR="00012A84">
        <w:rPr>
          <w:rFonts w:ascii="Arial" w:hAnsi="Arial" w:cs="Arial"/>
          <w:bCs/>
          <w:sz w:val="20"/>
        </w:rPr>
        <w:t>Zamawiający</w:t>
      </w:r>
      <w:r w:rsidRPr="00490D96">
        <w:rPr>
          <w:rFonts w:ascii="Arial" w:hAnsi="Arial" w:cs="Arial"/>
          <w:bCs/>
          <w:sz w:val="20"/>
        </w:rPr>
        <w:t xml:space="preserve"> odrzuca ofertę </w:t>
      </w:r>
      <w:r w:rsidR="006E4BFC">
        <w:rPr>
          <w:rFonts w:ascii="Arial" w:hAnsi="Arial" w:cs="Arial"/>
          <w:bCs/>
          <w:sz w:val="20"/>
        </w:rPr>
        <w:t>Wykonawcy</w:t>
      </w:r>
      <w:r w:rsidRPr="00490D96">
        <w:rPr>
          <w:rFonts w:ascii="Arial" w:hAnsi="Arial" w:cs="Arial"/>
          <w:bCs/>
          <w:sz w:val="20"/>
        </w:rPr>
        <w:t>, który nie złożył wyjaśnień lub jeżeli dokonana ocena wyjaśnień wraz z dostarczonymi dowodami  potwierdza, że oferta zawiera rażąco niską cenę w stosunku do przedmiotu zamówienia.</w:t>
      </w:r>
    </w:p>
    <w:p w:rsidR="00B31439" w:rsidRPr="00490D96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>13.</w:t>
      </w:r>
      <w:r w:rsidR="000910BF">
        <w:rPr>
          <w:rFonts w:ascii="Arial" w:hAnsi="Arial" w:cs="Arial"/>
          <w:b/>
          <w:bCs/>
          <w:sz w:val="20"/>
        </w:rPr>
        <w:t>5</w:t>
      </w:r>
      <w:r w:rsidR="00792E04">
        <w:rPr>
          <w:rFonts w:ascii="Arial" w:hAnsi="Arial" w:cs="Arial"/>
          <w:b/>
          <w:bCs/>
          <w:sz w:val="20"/>
        </w:rPr>
        <w:t xml:space="preserve"> </w:t>
      </w:r>
      <w:r w:rsidRPr="00490D96">
        <w:rPr>
          <w:rFonts w:ascii="Arial" w:hAnsi="Arial" w:cs="Arial"/>
          <w:bCs/>
          <w:sz w:val="20"/>
        </w:rPr>
        <w:t>Unieważnienie postępowania</w:t>
      </w:r>
    </w:p>
    <w:p w:rsidR="00B31439" w:rsidRPr="00490D96" w:rsidRDefault="000910BF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13.5</w:t>
      </w:r>
      <w:r w:rsidR="00B31439" w:rsidRPr="00490D96">
        <w:rPr>
          <w:rFonts w:ascii="Arial" w:hAnsi="Arial" w:cs="Arial"/>
          <w:b/>
          <w:bCs/>
          <w:sz w:val="20"/>
        </w:rPr>
        <w:t xml:space="preserve">.1. </w:t>
      </w:r>
      <w:r w:rsidR="00012A84">
        <w:rPr>
          <w:rFonts w:ascii="Arial" w:hAnsi="Arial" w:cs="Arial"/>
          <w:bCs/>
          <w:sz w:val="20"/>
        </w:rPr>
        <w:t>Zamawiający</w:t>
      </w:r>
      <w:r w:rsidR="00B31439" w:rsidRPr="00490D96">
        <w:rPr>
          <w:rFonts w:ascii="Arial" w:hAnsi="Arial" w:cs="Arial"/>
          <w:bCs/>
          <w:sz w:val="20"/>
        </w:rPr>
        <w:t xml:space="preserve"> unieważnia postępowanie w przypadku zaistnienia przesłanek określonych w art. 93 </w:t>
      </w:r>
      <w:r w:rsidR="00BC5FD6" w:rsidRPr="00490D96">
        <w:rPr>
          <w:rFonts w:ascii="Arial" w:hAnsi="Arial" w:cs="Arial"/>
          <w:bCs/>
          <w:sz w:val="20"/>
        </w:rPr>
        <w:t>ust.</w:t>
      </w:r>
      <w:r w:rsidR="00B31439" w:rsidRPr="00490D96">
        <w:rPr>
          <w:rFonts w:ascii="Arial" w:hAnsi="Arial" w:cs="Arial"/>
          <w:bCs/>
          <w:sz w:val="20"/>
        </w:rPr>
        <w:t xml:space="preserve"> 1 </w:t>
      </w:r>
      <w:proofErr w:type="spellStart"/>
      <w:r w:rsidR="00012A84">
        <w:rPr>
          <w:rFonts w:ascii="Arial" w:hAnsi="Arial" w:cs="Arial"/>
          <w:bCs/>
          <w:sz w:val="20"/>
        </w:rPr>
        <w:t>P.z.p</w:t>
      </w:r>
      <w:proofErr w:type="spellEnd"/>
      <w:r w:rsidR="00012A84">
        <w:rPr>
          <w:rFonts w:ascii="Arial" w:hAnsi="Arial" w:cs="Arial"/>
          <w:bCs/>
          <w:sz w:val="20"/>
        </w:rPr>
        <w:t>.</w:t>
      </w:r>
    </w:p>
    <w:p w:rsidR="00B31439" w:rsidRPr="00490D96" w:rsidRDefault="000910BF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13.5</w:t>
      </w:r>
      <w:r w:rsidR="00B31439" w:rsidRPr="00490D96">
        <w:rPr>
          <w:rFonts w:ascii="Arial" w:hAnsi="Arial" w:cs="Arial"/>
          <w:b/>
          <w:bCs/>
          <w:sz w:val="20"/>
        </w:rPr>
        <w:t xml:space="preserve">.2. </w:t>
      </w:r>
      <w:r w:rsidR="00B31439" w:rsidRPr="00490D96">
        <w:rPr>
          <w:rFonts w:ascii="Arial" w:hAnsi="Arial" w:cs="Arial"/>
          <w:bCs/>
          <w:sz w:val="20"/>
        </w:rPr>
        <w:t xml:space="preserve">O unieważnieniu postępowania o udzielenie zamówienia </w:t>
      </w:r>
      <w:r w:rsidR="00012A84">
        <w:rPr>
          <w:rFonts w:ascii="Arial" w:hAnsi="Arial" w:cs="Arial"/>
          <w:bCs/>
          <w:sz w:val="20"/>
        </w:rPr>
        <w:t>Zamawiający</w:t>
      </w:r>
      <w:r w:rsidR="00B31439" w:rsidRPr="00490D96">
        <w:rPr>
          <w:rFonts w:ascii="Arial" w:hAnsi="Arial" w:cs="Arial"/>
          <w:bCs/>
          <w:sz w:val="20"/>
        </w:rPr>
        <w:t xml:space="preserve"> zawiadamia równocześnie wszystkich Wykonawców, którzy:</w:t>
      </w:r>
    </w:p>
    <w:p w:rsidR="00B31439" w:rsidRPr="00490D96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a) ubiegali się o zamówienie</w:t>
      </w:r>
      <w:r w:rsidR="00B97A8F">
        <w:rPr>
          <w:rFonts w:ascii="Arial" w:hAnsi="Arial" w:cs="Arial"/>
          <w:bCs/>
          <w:sz w:val="20"/>
        </w:rPr>
        <w:t xml:space="preserve"> </w:t>
      </w:r>
      <w:r w:rsidRPr="00490D96">
        <w:rPr>
          <w:rFonts w:ascii="Arial" w:hAnsi="Arial" w:cs="Arial"/>
          <w:bCs/>
          <w:sz w:val="20"/>
        </w:rPr>
        <w:t>- w przypadku unieważnienia postępowania przed upływem terminu składania ofert,</w:t>
      </w:r>
    </w:p>
    <w:p w:rsidR="00B31439" w:rsidRPr="00490D96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b) złożyli oferty</w:t>
      </w:r>
      <w:r w:rsidR="00B97A8F">
        <w:rPr>
          <w:rFonts w:ascii="Arial" w:hAnsi="Arial" w:cs="Arial"/>
          <w:bCs/>
          <w:sz w:val="20"/>
        </w:rPr>
        <w:t xml:space="preserve"> </w:t>
      </w:r>
      <w:r w:rsidRPr="00490D96">
        <w:rPr>
          <w:rFonts w:ascii="Arial" w:hAnsi="Arial" w:cs="Arial"/>
          <w:bCs/>
          <w:sz w:val="20"/>
        </w:rPr>
        <w:t>- w przypadku unieważnienia postępowania po upływie terminu składania ofert,</w:t>
      </w:r>
    </w:p>
    <w:p w:rsidR="00B31439" w:rsidRPr="00490D96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podając uzasadnienie faktyczne i prawne.</w:t>
      </w:r>
    </w:p>
    <w:p w:rsidR="006F19B0" w:rsidRPr="00490D96" w:rsidRDefault="00C26AB6" w:rsidP="00B31439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13.</w:t>
      </w:r>
      <w:r w:rsidR="000910BF">
        <w:rPr>
          <w:rFonts w:ascii="Arial" w:hAnsi="Arial" w:cs="Arial"/>
          <w:b/>
          <w:bCs/>
          <w:sz w:val="20"/>
        </w:rPr>
        <w:t>5</w:t>
      </w:r>
      <w:r>
        <w:rPr>
          <w:rFonts w:ascii="Arial" w:hAnsi="Arial" w:cs="Arial"/>
          <w:b/>
          <w:bCs/>
          <w:sz w:val="20"/>
        </w:rPr>
        <w:t>.</w:t>
      </w:r>
      <w:r w:rsidR="00B31439" w:rsidRPr="00490D96">
        <w:rPr>
          <w:rFonts w:ascii="Arial" w:hAnsi="Arial" w:cs="Arial"/>
          <w:b/>
          <w:bCs/>
          <w:sz w:val="20"/>
        </w:rPr>
        <w:t xml:space="preserve">3. </w:t>
      </w:r>
      <w:r w:rsidR="00B31439" w:rsidRPr="00490D96">
        <w:rPr>
          <w:rFonts w:ascii="Arial" w:hAnsi="Arial" w:cs="Arial"/>
          <w:sz w:val="20"/>
        </w:rPr>
        <w:t xml:space="preserve">W przypadku unieważnienia postępowania o udzielenie zamówienia z przyczyn leżących po stronie </w:t>
      </w:r>
      <w:r w:rsidR="00012A84">
        <w:rPr>
          <w:rFonts w:ascii="Arial" w:hAnsi="Arial" w:cs="Arial"/>
          <w:sz w:val="20"/>
        </w:rPr>
        <w:t>Zamawiającego</w:t>
      </w:r>
      <w:r w:rsidR="00B31439" w:rsidRPr="00490D96">
        <w:rPr>
          <w:rFonts w:ascii="Arial" w:hAnsi="Arial" w:cs="Arial"/>
          <w:sz w:val="20"/>
        </w:rPr>
        <w:t>, Wykonawcom, którzy złożyli oferty nie podlegające odrzuceniu, przysługuje roszczenie o zwrot uzasadnionych kosztów uczestnictwa w postępowaniu, w szczególności kosztów przygotowania oferty</w:t>
      </w:r>
      <w:r w:rsidR="00280844" w:rsidRPr="00490D96">
        <w:rPr>
          <w:rFonts w:ascii="Arial" w:hAnsi="Arial" w:cs="Arial"/>
          <w:sz w:val="20"/>
        </w:rPr>
        <w:t>.</w:t>
      </w:r>
    </w:p>
    <w:p w:rsidR="00280844" w:rsidRPr="00490D96" w:rsidRDefault="00280844" w:rsidP="000910BF">
      <w:pPr>
        <w:pStyle w:val="Tekstpodstawowywcity"/>
        <w:spacing w:before="120" w:line="360" w:lineRule="auto"/>
        <w:ind w:left="0"/>
        <w:jc w:val="both"/>
        <w:rPr>
          <w:rFonts w:ascii="Arial" w:hAnsi="Arial" w:cs="Arial"/>
          <w:b/>
          <w:sz w:val="20"/>
        </w:rPr>
      </w:pPr>
      <w:r w:rsidRPr="00490D96">
        <w:rPr>
          <w:rFonts w:ascii="Arial" w:hAnsi="Arial" w:cs="Arial"/>
          <w:b/>
          <w:sz w:val="20"/>
        </w:rPr>
        <w:t>14. Informacje o formalnościach jakie powinny zostać dopełnione po wyborze oferty w celu zawarcia umowy w sprawie zamówienia publicznego.</w:t>
      </w:r>
    </w:p>
    <w:p w:rsidR="0015512A" w:rsidRPr="00490D96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sz w:val="20"/>
        </w:rPr>
        <w:t xml:space="preserve">14.1. </w:t>
      </w:r>
      <w:r w:rsidRPr="00490D96">
        <w:rPr>
          <w:rFonts w:ascii="Arial" w:hAnsi="Arial" w:cs="Arial"/>
          <w:sz w:val="20"/>
        </w:rPr>
        <w:t>Przed podpisaniem umowy wspólnicy prowadzący działalność gospodarczą w formie spółki cywilnej  przedkładają Zamawiającemu umowę spółki.</w:t>
      </w:r>
    </w:p>
    <w:p w:rsidR="0015512A" w:rsidRPr="00490D96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sz w:val="20"/>
        </w:rPr>
        <w:t>14.2.</w:t>
      </w:r>
      <w:r w:rsidRPr="00490D96">
        <w:rPr>
          <w:rFonts w:ascii="Arial" w:hAnsi="Arial" w:cs="Arial"/>
          <w:bCs/>
          <w:sz w:val="20"/>
        </w:rPr>
        <w:t xml:space="preserve"> </w:t>
      </w:r>
      <w:r w:rsidR="006E4BFC">
        <w:rPr>
          <w:rFonts w:ascii="Arial" w:hAnsi="Arial" w:cs="Arial"/>
          <w:bCs/>
          <w:sz w:val="20"/>
        </w:rPr>
        <w:t>Wykonawcy</w:t>
      </w:r>
      <w:r w:rsidRPr="00490D96">
        <w:rPr>
          <w:rFonts w:ascii="Arial" w:hAnsi="Arial" w:cs="Arial"/>
          <w:bCs/>
          <w:sz w:val="20"/>
        </w:rPr>
        <w:t xml:space="preserve"> ubiegający się wspólnie o udzielenie zamówienia publicznego przedkładają Zamawiającemu przed zawarciem umowy  w sprawie zamówienia publicznego, pełnomocnictwo do jej zawarcia oraz umowę regulującą współpracę tych Wykonawców.</w:t>
      </w:r>
    </w:p>
    <w:p w:rsidR="0015512A" w:rsidRPr="00490D96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lastRenderedPageBreak/>
        <w:t>Umowa regulująca współpracę Wykonawców wspólnie ubiegających się o udzielenie zamówienia  będzie określać co najmniej :</w:t>
      </w:r>
    </w:p>
    <w:p w:rsidR="0015512A" w:rsidRPr="00490D96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a) lidera</w:t>
      </w:r>
    </w:p>
    <w:p w:rsidR="0015512A" w:rsidRPr="00490D96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b) wzajemne zobowiązania Wykonawców</w:t>
      </w:r>
    </w:p>
    <w:p w:rsidR="0015512A" w:rsidRPr="00490D96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c) części zamówienia, które będą realizowane przez poszczególnych Wykonawców</w:t>
      </w:r>
    </w:p>
    <w:p w:rsidR="0015512A" w:rsidRPr="00490D96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 xml:space="preserve">d) solidarną odpowiedzialność Wykonawców za wniesienie zabezpieczenia należytego wykonania umowy </w:t>
      </w:r>
      <w:r w:rsidRPr="00490D96">
        <w:rPr>
          <w:rFonts w:ascii="Arial" w:hAnsi="Arial" w:cs="Arial"/>
          <w:bCs/>
          <w:i/>
          <w:iCs/>
          <w:sz w:val="20"/>
        </w:rPr>
        <w:t>(jeśli dotyczy)</w:t>
      </w:r>
      <w:r w:rsidRPr="00490D96">
        <w:rPr>
          <w:rFonts w:ascii="Arial" w:hAnsi="Arial" w:cs="Arial"/>
          <w:bCs/>
          <w:sz w:val="20"/>
        </w:rPr>
        <w:t xml:space="preserve">  i za należyte wykonanie zamówienia.</w:t>
      </w:r>
    </w:p>
    <w:p w:rsidR="00261CEC" w:rsidRDefault="00261CEC" w:rsidP="00261CEC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  <w:b/>
        </w:rPr>
        <w:t>14.3</w:t>
      </w:r>
      <w:r w:rsidR="00E87FD0">
        <w:rPr>
          <w:rFonts w:ascii="Arial" w:hAnsi="Arial" w:cs="Arial"/>
          <w:b/>
        </w:rPr>
        <w:t>.</w:t>
      </w:r>
      <w:r w:rsidRPr="00490D96">
        <w:rPr>
          <w:rFonts w:ascii="Arial" w:hAnsi="Arial" w:cs="Arial"/>
        </w:rPr>
        <w:t xml:space="preserve"> Jeśli </w:t>
      </w:r>
      <w:r w:rsidR="00012A84">
        <w:rPr>
          <w:rFonts w:ascii="Arial" w:hAnsi="Arial" w:cs="Arial"/>
        </w:rPr>
        <w:t>Zamawiający</w:t>
      </w:r>
      <w:r w:rsidRPr="00490D96">
        <w:rPr>
          <w:rFonts w:ascii="Arial" w:hAnsi="Arial" w:cs="Arial"/>
        </w:rPr>
        <w:t xml:space="preserve"> dopuścił możliwość powierzenia wykonania części zamówienia podwykonawcom przed podpisaniem umowy </w:t>
      </w:r>
      <w:r w:rsidR="006E4BFC">
        <w:rPr>
          <w:rFonts w:ascii="Arial" w:hAnsi="Arial" w:cs="Arial"/>
        </w:rPr>
        <w:t>Wykonawca</w:t>
      </w:r>
      <w:r w:rsidRPr="00490D96">
        <w:rPr>
          <w:rFonts w:ascii="Arial" w:hAnsi="Arial" w:cs="Arial"/>
        </w:rPr>
        <w:t xml:space="preserve"> przekazuje Zamawiającemu listę podwykonawców na piśmie, a w przypadku, jeśli umowa ma charakter umowy o roboty budowlane informacje te przekazuje wraz umową lub projektem umowy </w:t>
      </w:r>
      <w:r w:rsidRPr="00814431">
        <w:rPr>
          <w:rFonts w:ascii="Arial" w:hAnsi="Arial" w:cs="Arial"/>
        </w:rPr>
        <w:t xml:space="preserve">z </w:t>
      </w:r>
      <w:r w:rsidR="00363B72" w:rsidRPr="00814431">
        <w:rPr>
          <w:rFonts w:ascii="Arial" w:hAnsi="Arial" w:cs="Arial"/>
        </w:rPr>
        <w:t>Podwykonawca</w:t>
      </w:r>
      <w:r w:rsidRPr="00814431">
        <w:rPr>
          <w:rFonts w:ascii="Arial" w:hAnsi="Arial" w:cs="Arial"/>
        </w:rPr>
        <w:t xml:space="preserve">mi. Zamawiającemu przysługują uprawnienia wynikające z art. </w:t>
      </w:r>
      <w:smartTag w:uri="urn:schemas-microsoft-com:office:smarttags" w:element="metricconverter">
        <w:smartTagPr>
          <w:attr w:name="ProductID" w:val="647’"/>
        </w:smartTagPr>
        <w:r w:rsidRPr="00814431">
          <w:rPr>
            <w:rFonts w:ascii="Arial" w:hAnsi="Arial" w:cs="Arial"/>
          </w:rPr>
          <w:t>647’</w:t>
        </w:r>
      </w:smartTag>
      <w:r w:rsidRPr="00814431">
        <w:rPr>
          <w:rFonts w:ascii="Arial" w:hAnsi="Arial" w:cs="Arial"/>
        </w:rPr>
        <w:t xml:space="preserve"> Kodeksu cywilnego.” </w:t>
      </w:r>
    </w:p>
    <w:p w:rsidR="00C82004" w:rsidRDefault="00C82004" w:rsidP="00C8200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Warunkiem wyrażenia przez Zamawiającego zgody na realizację części zakresu umowy przez Podwykonawcę jest przedstawienie Zamawiającemu przez Wykonawcę dokumentów opisanych w par. 4 ust. wzoru umowy.</w:t>
      </w:r>
    </w:p>
    <w:p w:rsidR="00061A3C" w:rsidRPr="00061A3C" w:rsidRDefault="003649E8" w:rsidP="00061A3C">
      <w:pPr>
        <w:spacing w:line="360" w:lineRule="auto"/>
        <w:jc w:val="both"/>
        <w:rPr>
          <w:rFonts w:ascii="Arial" w:hAnsi="Arial" w:cs="Arial"/>
        </w:rPr>
      </w:pPr>
      <w:r w:rsidRPr="00061A3C">
        <w:rPr>
          <w:rFonts w:ascii="Arial" w:hAnsi="Arial" w:cs="Arial"/>
          <w:b/>
        </w:rPr>
        <w:t>14.4</w:t>
      </w:r>
      <w:r w:rsidRPr="00061A3C">
        <w:rPr>
          <w:rFonts w:ascii="Arial" w:hAnsi="Arial" w:cs="Arial"/>
        </w:rPr>
        <w:t xml:space="preserve"> </w:t>
      </w:r>
      <w:r w:rsidR="00061A3C" w:rsidRPr="00061A3C">
        <w:rPr>
          <w:rFonts w:ascii="Arial" w:hAnsi="Arial" w:cs="Arial"/>
        </w:rPr>
        <w:t xml:space="preserve">Przed podpisaniem umowy Wykonawca obowiązany jest przekazać Zamawiającemu listę osób zatrudnionych na umowę o pracę dla osób, wyznaczonych do wykonania niniejszej umowy w zakresie czynności wskazanych </w:t>
      </w:r>
      <w:r w:rsidR="00605855">
        <w:rPr>
          <w:rFonts w:ascii="Arial" w:hAnsi="Arial" w:cs="Arial"/>
        </w:rPr>
        <w:t xml:space="preserve">               </w:t>
      </w:r>
      <w:r w:rsidR="00061A3C" w:rsidRPr="00061A3C">
        <w:rPr>
          <w:rFonts w:ascii="Arial" w:hAnsi="Arial" w:cs="Arial"/>
        </w:rPr>
        <w:t xml:space="preserve">w Opisie przedmiotu zamówienia w SIWZ oraz przedłożyć kopie umów z tymi osobami potwierdzone za zgodność z oryginałem. </w:t>
      </w:r>
    </w:p>
    <w:p w:rsidR="00061A3C" w:rsidRPr="00061A3C" w:rsidRDefault="00061A3C" w:rsidP="00061A3C">
      <w:pPr>
        <w:pStyle w:val="Tekstpodstawowywcity"/>
        <w:spacing w:line="360" w:lineRule="auto"/>
        <w:ind w:left="0" w:right="66"/>
        <w:jc w:val="both"/>
        <w:rPr>
          <w:rFonts w:ascii="Arial" w:hAnsi="Arial"/>
          <w:sz w:val="20"/>
          <w:szCs w:val="22"/>
        </w:rPr>
      </w:pPr>
      <w:r w:rsidRPr="00061A3C">
        <w:rPr>
          <w:rFonts w:ascii="Arial" w:hAnsi="Arial"/>
          <w:sz w:val="20"/>
          <w:szCs w:val="22"/>
        </w:rPr>
        <w:t>W tym celu Wykonawca zobowiązany jest do uzyskania od pracowników zgody na przetwarzanie danych osobowych zgodnie z przepisami o ochronie danych osobowych.</w:t>
      </w:r>
    </w:p>
    <w:p w:rsidR="00814431" w:rsidRPr="00E87FD0" w:rsidRDefault="00E87FD0" w:rsidP="00814431">
      <w:pPr>
        <w:spacing w:line="360" w:lineRule="auto"/>
        <w:jc w:val="both"/>
        <w:rPr>
          <w:rFonts w:ascii="Arial" w:hAnsi="Arial" w:cs="Arial"/>
        </w:rPr>
      </w:pPr>
      <w:r w:rsidRPr="00061A3C">
        <w:rPr>
          <w:rFonts w:ascii="Arial" w:hAnsi="Arial" w:cs="Arial"/>
          <w:b/>
        </w:rPr>
        <w:t>14.5</w:t>
      </w:r>
      <w:r w:rsidR="00814431" w:rsidRPr="00061A3C">
        <w:rPr>
          <w:rFonts w:ascii="Arial" w:hAnsi="Arial" w:cs="Arial"/>
          <w:b/>
        </w:rPr>
        <w:t xml:space="preserve">. </w:t>
      </w:r>
      <w:r w:rsidR="00814431" w:rsidRPr="00061A3C">
        <w:rPr>
          <w:rFonts w:ascii="Arial" w:hAnsi="Arial" w:cs="Arial"/>
        </w:rPr>
        <w:t>Przed podpisaniem umowy Wykonawca dostarczy:</w:t>
      </w:r>
      <w:r w:rsidR="00814431" w:rsidRPr="00E87FD0">
        <w:rPr>
          <w:rFonts w:ascii="Arial" w:hAnsi="Arial" w:cs="Arial"/>
        </w:rPr>
        <w:t xml:space="preserve"> </w:t>
      </w:r>
    </w:p>
    <w:p w:rsidR="00814431" w:rsidRPr="00E87FD0" w:rsidRDefault="00814431" w:rsidP="00814431">
      <w:pPr>
        <w:numPr>
          <w:ilvl w:val="1"/>
          <w:numId w:val="37"/>
        </w:numPr>
        <w:tabs>
          <w:tab w:val="clear" w:pos="2220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E87FD0">
        <w:rPr>
          <w:rFonts w:ascii="Arial" w:hAnsi="Arial" w:cs="Arial"/>
        </w:rPr>
        <w:t xml:space="preserve">potwierdzoną za zgodność z oryginałem: kopię polisy ubezpieczeniowej, o której mowa w § 1 ust.8d wzoru umowy, </w:t>
      </w:r>
    </w:p>
    <w:p w:rsidR="00814431" w:rsidRPr="00E87FD0" w:rsidRDefault="00814431" w:rsidP="00814431">
      <w:pPr>
        <w:numPr>
          <w:ilvl w:val="1"/>
          <w:numId w:val="37"/>
        </w:numPr>
        <w:tabs>
          <w:tab w:val="clear" w:pos="2220"/>
          <w:tab w:val="num" w:pos="851"/>
        </w:tabs>
        <w:spacing w:line="360" w:lineRule="auto"/>
        <w:ind w:left="850" w:hanging="425"/>
        <w:jc w:val="both"/>
        <w:rPr>
          <w:rFonts w:ascii="Arial" w:hAnsi="Arial" w:cs="Arial"/>
        </w:rPr>
      </w:pPr>
      <w:r w:rsidRPr="00E87FD0">
        <w:rPr>
          <w:rFonts w:ascii="Arial" w:hAnsi="Arial" w:cs="Arial"/>
        </w:rPr>
        <w:t xml:space="preserve">kserokopie uprawnień budowlanych kierownika budowy i kierowników robót wraz z zaświadczeniami </w:t>
      </w:r>
      <w:r w:rsidR="00C82004">
        <w:rPr>
          <w:rFonts w:ascii="Arial" w:hAnsi="Arial" w:cs="Arial"/>
        </w:rPr>
        <w:t xml:space="preserve">              </w:t>
      </w:r>
      <w:r w:rsidRPr="00E87FD0">
        <w:rPr>
          <w:rFonts w:ascii="Arial" w:hAnsi="Arial" w:cs="Arial"/>
        </w:rPr>
        <w:t>o przynależności do izby, potwie</w:t>
      </w:r>
      <w:r w:rsidR="00C82004">
        <w:rPr>
          <w:rFonts w:ascii="Arial" w:hAnsi="Arial" w:cs="Arial"/>
        </w:rPr>
        <w:t>rdzone za zgodność z oryginałem wraz z oświadczeniem o podjęciu obowiązków kierownika budowy,</w:t>
      </w:r>
    </w:p>
    <w:p w:rsidR="00C30286" w:rsidRPr="00E87FD0" w:rsidRDefault="00814431" w:rsidP="00814431">
      <w:pPr>
        <w:numPr>
          <w:ilvl w:val="1"/>
          <w:numId w:val="37"/>
        </w:numPr>
        <w:tabs>
          <w:tab w:val="clear" w:pos="2220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E87FD0">
        <w:rPr>
          <w:rFonts w:ascii="Arial" w:hAnsi="Arial" w:cs="Arial"/>
        </w:rPr>
        <w:t xml:space="preserve">drugi komplet kosztorysów ofertowych </w:t>
      </w:r>
      <w:r w:rsidRPr="00E87FD0">
        <w:rPr>
          <w:rFonts w:ascii="Arial" w:hAnsi="Arial" w:cs="Arial"/>
          <w:iCs/>
        </w:rPr>
        <w:t xml:space="preserve">sporządzony metodą kalkulacji szczegółowej </w:t>
      </w:r>
      <w:r w:rsidRPr="00E87FD0">
        <w:rPr>
          <w:rFonts w:ascii="Arial" w:hAnsi="Arial" w:cs="Arial"/>
        </w:rPr>
        <w:t>wraz z wykazem materiałów i robocizny oraz tabelą elementów scalonych w wersji papierowej i elektronicznej</w:t>
      </w:r>
    </w:p>
    <w:p w:rsidR="006B32E0" w:rsidRPr="00814431" w:rsidRDefault="006B32E0" w:rsidP="006B32E0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814431">
        <w:rPr>
          <w:rFonts w:ascii="Arial" w:hAnsi="Arial" w:cs="Arial"/>
          <w:b/>
          <w:sz w:val="20"/>
        </w:rPr>
        <w:t>15. Wymagania dotyczące zabezpieczenia należytego wykonania umowy.</w:t>
      </w:r>
    </w:p>
    <w:p w:rsidR="004C6767" w:rsidRPr="00490D96" w:rsidRDefault="00936218" w:rsidP="004C6767">
      <w:pPr>
        <w:spacing w:line="360" w:lineRule="auto"/>
        <w:jc w:val="both"/>
        <w:rPr>
          <w:rFonts w:ascii="Arial" w:hAnsi="Arial" w:cs="Arial"/>
          <w:i/>
          <w:iCs/>
        </w:rPr>
      </w:pPr>
      <w:r w:rsidRPr="00490D96">
        <w:rPr>
          <w:rFonts w:ascii="Arial" w:hAnsi="Arial" w:cs="Arial"/>
          <w:b/>
          <w:bCs/>
        </w:rPr>
        <w:t>15</w:t>
      </w:r>
      <w:r w:rsidR="004C6767" w:rsidRPr="00490D96">
        <w:rPr>
          <w:rFonts w:ascii="Arial" w:hAnsi="Arial" w:cs="Arial"/>
          <w:b/>
          <w:bCs/>
        </w:rPr>
        <w:t>.1.</w:t>
      </w:r>
      <w:r w:rsidR="004C6767" w:rsidRPr="00490D96">
        <w:rPr>
          <w:rFonts w:ascii="Arial" w:hAnsi="Arial" w:cs="Arial"/>
        </w:rPr>
        <w:t xml:space="preserve"> Przed zawarciem umowy </w:t>
      </w:r>
      <w:r w:rsidR="006E4BFC">
        <w:rPr>
          <w:rFonts w:ascii="Arial" w:hAnsi="Arial" w:cs="Arial"/>
        </w:rPr>
        <w:t>Wykonawca</w:t>
      </w:r>
      <w:r w:rsidR="004C6767" w:rsidRPr="00490D96">
        <w:rPr>
          <w:rFonts w:ascii="Arial" w:hAnsi="Arial" w:cs="Arial"/>
        </w:rPr>
        <w:t xml:space="preserve"> zobowiązany jest do wniesienia zabezpieczenia należytego wykon</w:t>
      </w:r>
      <w:r w:rsidR="00814431">
        <w:rPr>
          <w:rFonts w:ascii="Arial" w:hAnsi="Arial" w:cs="Arial"/>
        </w:rPr>
        <w:t xml:space="preserve">ania umowy na sumę stanowiącą </w:t>
      </w:r>
      <w:r w:rsidR="00814431" w:rsidRPr="00E87FD0">
        <w:rPr>
          <w:rFonts w:ascii="Arial" w:hAnsi="Arial" w:cs="Arial"/>
        </w:rPr>
        <w:t>10</w:t>
      </w:r>
      <w:r w:rsidR="004C6767" w:rsidRPr="00E87FD0">
        <w:rPr>
          <w:rFonts w:ascii="Arial" w:hAnsi="Arial" w:cs="Arial"/>
        </w:rPr>
        <w:t>%</w:t>
      </w:r>
      <w:r w:rsidR="004C6767" w:rsidRPr="00490D96">
        <w:rPr>
          <w:rFonts w:ascii="Arial" w:hAnsi="Arial" w:cs="Arial"/>
        </w:rPr>
        <w:t xml:space="preserve"> ceny całkowitej podanej w oferci</w:t>
      </w:r>
      <w:r w:rsidR="00814431">
        <w:rPr>
          <w:rFonts w:ascii="Arial" w:hAnsi="Arial" w:cs="Arial"/>
        </w:rPr>
        <w:t>e</w:t>
      </w:r>
      <w:r w:rsidR="004C6767" w:rsidRPr="00490D96">
        <w:rPr>
          <w:rFonts w:ascii="Arial" w:hAnsi="Arial" w:cs="Arial"/>
          <w:i/>
          <w:iCs/>
        </w:rPr>
        <w:t>.</w:t>
      </w:r>
    </w:p>
    <w:p w:rsidR="004C6767" w:rsidRPr="00490D96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>1</w:t>
      </w:r>
      <w:r w:rsidR="0015512A" w:rsidRPr="00490D96">
        <w:rPr>
          <w:rFonts w:ascii="Arial" w:hAnsi="Arial" w:cs="Arial"/>
          <w:b/>
          <w:bCs/>
          <w:sz w:val="20"/>
        </w:rPr>
        <w:t>5</w:t>
      </w:r>
      <w:r w:rsidRPr="00490D96">
        <w:rPr>
          <w:rFonts w:ascii="Arial" w:hAnsi="Arial" w:cs="Arial"/>
          <w:b/>
          <w:bCs/>
          <w:sz w:val="20"/>
        </w:rPr>
        <w:t xml:space="preserve">.2. </w:t>
      </w:r>
      <w:r w:rsidRPr="00490D96">
        <w:rPr>
          <w:rFonts w:ascii="Arial" w:hAnsi="Arial" w:cs="Arial"/>
          <w:sz w:val="20"/>
        </w:rPr>
        <w:t xml:space="preserve">Zabezpieczenie może być wnoszone według wyboru </w:t>
      </w:r>
      <w:r w:rsidR="006E4BFC">
        <w:rPr>
          <w:rFonts w:ascii="Arial" w:hAnsi="Arial" w:cs="Arial"/>
          <w:sz w:val="20"/>
        </w:rPr>
        <w:t>Wykonawcy</w:t>
      </w:r>
      <w:r w:rsidRPr="00490D96">
        <w:rPr>
          <w:rFonts w:ascii="Arial" w:hAnsi="Arial" w:cs="Arial"/>
          <w:sz w:val="20"/>
        </w:rPr>
        <w:t xml:space="preserve"> w jednej lub w kilku następujących formach: </w:t>
      </w:r>
    </w:p>
    <w:p w:rsidR="004C6767" w:rsidRPr="00490D96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1) pieniądzu;</w:t>
      </w:r>
    </w:p>
    <w:p w:rsidR="004C6767" w:rsidRPr="00490D96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2) poręczeniach bankowych lub poręczeniach spółdzielczej kasy os</w:t>
      </w:r>
      <w:r w:rsidR="00E87FD0">
        <w:rPr>
          <w:rFonts w:ascii="Arial" w:hAnsi="Arial" w:cs="Arial"/>
          <w:sz w:val="20"/>
        </w:rPr>
        <w:t xml:space="preserve">zczędnościowo – kredytowej, </w:t>
      </w:r>
      <w:r w:rsidRPr="00490D96">
        <w:rPr>
          <w:rFonts w:ascii="Arial" w:hAnsi="Arial" w:cs="Arial"/>
          <w:sz w:val="20"/>
        </w:rPr>
        <w:t>z  tym, że zobowiązanie kasy jest zawsze zobowiązaniem  pieniężnym;</w:t>
      </w:r>
    </w:p>
    <w:p w:rsidR="004C6767" w:rsidRPr="00490D96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3) gwarancjach bankowych;</w:t>
      </w:r>
    </w:p>
    <w:p w:rsidR="004C6767" w:rsidRPr="00490D96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4) gwarancjach ubezpieczeniowych;</w:t>
      </w:r>
    </w:p>
    <w:p w:rsidR="004C6767" w:rsidRPr="00814431" w:rsidRDefault="004C6767" w:rsidP="00F7568C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5) poręczeniach udzielanych przez podmioty, o których mowa w art. 6b </w:t>
      </w:r>
      <w:r w:rsidR="00BC5FD6" w:rsidRPr="00490D96">
        <w:rPr>
          <w:rFonts w:ascii="Arial" w:hAnsi="Arial" w:cs="Arial"/>
        </w:rPr>
        <w:t>ust.</w:t>
      </w:r>
      <w:r w:rsidR="006C5DE4" w:rsidRPr="00490D96">
        <w:rPr>
          <w:rFonts w:ascii="Arial" w:hAnsi="Arial" w:cs="Arial"/>
        </w:rPr>
        <w:t xml:space="preserve"> </w:t>
      </w:r>
      <w:r w:rsidRPr="00490D96">
        <w:rPr>
          <w:rFonts w:ascii="Arial" w:hAnsi="Arial" w:cs="Arial"/>
        </w:rPr>
        <w:t xml:space="preserve">5 </w:t>
      </w:r>
      <w:proofErr w:type="spellStart"/>
      <w:r w:rsidRPr="00490D96">
        <w:rPr>
          <w:rFonts w:ascii="Arial" w:hAnsi="Arial" w:cs="Arial"/>
        </w:rPr>
        <w:t>pkt</w:t>
      </w:r>
      <w:proofErr w:type="spellEnd"/>
      <w:r w:rsidRPr="00490D96">
        <w:rPr>
          <w:rFonts w:ascii="Arial" w:hAnsi="Arial" w:cs="Arial"/>
        </w:rPr>
        <w:t xml:space="preserve">  2 </w:t>
      </w:r>
      <w:r w:rsidR="004E3D84" w:rsidRPr="00490D96">
        <w:rPr>
          <w:rFonts w:ascii="Arial" w:hAnsi="Arial" w:cs="Arial"/>
        </w:rPr>
        <w:t>ust</w:t>
      </w:r>
      <w:r w:rsidR="00814431">
        <w:rPr>
          <w:rFonts w:ascii="Arial" w:hAnsi="Arial" w:cs="Arial"/>
        </w:rPr>
        <w:t>awy z dnia 9 listopada 2000 </w:t>
      </w:r>
      <w:r w:rsidRPr="00490D96">
        <w:rPr>
          <w:rFonts w:ascii="Arial" w:hAnsi="Arial" w:cs="Arial"/>
        </w:rPr>
        <w:t xml:space="preserve">r. </w:t>
      </w:r>
      <w:r w:rsidR="00F7568C" w:rsidRPr="00814431">
        <w:rPr>
          <w:rFonts w:ascii="Arial" w:hAnsi="Arial" w:cs="Arial"/>
        </w:rPr>
        <w:t xml:space="preserve">o utworzeniu Polskiej Agencji Rozwoju Przedsiębiorczości (tj. </w:t>
      </w:r>
      <w:proofErr w:type="spellStart"/>
      <w:r w:rsidR="00F7568C" w:rsidRPr="00814431">
        <w:rPr>
          <w:rFonts w:ascii="Arial" w:hAnsi="Arial" w:cs="Arial"/>
        </w:rPr>
        <w:t>Dz.U</w:t>
      </w:r>
      <w:proofErr w:type="spellEnd"/>
      <w:r w:rsidR="00F7568C" w:rsidRPr="00814431">
        <w:rPr>
          <w:rFonts w:ascii="Arial" w:hAnsi="Arial" w:cs="Arial"/>
        </w:rPr>
        <w:t>. z 2016 r. poz. 359).</w:t>
      </w:r>
    </w:p>
    <w:p w:rsidR="004C6767" w:rsidRPr="00490D96" w:rsidRDefault="0015512A" w:rsidP="00002BD1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>15</w:t>
      </w:r>
      <w:r w:rsidR="004C6767" w:rsidRPr="00490D96">
        <w:rPr>
          <w:rFonts w:ascii="Arial" w:hAnsi="Arial" w:cs="Arial"/>
          <w:b/>
          <w:bCs/>
          <w:sz w:val="20"/>
        </w:rPr>
        <w:t>.3.</w:t>
      </w:r>
      <w:r w:rsidR="004C6767" w:rsidRPr="00490D96">
        <w:rPr>
          <w:rFonts w:ascii="Arial" w:hAnsi="Arial" w:cs="Arial"/>
          <w:sz w:val="20"/>
        </w:rPr>
        <w:t xml:space="preserve"> Zabezpieczenie wnoszone w pieniądzu </w:t>
      </w:r>
      <w:r w:rsidR="006E4BFC">
        <w:rPr>
          <w:rFonts w:ascii="Arial" w:hAnsi="Arial" w:cs="Arial"/>
          <w:sz w:val="20"/>
        </w:rPr>
        <w:t>Wykonawca</w:t>
      </w:r>
      <w:r w:rsidR="004C6767" w:rsidRPr="00490D96">
        <w:rPr>
          <w:rFonts w:ascii="Arial" w:hAnsi="Arial" w:cs="Arial"/>
          <w:sz w:val="20"/>
        </w:rPr>
        <w:t xml:space="preserve"> wpłaca przelewem na rachunek bankowy </w:t>
      </w:r>
      <w:r w:rsidR="00012A84">
        <w:rPr>
          <w:rFonts w:ascii="Arial" w:hAnsi="Arial" w:cs="Arial"/>
          <w:sz w:val="20"/>
        </w:rPr>
        <w:t>Zamawiającego</w:t>
      </w:r>
      <w:r w:rsidR="004C6767" w:rsidRPr="00490D96">
        <w:rPr>
          <w:rFonts w:ascii="Arial" w:hAnsi="Arial" w:cs="Arial"/>
          <w:sz w:val="20"/>
        </w:rPr>
        <w:t xml:space="preserve">: </w:t>
      </w:r>
      <w:r w:rsidR="00D24B05" w:rsidRPr="00490D96">
        <w:rPr>
          <w:rFonts w:ascii="Arial" w:hAnsi="Arial" w:cs="Arial"/>
          <w:sz w:val="20"/>
        </w:rPr>
        <w:t>ING Bank Śląski 25 1050 1230 1000 0023 5387 1185</w:t>
      </w:r>
      <w:r w:rsidR="00002BD1" w:rsidRPr="00490D96">
        <w:rPr>
          <w:rFonts w:ascii="Arial" w:hAnsi="Arial" w:cs="Arial"/>
          <w:sz w:val="20"/>
        </w:rPr>
        <w:t>.</w:t>
      </w:r>
    </w:p>
    <w:p w:rsidR="004C6767" w:rsidRPr="00490D96" w:rsidRDefault="0015512A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lastRenderedPageBreak/>
        <w:t>15</w:t>
      </w:r>
      <w:r w:rsidR="004C6767" w:rsidRPr="00490D96">
        <w:rPr>
          <w:rFonts w:ascii="Arial" w:hAnsi="Arial" w:cs="Arial"/>
          <w:b/>
          <w:bCs/>
          <w:sz w:val="20"/>
        </w:rPr>
        <w:t xml:space="preserve">.4. </w:t>
      </w:r>
      <w:r w:rsidR="004C6767" w:rsidRPr="00490D96">
        <w:rPr>
          <w:rFonts w:ascii="Arial" w:hAnsi="Arial" w:cs="Arial"/>
          <w:sz w:val="20"/>
        </w:rPr>
        <w:t xml:space="preserve">Jeżeli zabezpieczenie wniesiono w pieniądzu, </w:t>
      </w:r>
      <w:r w:rsidR="00012A84">
        <w:rPr>
          <w:rFonts w:ascii="Arial" w:hAnsi="Arial" w:cs="Arial"/>
          <w:sz w:val="20"/>
        </w:rPr>
        <w:t>Zamawiający</w:t>
      </w:r>
      <w:r w:rsidR="004C6767" w:rsidRPr="00490D96">
        <w:rPr>
          <w:rFonts w:ascii="Arial" w:hAnsi="Arial" w:cs="Arial"/>
          <w:sz w:val="20"/>
        </w:rPr>
        <w:t xml:space="preserve"> przechowuje je na oprocentowanym rachunku bankowym. </w:t>
      </w:r>
      <w:r w:rsidR="00012A84">
        <w:rPr>
          <w:rFonts w:ascii="Arial" w:hAnsi="Arial" w:cs="Arial"/>
          <w:sz w:val="20"/>
        </w:rPr>
        <w:t>Zamawiający</w:t>
      </w:r>
      <w:r w:rsidR="004C6767" w:rsidRPr="00490D96">
        <w:rPr>
          <w:rFonts w:ascii="Arial" w:hAnsi="Arial" w:cs="Arial"/>
          <w:sz w:val="20"/>
        </w:rPr>
        <w:t xml:space="preserve"> zwraca zabezpieczenie wniesione w pieniądzu z odsetkami wynikającymi z umowy rachunku bankowego, na którym było ono przechowywane, pomniejszone o koszt prowadzenia tego rachunku oraz prowizji bankowej za przelew pieniędzy na rachunek bankowy </w:t>
      </w:r>
      <w:r w:rsidR="006E4BFC">
        <w:rPr>
          <w:rFonts w:ascii="Arial" w:hAnsi="Arial" w:cs="Arial"/>
          <w:sz w:val="20"/>
        </w:rPr>
        <w:t>Wykonawcy</w:t>
      </w:r>
      <w:r w:rsidR="004C6767" w:rsidRPr="00490D96">
        <w:rPr>
          <w:rFonts w:ascii="Arial" w:hAnsi="Arial" w:cs="Arial"/>
          <w:sz w:val="20"/>
        </w:rPr>
        <w:t>.</w:t>
      </w:r>
    </w:p>
    <w:p w:rsidR="004C6767" w:rsidRPr="00490D96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18"/>
          <w:szCs w:val="18"/>
        </w:rPr>
      </w:pPr>
      <w:r w:rsidRPr="00490D96">
        <w:rPr>
          <w:rFonts w:ascii="Arial" w:hAnsi="Arial" w:cs="Arial"/>
          <w:sz w:val="20"/>
        </w:rPr>
        <w:t xml:space="preserve">W przypadku wniesienia wadium w pieniądzu </w:t>
      </w:r>
      <w:r w:rsidR="006E4BFC">
        <w:rPr>
          <w:rFonts w:ascii="Arial" w:hAnsi="Arial" w:cs="Arial"/>
          <w:sz w:val="20"/>
        </w:rPr>
        <w:t>Wykonawca</w:t>
      </w:r>
      <w:r w:rsidRPr="00490D96">
        <w:rPr>
          <w:rFonts w:ascii="Arial" w:hAnsi="Arial" w:cs="Arial"/>
          <w:sz w:val="20"/>
        </w:rPr>
        <w:t xml:space="preserve"> może wyrazić</w:t>
      </w:r>
      <w:r w:rsidRPr="00490D96">
        <w:rPr>
          <w:rFonts w:ascii="Arial" w:hAnsi="Arial" w:cs="Arial"/>
          <w:sz w:val="20"/>
          <w:szCs w:val="18"/>
        </w:rPr>
        <w:t xml:space="preserve"> zgodę na zaliczenie kwoty wadium na poczet zabezpieczenia</w:t>
      </w:r>
    </w:p>
    <w:p w:rsidR="004C6767" w:rsidRPr="00814431" w:rsidRDefault="004C6767" w:rsidP="004C6767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b/>
          <w:bCs/>
          <w:sz w:val="20"/>
          <w:szCs w:val="18"/>
        </w:rPr>
        <w:t>1</w:t>
      </w:r>
      <w:r w:rsidR="0015512A" w:rsidRPr="00490D96">
        <w:rPr>
          <w:rFonts w:ascii="Arial" w:hAnsi="Arial" w:cs="Arial"/>
          <w:b/>
          <w:bCs/>
          <w:sz w:val="20"/>
          <w:szCs w:val="18"/>
        </w:rPr>
        <w:t>5</w:t>
      </w:r>
      <w:r w:rsidRPr="00490D96">
        <w:rPr>
          <w:rFonts w:ascii="Arial" w:hAnsi="Arial" w:cs="Arial"/>
          <w:b/>
          <w:bCs/>
          <w:sz w:val="20"/>
          <w:szCs w:val="18"/>
        </w:rPr>
        <w:t>.5.</w:t>
      </w:r>
      <w:r w:rsidRPr="00490D96">
        <w:rPr>
          <w:rFonts w:ascii="Arial" w:hAnsi="Arial" w:cs="Arial"/>
          <w:sz w:val="20"/>
          <w:szCs w:val="18"/>
        </w:rPr>
        <w:t xml:space="preserve"> </w:t>
      </w:r>
      <w:r w:rsidRPr="00490D96">
        <w:rPr>
          <w:rFonts w:ascii="Arial" w:hAnsi="Arial" w:cs="Arial"/>
          <w:sz w:val="20"/>
          <w:szCs w:val="20"/>
        </w:rPr>
        <w:t>W przypadku wniesienia z</w:t>
      </w:r>
      <w:r w:rsidRPr="00490D96">
        <w:rPr>
          <w:rFonts w:ascii="Arial" w:hAnsi="Arial" w:cs="Arial"/>
          <w:sz w:val="20"/>
        </w:rPr>
        <w:t xml:space="preserve">abezpieczenia </w:t>
      </w:r>
      <w:r w:rsidRPr="00490D96">
        <w:rPr>
          <w:rFonts w:ascii="Arial" w:hAnsi="Arial" w:cs="Arial"/>
          <w:sz w:val="20"/>
          <w:szCs w:val="20"/>
        </w:rPr>
        <w:t>w pozostałych formach, oryginał z</w:t>
      </w:r>
      <w:r w:rsidRPr="00490D96">
        <w:rPr>
          <w:rFonts w:ascii="Arial" w:hAnsi="Arial" w:cs="Arial"/>
          <w:sz w:val="20"/>
        </w:rPr>
        <w:t>abezpieczenia</w:t>
      </w:r>
      <w:r w:rsidRPr="00490D96">
        <w:rPr>
          <w:rFonts w:ascii="Arial" w:hAnsi="Arial" w:cs="Arial"/>
          <w:sz w:val="20"/>
          <w:szCs w:val="20"/>
        </w:rPr>
        <w:t xml:space="preserve"> należy zło</w:t>
      </w:r>
      <w:r w:rsidR="00964076" w:rsidRPr="00490D96">
        <w:rPr>
          <w:rFonts w:ascii="Arial" w:hAnsi="Arial" w:cs="Arial"/>
          <w:sz w:val="20"/>
          <w:szCs w:val="20"/>
        </w:rPr>
        <w:t xml:space="preserve">żyć </w:t>
      </w:r>
      <w:r w:rsidR="007D0DD2">
        <w:rPr>
          <w:rFonts w:ascii="Arial" w:hAnsi="Arial" w:cs="Arial"/>
          <w:sz w:val="20"/>
          <w:szCs w:val="20"/>
        </w:rPr>
        <w:t xml:space="preserve">                  </w:t>
      </w:r>
      <w:r w:rsidR="00964076" w:rsidRPr="00490D96">
        <w:rPr>
          <w:rFonts w:ascii="Arial" w:hAnsi="Arial" w:cs="Arial"/>
          <w:sz w:val="20"/>
          <w:szCs w:val="20"/>
        </w:rPr>
        <w:t xml:space="preserve">w sekretariacie </w:t>
      </w:r>
      <w:r w:rsidR="00964076" w:rsidRPr="007D0DD2">
        <w:rPr>
          <w:rFonts w:ascii="Arial" w:hAnsi="Arial" w:cs="Arial"/>
          <w:sz w:val="20"/>
          <w:szCs w:val="20"/>
        </w:rPr>
        <w:t xml:space="preserve">Wydziału </w:t>
      </w:r>
      <w:r w:rsidR="00814431" w:rsidRPr="007D0DD2">
        <w:rPr>
          <w:rFonts w:ascii="Arial" w:hAnsi="Arial" w:cs="Arial"/>
          <w:sz w:val="20"/>
          <w:szCs w:val="20"/>
        </w:rPr>
        <w:t>Inwestycji i Remontów</w:t>
      </w:r>
      <w:r w:rsidR="00964076" w:rsidRPr="007D0DD2">
        <w:rPr>
          <w:rFonts w:ascii="Arial" w:hAnsi="Arial" w:cs="Arial"/>
          <w:sz w:val="20"/>
          <w:szCs w:val="20"/>
        </w:rPr>
        <w:t xml:space="preserve"> (pok. </w:t>
      </w:r>
      <w:r w:rsidR="00814431" w:rsidRPr="007D0DD2">
        <w:rPr>
          <w:rFonts w:ascii="Arial" w:hAnsi="Arial" w:cs="Arial"/>
          <w:sz w:val="20"/>
          <w:szCs w:val="20"/>
        </w:rPr>
        <w:t>204</w:t>
      </w:r>
      <w:r w:rsidRPr="007D0DD2">
        <w:rPr>
          <w:rFonts w:ascii="Arial" w:hAnsi="Arial" w:cs="Arial"/>
          <w:sz w:val="20"/>
          <w:szCs w:val="20"/>
        </w:rPr>
        <w:t>)</w:t>
      </w:r>
      <w:r w:rsidRPr="00490D96">
        <w:rPr>
          <w:rFonts w:ascii="Arial" w:hAnsi="Arial" w:cs="Arial"/>
          <w:sz w:val="20"/>
          <w:szCs w:val="20"/>
        </w:rPr>
        <w:t xml:space="preserve"> </w:t>
      </w:r>
      <w:r w:rsidR="00EC37E2" w:rsidRPr="00490D96">
        <w:rPr>
          <w:rFonts w:ascii="Arial" w:hAnsi="Arial" w:cs="Arial"/>
          <w:sz w:val="20"/>
          <w:szCs w:val="20"/>
        </w:rPr>
        <w:t xml:space="preserve">w Urzędzie Miejskim w Zabrzu </w:t>
      </w:r>
      <w:r w:rsidRPr="00490D96">
        <w:rPr>
          <w:rFonts w:ascii="Arial" w:hAnsi="Arial" w:cs="Arial"/>
          <w:sz w:val="20"/>
          <w:szCs w:val="20"/>
        </w:rPr>
        <w:t>przy</w:t>
      </w:r>
      <w:r w:rsidR="00912359" w:rsidRPr="00490D96">
        <w:rPr>
          <w:rFonts w:ascii="Arial" w:hAnsi="Arial" w:cs="Arial"/>
          <w:sz w:val="20"/>
          <w:szCs w:val="20"/>
        </w:rPr>
        <w:br/>
      </w:r>
      <w:r w:rsidR="00B14187" w:rsidRPr="00814431">
        <w:rPr>
          <w:rFonts w:ascii="Arial" w:hAnsi="Arial" w:cs="Arial"/>
          <w:sz w:val="20"/>
          <w:szCs w:val="20"/>
        </w:rPr>
        <w:t xml:space="preserve">w </w:t>
      </w:r>
      <w:r w:rsidR="009522B0">
        <w:rPr>
          <w:rFonts w:ascii="Arial" w:hAnsi="Arial" w:cs="Arial"/>
          <w:sz w:val="20"/>
          <w:szCs w:val="20"/>
        </w:rPr>
        <w:t xml:space="preserve"> </w:t>
      </w:r>
      <w:r w:rsidR="00B14187" w:rsidRPr="00814431">
        <w:rPr>
          <w:rFonts w:ascii="Arial" w:hAnsi="Arial" w:cs="Arial"/>
          <w:sz w:val="20"/>
          <w:szCs w:val="20"/>
        </w:rPr>
        <w:t>Urzędzie Miejskim w Zabrzu przy ul. Powst</w:t>
      </w:r>
      <w:r w:rsidR="009522B0">
        <w:rPr>
          <w:rFonts w:ascii="Arial" w:hAnsi="Arial" w:cs="Arial"/>
          <w:sz w:val="20"/>
          <w:szCs w:val="20"/>
        </w:rPr>
        <w:t>ańców Śląskich 5-7</w:t>
      </w:r>
      <w:r w:rsidR="00B14187" w:rsidRPr="00814431">
        <w:rPr>
          <w:rFonts w:ascii="Arial" w:hAnsi="Arial" w:cs="Arial"/>
          <w:sz w:val="20"/>
          <w:szCs w:val="20"/>
        </w:rPr>
        <w:t xml:space="preserve">, </w:t>
      </w:r>
      <w:r w:rsidR="00814431">
        <w:rPr>
          <w:rFonts w:ascii="Arial" w:hAnsi="Arial" w:cs="Arial"/>
          <w:sz w:val="20"/>
          <w:szCs w:val="20"/>
        </w:rPr>
        <w:t>w wyznaczonym terminie do godz. </w:t>
      </w:r>
      <w:r w:rsidR="00B14187" w:rsidRPr="00814431">
        <w:rPr>
          <w:rFonts w:ascii="Arial" w:hAnsi="Arial" w:cs="Arial"/>
          <w:sz w:val="20"/>
          <w:szCs w:val="20"/>
        </w:rPr>
        <w:t>15</w:t>
      </w:r>
      <w:r w:rsidR="00B14187" w:rsidRPr="00814431">
        <w:rPr>
          <w:rFonts w:ascii="Arial" w:hAnsi="Arial" w:cs="Arial"/>
          <w:sz w:val="20"/>
          <w:szCs w:val="20"/>
          <w:vertAlign w:val="superscript"/>
        </w:rPr>
        <w:t>00</w:t>
      </w:r>
      <w:r w:rsidR="00B14187" w:rsidRPr="00814431">
        <w:rPr>
          <w:rFonts w:ascii="Arial" w:hAnsi="Arial" w:cs="Arial"/>
          <w:sz w:val="20"/>
          <w:szCs w:val="20"/>
        </w:rPr>
        <w:t xml:space="preserve">. </w:t>
      </w:r>
    </w:p>
    <w:p w:rsidR="004C6767" w:rsidRPr="00490D96" w:rsidRDefault="0015512A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  <w:szCs w:val="18"/>
        </w:rPr>
      </w:pPr>
      <w:r w:rsidRPr="00490D96">
        <w:rPr>
          <w:rFonts w:ascii="Arial" w:hAnsi="Arial" w:cs="Arial"/>
          <w:b/>
          <w:bCs/>
          <w:sz w:val="20"/>
          <w:szCs w:val="18"/>
        </w:rPr>
        <w:t>15</w:t>
      </w:r>
      <w:r w:rsidR="00056745" w:rsidRPr="00490D96">
        <w:rPr>
          <w:rFonts w:ascii="Arial" w:hAnsi="Arial" w:cs="Arial"/>
          <w:b/>
          <w:bCs/>
          <w:sz w:val="20"/>
          <w:szCs w:val="18"/>
        </w:rPr>
        <w:t>.6</w:t>
      </w:r>
      <w:r w:rsidR="004C6767" w:rsidRPr="00490D96">
        <w:rPr>
          <w:rFonts w:ascii="Arial" w:hAnsi="Arial" w:cs="Arial"/>
          <w:b/>
          <w:bCs/>
          <w:sz w:val="20"/>
          <w:szCs w:val="18"/>
        </w:rPr>
        <w:t>.</w:t>
      </w:r>
      <w:r w:rsidR="004C6767" w:rsidRPr="00490D96">
        <w:rPr>
          <w:rFonts w:ascii="Arial" w:hAnsi="Arial" w:cs="Arial"/>
          <w:sz w:val="20"/>
          <w:szCs w:val="18"/>
        </w:rPr>
        <w:t xml:space="preserve"> W trakcie realizacji umowy </w:t>
      </w:r>
      <w:r w:rsidR="006E4BFC">
        <w:rPr>
          <w:rFonts w:ascii="Arial" w:hAnsi="Arial" w:cs="Arial"/>
          <w:sz w:val="20"/>
          <w:szCs w:val="18"/>
        </w:rPr>
        <w:t>Wykonawca</w:t>
      </w:r>
      <w:r w:rsidR="004C6767" w:rsidRPr="00490D96">
        <w:rPr>
          <w:rFonts w:ascii="Arial" w:hAnsi="Arial" w:cs="Arial"/>
          <w:sz w:val="20"/>
          <w:szCs w:val="18"/>
        </w:rPr>
        <w:t xml:space="preserve"> może dokonać zmiany formy zabezpieczenia na jedną lub ki</w:t>
      </w:r>
      <w:r w:rsidR="002920AD" w:rsidRPr="00490D96">
        <w:rPr>
          <w:rFonts w:ascii="Arial" w:hAnsi="Arial" w:cs="Arial"/>
          <w:sz w:val="20"/>
          <w:szCs w:val="18"/>
        </w:rPr>
        <w:t>l</w:t>
      </w:r>
      <w:r w:rsidRPr="00490D96">
        <w:rPr>
          <w:rFonts w:ascii="Arial" w:hAnsi="Arial" w:cs="Arial"/>
          <w:sz w:val="20"/>
          <w:szCs w:val="18"/>
        </w:rPr>
        <w:t xml:space="preserve">ka form, o których mowa w </w:t>
      </w:r>
      <w:proofErr w:type="spellStart"/>
      <w:r w:rsidRPr="00490D96">
        <w:rPr>
          <w:rFonts w:ascii="Arial" w:hAnsi="Arial" w:cs="Arial"/>
          <w:sz w:val="20"/>
          <w:szCs w:val="18"/>
        </w:rPr>
        <w:t>pkt</w:t>
      </w:r>
      <w:proofErr w:type="spellEnd"/>
      <w:r w:rsidRPr="00490D96">
        <w:rPr>
          <w:rFonts w:ascii="Arial" w:hAnsi="Arial" w:cs="Arial"/>
          <w:sz w:val="20"/>
          <w:szCs w:val="18"/>
        </w:rPr>
        <w:t xml:space="preserve"> 15</w:t>
      </w:r>
      <w:r w:rsidR="004C6767" w:rsidRPr="00490D96">
        <w:rPr>
          <w:rFonts w:ascii="Arial" w:hAnsi="Arial" w:cs="Arial"/>
          <w:sz w:val="20"/>
          <w:szCs w:val="18"/>
        </w:rPr>
        <w:t>.2 SIWZ. Zmiana formy zabezpieczenia jest dokonywana z zachowaniem ciągłości zabezpieczenia i bez zmniejszenia jego wysokości.</w:t>
      </w:r>
    </w:p>
    <w:p w:rsidR="004C6767" w:rsidRDefault="0015512A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>15</w:t>
      </w:r>
      <w:r w:rsidR="00056745" w:rsidRPr="00490D96">
        <w:rPr>
          <w:rFonts w:ascii="Arial" w:hAnsi="Arial" w:cs="Arial"/>
          <w:b/>
          <w:bCs/>
          <w:sz w:val="20"/>
        </w:rPr>
        <w:t>.7</w:t>
      </w:r>
      <w:r w:rsidR="004C6767" w:rsidRPr="00490D96">
        <w:rPr>
          <w:rFonts w:ascii="Arial" w:hAnsi="Arial" w:cs="Arial"/>
          <w:b/>
          <w:bCs/>
          <w:sz w:val="20"/>
        </w:rPr>
        <w:t>.</w:t>
      </w:r>
      <w:r w:rsidR="004C6767" w:rsidRPr="00490D96">
        <w:rPr>
          <w:rFonts w:ascii="Arial" w:hAnsi="Arial" w:cs="Arial"/>
          <w:sz w:val="20"/>
        </w:rPr>
        <w:t xml:space="preserve"> </w:t>
      </w:r>
      <w:r w:rsidR="00012A84">
        <w:rPr>
          <w:rFonts w:ascii="Arial" w:hAnsi="Arial" w:cs="Arial"/>
          <w:sz w:val="20"/>
        </w:rPr>
        <w:t>Zamawiający</w:t>
      </w:r>
      <w:r w:rsidR="006E7965" w:rsidRPr="00490D96">
        <w:rPr>
          <w:rFonts w:ascii="Arial" w:hAnsi="Arial" w:cs="Arial"/>
          <w:sz w:val="20"/>
        </w:rPr>
        <w:t xml:space="preserve"> zwraca zabezpieczenie w terminie 30 dni od dnia wykonania zamówienia i uznania przez </w:t>
      </w:r>
      <w:r w:rsidR="00012A84">
        <w:rPr>
          <w:rFonts w:ascii="Arial" w:hAnsi="Arial" w:cs="Arial"/>
          <w:sz w:val="20"/>
        </w:rPr>
        <w:t>Zamawiającego</w:t>
      </w:r>
      <w:r w:rsidR="006E7965" w:rsidRPr="00490D96">
        <w:rPr>
          <w:rFonts w:ascii="Arial" w:hAnsi="Arial" w:cs="Arial"/>
          <w:sz w:val="20"/>
        </w:rPr>
        <w:t xml:space="preserve"> za należycie wykonane. Kwota pozostawiona na zabezpieczenie roszczeń z tytułu rękojmi za wady nie może przekraczać 30% wysokości zabezpieczenia. Kwota ta jest zwracana nie później niż w 15 dniu po upływie okresu rękojmi za wady.</w:t>
      </w:r>
    </w:p>
    <w:p w:rsidR="004C6767" w:rsidRPr="00814431" w:rsidRDefault="004A1FAF" w:rsidP="0081443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D4CA2">
        <w:rPr>
          <w:rFonts w:ascii="Arial" w:hAnsi="Arial" w:cs="Arial"/>
          <w:b/>
        </w:rPr>
        <w:t>15.8</w:t>
      </w:r>
      <w:r w:rsidRPr="00ED4CA2">
        <w:rPr>
          <w:rFonts w:ascii="Arial" w:hAnsi="Arial" w:cs="Arial"/>
        </w:rPr>
        <w:t xml:space="preserve"> Jeżeli okres na jaki ma zostać wniesione zabezpieczenie przekracza 5 lat, zabezpieczenie w pieniądzu wnosi się na cały ten okres, a zabezpieczenie w innej formie wnosi się na okres nie krótszy niż 5 lat, z jednoczesnym zobowiązaniem się </w:t>
      </w:r>
      <w:r w:rsidR="006E4BFC" w:rsidRPr="00ED4CA2">
        <w:rPr>
          <w:rFonts w:ascii="Arial" w:hAnsi="Arial" w:cs="Arial"/>
        </w:rPr>
        <w:t>Wykonawcy</w:t>
      </w:r>
      <w:r w:rsidRPr="00ED4CA2">
        <w:rPr>
          <w:rFonts w:ascii="Arial" w:hAnsi="Arial" w:cs="Arial"/>
        </w:rPr>
        <w:t xml:space="preserve"> do przedłużenia zabezpieczenia lub wniesienia nowego zabezpieczenia na kolejne okresy. W przypadku nieprzedłużenia lub niewniesienia nowego zabezpieczenia najpóźniej na 30 dni przed upływem terminu ważności dotychczasowego zabezpieczenia wniesionego w innej formie niż w pieniądzu, </w:t>
      </w:r>
      <w:r w:rsidR="00012A84" w:rsidRPr="00ED4CA2">
        <w:rPr>
          <w:rFonts w:ascii="Arial" w:hAnsi="Arial" w:cs="Arial"/>
        </w:rPr>
        <w:t>Zamawiający</w:t>
      </w:r>
      <w:r w:rsidRPr="00ED4CA2">
        <w:rPr>
          <w:rFonts w:ascii="Arial" w:hAnsi="Arial" w:cs="Arial"/>
        </w:rPr>
        <w:t xml:space="preserve"> zmienia formę na zabezpieczenie w pieniądzu, poprzez wypłatę kwoty z dotychczasowego zabezpieczenia. Wypłata następuje nie później niż w ostatnim dniu ważności dotychczasowego zabezpieczenia. Przepis art. 149 </w:t>
      </w:r>
      <w:proofErr w:type="spellStart"/>
      <w:r w:rsidR="00851362" w:rsidRPr="00ED4CA2">
        <w:rPr>
          <w:rFonts w:ascii="Arial" w:hAnsi="Arial" w:cs="Arial"/>
        </w:rPr>
        <w:t>p</w:t>
      </w:r>
      <w:r w:rsidR="00012A84" w:rsidRPr="00ED4CA2">
        <w:rPr>
          <w:rFonts w:ascii="Arial" w:hAnsi="Arial" w:cs="Arial"/>
        </w:rPr>
        <w:t>.z.p</w:t>
      </w:r>
      <w:proofErr w:type="spellEnd"/>
      <w:r w:rsidR="00012A84" w:rsidRPr="00ED4CA2">
        <w:rPr>
          <w:rFonts w:ascii="Arial" w:hAnsi="Arial" w:cs="Arial"/>
        </w:rPr>
        <w:t>.</w:t>
      </w:r>
      <w:r w:rsidRPr="00ED4CA2">
        <w:rPr>
          <w:rFonts w:ascii="Arial" w:hAnsi="Arial" w:cs="Arial"/>
        </w:rPr>
        <w:t xml:space="preserve"> stosuje się.</w:t>
      </w:r>
    </w:p>
    <w:p w:rsidR="00C741D6" w:rsidRPr="00490D96" w:rsidRDefault="00C741D6" w:rsidP="00814431">
      <w:pPr>
        <w:pStyle w:val="tyt"/>
        <w:spacing w:before="120" w:after="0" w:line="360" w:lineRule="auto"/>
        <w:jc w:val="both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1</w:t>
      </w:r>
      <w:r w:rsidR="0015512A" w:rsidRPr="00490D96">
        <w:rPr>
          <w:rFonts w:ascii="Arial" w:hAnsi="Arial" w:cs="Arial"/>
          <w:sz w:val="20"/>
        </w:rPr>
        <w:t>6</w:t>
      </w:r>
      <w:r w:rsidRPr="00490D96">
        <w:rPr>
          <w:rFonts w:ascii="Arial" w:hAnsi="Arial" w:cs="Arial"/>
          <w:sz w:val="20"/>
        </w:rPr>
        <w:t>. Istotne dla stron postanowienia, które zostaną wpro</w:t>
      </w:r>
      <w:r w:rsidRPr="00490D96">
        <w:rPr>
          <w:rFonts w:ascii="Arial" w:hAnsi="Arial" w:cs="Arial"/>
          <w:sz w:val="20"/>
        </w:rPr>
        <w:softHyphen/>
        <w:t xml:space="preserve">wadzone do treści </w:t>
      </w:r>
      <w:r w:rsidR="00814431">
        <w:rPr>
          <w:rFonts w:ascii="Arial" w:hAnsi="Arial" w:cs="Arial"/>
          <w:sz w:val="20"/>
        </w:rPr>
        <w:t>zawieranej umowy w sprawie zamó</w:t>
      </w:r>
      <w:r w:rsidRPr="00490D96">
        <w:rPr>
          <w:rFonts w:ascii="Arial" w:hAnsi="Arial" w:cs="Arial"/>
          <w:sz w:val="20"/>
        </w:rPr>
        <w:t xml:space="preserve">wienia publicznego, ogólne warunki umowy albo wzór umowy, jeżeli </w:t>
      </w:r>
      <w:r w:rsidR="00012A84">
        <w:rPr>
          <w:rFonts w:ascii="Arial" w:hAnsi="Arial" w:cs="Arial"/>
          <w:sz w:val="20"/>
        </w:rPr>
        <w:t>Zamawiający</w:t>
      </w:r>
      <w:r w:rsidRPr="00490D96">
        <w:rPr>
          <w:rFonts w:ascii="Arial" w:hAnsi="Arial" w:cs="Arial"/>
          <w:sz w:val="20"/>
        </w:rPr>
        <w:t xml:space="preserve"> wymaga od </w:t>
      </w:r>
      <w:r w:rsidR="006E4BFC">
        <w:rPr>
          <w:rFonts w:ascii="Arial" w:hAnsi="Arial" w:cs="Arial"/>
          <w:sz w:val="20"/>
        </w:rPr>
        <w:t>Wykonawcy</w:t>
      </w:r>
      <w:r w:rsidRPr="00490D96">
        <w:rPr>
          <w:rFonts w:ascii="Arial" w:hAnsi="Arial" w:cs="Arial"/>
          <w:sz w:val="20"/>
        </w:rPr>
        <w:t>, aby zawarł z nim umowę w sprawie zamówienia publicznego na takich warunkach.</w:t>
      </w:r>
    </w:p>
    <w:p w:rsidR="004E63A4" w:rsidRDefault="00C741D6" w:rsidP="004E63A4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Istotne dla stron postanowienia, które zostaną wpro</w:t>
      </w:r>
      <w:r w:rsidRPr="00490D96">
        <w:rPr>
          <w:rFonts w:ascii="Arial" w:hAnsi="Arial" w:cs="Arial"/>
          <w:bCs/>
          <w:sz w:val="20"/>
        </w:rPr>
        <w:softHyphen/>
        <w:t>wadzone do treści zawieranej umowy w sprawie zamówienia publicznego, zawarto we wzorze  umowy stanowiącym część V SIWZ.</w:t>
      </w:r>
    </w:p>
    <w:p w:rsidR="00C741D6" w:rsidRPr="004E63A4" w:rsidRDefault="0015512A" w:rsidP="004E63A4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/>
          <w:sz w:val="20"/>
        </w:rPr>
        <w:t>17</w:t>
      </w:r>
      <w:r w:rsidR="00C741D6" w:rsidRPr="00490D96">
        <w:rPr>
          <w:rFonts w:ascii="Arial" w:hAnsi="Arial" w:cs="Arial"/>
          <w:b/>
          <w:sz w:val="20"/>
        </w:rPr>
        <w:t xml:space="preserve">. Pouczenie o środkach ochrony prawnej przysługujących </w:t>
      </w:r>
      <w:r w:rsidR="006E4BFC">
        <w:rPr>
          <w:rFonts w:ascii="Arial" w:hAnsi="Arial" w:cs="Arial"/>
          <w:b/>
          <w:sz w:val="20"/>
        </w:rPr>
        <w:t>Wykonawcy</w:t>
      </w:r>
      <w:r w:rsidR="00C741D6" w:rsidRPr="00490D96">
        <w:rPr>
          <w:rFonts w:ascii="Arial" w:hAnsi="Arial" w:cs="Arial"/>
          <w:b/>
          <w:sz w:val="20"/>
        </w:rPr>
        <w:t xml:space="preserve"> w toku postępowania </w:t>
      </w:r>
      <w:r w:rsidR="00ED4CA2">
        <w:rPr>
          <w:rFonts w:ascii="Arial" w:hAnsi="Arial" w:cs="Arial"/>
          <w:b/>
          <w:sz w:val="20"/>
        </w:rPr>
        <w:t xml:space="preserve">                           </w:t>
      </w:r>
      <w:r w:rsidR="00C741D6" w:rsidRPr="00490D96">
        <w:rPr>
          <w:rFonts w:ascii="Arial" w:hAnsi="Arial" w:cs="Arial"/>
          <w:b/>
          <w:sz w:val="20"/>
        </w:rPr>
        <w:t xml:space="preserve">o udzielenie zamówienia. 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17.1 Odwołanie przysługuje wył</w:t>
      </w:r>
      <w:r w:rsidRPr="00490D96">
        <w:rPr>
          <w:rFonts w:ascii="Arial" w:eastAsia="TimesNewRoman,Bold" w:hAnsi="Arial" w:cs="Arial"/>
          <w:bCs/>
        </w:rPr>
        <w:t>ą</w:t>
      </w:r>
      <w:r w:rsidRPr="00490D96">
        <w:rPr>
          <w:rFonts w:ascii="Arial" w:hAnsi="Arial" w:cs="Arial"/>
          <w:bCs/>
        </w:rPr>
        <w:t xml:space="preserve">cznie od niezgodnej z przepisami </w:t>
      </w:r>
      <w:r w:rsidR="004E3D84" w:rsidRPr="00490D96">
        <w:rPr>
          <w:rFonts w:ascii="Arial" w:hAnsi="Arial" w:cs="Arial"/>
          <w:bCs/>
        </w:rPr>
        <w:t>ust</w:t>
      </w:r>
      <w:r w:rsidRPr="00490D96">
        <w:rPr>
          <w:rFonts w:ascii="Arial" w:hAnsi="Arial" w:cs="Arial"/>
          <w:bCs/>
        </w:rPr>
        <w:t>awy czynno</w:t>
      </w:r>
      <w:r w:rsidRPr="00490D96">
        <w:rPr>
          <w:rFonts w:ascii="Arial" w:eastAsia="TimesNewRoman,Bold" w:hAnsi="Arial" w:cs="Arial"/>
          <w:bCs/>
        </w:rPr>
        <w:t>ś</w:t>
      </w:r>
      <w:r w:rsidRPr="00490D96">
        <w:rPr>
          <w:rFonts w:ascii="Arial" w:hAnsi="Arial" w:cs="Arial"/>
          <w:bCs/>
        </w:rPr>
        <w:t xml:space="preserve">ci </w:t>
      </w:r>
      <w:r w:rsidR="00012A84">
        <w:rPr>
          <w:rFonts w:ascii="Arial" w:hAnsi="Arial" w:cs="Arial"/>
          <w:bCs/>
        </w:rPr>
        <w:t>Zamawiającego</w:t>
      </w:r>
      <w:r w:rsidRPr="00490D96">
        <w:rPr>
          <w:rFonts w:ascii="Arial" w:hAnsi="Arial" w:cs="Arial"/>
          <w:bCs/>
        </w:rPr>
        <w:t xml:space="preserve"> podj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 xml:space="preserve">tej </w:t>
      </w:r>
      <w:r w:rsidR="00ED4CA2">
        <w:rPr>
          <w:rFonts w:ascii="Arial" w:hAnsi="Arial" w:cs="Arial"/>
          <w:bCs/>
        </w:rPr>
        <w:t xml:space="preserve">                    </w:t>
      </w:r>
      <w:r w:rsidRPr="00490D96">
        <w:rPr>
          <w:rFonts w:ascii="Arial" w:hAnsi="Arial" w:cs="Arial"/>
          <w:bCs/>
        </w:rPr>
        <w:t>w post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powaniu o udzielenie zamówienia lub zaniechania czynno</w:t>
      </w:r>
      <w:r w:rsidRPr="00490D96">
        <w:rPr>
          <w:rFonts w:ascii="Arial" w:eastAsia="TimesNewRoman,Bold" w:hAnsi="Arial" w:cs="Arial"/>
          <w:bCs/>
        </w:rPr>
        <w:t>ś</w:t>
      </w:r>
      <w:r w:rsidRPr="00490D96">
        <w:rPr>
          <w:rFonts w:ascii="Arial" w:hAnsi="Arial" w:cs="Arial"/>
          <w:bCs/>
        </w:rPr>
        <w:t xml:space="preserve">ci, do której </w:t>
      </w:r>
      <w:r w:rsidR="00012A84">
        <w:rPr>
          <w:rFonts w:ascii="Arial" w:hAnsi="Arial" w:cs="Arial"/>
          <w:bCs/>
        </w:rPr>
        <w:t>Zamawiający</w:t>
      </w:r>
      <w:r w:rsidRPr="00490D96">
        <w:rPr>
          <w:rFonts w:ascii="Arial" w:hAnsi="Arial" w:cs="Arial"/>
          <w:bCs/>
        </w:rPr>
        <w:t xml:space="preserve"> jest zobowi</w:t>
      </w:r>
      <w:r w:rsidRPr="00490D96">
        <w:rPr>
          <w:rFonts w:ascii="Arial" w:eastAsia="TimesNewRoman,Bold" w:hAnsi="Arial" w:cs="Arial"/>
          <w:bCs/>
        </w:rPr>
        <w:t>ą</w:t>
      </w:r>
      <w:r w:rsidRPr="00490D96">
        <w:rPr>
          <w:rFonts w:ascii="Arial" w:hAnsi="Arial" w:cs="Arial"/>
          <w:bCs/>
        </w:rPr>
        <w:t xml:space="preserve">zany na podstawie </w:t>
      </w:r>
      <w:r w:rsidR="004E3D84" w:rsidRPr="00490D96">
        <w:rPr>
          <w:rFonts w:ascii="Arial" w:hAnsi="Arial" w:cs="Arial"/>
          <w:bCs/>
        </w:rPr>
        <w:t>ust</w:t>
      </w:r>
      <w:r w:rsidRPr="00490D96">
        <w:rPr>
          <w:rFonts w:ascii="Arial" w:hAnsi="Arial" w:cs="Arial"/>
          <w:bCs/>
        </w:rPr>
        <w:t>awy.</w:t>
      </w:r>
    </w:p>
    <w:p w:rsidR="00393428" w:rsidRPr="002B3E48" w:rsidRDefault="00393428" w:rsidP="003934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2B3E48">
        <w:rPr>
          <w:rFonts w:ascii="Arial" w:hAnsi="Arial" w:cs="Arial"/>
          <w:bCs/>
        </w:rPr>
        <w:t>17.2 Je</w:t>
      </w:r>
      <w:r w:rsidRPr="002B3E48">
        <w:rPr>
          <w:rFonts w:ascii="Arial" w:eastAsia="TimesNewRoman,Bold" w:hAnsi="Arial" w:cs="Arial"/>
          <w:bCs/>
        </w:rPr>
        <w:t>ż</w:t>
      </w:r>
      <w:r w:rsidRPr="002B3E48">
        <w:rPr>
          <w:rFonts w:ascii="Arial" w:hAnsi="Arial" w:cs="Arial"/>
          <w:bCs/>
        </w:rPr>
        <w:t>eli warto</w:t>
      </w:r>
      <w:r w:rsidRPr="002B3E48">
        <w:rPr>
          <w:rFonts w:ascii="Arial" w:eastAsia="TimesNewRoman,Bold" w:hAnsi="Arial" w:cs="Arial"/>
          <w:bCs/>
        </w:rPr>
        <w:t xml:space="preserve">ść </w:t>
      </w:r>
      <w:r w:rsidRPr="002B3E48">
        <w:rPr>
          <w:rFonts w:ascii="Arial" w:hAnsi="Arial" w:cs="Arial"/>
          <w:bCs/>
        </w:rPr>
        <w:t>zamówienia jest mniejsza ni</w:t>
      </w:r>
      <w:r w:rsidRPr="002B3E48">
        <w:rPr>
          <w:rFonts w:ascii="Arial" w:eastAsia="TimesNewRoman,Bold" w:hAnsi="Arial" w:cs="Arial"/>
          <w:bCs/>
        </w:rPr>
        <w:t xml:space="preserve">ż </w:t>
      </w:r>
      <w:r w:rsidRPr="002B3E48">
        <w:rPr>
          <w:rFonts w:ascii="Arial" w:hAnsi="Arial" w:cs="Arial"/>
          <w:bCs/>
        </w:rPr>
        <w:t>kwoty okre</w:t>
      </w:r>
      <w:r w:rsidRPr="002B3E48">
        <w:rPr>
          <w:rFonts w:ascii="Arial" w:eastAsia="TimesNewRoman,Bold" w:hAnsi="Arial" w:cs="Arial"/>
          <w:bCs/>
        </w:rPr>
        <w:t>ś</w:t>
      </w:r>
      <w:r w:rsidRPr="002B3E48">
        <w:rPr>
          <w:rFonts w:ascii="Arial" w:hAnsi="Arial" w:cs="Arial"/>
          <w:bCs/>
        </w:rPr>
        <w:t>lone w przepisach wydanych na podstawie art. 11 ust. 8, odwołanie przysługuje wył</w:t>
      </w:r>
      <w:r w:rsidRPr="002B3E48">
        <w:rPr>
          <w:rFonts w:ascii="Arial" w:eastAsia="TimesNewRoman,Bold" w:hAnsi="Arial" w:cs="Arial"/>
          <w:bCs/>
        </w:rPr>
        <w:t>ą</w:t>
      </w:r>
      <w:r w:rsidRPr="002B3E48">
        <w:rPr>
          <w:rFonts w:ascii="Arial" w:hAnsi="Arial" w:cs="Arial"/>
          <w:bCs/>
        </w:rPr>
        <w:t>cznie wobec czynno</w:t>
      </w:r>
      <w:r w:rsidRPr="002B3E48">
        <w:rPr>
          <w:rFonts w:ascii="Arial" w:eastAsia="TimesNewRoman,Bold" w:hAnsi="Arial" w:cs="Arial"/>
          <w:bCs/>
        </w:rPr>
        <w:t>ś</w:t>
      </w:r>
      <w:r w:rsidRPr="002B3E48">
        <w:rPr>
          <w:rFonts w:ascii="Arial" w:hAnsi="Arial" w:cs="Arial"/>
          <w:bCs/>
        </w:rPr>
        <w:t>ci:</w:t>
      </w:r>
    </w:p>
    <w:p w:rsidR="00BA4D98" w:rsidRPr="00F35B45" w:rsidRDefault="00BA4D98" w:rsidP="00BA4D98">
      <w:pPr>
        <w:spacing w:line="360" w:lineRule="auto"/>
        <w:jc w:val="both"/>
        <w:rPr>
          <w:rFonts w:ascii="Arial" w:hAnsi="Arial" w:cs="Arial"/>
        </w:rPr>
      </w:pPr>
      <w:r w:rsidRPr="00F35B45">
        <w:rPr>
          <w:rFonts w:ascii="Arial" w:hAnsi="Arial" w:cs="Arial"/>
        </w:rPr>
        <w:t>1) wyboru trybu negocjacji bez ogłoszenia, zamówienia z w</w:t>
      </w:r>
      <w:r>
        <w:rPr>
          <w:rFonts w:ascii="Arial" w:hAnsi="Arial" w:cs="Arial"/>
        </w:rPr>
        <w:t>olnej ręki lub zapytania o cenę,</w:t>
      </w:r>
    </w:p>
    <w:p w:rsidR="00BA4D98" w:rsidRPr="00814431" w:rsidRDefault="00BA4D98" w:rsidP="00BA4D98">
      <w:pPr>
        <w:autoSpaceDE w:val="0"/>
        <w:autoSpaceDN w:val="0"/>
        <w:spacing w:line="360" w:lineRule="auto"/>
        <w:rPr>
          <w:rFonts w:ascii="Arial" w:hAnsi="Arial" w:cs="Arial"/>
        </w:rPr>
      </w:pPr>
      <w:r w:rsidRPr="00814431">
        <w:rPr>
          <w:rFonts w:ascii="Arial" w:hAnsi="Arial" w:cs="Arial"/>
        </w:rPr>
        <w:t>2) określenia warunków udziału w postępowaniu,</w:t>
      </w:r>
    </w:p>
    <w:p w:rsidR="00BA4D98" w:rsidRPr="00814431" w:rsidRDefault="00BA4D98" w:rsidP="00BA4D98">
      <w:pPr>
        <w:autoSpaceDE w:val="0"/>
        <w:autoSpaceDN w:val="0"/>
        <w:spacing w:line="360" w:lineRule="auto"/>
        <w:rPr>
          <w:rFonts w:ascii="Arial" w:hAnsi="Arial" w:cs="Arial"/>
        </w:rPr>
      </w:pPr>
      <w:r w:rsidRPr="00814431">
        <w:rPr>
          <w:rFonts w:ascii="Arial" w:hAnsi="Arial" w:cs="Arial"/>
        </w:rPr>
        <w:t>3) opisu przedmiotu zamówienia,</w:t>
      </w:r>
    </w:p>
    <w:p w:rsidR="00BA4D98" w:rsidRPr="00814431" w:rsidRDefault="00BA4D98" w:rsidP="00BA4D98">
      <w:pPr>
        <w:spacing w:line="360" w:lineRule="auto"/>
        <w:jc w:val="both"/>
        <w:rPr>
          <w:rFonts w:ascii="Arial" w:hAnsi="Arial" w:cs="Arial"/>
        </w:rPr>
      </w:pPr>
      <w:r w:rsidRPr="00814431">
        <w:rPr>
          <w:rFonts w:ascii="Arial" w:hAnsi="Arial" w:cs="Arial"/>
        </w:rPr>
        <w:t>4) wyboru najkorzystniejszej oferty</w:t>
      </w:r>
    </w:p>
    <w:p w:rsidR="00BA4D98" w:rsidRPr="00F35B45" w:rsidRDefault="00BA4D98" w:rsidP="00BA4D9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5B45">
        <w:rPr>
          <w:rFonts w:ascii="Arial" w:hAnsi="Arial" w:cs="Arial"/>
        </w:rPr>
        <w:t>) wykluczenia odwołującego z postę</w:t>
      </w:r>
      <w:r>
        <w:rPr>
          <w:rFonts w:ascii="Arial" w:hAnsi="Arial" w:cs="Arial"/>
        </w:rPr>
        <w:t>powania o udzielenie zamówienia,</w:t>
      </w:r>
    </w:p>
    <w:p w:rsidR="00BA4D98" w:rsidRPr="00F35B45" w:rsidRDefault="00BA4D98" w:rsidP="00BA4D9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5B45">
        <w:rPr>
          <w:rFonts w:ascii="Arial" w:hAnsi="Arial" w:cs="Arial"/>
        </w:rPr>
        <w:t>) odrzucenia oferty odwołującego.</w:t>
      </w:r>
    </w:p>
    <w:p w:rsidR="00393428" w:rsidRPr="002B3E48" w:rsidRDefault="00393428" w:rsidP="003934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2B3E48">
        <w:rPr>
          <w:rFonts w:ascii="Arial" w:hAnsi="Arial" w:cs="Arial"/>
          <w:bCs/>
        </w:rPr>
        <w:lastRenderedPageBreak/>
        <w:t>17.3. Odwołanie powinno wskazywa</w:t>
      </w:r>
      <w:r w:rsidRPr="002B3E48">
        <w:rPr>
          <w:rFonts w:ascii="Arial" w:eastAsia="TimesNewRoman,Bold" w:hAnsi="Arial" w:cs="Arial"/>
          <w:bCs/>
        </w:rPr>
        <w:t xml:space="preserve">ć </w:t>
      </w:r>
      <w:r w:rsidRPr="002B3E48">
        <w:rPr>
          <w:rFonts w:ascii="Arial" w:hAnsi="Arial" w:cs="Arial"/>
          <w:bCs/>
        </w:rPr>
        <w:t>czynno</w:t>
      </w:r>
      <w:r w:rsidRPr="002B3E48">
        <w:rPr>
          <w:rFonts w:ascii="Arial" w:eastAsia="TimesNewRoman,Bold" w:hAnsi="Arial" w:cs="Arial"/>
          <w:bCs/>
        </w:rPr>
        <w:t xml:space="preserve">ść </w:t>
      </w:r>
      <w:r w:rsidRPr="002B3E48">
        <w:rPr>
          <w:rFonts w:ascii="Arial" w:hAnsi="Arial" w:cs="Arial"/>
          <w:bCs/>
        </w:rPr>
        <w:t>lub zaniechanie czynno</w:t>
      </w:r>
      <w:r w:rsidRPr="002B3E48">
        <w:rPr>
          <w:rFonts w:ascii="Arial" w:eastAsia="TimesNewRoman,Bold" w:hAnsi="Arial" w:cs="Arial"/>
          <w:bCs/>
        </w:rPr>
        <w:t>ś</w:t>
      </w:r>
      <w:r w:rsidRPr="002B3E48">
        <w:rPr>
          <w:rFonts w:ascii="Arial" w:hAnsi="Arial" w:cs="Arial"/>
          <w:bCs/>
        </w:rPr>
        <w:t xml:space="preserve">ci </w:t>
      </w:r>
      <w:r w:rsidR="00012A84">
        <w:rPr>
          <w:rFonts w:ascii="Arial" w:hAnsi="Arial" w:cs="Arial"/>
          <w:bCs/>
        </w:rPr>
        <w:t>Zamawiającego</w:t>
      </w:r>
      <w:r w:rsidRPr="002B3E48">
        <w:rPr>
          <w:rFonts w:ascii="Arial" w:hAnsi="Arial" w:cs="Arial"/>
          <w:bCs/>
        </w:rPr>
        <w:t>, której zarzuca si</w:t>
      </w:r>
      <w:r w:rsidRPr="002B3E48">
        <w:rPr>
          <w:rFonts w:ascii="Arial" w:eastAsia="TimesNewRoman,Bold" w:hAnsi="Arial" w:cs="Arial"/>
          <w:bCs/>
        </w:rPr>
        <w:t xml:space="preserve">ę </w:t>
      </w:r>
      <w:r w:rsidRPr="002B3E48">
        <w:rPr>
          <w:rFonts w:ascii="Arial" w:hAnsi="Arial" w:cs="Arial"/>
          <w:bCs/>
        </w:rPr>
        <w:t>niezgodno</w:t>
      </w:r>
      <w:r w:rsidRPr="002B3E48">
        <w:rPr>
          <w:rFonts w:ascii="Arial" w:eastAsia="TimesNewRoman,Bold" w:hAnsi="Arial" w:cs="Arial"/>
          <w:bCs/>
        </w:rPr>
        <w:t xml:space="preserve">ść </w:t>
      </w:r>
      <w:r w:rsidRPr="002B3E48">
        <w:rPr>
          <w:rFonts w:ascii="Arial" w:hAnsi="Arial" w:cs="Arial"/>
          <w:bCs/>
        </w:rPr>
        <w:t>z przepisami ustawy, zawiera</w:t>
      </w:r>
      <w:r w:rsidRPr="002B3E48">
        <w:rPr>
          <w:rFonts w:ascii="Arial" w:eastAsia="TimesNewRoman,Bold" w:hAnsi="Arial" w:cs="Arial"/>
          <w:bCs/>
        </w:rPr>
        <w:t>ć</w:t>
      </w:r>
      <w:r w:rsidRPr="002B3E48">
        <w:rPr>
          <w:rFonts w:ascii="Arial" w:hAnsi="Arial" w:cs="Arial"/>
          <w:bCs/>
        </w:rPr>
        <w:t xml:space="preserve"> zwi</w:t>
      </w:r>
      <w:r w:rsidRPr="002B3E48">
        <w:rPr>
          <w:rFonts w:ascii="Arial" w:eastAsia="TimesNewRoman,Bold" w:hAnsi="Arial" w:cs="Arial"/>
          <w:bCs/>
        </w:rPr>
        <w:t>ę</w:t>
      </w:r>
      <w:r w:rsidRPr="002B3E48">
        <w:rPr>
          <w:rFonts w:ascii="Arial" w:hAnsi="Arial" w:cs="Arial"/>
          <w:bCs/>
        </w:rPr>
        <w:t>złe przedstawienie zarzutów, okre</w:t>
      </w:r>
      <w:r w:rsidRPr="002B3E48">
        <w:rPr>
          <w:rFonts w:ascii="Arial" w:eastAsia="TimesNewRoman,Bold" w:hAnsi="Arial" w:cs="Arial"/>
          <w:bCs/>
        </w:rPr>
        <w:t>ś</w:t>
      </w:r>
      <w:r w:rsidRPr="002B3E48">
        <w:rPr>
          <w:rFonts w:ascii="Arial" w:hAnsi="Arial" w:cs="Arial"/>
          <w:bCs/>
        </w:rPr>
        <w:t>la</w:t>
      </w:r>
      <w:r w:rsidRPr="002B3E48">
        <w:rPr>
          <w:rFonts w:ascii="Arial" w:eastAsia="TimesNewRoman,Bold" w:hAnsi="Arial" w:cs="Arial"/>
          <w:bCs/>
        </w:rPr>
        <w:t>ć żą</w:t>
      </w:r>
      <w:r w:rsidRPr="002B3E48">
        <w:rPr>
          <w:rFonts w:ascii="Arial" w:hAnsi="Arial" w:cs="Arial"/>
          <w:bCs/>
        </w:rPr>
        <w:t>danie oraz wskazywa</w:t>
      </w:r>
      <w:r w:rsidRPr="002B3E48">
        <w:rPr>
          <w:rFonts w:ascii="Arial" w:eastAsia="TimesNewRoman,Bold" w:hAnsi="Arial" w:cs="Arial"/>
          <w:bCs/>
        </w:rPr>
        <w:t xml:space="preserve">ć </w:t>
      </w:r>
      <w:r w:rsidRPr="002B3E48">
        <w:rPr>
          <w:rFonts w:ascii="Arial" w:hAnsi="Arial" w:cs="Arial"/>
          <w:bCs/>
        </w:rPr>
        <w:t>okoliczno</w:t>
      </w:r>
      <w:r w:rsidRPr="002B3E48">
        <w:rPr>
          <w:rFonts w:ascii="Arial" w:eastAsia="TimesNewRoman,Bold" w:hAnsi="Arial" w:cs="Arial"/>
          <w:bCs/>
        </w:rPr>
        <w:t>ś</w:t>
      </w:r>
      <w:r w:rsidRPr="002B3E48">
        <w:rPr>
          <w:rFonts w:ascii="Arial" w:hAnsi="Arial" w:cs="Arial"/>
          <w:bCs/>
        </w:rPr>
        <w:t>ci faktyczne i prawne uzasadniaj</w:t>
      </w:r>
      <w:r w:rsidRPr="002B3E48">
        <w:rPr>
          <w:rFonts w:ascii="Arial" w:eastAsia="TimesNewRoman,Bold" w:hAnsi="Arial" w:cs="Arial"/>
          <w:bCs/>
        </w:rPr>
        <w:t>ą</w:t>
      </w:r>
      <w:r w:rsidRPr="002B3E48">
        <w:rPr>
          <w:rFonts w:ascii="Arial" w:hAnsi="Arial" w:cs="Arial"/>
          <w:bCs/>
        </w:rPr>
        <w:t>ce wniesienie odwołania.</w:t>
      </w:r>
    </w:p>
    <w:p w:rsidR="00E811B3" w:rsidRPr="00814431" w:rsidRDefault="00393428" w:rsidP="00393428">
      <w:pPr>
        <w:spacing w:line="360" w:lineRule="auto"/>
        <w:jc w:val="both"/>
        <w:rPr>
          <w:rFonts w:ascii="Arial" w:hAnsi="Arial" w:cs="Arial"/>
        </w:rPr>
      </w:pPr>
      <w:r w:rsidRPr="00814431">
        <w:rPr>
          <w:rFonts w:ascii="Arial" w:hAnsi="Arial" w:cs="Arial"/>
        </w:rPr>
        <w:t>17.4. Odwołanie wnosi się do Prezesa Izby w formie pisemnej lub w postaci elektronicznej, podpisane bezpiecznym podpisem elektronicznym weryfikowanym przy pomocy ważnego kwalifikowanego certyfikatu lub równoważnego środka, spełniającego wymagania dla tego rodzaju podpisu.</w:t>
      </w:r>
    </w:p>
    <w:p w:rsidR="00325933" w:rsidRPr="00814431" w:rsidRDefault="00325933" w:rsidP="003259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B3E48">
        <w:rPr>
          <w:rFonts w:ascii="Arial" w:hAnsi="Arial" w:cs="Arial"/>
          <w:bCs/>
        </w:rPr>
        <w:t>17.5. Odwołuj</w:t>
      </w:r>
      <w:r w:rsidRPr="002B3E48">
        <w:rPr>
          <w:rFonts w:ascii="Arial" w:eastAsia="TimesNewRoman,Bold" w:hAnsi="Arial" w:cs="Arial"/>
          <w:bCs/>
        </w:rPr>
        <w:t>ą</w:t>
      </w:r>
      <w:r w:rsidRPr="002B3E48">
        <w:rPr>
          <w:rFonts w:ascii="Arial" w:hAnsi="Arial" w:cs="Arial"/>
          <w:bCs/>
        </w:rPr>
        <w:t>cy przesyła kopi</w:t>
      </w:r>
      <w:r w:rsidRPr="002B3E48">
        <w:rPr>
          <w:rFonts w:ascii="Arial" w:eastAsia="TimesNewRoman,Bold" w:hAnsi="Arial" w:cs="Arial"/>
          <w:bCs/>
        </w:rPr>
        <w:t xml:space="preserve">ę </w:t>
      </w:r>
      <w:r w:rsidRPr="002B3E48">
        <w:rPr>
          <w:rFonts w:ascii="Arial" w:hAnsi="Arial" w:cs="Arial"/>
          <w:bCs/>
        </w:rPr>
        <w:t>odwołania zamawiaj</w:t>
      </w:r>
      <w:r w:rsidRPr="002B3E48">
        <w:rPr>
          <w:rFonts w:ascii="Arial" w:eastAsia="TimesNewRoman,Bold" w:hAnsi="Arial" w:cs="Arial"/>
          <w:bCs/>
        </w:rPr>
        <w:t>ą</w:t>
      </w:r>
      <w:r w:rsidRPr="002B3E48">
        <w:rPr>
          <w:rFonts w:ascii="Arial" w:hAnsi="Arial" w:cs="Arial"/>
          <w:bCs/>
        </w:rPr>
        <w:t xml:space="preserve">cemu przed upływem terminu do wniesienia odwołania </w:t>
      </w:r>
      <w:r w:rsidR="00ED4CA2">
        <w:rPr>
          <w:rFonts w:ascii="Arial" w:hAnsi="Arial" w:cs="Arial"/>
          <w:bCs/>
        </w:rPr>
        <w:t xml:space="preserve">                  </w:t>
      </w:r>
      <w:r w:rsidRPr="002B3E48">
        <w:rPr>
          <w:rFonts w:ascii="Arial" w:hAnsi="Arial" w:cs="Arial"/>
          <w:bCs/>
        </w:rPr>
        <w:t>w taki sposób, aby mógł on zapozna</w:t>
      </w:r>
      <w:r w:rsidRPr="002B3E48">
        <w:rPr>
          <w:rFonts w:ascii="Arial" w:eastAsia="TimesNewRoman,Bold" w:hAnsi="Arial" w:cs="Arial"/>
          <w:bCs/>
        </w:rPr>
        <w:t xml:space="preserve">ć </w:t>
      </w:r>
      <w:r w:rsidRPr="002B3E48">
        <w:rPr>
          <w:rFonts w:ascii="Arial" w:hAnsi="Arial" w:cs="Arial"/>
          <w:bCs/>
        </w:rPr>
        <w:t>si</w:t>
      </w:r>
      <w:r w:rsidRPr="002B3E48">
        <w:rPr>
          <w:rFonts w:ascii="Arial" w:eastAsia="TimesNewRoman,Bold" w:hAnsi="Arial" w:cs="Arial"/>
          <w:bCs/>
        </w:rPr>
        <w:t xml:space="preserve">ę </w:t>
      </w:r>
      <w:r w:rsidRPr="002B3E48">
        <w:rPr>
          <w:rFonts w:ascii="Arial" w:hAnsi="Arial" w:cs="Arial"/>
          <w:bCs/>
        </w:rPr>
        <w:t>z jego tre</w:t>
      </w:r>
      <w:r w:rsidRPr="002B3E48">
        <w:rPr>
          <w:rFonts w:ascii="Arial" w:eastAsia="TimesNewRoman,Bold" w:hAnsi="Arial" w:cs="Arial"/>
          <w:bCs/>
        </w:rPr>
        <w:t>ś</w:t>
      </w:r>
      <w:r w:rsidRPr="002B3E48">
        <w:rPr>
          <w:rFonts w:ascii="Arial" w:hAnsi="Arial" w:cs="Arial"/>
          <w:bCs/>
        </w:rPr>
        <w:t>ci</w:t>
      </w:r>
      <w:r w:rsidRPr="002B3E48">
        <w:rPr>
          <w:rFonts w:ascii="Arial" w:eastAsia="TimesNewRoman,Bold" w:hAnsi="Arial" w:cs="Arial"/>
          <w:bCs/>
        </w:rPr>
        <w:t>ą</w:t>
      </w:r>
      <w:r w:rsidRPr="002B3E48">
        <w:rPr>
          <w:rFonts w:ascii="Arial" w:hAnsi="Arial" w:cs="Arial"/>
          <w:bCs/>
        </w:rPr>
        <w:t xml:space="preserve"> przed upływem tego terminu. </w:t>
      </w:r>
      <w:r w:rsidRPr="00814431">
        <w:rPr>
          <w:rFonts w:ascii="Arial" w:hAnsi="Arial" w:cs="Arial"/>
        </w:rPr>
        <w:t xml:space="preserve">Domniemywa się, iż </w:t>
      </w:r>
      <w:r w:rsidR="00012A84" w:rsidRPr="00814431">
        <w:rPr>
          <w:rFonts w:ascii="Arial" w:hAnsi="Arial" w:cs="Arial"/>
        </w:rPr>
        <w:t>Zamawiający</w:t>
      </w:r>
      <w:r w:rsidRPr="00814431">
        <w:rPr>
          <w:rFonts w:ascii="Arial" w:hAnsi="Arial" w:cs="Arial"/>
        </w:rPr>
        <w:t xml:space="preserve"> mógł zapoznać się z treścią odwołania przed upływem terminu do jego wniesienia, jeżeli przesłanie jego kopii nastąpiło przed upływem terminu do jego wniesienia przy użyciu środków komunikacji elektronicznej.</w:t>
      </w:r>
    </w:p>
    <w:p w:rsidR="00325933" w:rsidRPr="00814431" w:rsidRDefault="00325933" w:rsidP="003259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814431">
        <w:rPr>
          <w:rFonts w:ascii="Arial" w:hAnsi="Arial" w:cs="Arial"/>
          <w:bCs/>
        </w:rPr>
        <w:t xml:space="preserve">17.6 </w:t>
      </w:r>
      <w:r w:rsidR="006E4BFC" w:rsidRPr="00814431">
        <w:rPr>
          <w:rFonts w:ascii="Arial" w:hAnsi="Arial" w:cs="Arial"/>
          <w:bCs/>
        </w:rPr>
        <w:t>Wykonawca</w:t>
      </w:r>
      <w:r w:rsidRPr="00814431">
        <w:rPr>
          <w:rFonts w:ascii="Arial" w:hAnsi="Arial" w:cs="Arial"/>
          <w:bCs/>
        </w:rPr>
        <w:t xml:space="preserve"> lub uczestnik konkursu mo</w:t>
      </w:r>
      <w:r w:rsidRPr="00814431">
        <w:rPr>
          <w:rFonts w:ascii="Arial" w:eastAsia="TimesNewRoman,Bold" w:hAnsi="Arial" w:cs="Arial"/>
          <w:bCs/>
        </w:rPr>
        <w:t>ż</w:t>
      </w:r>
      <w:r w:rsidRPr="00814431">
        <w:rPr>
          <w:rFonts w:ascii="Arial" w:hAnsi="Arial" w:cs="Arial"/>
          <w:bCs/>
        </w:rPr>
        <w:t>e w terminie przewidzianym do wniesienia odwołania poinformowa</w:t>
      </w:r>
      <w:r w:rsidRPr="00814431">
        <w:rPr>
          <w:rFonts w:ascii="Arial" w:eastAsia="TimesNewRoman,Bold" w:hAnsi="Arial" w:cs="Arial"/>
          <w:bCs/>
        </w:rPr>
        <w:t xml:space="preserve">ć </w:t>
      </w:r>
      <w:r w:rsidR="00012A84" w:rsidRPr="00814431">
        <w:rPr>
          <w:rFonts w:ascii="Arial" w:hAnsi="Arial" w:cs="Arial"/>
          <w:bCs/>
        </w:rPr>
        <w:t>Zamawiającego</w:t>
      </w:r>
      <w:r w:rsidRPr="00814431">
        <w:rPr>
          <w:rFonts w:ascii="Arial" w:hAnsi="Arial" w:cs="Arial"/>
          <w:bCs/>
        </w:rPr>
        <w:t xml:space="preserve"> o niezgodnej z przepisami ustawy czynno</w:t>
      </w:r>
      <w:r w:rsidRPr="00814431">
        <w:rPr>
          <w:rFonts w:ascii="Arial" w:eastAsia="TimesNewRoman,Bold" w:hAnsi="Arial" w:cs="Arial"/>
          <w:bCs/>
        </w:rPr>
        <w:t>ś</w:t>
      </w:r>
      <w:r w:rsidRPr="00814431">
        <w:rPr>
          <w:rFonts w:ascii="Arial" w:hAnsi="Arial" w:cs="Arial"/>
          <w:bCs/>
        </w:rPr>
        <w:t>ci podj</w:t>
      </w:r>
      <w:r w:rsidRPr="00814431">
        <w:rPr>
          <w:rFonts w:ascii="Arial" w:eastAsia="TimesNewRoman,Bold" w:hAnsi="Arial" w:cs="Arial"/>
          <w:bCs/>
        </w:rPr>
        <w:t>ę</w:t>
      </w:r>
      <w:r w:rsidRPr="00814431">
        <w:rPr>
          <w:rFonts w:ascii="Arial" w:hAnsi="Arial" w:cs="Arial"/>
          <w:bCs/>
        </w:rPr>
        <w:t>tej przez niego lub zaniechaniu czynno</w:t>
      </w:r>
      <w:r w:rsidRPr="00814431">
        <w:rPr>
          <w:rFonts w:ascii="Arial" w:eastAsia="TimesNewRoman,Bold" w:hAnsi="Arial" w:cs="Arial"/>
          <w:bCs/>
        </w:rPr>
        <w:t>ś</w:t>
      </w:r>
      <w:r w:rsidRPr="00814431">
        <w:rPr>
          <w:rFonts w:ascii="Arial" w:hAnsi="Arial" w:cs="Arial"/>
          <w:bCs/>
        </w:rPr>
        <w:t>ci, do której jest on zobowi</w:t>
      </w:r>
      <w:r w:rsidRPr="00814431">
        <w:rPr>
          <w:rFonts w:ascii="Arial" w:eastAsia="TimesNewRoman,Bold" w:hAnsi="Arial" w:cs="Arial"/>
          <w:bCs/>
        </w:rPr>
        <w:t>ą</w:t>
      </w:r>
      <w:r w:rsidRPr="00814431">
        <w:rPr>
          <w:rFonts w:ascii="Arial" w:hAnsi="Arial" w:cs="Arial"/>
          <w:bCs/>
        </w:rPr>
        <w:t>zany na podstawie ustawy, na które nie przysługuje odwołanie na podstawie art. 180 ust. 2.</w:t>
      </w:r>
    </w:p>
    <w:p w:rsidR="00325933" w:rsidRPr="00814431" w:rsidRDefault="00325933" w:rsidP="003259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814431">
        <w:rPr>
          <w:rFonts w:ascii="Arial" w:hAnsi="Arial" w:cs="Arial"/>
          <w:bCs/>
        </w:rPr>
        <w:t>17.7 W przypadku uznania zasadno</w:t>
      </w:r>
      <w:r w:rsidRPr="00814431">
        <w:rPr>
          <w:rFonts w:ascii="Arial" w:eastAsia="TimesNewRoman,Bold" w:hAnsi="Arial" w:cs="Arial"/>
          <w:bCs/>
        </w:rPr>
        <w:t>ś</w:t>
      </w:r>
      <w:r w:rsidRPr="00814431">
        <w:rPr>
          <w:rFonts w:ascii="Arial" w:hAnsi="Arial" w:cs="Arial"/>
          <w:bCs/>
        </w:rPr>
        <w:t xml:space="preserve">ci przekazanej informacji </w:t>
      </w:r>
      <w:r w:rsidR="00012A84" w:rsidRPr="00814431">
        <w:rPr>
          <w:rFonts w:ascii="Arial" w:hAnsi="Arial" w:cs="Arial"/>
          <w:bCs/>
        </w:rPr>
        <w:t>Zamawiający</w:t>
      </w:r>
      <w:r w:rsidRPr="00814431">
        <w:rPr>
          <w:rFonts w:ascii="Arial" w:hAnsi="Arial" w:cs="Arial"/>
          <w:bCs/>
        </w:rPr>
        <w:t xml:space="preserve"> powtarza czynno</w:t>
      </w:r>
      <w:r w:rsidRPr="00814431">
        <w:rPr>
          <w:rFonts w:ascii="Arial" w:eastAsia="TimesNewRoman,Bold" w:hAnsi="Arial" w:cs="Arial"/>
          <w:bCs/>
        </w:rPr>
        <w:t xml:space="preserve">ść </w:t>
      </w:r>
      <w:r w:rsidRPr="00814431">
        <w:rPr>
          <w:rFonts w:ascii="Arial" w:hAnsi="Arial" w:cs="Arial"/>
          <w:bCs/>
        </w:rPr>
        <w:t>albo dokonuje czynno</w:t>
      </w:r>
      <w:r w:rsidRPr="00814431">
        <w:rPr>
          <w:rFonts w:ascii="Arial" w:eastAsia="TimesNewRoman,Bold" w:hAnsi="Arial" w:cs="Arial"/>
          <w:bCs/>
        </w:rPr>
        <w:t>ś</w:t>
      </w:r>
      <w:r w:rsidRPr="00814431">
        <w:rPr>
          <w:rFonts w:ascii="Arial" w:hAnsi="Arial" w:cs="Arial"/>
          <w:bCs/>
        </w:rPr>
        <w:t>ci zaniechanej, informuj</w:t>
      </w:r>
      <w:r w:rsidRPr="00814431">
        <w:rPr>
          <w:rFonts w:ascii="Arial" w:eastAsia="TimesNewRoman,Bold" w:hAnsi="Arial" w:cs="Arial"/>
          <w:bCs/>
        </w:rPr>
        <w:t>ą</w:t>
      </w:r>
      <w:r w:rsidRPr="00814431">
        <w:rPr>
          <w:rFonts w:ascii="Arial" w:hAnsi="Arial" w:cs="Arial"/>
          <w:bCs/>
        </w:rPr>
        <w:t>c o tym wykonawców w sposób przewidziany w ustawie dla tej czynno</w:t>
      </w:r>
      <w:r w:rsidRPr="00814431">
        <w:rPr>
          <w:rFonts w:ascii="Arial" w:eastAsia="TimesNewRoman,Bold" w:hAnsi="Arial" w:cs="Arial"/>
          <w:bCs/>
        </w:rPr>
        <w:t>ś</w:t>
      </w:r>
      <w:r w:rsidRPr="00814431">
        <w:rPr>
          <w:rFonts w:ascii="Arial" w:hAnsi="Arial" w:cs="Arial"/>
          <w:bCs/>
        </w:rPr>
        <w:t>ci.</w:t>
      </w:r>
    </w:p>
    <w:p w:rsidR="00325933" w:rsidRPr="00814431" w:rsidRDefault="00325933" w:rsidP="003259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814431">
        <w:rPr>
          <w:rFonts w:ascii="Arial" w:hAnsi="Arial" w:cs="Arial"/>
          <w:bCs/>
        </w:rPr>
        <w:t>17.8 Na czynno</w:t>
      </w:r>
      <w:r w:rsidRPr="00814431">
        <w:rPr>
          <w:rFonts w:ascii="Arial" w:eastAsia="TimesNewRoman,Bold" w:hAnsi="Arial" w:cs="Arial"/>
          <w:bCs/>
        </w:rPr>
        <w:t>ś</w:t>
      </w:r>
      <w:r w:rsidRPr="00814431">
        <w:rPr>
          <w:rFonts w:ascii="Arial" w:hAnsi="Arial" w:cs="Arial"/>
          <w:bCs/>
        </w:rPr>
        <w:t>ci, o których mowa w ust. 2, nie przysługuje odwołanie, z zastrze</w:t>
      </w:r>
      <w:r w:rsidRPr="00814431">
        <w:rPr>
          <w:rFonts w:ascii="Arial" w:eastAsia="TimesNewRoman,Bold" w:hAnsi="Arial" w:cs="Arial"/>
          <w:bCs/>
        </w:rPr>
        <w:t>ż</w:t>
      </w:r>
      <w:r w:rsidRPr="00814431">
        <w:rPr>
          <w:rFonts w:ascii="Arial" w:hAnsi="Arial" w:cs="Arial"/>
          <w:bCs/>
        </w:rPr>
        <w:t xml:space="preserve">eniem art. 180 ust. 2 </w:t>
      </w:r>
      <w:proofErr w:type="spellStart"/>
      <w:r w:rsidR="00D741A6" w:rsidRPr="00814431">
        <w:rPr>
          <w:rFonts w:ascii="Arial" w:hAnsi="Arial" w:cs="Arial"/>
          <w:bCs/>
        </w:rPr>
        <w:t>p</w:t>
      </w:r>
      <w:r w:rsidR="00012A84" w:rsidRPr="00814431">
        <w:rPr>
          <w:rFonts w:ascii="Arial" w:hAnsi="Arial" w:cs="Arial"/>
          <w:bCs/>
        </w:rPr>
        <w:t>.z.p</w:t>
      </w:r>
      <w:proofErr w:type="spellEnd"/>
      <w:r w:rsidR="00012A84" w:rsidRPr="00814431">
        <w:rPr>
          <w:rFonts w:ascii="Arial" w:hAnsi="Arial" w:cs="Arial"/>
          <w:bCs/>
        </w:rPr>
        <w:t>.</w:t>
      </w:r>
    </w:p>
    <w:p w:rsidR="00E811B3" w:rsidRPr="002B3E48" w:rsidRDefault="00E811B3" w:rsidP="00E811B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2B3E48">
        <w:rPr>
          <w:rFonts w:ascii="Arial" w:hAnsi="Arial" w:cs="Arial"/>
          <w:bCs/>
        </w:rPr>
        <w:t>17.9 Odwołanie wnosi si</w:t>
      </w:r>
      <w:r w:rsidRPr="002B3E48">
        <w:rPr>
          <w:rFonts w:ascii="Arial" w:eastAsia="TimesNewRoman,Bold" w:hAnsi="Arial" w:cs="Arial"/>
          <w:bCs/>
        </w:rPr>
        <w:t>ę</w:t>
      </w:r>
      <w:r w:rsidRPr="002B3E48">
        <w:rPr>
          <w:rFonts w:ascii="Arial" w:hAnsi="Arial" w:cs="Arial"/>
          <w:bCs/>
        </w:rPr>
        <w:t>:</w:t>
      </w:r>
    </w:p>
    <w:p w:rsidR="00B22017" w:rsidRDefault="00814431" w:rsidP="00E811B3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814431">
        <w:rPr>
          <w:rFonts w:ascii="Arial" w:hAnsi="Arial" w:cs="Arial"/>
        </w:rPr>
        <w:t xml:space="preserve">) </w:t>
      </w:r>
      <w:r w:rsidR="00E811B3" w:rsidRPr="00814431">
        <w:rPr>
          <w:rFonts w:ascii="Arial" w:hAnsi="Arial" w:cs="Arial"/>
        </w:rPr>
        <w:t xml:space="preserve">w terminie 5 dni od dnia przesłania informacji o czynności </w:t>
      </w:r>
      <w:r w:rsidR="00012A84" w:rsidRPr="00814431">
        <w:rPr>
          <w:rFonts w:ascii="Arial" w:hAnsi="Arial" w:cs="Arial"/>
        </w:rPr>
        <w:t>Zamawiającego</w:t>
      </w:r>
      <w:r w:rsidR="00E811B3" w:rsidRPr="00814431">
        <w:rPr>
          <w:rFonts w:ascii="Arial" w:hAnsi="Arial" w:cs="Arial"/>
        </w:rPr>
        <w:t xml:space="preserve"> stanowiącej podstawę jego wniesienia – jeżeli zostały przesłane przy użyciu środków komunikacji elektronicznej  albo w terminie 10 dni – jeżeli </w:t>
      </w:r>
    </w:p>
    <w:p w:rsidR="00E811B3" w:rsidRPr="00814431" w:rsidRDefault="00E811B3" w:rsidP="00E811B3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814431">
        <w:rPr>
          <w:rFonts w:ascii="Arial" w:hAnsi="Arial" w:cs="Arial"/>
        </w:rPr>
        <w:t xml:space="preserve">zostały przesłane w inny sposób – w przypadku gdy wartość zamówienia jest mniejsza niż kwoty określone </w:t>
      </w:r>
      <w:r w:rsidR="00ED4CA2">
        <w:rPr>
          <w:rFonts w:ascii="Arial" w:hAnsi="Arial" w:cs="Arial"/>
        </w:rPr>
        <w:t xml:space="preserve">                           </w:t>
      </w:r>
      <w:r w:rsidRPr="00814431">
        <w:rPr>
          <w:rFonts w:ascii="Arial" w:hAnsi="Arial" w:cs="Arial"/>
        </w:rPr>
        <w:t xml:space="preserve">w przepisach wydanych na podstawie art. 11 ust. 8 </w:t>
      </w:r>
      <w:proofErr w:type="spellStart"/>
      <w:r w:rsidR="00D741A6" w:rsidRPr="00814431">
        <w:rPr>
          <w:rFonts w:ascii="Arial" w:hAnsi="Arial" w:cs="Arial"/>
        </w:rPr>
        <w:t>p</w:t>
      </w:r>
      <w:r w:rsidR="00012A84" w:rsidRPr="00814431">
        <w:rPr>
          <w:rFonts w:ascii="Arial" w:hAnsi="Arial" w:cs="Arial"/>
        </w:rPr>
        <w:t>.z.p</w:t>
      </w:r>
      <w:proofErr w:type="spellEnd"/>
      <w:r w:rsidR="00012A84" w:rsidRPr="00814431">
        <w:rPr>
          <w:rFonts w:ascii="Arial" w:hAnsi="Arial" w:cs="Arial"/>
        </w:rPr>
        <w:t>.</w:t>
      </w:r>
      <w:r w:rsidRPr="00814431">
        <w:rPr>
          <w:rFonts w:ascii="Arial" w:hAnsi="Arial" w:cs="Arial"/>
        </w:rPr>
        <w:t>.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17.10 Odwołanie wobec tre</w:t>
      </w:r>
      <w:r w:rsidRPr="00490D96">
        <w:rPr>
          <w:rFonts w:ascii="Arial" w:eastAsia="TimesNewRoman,Bold" w:hAnsi="Arial" w:cs="Arial"/>
          <w:bCs/>
        </w:rPr>
        <w:t>ś</w:t>
      </w:r>
      <w:r w:rsidRPr="00490D96">
        <w:rPr>
          <w:rFonts w:ascii="Arial" w:hAnsi="Arial" w:cs="Arial"/>
          <w:bCs/>
        </w:rPr>
        <w:t>ci ogłoszenia o zamówieniu, a je</w:t>
      </w:r>
      <w:r w:rsidRPr="00490D96">
        <w:rPr>
          <w:rFonts w:ascii="Arial" w:eastAsia="TimesNewRoman,Bold" w:hAnsi="Arial" w:cs="Arial"/>
          <w:bCs/>
        </w:rPr>
        <w:t>ż</w:t>
      </w:r>
      <w:r w:rsidRPr="00490D96">
        <w:rPr>
          <w:rFonts w:ascii="Arial" w:hAnsi="Arial" w:cs="Arial"/>
          <w:bCs/>
        </w:rPr>
        <w:t>eli post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powanie jest prowadzone w trybie przetargu nieograniczonego, tak</w:t>
      </w:r>
      <w:r w:rsidRPr="00490D96">
        <w:rPr>
          <w:rFonts w:ascii="Arial" w:eastAsia="TimesNewRoman,Bold" w:hAnsi="Arial" w:cs="Arial"/>
          <w:bCs/>
        </w:rPr>
        <w:t>ż</w:t>
      </w:r>
      <w:r w:rsidRPr="00490D96">
        <w:rPr>
          <w:rFonts w:ascii="Arial" w:hAnsi="Arial" w:cs="Arial"/>
          <w:bCs/>
        </w:rPr>
        <w:t>e wobec postanowie</w:t>
      </w:r>
      <w:r w:rsidRPr="00490D96">
        <w:rPr>
          <w:rFonts w:ascii="Arial" w:eastAsia="TimesNewRoman,Bold" w:hAnsi="Arial" w:cs="Arial"/>
          <w:bCs/>
        </w:rPr>
        <w:t>ń</w:t>
      </w:r>
      <w:r w:rsidRPr="00490D96">
        <w:rPr>
          <w:rFonts w:ascii="Arial" w:hAnsi="Arial" w:cs="Arial"/>
          <w:bCs/>
        </w:rPr>
        <w:t xml:space="preserve"> specyfikacji istotnych warunków zamówienia, wnosi si</w:t>
      </w:r>
      <w:r w:rsidRPr="00490D96">
        <w:rPr>
          <w:rFonts w:ascii="Arial" w:eastAsia="TimesNewRoman,Bold" w:hAnsi="Arial" w:cs="Arial"/>
          <w:bCs/>
        </w:rPr>
        <w:t xml:space="preserve">ę </w:t>
      </w:r>
      <w:r w:rsidRPr="00490D96">
        <w:rPr>
          <w:rFonts w:ascii="Arial" w:hAnsi="Arial" w:cs="Arial"/>
          <w:bCs/>
        </w:rPr>
        <w:t>w terminie:</w:t>
      </w:r>
    </w:p>
    <w:p w:rsidR="00071697" w:rsidRPr="00814431" w:rsidRDefault="00814431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</w:t>
      </w:r>
      <w:r w:rsidR="00071697" w:rsidRPr="00490D96">
        <w:rPr>
          <w:rFonts w:ascii="Arial" w:hAnsi="Arial" w:cs="Arial"/>
          <w:bCs/>
        </w:rPr>
        <w:t xml:space="preserve"> 5 dni od dnia zamieszczenia ogłoszenia w Biuletynie Zamówie</w:t>
      </w:r>
      <w:r w:rsidR="00071697" w:rsidRPr="00490D96">
        <w:rPr>
          <w:rFonts w:ascii="Arial" w:eastAsia="TimesNewRoman,Bold" w:hAnsi="Arial" w:cs="Arial"/>
          <w:bCs/>
        </w:rPr>
        <w:t xml:space="preserve">ń </w:t>
      </w:r>
      <w:r w:rsidR="00071697" w:rsidRPr="00490D96">
        <w:rPr>
          <w:rFonts w:ascii="Arial" w:hAnsi="Arial" w:cs="Arial"/>
          <w:bCs/>
        </w:rPr>
        <w:t>Publicznych lub specyfikacji istotnych warunków zamówienia na stronie</w:t>
      </w:r>
      <w:r w:rsidR="00071697" w:rsidRPr="00490D96">
        <w:rPr>
          <w:rFonts w:ascii="Arial" w:eastAsia="TimesNewRoman,Bold" w:hAnsi="Arial" w:cs="Arial"/>
          <w:bCs/>
        </w:rPr>
        <w:t xml:space="preserve"> </w:t>
      </w:r>
      <w:r w:rsidR="00071697" w:rsidRPr="00490D96">
        <w:rPr>
          <w:rFonts w:ascii="Arial" w:hAnsi="Arial" w:cs="Arial"/>
          <w:bCs/>
        </w:rPr>
        <w:t>internetowej – je</w:t>
      </w:r>
      <w:r w:rsidR="00071697" w:rsidRPr="00490D96">
        <w:rPr>
          <w:rFonts w:ascii="Arial" w:eastAsia="TimesNewRoman,Bold" w:hAnsi="Arial" w:cs="Arial"/>
          <w:bCs/>
        </w:rPr>
        <w:t>ż</w:t>
      </w:r>
      <w:r w:rsidR="00071697" w:rsidRPr="00490D96">
        <w:rPr>
          <w:rFonts w:ascii="Arial" w:hAnsi="Arial" w:cs="Arial"/>
          <w:bCs/>
        </w:rPr>
        <w:t>eli warto</w:t>
      </w:r>
      <w:r w:rsidR="00071697" w:rsidRPr="00490D96">
        <w:rPr>
          <w:rFonts w:ascii="Arial" w:eastAsia="TimesNewRoman,Bold" w:hAnsi="Arial" w:cs="Arial"/>
          <w:bCs/>
        </w:rPr>
        <w:t xml:space="preserve">ść </w:t>
      </w:r>
      <w:r w:rsidR="00071697" w:rsidRPr="00490D96">
        <w:rPr>
          <w:rFonts w:ascii="Arial" w:hAnsi="Arial" w:cs="Arial"/>
          <w:bCs/>
        </w:rPr>
        <w:t>zamówienia jest mniejsza ni</w:t>
      </w:r>
      <w:r w:rsidR="00071697" w:rsidRPr="00490D96">
        <w:rPr>
          <w:rFonts w:ascii="Arial" w:eastAsia="TimesNewRoman,Bold" w:hAnsi="Arial" w:cs="Arial"/>
          <w:bCs/>
        </w:rPr>
        <w:t xml:space="preserve">ż </w:t>
      </w:r>
      <w:r w:rsidR="00071697" w:rsidRPr="00490D96">
        <w:rPr>
          <w:rFonts w:ascii="Arial" w:hAnsi="Arial" w:cs="Arial"/>
          <w:bCs/>
        </w:rPr>
        <w:t>kwoty</w:t>
      </w:r>
      <w:r w:rsidR="00071697" w:rsidRPr="00490D96">
        <w:rPr>
          <w:rFonts w:ascii="Arial" w:eastAsia="TimesNewRoman,Bold" w:hAnsi="Arial" w:cs="Arial"/>
          <w:bCs/>
        </w:rPr>
        <w:t xml:space="preserve"> </w:t>
      </w:r>
      <w:r w:rsidR="00071697" w:rsidRPr="00490D96">
        <w:rPr>
          <w:rFonts w:ascii="Arial" w:hAnsi="Arial" w:cs="Arial"/>
          <w:bCs/>
        </w:rPr>
        <w:t>okre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 xml:space="preserve">lone w przepisach wydanych na podstawie art. 11 </w:t>
      </w:r>
      <w:r w:rsidR="00BC5FD6" w:rsidRPr="00490D96">
        <w:rPr>
          <w:rFonts w:ascii="Arial" w:hAnsi="Arial" w:cs="Arial"/>
          <w:bCs/>
        </w:rPr>
        <w:t>ust.</w:t>
      </w:r>
      <w:r w:rsidR="00071697" w:rsidRPr="00490D96">
        <w:rPr>
          <w:rFonts w:ascii="Arial" w:hAnsi="Arial" w:cs="Arial"/>
          <w:bCs/>
        </w:rPr>
        <w:t xml:space="preserve"> 8</w:t>
      </w:r>
      <w:r w:rsidR="00407658">
        <w:rPr>
          <w:rFonts w:ascii="Arial" w:hAnsi="Arial" w:cs="Arial"/>
          <w:bCs/>
        </w:rPr>
        <w:t xml:space="preserve"> </w:t>
      </w:r>
      <w:proofErr w:type="spellStart"/>
      <w:r w:rsidR="00D741A6">
        <w:rPr>
          <w:rFonts w:ascii="Arial" w:hAnsi="Arial" w:cs="Arial"/>
          <w:bCs/>
        </w:rPr>
        <w:t>p</w:t>
      </w:r>
      <w:r w:rsidR="00012A84">
        <w:rPr>
          <w:rFonts w:ascii="Arial" w:hAnsi="Arial" w:cs="Arial"/>
          <w:bCs/>
        </w:rPr>
        <w:t>.z.p</w:t>
      </w:r>
      <w:proofErr w:type="spellEnd"/>
      <w:r w:rsidR="00012A84">
        <w:rPr>
          <w:rFonts w:ascii="Arial" w:hAnsi="Arial" w:cs="Arial"/>
          <w:bCs/>
        </w:rPr>
        <w:t>.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17.11 Odwołanie wobec czynno</w:t>
      </w:r>
      <w:r w:rsidRPr="00490D96">
        <w:rPr>
          <w:rFonts w:ascii="Arial" w:eastAsia="TimesNewRoman,Bold" w:hAnsi="Arial" w:cs="Arial"/>
          <w:bCs/>
        </w:rPr>
        <w:t>ś</w:t>
      </w:r>
      <w:r w:rsidRPr="00490D96">
        <w:rPr>
          <w:rFonts w:ascii="Arial" w:hAnsi="Arial" w:cs="Arial"/>
          <w:bCs/>
        </w:rPr>
        <w:t>ci innych ni</w:t>
      </w:r>
      <w:r w:rsidRPr="00490D96">
        <w:rPr>
          <w:rFonts w:ascii="Arial" w:eastAsia="TimesNewRoman,Bold" w:hAnsi="Arial" w:cs="Arial"/>
          <w:bCs/>
        </w:rPr>
        <w:t xml:space="preserve">ż </w:t>
      </w:r>
      <w:r w:rsidRPr="00490D96">
        <w:rPr>
          <w:rFonts w:ascii="Arial" w:hAnsi="Arial" w:cs="Arial"/>
          <w:bCs/>
        </w:rPr>
        <w:t>okre</w:t>
      </w:r>
      <w:r w:rsidRPr="00490D96">
        <w:rPr>
          <w:rFonts w:ascii="Arial" w:eastAsia="TimesNewRoman,Bold" w:hAnsi="Arial" w:cs="Arial"/>
          <w:bCs/>
        </w:rPr>
        <w:t>ś</w:t>
      </w:r>
      <w:r w:rsidRPr="00490D96">
        <w:rPr>
          <w:rFonts w:ascii="Arial" w:hAnsi="Arial" w:cs="Arial"/>
          <w:bCs/>
        </w:rPr>
        <w:t xml:space="preserve">lone w </w:t>
      </w:r>
      <w:r w:rsidR="00BC5FD6" w:rsidRPr="00490D96">
        <w:rPr>
          <w:rFonts w:ascii="Arial" w:hAnsi="Arial" w:cs="Arial"/>
          <w:bCs/>
        </w:rPr>
        <w:t>ust.</w:t>
      </w:r>
      <w:r w:rsidRPr="00490D96">
        <w:rPr>
          <w:rFonts w:ascii="Arial" w:hAnsi="Arial" w:cs="Arial"/>
          <w:bCs/>
        </w:rPr>
        <w:t>. 1 i 2 wnosi si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:</w:t>
      </w:r>
    </w:p>
    <w:p w:rsidR="00071697" w:rsidRPr="00490D96" w:rsidRDefault="0064661A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1) </w:t>
      </w:r>
      <w:r w:rsidR="00071697" w:rsidRPr="00490D96">
        <w:rPr>
          <w:rFonts w:ascii="Arial" w:hAnsi="Arial" w:cs="Arial"/>
          <w:bCs/>
        </w:rPr>
        <w:t>w przypadku zamówie</w:t>
      </w:r>
      <w:r w:rsidR="00071697" w:rsidRPr="00490D96">
        <w:rPr>
          <w:rFonts w:ascii="Arial" w:eastAsia="TimesNewRoman,Bold" w:hAnsi="Arial" w:cs="Arial"/>
          <w:bCs/>
        </w:rPr>
        <w:t>ń</w:t>
      </w:r>
      <w:r w:rsidR="00071697" w:rsidRPr="00490D96">
        <w:rPr>
          <w:rFonts w:ascii="Arial" w:hAnsi="Arial" w:cs="Arial"/>
          <w:bCs/>
        </w:rPr>
        <w:t>, których warto</w:t>
      </w:r>
      <w:r w:rsidR="00071697" w:rsidRPr="00490D96">
        <w:rPr>
          <w:rFonts w:ascii="Arial" w:eastAsia="TimesNewRoman,Bold" w:hAnsi="Arial" w:cs="Arial"/>
          <w:bCs/>
        </w:rPr>
        <w:t xml:space="preserve">ść </w:t>
      </w:r>
      <w:r w:rsidR="00071697" w:rsidRPr="00490D96">
        <w:rPr>
          <w:rFonts w:ascii="Arial" w:hAnsi="Arial" w:cs="Arial"/>
          <w:bCs/>
        </w:rPr>
        <w:t>jest mniejsza ni</w:t>
      </w:r>
      <w:r w:rsidR="00071697" w:rsidRPr="00490D96">
        <w:rPr>
          <w:rFonts w:ascii="Arial" w:eastAsia="TimesNewRoman,Bold" w:hAnsi="Arial" w:cs="Arial"/>
          <w:bCs/>
        </w:rPr>
        <w:t xml:space="preserve">ż </w:t>
      </w:r>
      <w:r w:rsidR="00071697" w:rsidRPr="00490D96">
        <w:rPr>
          <w:rFonts w:ascii="Arial" w:hAnsi="Arial" w:cs="Arial"/>
          <w:bCs/>
        </w:rPr>
        <w:t>kwoty okre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 xml:space="preserve">lone w przepisach wydanych na podstawie art. 11 </w:t>
      </w:r>
      <w:r w:rsidR="00BC5FD6" w:rsidRPr="00490D96">
        <w:rPr>
          <w:rFonts w:ascii="Arial" w:hAnsi="Arial" w:cs="Arial"/>
          <w:bCs/>
        </w:rPr>
        <w:t>ust.</w:t>
      </w:r>
      <w:r w:rsidR="00071697" w:rsidRPr="00490D96">
        <w:rPr>
          <w:rFonts w:ascii="Arial" w:hAnsi="Arial" w:cs="Arial"/>
          <w:bCs/>
        </w:rPr>
        <w:t xml:space="preserve"> 8 </w:t>
      </w:r>
      <w:proofErr w:type="spellStart"/>
      <w:r w:rsidR="00D741A6">
        <w:rPr>
          <w:rFonts w:ascii="Arial" w:hAnsi="Arial" w:cs="Arial"/>
          <w:bCs/>
        </w:rPr>
        <w:t>p</w:t>
      </w:r>
      <w:r w:rsidR="00012A84">
        <w:rPr>
          <w:rFonts w:ascii="Arial" w:hAnsi="Arial" w:cs="Arial"/>
          <w:bCs/>
        </w:rPr>
        <w:t>.z.p</w:t>
      </w:r>
      <w:proofErr w:type="spellEnd"/>
      <w:r w:rsidR="00012A84">
        <w:rPr>
          <w:rFonts w:ascii="Arial" w:hAnsi="Arial" w:cs="Arial"/>
          <w:bCs/>
        </w:rPr>
        <w:t>.</w:t>
      </w:r>
      <w:r w:rsidR="00071697" w:rsidRPr="00490D96">
        <w:rPr>
          <w:rFonts w:ascii="Arial" w:hAnsi="Arial" w:cs="Arial"/>
          <w:bCs/>
        </w:rPr>
        <w:t>– w terminie 5 dni od dnia, w którym powzi</w:t>
      </w:r>
      <w:r w:rsidR="00071697" w:rsidRPr="00490D96">
        <w:rPr>
          <w:rFonts w:ascii="Arial" w:eastAsia="TimesNewRoman,Bold" w:hAnsi="Arial" w:cs="Arial"/>
          <w:bCs/>
        </w:rPr>
        <w:t>ę</w:t>
      </w:r>
      <w:r w:rsidR="00071697" w:rsidRPr="00490D96">
        <w:rPr>
          <w:rFonts w:ascii="Arial" w:hAnsi="Arial" w:cs="Arial"/>
          <w:bCs/>
        </w:rPr>
        <w:t>to lub przy zachowaniu nale</w:t>
      </w:r>
      <w:r w:rsidR="00071697" w:rsidRPr="00490D96">
        <w:rPr>
          <w:rFonts w:ascii="Arial" w:eastAsia="TimesNewRoman,Bold" w:hAnsi="Arial" w:cs="Arial"/>
          <w:bCs/>
        </w:rPr>
        <w:t>ż</w:t>
      </w:r>
      <w:r w:rsidR="00071697" w:rsidRPr="00490D96">
        <w:rPr>
          <w:rFonts w:ascii="Arial" w:hAnsi="Arial" w:cs="Arial"/>
          <w:bCs/>
        </w:rPr>
        <w:t>ytej staranno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>ci mo</w:t>
      </w:r>
      <w:r w:rsidR="00071697" w:rsidRPr="00490D96">
        <w:rPr>
          <w:rFonts w:ascii="Arial" w:eastAsia="TimesNewRoman,Bold" w:hAnsi="Arial" w:cs="Arial"/>
          <w:bCs/>
        </w:rPr>
        <w:t>ż</w:t>
      </w:r>
      <w:r w:rsidR="00071697" w:rsidRPr="00490D96">
        <w:rPr>
          <w:rFonts w:ascii="Arial" w:hAnsi="Arial" w:cs="Arial"/>
          <w:bCs/>
        </w:rPr>
        <w:t>na było powzi</w:t>
      </w:r>
      <w:r w:rsidR="00071697" w:rsidRPr="00490D96">
        <w:rPr>
          <w:rFonts w:ascii="Arial" w:eastAsia="TimesNewRoman,Bold" w:hAnsi="Arial" w:cs="Arial"/>
          <w:bCs/>
        </w:rPr>
        <w:t xml:space="preserve">ąć </w:t>
      </w:r>
      <w:r w:rsidR="00071697" w:rsidRPr="00490D96">
        <w:rPr>
          <w:rFonts w:ascii="Arial" w:hAnsi="Arial" w:cs="Arial"/>
          <w:bCs/>
        </w:rPr>
        <w:t>wiadomo</w:t>
      </w:r>
      <w:r w:rsidR="00071697" w:rsidRPr="00490D96">
        <w:rPr>
          <w:rFonts w:ascii="Arial" w:eastAsia="TimesNewRoman,Bold" w:hAnsi="Arial" w:cs="Arial"/>
          <w:bCs/>
        </w:rPr>
        <w:t xml:space="preserve">ść </w:t>
      </w:r>
      <w:r w:rsidR="00071697" w:rsidRPr="00490D96">
        <w:rPr>
          <w:rFonts w:ascii="Arial" w:hAnsi="Arial" w:cs="Arial"/>
          <w:bCs/>
        </w:rPr>
        <w:t>o okoliczno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>ciach stanowi</w:t>
      </w:r>
      <w:r w:rsidR="00071697" w:rsidRPr="00490D96">
        <w:rPr>
          <w:rFonts w:ascii="Arial" w:eastAsia="TimesNewRoman,Bold" w:hAnsi="Arial" w:cs="Arial"/>
          <w:bCs/>
        </w:rPr>
        <w:t>ą</w:t>
      </w:r>
      <w:r w:rsidR="00071697" w:rsidRPr="00490D96">
        <w:rPr>
          <w:rFonts w:ascii="Arial" w:hAnsi="Arial" w:cs="Arial"/>
          <w:bCs/>
        </w:rPr>
        <w:t>cych podstaw</w:t>
      </w:r>
      <w:r w:rsidR="00071697" w:rsidRPr="00490D96">
        <w:rPr>
          <w:rFonts w:ascii="Arial" w:eastAsia="TimesNewRoman,Bold" w:hAnsi="Arial" w:cs="Arial"/>
          <w:bCs/>
        </w:rPr>
        <w:t xml:space="preserve">ę </w:t>
      </w:r>
      <w:r w:rsidR="00071697" w:rsidRPr="00490D96">
        <w:rPr>
          <w:rFonts w:ascii="Arial" w:hAnsi="Arial" w:cs="Arial"/>
          <w:bCs/>
        </w:rPr>
        <w:t>jego wniesienia.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17.12 Je</w:t>
      </w:r>
      <w:r w:rsidRPr="00490D96">
        <w:rPr>
          <w:rFonts w:ascii="Arial" w:eastAsia="TimesNewRoman,Bold" w:hAnsi="Arial" w:cs="Arial"/>
          <w:bCs/>
        </w:rPr>
        <w:t>ż</w:t>
      </w:r>
      <w:r w:rsidRPr="00490D96">
        <w:rPr>
          <w:rFonts w:ascii="Arial" w:hAnsi="Arial" w:cs="Arial"/>
          <w:bCs/>
        </w:rPr>
        <w:t xml:space="preserve">eli </w:t>
      </w:r>
      <w:r w:rsidR="00012A84">
        <w:rPr>
          <w:rFonts w:ascii="Arial" w:hAnsi="Arial" w:cs="Arial"/>
          <w:bCs/>
        </w:rPr>
        <w:t>Zamawiający</w:t>
      </w:r>
      <w:r w:rsidRPr="00490D96">
        <w:rPr>
          <w:rFonts w:ascii="Arial" w:hAnsi="Arial" w:cs="Arial"/>
          <w:bCs/>
        </w:rPr>
        <w:t xml:space="preserve"> nie opublikował ogłoszenia o zamiarze zawarcia umowy lub mimo takiego obowi</w:t>
      </w:r>
      <w:r w:rsidRPr="00490D96">
        <w:rPr>
          <w:rFonts w:ascii="Arial" w:eastAsia="TimesNewRoman,Bold" w:hAnsi="Arial" w:cs="Arial"/>
          <w:bCs/>
        </w:rPr>
        <w:t>ą</w:t>
      </w:r>
      <w:r w:rsidRPr="00490D96">
        <w:rPr>
          <w:rFonts w:ascii="Arial" w:hAnsi="Arial" w:cs="Arial"/>
          <w:bCs/>
        </w:rPr>
        <w:t xml:space="preserve">zku nie przesłał </w:t>
      </w:r>
      <w:r w:rsidR="006E4BFC">
        <w:rPr>
          <w:rFonts w:ascii="Arial" w:hAnsi="Arial" w:cs="Arial"/>
          <w:bCs/>
        </w:rPr>
        <w:t>Wykonawcy</w:t>
      </w:r>
      <w:r w:rsidRPr="00490D96">
        <w:rPr>
          <w:rFonts w:ascii="Arial" w:hAnsi="Arial" w:cs="Arial"/>
          <w:bCs/>
        </w:rPr>
        <w:t xml:space="preserve"> zawiadomienia o wyborze oferty najkorzystniejszej lub nie zaprosił </w:t>
      </w:r>
      <w:r w:rsidR="006E4BFC">
        <w:rPr>
          <w:rFonts w:ascii="Arial" w:hAnsi="Arial" w:cs="Arial"/>
          <w:bCs/>
        </w:rPr>
        <w:t>Wykonawcy</w:t>
      </w:r>
      <w:r w:rsidRPr="00490D96">
        <w:rPr>
          <w:rFonts w:ascii="Arial" w:hAnsi="Arial" w:cs="Arial"/>
          <w:bCs/>
        </w:rPr>
        <w:t xml:space="preserve"> do zło</w:t>
      </w:r>
      <w:r w:rsidRPr="00490D96">
        <w:rPr>
          <w:rFonts w:ascii="Arial" w:eastAsia="TimesNewRoman,Bold" w:hAnsi="Arial" w:cs="Arial"/>
          <w:bCs/>
        </w:rPr>
        <w:t>ż</w:t>
      </w:r>
      <w:r w:rsidRPr="00490D96">
        <w:rPr>
          <w:rFonts w:ascii="Arial" w:hAnsi="Arial" w:cs="Arial"/>
          <w:bCs/>
        </w:rPr>
        <w:t>enia oferty w ramach dynamicznego systemu zakupów lub umowy ramowej, odwołanie wnosi si</w:t>
      </w:r>
      <w:r w:rsidRPr="00490D96">
        <w:rPr>
          <w:rFonts w:ascii="Arial" w:eastAsia="TimesNewRoman,Bold" w:hAnsi="Arial" w:cs="Arial"/>
          <w:bCs/>
        </w:rPr>
        <w:t xml:space="preserve">ę </w:t>
      </w:r>
      <w:r w:rsidRPr="00490D96">
        <w:rPr>
          <w:rFonts w:ascii="Arial" w:hAnsi="Arial" w:cs="Arial"/>
          <w:bCs/>
        </w:rPr>
        <w:t>nie pó</w:t>
      </w:r>
      <w:r w:rsidRPr="00490D96">
        <w:rPr>
          <w:rFonts w:ascii="Arial" w:eastAsia="TimesNewRoman,Bold" w:hAnsi="Arial" w:cs="Arial"/>
          <w:bCs/>
        </w:rPr>
        <w:t>ź</w:t>
      </w:r>
      <w:r w:rsidRPr="00490D96">
        <w:rPr>
          <w:rFonts w:ascii="Arial" w:hAnsi="Arial" w:cs="Arial"/>
          <w:bCs/>
        </w:rPr>
        <w:t>niej ni</w:t>
      </w:r>
      <w:r w:rsidRPr="00490D96">
        <w:rPr>
          <w:rFonts w:ascii="Arial" w:eastAsia="TimesNewRoman,Bold" w:hAnsi="Arial" w:cs="Arial"/>
          <w:bCs/>
        </w:rPr>
        <w:t xml:space="preserve">ż </w:t>
      </w:r>
      <w:r w:rsidR="0064661A">
        <w:rPr>
          <w:rFonts w:ascii="Arial" w:hAnsi="Arial" w:cs="Arial"/>
          <w:bCs/>
        </w:rPr>
        <w:t>w </w:t>
      </w:r>
      <w:r w:rsidRPr="00490D96">
        <w:rPr>
          <w:rFonts w:ascii="Arial" w:hAnsi="Arial" w:cs="Arial"/>
          <w:bCs/>
        </w:rPr>
        <w:t>terminie: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1) 15 dni od dnia zamieszczenia w Biuletynie Zamówie</w:t>
      </w:r>
      <w:r w:rsidRPr="00490D96">
        <w:rPr>
          <w:rFonts w:ascii="Arial" w:eastAsia="TimesNewRoman,Bold" w:hAnsi="Arial" w:cs="Arial"/>
          <w:bCs/>
        </w:rPr>
        <w:t xml:space="preserve">ń </w:t>
      </w:r>
      <w:r w:rsidRPr="00490D96">
        <w:rPr>
          <w:rFonts w:ascii="Arial" w:hAnsi="Arial" w:cs="Arial"/>
          <w:bCs/>
        </w:rPr>
        <w:t>Publicznych albo 30 dni od dnia publikacji w Dzienniku Urz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dowym Unii Europejskiej ogłoszenia o udzieleniu zamówienia, a w przypadku udzielenia zamówienia w trybie negocjacji bez ogłoszenia, zamówienia z wolnej r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ki albo zapytania o cen</w:t>
      </w:r>
      <w:r w:rsidRPr="00490D96">
        <w:rPr>
          <w:rFonts w:ascii="Arial" w:eastAsia="TimesNewRoman,Bold" w:hAnsi="Arial" w:cs="Arial"/>
          <w:bCs/>
        </w:rPr>
        <w:t xml:space="preserve">ę </w:t>
      </w:r>
      <w:r w:rsidRPr="00490D96">
        <w:rPr>
          <w:rFonts w:ascii="Arial" w:hAnsi="Arial" w:cs="Arial"/>
          <w:bCs/>
        </w:rPr>
        <w:t xml:space="preserve">– ogłoszenia o udzieleniu zamówienia </w:t>
      </w:r>
      <w:r w:rsidR="00ED4CA2">
        <w:rPr>
          <w:rFonts w:ascii="Arial" w:hAnsi="Arial" w:cs="Arial"/>
          <w:bCs/>
        </w:rPr>
        <w:t xml:space="preserve"> </w:t>
      </w:r>
      <w:r w:rsidRPr="00490D96">
        <w:rPr>
          <w:rFonts w:ascii="Arial" w:hAnsi="Arial" w:cs="Arial"/>
          <w:bCs/>
        </w:rPr>
        <w:t>z uzasadnieniem;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2) 6 miesi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cy od dnia zawarcia umowy, je</w:t>
      </w:r>
      <w:r w:rsidRPr="00490D96">
        <w:rPr>
          <w:rFonts w:ascii="Arial" w:eastAsia="TimesNewRoman,Bold" w:hAnsi="Arial" w:cs="Arial"/>
          <w:bCs/>
        </w:rPr>
        <w:t>ż</w:t>
      </w:r>
      <w:r w:rsidRPr="00490D96">
        <w:rPr>
          <w:rFonts w:ascii="Arial" w:hAnsi="Arial" w:cs="Arial"/>
          <w:bCs/>
        </w:rPr>
        <w:t xml:space="preserve">eli </w:t>
      </w:r>
      <w:r w:rsidR="00012A84">
        <w:rPr>
          <w:rFonts w:ascii="Arial" w:hAnsi="Arial" w:cs="Arial"/>
          <w:bCs/>
        </w:rPr>
        <w:t>Zamawiający</w:t>
      </w:r>
      <w:r w:rsidRPr="00490D96">
        <w:rPr>
          <w:rFonts w:ascii="Arial" w:hAnsi="Arial" w:cs="Arial"/>
          <w:bCs/>
        </w:rPr>
        <w:t>: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a) nie opublikował w Dzienniku Urz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dowym Unii Europejskiej ogłoszenia o udzieleniu zamówienia; albo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b) opublikował w Dzienniku Urz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dowym Unii Europejskiej ogłoszenie o udzieleniu zamówienia, które nie zawiera uzasadnienia udzielenia zamówienia w trybie negocjacji bez ogłoszenia albo zamówienia z wolnej r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ki;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lastRenderedPageBreak/>
        <w:t>3) 1 miesi</w:t>
      </w:r>
      <w:r w:rsidRPr="00490D96">
        <w:rPr>
          <w:rFonts w:ascii="Arial" w:eastAsia="TimesNewRoman,Bold" w:hAnsi="Arial" w:cs="Arial"/>
          <w:bCs/>
        </w:rPr>
        <w:t>ą</w:t>
      </w:r>
      <w:r w:rsidRPr="00490D96">
        <w:rPr>
          <w:rFonts w:ascii="Arial" w:hAnsi="Arial" w:cs="Arial"/>
          <w:bCs/>
        </w:rPr>
        <w:t>ca od dnia zawarcia umowy, je</w:t>
      </w:r>
      <w:r w:rsidRPr="00490D96">
        <w:rPr>
          <w:rFonts w:ascii="Arial" w:eastAsia="TimesNewRoman,Bold" w:hAnsi="Arial" w:cs="Arial"/>
          <w:bCs/>
        </w:rPr>
        <w:t>ż</w:t>
      </w:r>
      <w:r w:rsidRPr="00490D96">
        <w:rPr>
          <w:rFonts w:ascii="Arial" w:hAnsi="Arial" w:cs="Arial"/>
          <w:bCs/>
        </w:rPr>
        <w:t xml:space="preserve">eli </w:t>
      </w:r>
      <w:r w:rsidR="00012A84">
        <w:rPr>
          <w:rFonts w:ascii="Arial" w:hAnsi="Arial" w:cs="Arial"/>
          <w:bCs/>
        </w:rPr>
        <w:t>Zamawiający</w:t>
      </w:r>
      <w:r w:rsidRPr="00490D96">
        <w:rPr>
          <w:rFonts w:ascii="Arial" w:hAnsi="Arial" w:cs="Arial"/>
          <w:bCs/>
        </w:rPr>
        <w:t>: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a) nie zamie</w:t>
      </w:r>
      <w:r w:rsidRPr="00490D96">
        <w:rPr>
          <w:rFonts w:ascii="Arial" w:eastAsia="TimesNewRoman,Bold" w:hAnsi="Arial" w:cs="Arial"/>
          <w:bCs/>
        </w:rPr>
        <w:t>ś</w:t>
      </w:r>
      <w:r w:rsidRPr="00490D96">
        <w:rPr>
          <w:rFonts w:ascii="Arial" w:hAnsi="Arial" w:cs="Arial"/>
          <w:bCs/>
        </w:rPr>
        <w:t>cił w Biuletynie Zamówie</w:t>
      </w:r>
      <w:r w:rsidRPr="00490D96">
        <w:rPr>
          <w:rFonts w:ascii="Arial" w:eastAsia="TimesNewRoman,Bold" w:hAnsi="Arial" w:cs="Arial"/>
          <w:bCs/>
        </w:rPr>
        <w:t xml:space="preserve">ń </w:t>
      </w:r>
      <w:r w:rsidRPr="00490D96">
        <w:rPr>
          <w:rFonts w:ascii="Arial" w:hAnsi="Arial" w:cs="Arial"/>
          <w:bCs/>
        </w:rPr>
        <w:t>Publicznych ogłoszenia o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udzieleniu zamówienia; albo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b) zamie</w:t>
      </w:r>
      <w:r w:rsidRPr="00490D96">
        <w:rPr>
          <w:rFonts w:ascii="Arial" w:eastAsia="TimesNewRoman,Bold" w:hAnsi="Arial" w:cs="Arial"/>
          <w:bCs/>
        </w:rPr>
        <w:t>ś</w:t>
      </w:r>
      <w:r w:rsidRPr="00490D96">
        <w:rPr>
          <w:rFonts w:ascii="Arial" w:hAnsi="Arial" w:cs="Arial"/>
          <w:bCs/>
        </w:rPr>
        <w:t>cił w Biuletynie Zamówie</w:t>
      </w:r>
      <w:r w:rsidRPr="00490D96">
        <w:rPr>
          <w:rFonts w:ascii="Arial" w:eastAsia="TimesNewRoman,Bold" w:hAnsi="Arial" w:cs="Arial"/>
          <w:bCs/>
        </w:rPr>
        <w:t xml:space="preserve">ń </w:t>
      </w:r>
      <w:r w:rsidRPr="00490D96">
        <w:rPr>
          <w:rFonts w:ascii="Arial" w:hAnsi="Arial" w:cs="Arial"/>
          <w:bCs/>
        </w:rPr>
        <w:t>Publicznych ogłoszenie o udzieleniu zamówienia, które nie zawiera uzasadnienia udzielenia zamówienia w trybie negocjacji bez ogłoszenia, zamówienia z wolnej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r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ki albo zapytania o cen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.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17.13 W przypadku wniesienia odwołania wobec tre</w:t>
      </w:r>
      <w:r w:rsidRPr="00490D96">
        <w:rPr>
          <w:rFonts w:ascii="Arial" w:eastAsia="TimesNewRoman,Bold" w:hAnsi="Arial" w:cs="Arial"/>
          <w:bCs/>
        </w:rPr>
        <w:t>ś</w:t>
      </w:r>
      <w:r w:rsidRPr="00490D96">
        <w:rPr>
          <w:rFonts w:ascii="Arial" w:hAnsi="Arial" w:cs="Arial"/>
          <w:bCs/>
        </w:rPr>
        <w:t>ci ogłoszenia o zamówieniu lub postanowie</w:t>
      </w:r>
      <w:r w:rsidRPr="00490D96">
        <w:rPr>
          <w:rFonts w:ascii="Arial" w:eastAsia="TimesNewRoman,Bold" w:hAnsi="Arial" w:cs="Arial"/>
          <w:bCs/>
        </w:rPr>
        <w:t xml:space="preserve">ń </w:t>
      </w:r>
      <w:r w:rsidRPr="00490D96">
        <w:rPr>
          <w:rFonts w:ascii="Arial" w:hAnsi="Arial" w:cs="Arial"/>
          <w:bCs/>
        </w:rPr>
        <w:t xml:space="preserve">specyfikacji istotnych warunków zamówienia </w:t>
      </w:r>
      <w:r w:rsidR="00012A84">
        <w:rPr>
          <w:rFonts w:ascii="Arial" w:hAnsi="Arial" w:cs="Arial"/>
          <w:bCs/>
        </w:rPr>
        <w:t>Zamawiający</w:t>
      </w:r>
      <w:r w:rsidRPr="00490D96">
        <w:rPr>
          <w:rFonts w:ascii="Arial" w:hAnsi="Arial" w:cs="Arial"/>
          <w:bCs/>
        </w:rPr>
        <w:t xml:space="preserve"> mo</w:t>
      </w:r>
      <w:r w:rsidRPr="00490D96">
        <w:rPr>
          <w:rFonts w:ascii="Arial" w:eastAsia="TimesNewRoman,Bold" w:hAnsi="Arial" w:cs="Arial"/>
          <w:bCs/>
        </w:rPr>
        <w:t>ż</w:t>
      </w:r>
      <w:r w:rsidRPr="00490D96">
        <w:rPr>
          <w:rFonts w:ascii="Arial" w:hAnsi="Arial" w:cs="Arial"/>
          <w:bCs/>
        </w:rPr>
        <w:t>e przedłu</w:t>
      </w:r>
      <w:r w:rsidRPr="00490D96">
        <w:rPr>
          <w:rFonts w:ascii="Arial" w:eastAsia="TimesNewRoman,Bold" w:hAnsi="Arial" w:cs="Arial"/>
          <w:bCs/>
        </w:rPr>
        <w:t>ż</w:t>
      </w:r>
      <w:r w:rsidRPr="00490D96">
        <w:rPr>
          <w:rFonts w:ascii="Arial" w:hAnsi="Arial" w:cs="Arial"/>
          <w:bCs/>
        </w:rPr>
        <w:t>y</w:t>
      </w:r>
      <w:r w:rsidRPr="00490D96">
        <w:rPr>
          <w:rFonts w:ascii="Arial" w:eastAsia="TimesNewRoman,Bold" w:hAnsi="Arial" w:cs="Arial"/>
          <w:bCs/>
        </w:rPr>
        <w:t xml:space="preserve">ć </w:t>
      </w:r>
      <w:r w:rsidRPr="00490D96">
        <w:rPr>
          <w:rFonts w:ascii="Arial" w:hAnsi="Arial" w:cs="Arial"/>
          <w:bCs/>
        </w:rPr>
        <w:t>termin składania ofert lub termin składania wniosków.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17.14 W przypadku wniesienia odwołania po upływie terminu składania ofert bieg terminu zwi</w:t>
      </w:r>
      <w:r w:rsidRPr="00490D96">
        <w:rPr>
          <w:rFonts w:ascii="Arial" w:eastAsia="TimesNewRoman,Bold" w:hAnsi="Arial" w:cs="Arial"/>
          <w:bCs/>
        </w:rPr>
        <w:t>ą</w:t>
      </w:r>
      <w:r w:rsidRPr="00490D96">
        <w:rPr>
          <w:rFonts w:ascii="Arial" w:hAnsi="Arial" w:cs="Arial"/>
          <w:bCs/>
        </w:rPr>
        <w:t>zania ofert</w:t>
      </w:r>
      <w:r w:rsidRPr="00490D96">
        <w:rPr>
          <w:rFonts w:ascii="Arial" w:eastAsia="TimesNewRoman,Bold" w:hAnsi="Arial" w:cs="Arial"/>
          <w:bCs/>
        </w:rPr>
        <w:t xml:space="preserve">ą </w:t>
      </w:r>
      <w:r w:rsidRPr="00490D96">
        <w:rPr>
          <w:rFonts w:ascii="Arial" w:hAnsi="Arial" w:cs="Arial"/>
          <w:bCs/>
        </w:rPr>
        <w:t>ulega zawieszeniu do czasu ogłoszenia przez Izb</w:t>
      </w:r>
      <w:r w:rsidRPr="00490D96">
        <w:rPr>
          <w:rFonts w:ascii="Arial" w:eastAsia="TimesNewRoman,Bold" w:hAnsi="Arial" w:cs="Arial"/>
          <w:bCs/>
        </w:rPr>
        <w:t>ę</w:t>
      </w:r>
      <w:r w:rsidR="0064661A">
        <w:rPr>
          <w:rFonts w:ascii="Arial" w:hAnsi="Arial" w:cs="Arial"/>
          <w:bCs/>
        </w:rPr>
        <w:t xml:space="preserve"> </w:t>
      </w:r>
      <w:r w:rsidRPr="00490D96">
        <w:rPr>
          <w:rFonts w:ascii="Arial" w:hAnsi="Arial" w:cs="Arial"/>
          <w:bCs/>
        </w:rPr>
        <w:t>orzeczenia.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490D96">
        <w:rPr>
          <w:rFonts w:ascii="Arial" w:hAnsi="Arial" w:cs="Arial"/>
          <w:bCs/>
        </w:rPr>
        <w:t xml:space="preserve">17.15 </w:t>
      </w:r>
      <w:r w:rsidRPr="00490D96">
        <w:rPr>
          <w:rFonts w:ascii="Arial" w:eastAsia="TimesNewRoman,Bold" w:hAnsi="Arial" w:cs="Arial"/>
          <w:bCs/>
        </w:rPr>
        <w:t xml:space="preserve">Środki ochrony prawnej określone w niniejszym dziale przysługują </w:t>
      </w:r>
      <w:r w:rsidR="006E4BFC">
        <w:rPr>
          <w:rFonts w:ascii="Arial" w:eastAsia="TimesNewRoman,Bold" w:hAnsi="Arial" w:cs="Arial"/>
          <w:bCs/>
        </w:rPr>
        <w:t>Wykonawcy</w:t>
      </w:r>
      <w:r w:rsidRPr="00490D96">
        <w:rPr>
          <w:rFonts w:ascii="Arial" w:eastAsia="TimesNewRoman,Bold" w:hAnsi="Arial" w:cs="Arial"/>
          <w:bCs/>
        </w:rPr>
        <w:t>, uczestnikowi konkursu,</w:t>
      </w:r>
      <w:r w:rsidR="00BE18D4">
        <w:rPr>
          <w:rFonts w:ascii="Arial" w:eastAsia="TimesNewRoman,Bold" w:hAnsi="Arial" w:cs="Arial"/>
          <w:bCs/>
        </w:rPr>
        <w:t xml:space="preserve">                     </w:t>
      </w:r>
      <w:r w:rsidRPr="00490D96">
        <w:rPr>
          <w:rFonts w:ascii="Arial" w:eastAsia="TimesNewRoman,Bold" w:hAnsi="Arial" w:cs="Arial"/>
          <w:bCs/>
        </w:rPr>
        <w:t xml:space="preserve"> a także innemu podmiotowi, jeżeli ma lub miał interes w uzyskaniu danego zamówienia oraz poniósł lub może ponieść szkodę w wyniku naruszenia przez </w:t>
      </w:r>
      <w:r w:rsidR="00012A84">
        <w:rPr>
          <w:rFonts w:ascii="Arial" w:eastAsia="TimesNewRoman,Bold" w:hAnsi="Arial" w:cs="Arial"/>
          <w:bCs/>
        </w:rPr>
        <w:t>Zamawiającego</w:t>
      </w:r>
      <w:r w:rsidRPr="00490D96">
        <w:rPr>
          <w:rFonts w:ascii="Arial" w:eastAsia="TimesNewRoman,Bold" w:hAnsi="Arial" w:cs="Arial"/>
          <w:bCs/>
        </w:rPr>
        <w:t xml:space="preserve"> przepisów niniejszej </w:t>
      </w:r>
      <w:r w:rsidR="004E3D84" w:rsidRPr="00490D96">
        <w:rPr>
          <w:rFonts w:ascii="Arial" w:eastAsia="TimesNewRoman,Bold" w:hAnsi="Arial" w:cs="Arial"/>
          <w:bCs/>
        </w:rPr>
        <w:t>ust</w:t>
      </w:r>
      <w:r w:rsidRPr="00490D96">
        <w:rPr>
          <w:rFonts w:ascii="Arial" w:eastAsia="TimesNewRoman,Bold" w:hAnsi="Arial" w:cs="Arial"/>
          <w:bCs/>
        </w:rPr>
        <w:t>awy.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490D96">
        <w:rPr>
          <w:rFonts w:ascii="Arial" w:eastAsia="TimesNewRoman,Bold" w:hAnsi="Arial" w:cs="Arial"/>
        </w:rPr>
        <w:t xml:space="preserve">17.16 Środki ochrony prawnej wobec ogłoszenia o zamówieniu oraz specyfikacji istotnych warunków zamówienia przysługują również organizacjom wpisanym na listę, o której mowa w art. 154 </w:t>
      </w:r>
      <w:proofErr w:type="spellStart"/>
      <w:r w:rsidRPr="00490D96">
        <w:rPr>
          <w:rFonts w:ascii="Arial" w:eastAsia="TimesNewRoman,Bold" w:hAnsi="Arial" w:cs="Arial"/>
        </w:rPr>
        <w:t>pkt</w:t>
      </w:r>
      <w:proofErr w:type="spellEnd"/>
      <w:r w:rsidRPr="00490D96">
        <w:rPr>
          <w:rFonts w:ascii="Arial" w:eastAsia="TimesNewRoman,Bold" w:hAnsi="Arial" w:cs="Arial"/>
        </w:rPr>
        <w:t xml:space="preserve"> 5 </w:t>
      </w:r>
      <w:proofErr w:type="spellStart"/>
      <w:r w:rsidR="00012A84">
        <w:rPr>
          <w:rFonts w:ascii="Arial" w:eastAsia="TimesNewRoman,Bold" w:hAnsi="Arial" w:cs="Arial"/>
        </w:rPr>
        <w:t>P.z.p</w:t>
      </w:r>
      <w:proofErr w:type="spellEnd"/>
      <w:r w:rsidR="00012A84">
        <w:rPr>
          <w:rFonts w:ascii="Arial" w:eastAsia="TimesNewRoman,Bold" w:hAnsi="Arial" w:cs="Arial"/>
        </w:rPr>
        <w:t>.</w:t>
      </w:r>
    </w:p>
    <w:p w:rsidR="00FB0A93" w:rsidRPr="0064661A" w:rsidRDefault="00FB0A93" w:rsidP="0064661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64661A">
        <w:rPr>
          <w:rFonts w:ascii="Arial" w:hAnsi="Arial" w:cs="Arial"/>
        </w:rPr>
        <w:t>17.17 Jeżeli koniec terminu do wykonania czynności przypada na sobotę lub dzień ustawowo wolny od pracy, termin upływa dnia następnego po dniu lub dniach wolnych od pracy.</w:t>
      </w:r>
    </w:p>
    <w:p w:rsidR="00EE0B9D" w:rsidRPr="002B3E48" w:rsidRDefault="00EE0B9D" w:rsidP="0064661A">
      <w:pPr>
        <w:spacing w:line="360" w:lineRule="auto"/>
        <w:rPr>
          <w:rFonts w:ascii="Arial" w:hAnsi="Arial" w:cs="Arial"/>
        </w:rPr>
      </w:pPr>
      <w:r w:rsidRPr="002B3E48">
        <w:rPr>
          <w:rFonts w:ascii="Arial" w:hAnsi="Arial" w:cs="Arial"/>
          <w:b/>
        </w:rPr>
        <w:t>CZĘŚĆ II</w:t>
      </w:r>
      <w:r w:rsidR="00550822">
        <w:rPr>
          <w:rFonts w:ascii="Arial" w:hAnsi="Arial" w:cs="Arial"/>
          <w:b/>
        </w:rPr>
        <w:t>.</w:t>
      </w:r>
      <w:r w:rsidRPr="002B3E48">
        <w:rPr>
          <w:rFonts w:ascii="Arial" w:hAnsi="Arial" w:cs="Arial"/>
          <w:b/>
        </w:rPr>
        <w:tab/>
      </w:r>
      <w:r w:rsidRPr="002B3E48">
        <w:rPr>
          <w:rFonts w:ascii="Arial" w:hAnsi="Arial" w:cs="Arial"/>
        </w:rPr>
        <w:t>DODATKOWE POSTANOWIENIA SIWZ</w:t>
      </w:r>
    </w:p>
    <w:p w:rsidR="00EE0B9D" w:rsidRPr="0064661A" w:rsidRDefault="00EE0B9D" w:rsidP="0064661A">
      <w:pPr>
        <w:spacing w:line="360" w:lineRule="auto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 xml:space="preserve">1. Opis części zamówienia, jeżeli </w:t>
      </w:r>
      <w:r w:rsidR="00012A84">
        <w:rPr>
          <w:rFonts w:ascii="Arial" w:hAnsi="Arial" w:cs="Arial"/>
          <w:b/>
          <w:bCs/>
        </w:rPr>
        <w:t>Zamawiający</w:t>
      </w:r>
      <w:r w:rsidRPr="00D71E8F">
        <w:rPr>
          <w:rFonts w:ascii="Arial" w:hAnsi="Arial" w:cs="Arial"/>
          <w:b/>
          <w:bCs/>
        </w:rPr>
        <w:t xml:space="preserve"> dopuszcza składanie ofert </w:t>
      </w:r>
      <w:r w:rsidRPr="0064661A">
        <w:rPr>
          <w:rFonts w:ascii="Arial" w:hAnsi="Arial" w:cs="Arial"/>
          <w:b/>
          <w:bCs/>
        </w:rPr>
        <w:t>częściowych i zasady związane ze skłanianiem ofert częściowych.</w:t>
      </w:r>
    </w:p>
    <w:p w:rsidR="00EE0B9D" w:rsidRPr="0064661A" w:rsidRDefault="00012A84" w:rsidP="0064661A">
      <w:pPr>
        <w:pStyle w:val="Tekstpodstawowy3"/>
      </w:pPr>
      <w:r w:rsidRPr="00ED4CA2">
        <w:t>Zamawiający</w:t>
      </w:r>
      <w:r w:rsidR="00EE0B9D" w:rsidRPr="00ED4CA2">
        <w:t xml:space="preserve"> nie dopuszcza możliwości składania ofert częściowych.</w:t>
      </w:r>
    </w:p>
    <w:p w:rsidR="00EE0B9D" w:rsidRPr="002B3E48" w:rsidRDefault="00EE0B9D" w:rsidP="00EE0B9D">
      <w:pPr>
        <w:spacing w:line="360" w:lineRule="auto"/>
        <w:jc w:val="both"/>
        <w:rPr>
          <w:rFonts w:ascii="Arial" w:hAnsi="Arial" w:cs="Arial"/>
          <w:b/>
          <w:iCs/>
        </w:rPr>
      </w:pPr>
      <w:r w:rsidRPr="002B3E48">
        <w:rPr>
          <w:rFonts w:ascii="Arial" w:hAnsi="Arial" w:cs="Arial"/>
          <w:b/>
          <w:iCs/>
        </w:rPr>
        <w:t xml:space="preserve">2. Maksymalna liczba Wykonawców, z którymi </w:t>
      </w:r>
      <w:r w:rsidR="00012A84">
        <w:rPr>
          <w:rFonts w:ascii="Arial" w:hAnsi="Arial" w:cs="Arial"/>
          <w:b/>
          <w:iCs/>
        </w:rPr>
        <w:t>Zamawiający</w:t>
      </w:r>
      <w:r w:rsidRPr="002B3E48">
        <w:rPr>
          <w:rFonts w:ascii="Arial" w:hAnsi="Arial" w:cs="Arial"/>
          <w:b/>
          <w:iCs/>
        </w:rPr>
        <w:t xml:space="preserve"> zawrze umowę ramową, jeżeli </w:t>
      </w:r>
      <w:r w:rsidR="00012A84">
        <w:rPr>
          <w:rFonts w:ascii="Arial" w:hAnsi="Arial" w:cs="Arial"/>
          <w:b/>
          <w:iCs/>
        </w:rPr>
        <w:t>Zamawiający</w:t>
      </w:r>
      <w:r w:rsidRPr="002B3E48">
        <w:rPr>
          <w:rFonts w:ascii="Arial" w:hAnsi="Arial" w:cs="Arial"/>
          <w:b/>
          <w:iCs/>
        </w:rPr>
        <w:t xml:space="preserve"> przewiduje zawarcie umowy ramowej.</w:t>
      </w:r>
    </w:p>
    <w:p w:rsidR="00EE0B9D" w:rsidRPr="002B3E48" w:rsidRDefault="00012A84" w:rsidP="00EE0B9D">
      <w:pPr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Zamawiający</w:t>
      </w:r>
      <w:r w:rsidR="00EE0B9D" w:rsidRPr="002B3E48">
        <w:rPr>
          <w:rFonts w:ascii="Arial" w:hAnsi="Arial" w:cs="Arial"/>
          <w:iCs/>
        </w:rPr>
        <w:t xml:space="preserve"> nie przewiduje zawarcia umowy ramowej.</w:t>
      </w:r>
    </w:p>
    <w:p w:rsidR="00EE0B9D" w:rsidRPr="0064661A" w:rsidRDefault="00EE0B9D" w:rsidP="00EE0B9D">
      <w:pPr>
        <w:spacing w:line="360" w:lineRule="auto"/>
        <w:jc w:val="both"/>
        <w:rPr>
          <w:rFonts w:ascii="Arial" w:hAnsi="Arial" w:cs="Arial"/>
          <w:b/>
          <w:bCs/>
        </w:rPr>
      </w:pPr>
      <w:r w:rsidRPr="0064661A">
        <w:rPr>
          <w:rFonts w:ascii="Arial" w:hAnsi="Arial" w:cs="Arial"/>
          <w:b/>
          <w:bCs/>
        </w:rPr>
        <w:t>3.</w:t>
      </w:r>
      <w:r w:rsidRPr="0064661A">
        <w:rPr>
          <w:rFonts w:ascii="Arial" w:hAnsi="Arial" w:cs="Arial"/>
          <w:i/>
          <w:iCs/>
        </w:rPr>
        <w:t xml:space="preserve"> </w:t>
      </w:r>
      <w:r w:rsidRPr="0064661A">
        <w:rPr>
          <w:rFonts w:ascii="Arial" w:hAnsi="Arial" w:cs="Arial"/>
          <w:b/>
          <w:bCs/>
        </w:rPr>
        <w:t xml:space="preserve"> Informacja o przewidywanych  zamówieniac</w:t>
      </w:r>
      <w:r w:rsidR="009522B0">
        <w:rPr>
          <w:rFonts w:ascii="Arial" w:hAnsi="Arial" w:cs="Arial"/>
          <w:b/>
          <w:bCs/>
        </w:rPr>
        <w:t xml:space="preserve">h  w trybie art. 67 ust. 1 </w:t>
      </w:r>
      <w:proofErr w:type="spellStart"/>
      <w:r w:rsidR="009522B0">
        <w:rPr>
          <w:rFonts w:ascii="Arial" w:hAnsi="Arial" w:cs="Arial"/>
          <w:b/>
          <w:bCs/>
        </w:rPr>
        <w:t>pkt</w:t>
      </w:r>
      <w:proofErr w:type="spellEnd"/>
      <w:r w:rsidR="009522B0">
        <w:rPr>
          <w:rFonts w:ascii="Arial" w:hAnsi="Arial" w:cs="Arial"/>
          <w:b/>
          <w:bCs/>
        </w:rPr>
        <w:t xml:space="preserve"> 6</w:t>
      </w:r>
      <w:r w:rsidRPr="0064661A">
        <w:rPr>
          <w:rFonts w:ascii="Arial" w:hAnsi="Arial" w:cs="Arial"/>
          <w:b/>
          <w:bCs/>
        </w:rPr>
        <w:t xml:space="preserve"> </w:t>
      </w:r>
      <w:proofErr w:type="spellStart"/>
      <w:r w:rsidR="00060CAA" w:rsidRPr="0064661A">
        <w:rPr>
          <w:rFonts w:ascii="Arial" w:hAnsi="Arial" w:cs="Arial"/>
          <w:b/>
          <w:bCs/>
        </w:rPr>
        <w:t>p</w:t>
      </w:r>
      <w:r w:rsidR="00012A84" w:rsidRPr="0064661A">
        <w:rPr>
          <w:rFonts w:ascii="Arial" w:hAnsi="Arial" w:cs="Arial"/>
          <w:b/>
          <w:bCs/>
        </w:rPr>
        <w:t>.z.p</w:t>
      </w:r>
      <w:proofErr w:type="spellEnd"/>
      <w:r w:rsidR="00012A84" w:rsidRPr="0064661A">
        <w:rPr>
          <w:rFonts w:ascii="Arial" w:hAnsi="Arial" w:cs="Arial"/>
          <w:b/>
          <w:bCs/>
        </w:rPr>
        <w:t>.</w:t>
      </w:r>
    </w:p>
    <w:p w:rsidR="00C3792B" w:rsidRPr="00C3792B" w:rsidRDefault="00012A84" w:rsidP="00EE0B9D">
      <w:pPr>
        <w:spacing w:line="360" w:lineRule="auto"/>
        <w:jc w:val="both"/>
        <w:rPr>
          <w:rFonts w:ascii="Arial" w:hAnsi="Arial" w:cs="Arial"/>
        </w:rPr>
      </w:pPr>
      <w:r w:rsidRPr="00ED4CA2">
        <w:rPr>
          <w:rFonts w:ascii="Arial" w:hAnsi="Arial" w:cs="Arial"/>
        </w:rPr>
        <w:t>Zamawiający</w:t>
      </w:r>
      <w:r w:rsidR="0064661A" w:rsidRPr="00ED4CA2">
        <w:rPr>
          <w:rFonts w:ascii="Arial" w:hAnsi="Arial" w:cs="Arial"/>
        </w:rPr>
        <w:t xml:space="preserve"> przewiduje udzielanie</w:t>
      </w:r>
      <w:r w:rsidR="00EE0B9D" w:rsidRPr="00ED4CA2">
        <w:rPr>
          <w:rFonts w:ascii="Arial" w:hAnsi="Arial" w:cs="Arial"/>
        </w:rPr>
        <w:t xml:space="preserve"> zamówień, o których mowa w</w:t>
      </w:r>
      <w:r w:rsidR="00DF3C0F">
        <w:rPr>
          <w:rFonts w:ascii="Arial" w:hAnsi="Arial" w:cs="Arial"/>
        </w:rPr>
        <w:t xml:space="preserve"> art. 67 ust.1 </w:t>
      </w:r>
      <w:proofErr w:type="spellStart"/>
      <w:r w:rsidR="00DF3C0F">
        <w:rPr>
          <w:rFonts w:ascii="Arial" w:hAnsi="Arial" w:cs="Arial"/>
        </w:rPr>
        <w:t>pkt</w:t>
      </w:r>
      <w:proofErr w:type="spellEnd"/>
      <w:r w:rsidR="009522B0">
        <w:rPr>
          <w:rFonts w:ascii="Arial" w:hAnsi="Arial" w:cs="Arial"/>
        </w:rPr>
        <w:t xml:space="preserve"> 6</w:t>
      </w:r>
      <w:r w:rsidR="00EE0B9D" w:rsidRPr="00ED4CA2">
        <w:rPr>
          <w:rFonts w:ascii="Arial" w:hAnsi="Arial" w:cs="Arial"/>
        </w:rPr>
        <w:t xml:space="preserve"> </w:t>
      </w:r>
      <w:proofErr w:type="spellStart"/>
      <w:r w:rsidR="00060CAA" w:rsidRPr="00ED4CA2">
        <w:rPr>
          <w:rFonts w:ascii="Arial" w:hAnsi="Arial" w:cs="Arial"/>
        </w:rPr>
        <w:t>p</w:t>
      </w:r>
      <w:r w:rsidRPr="00ED4CA2">
        <w:rPr>
          <w:rFonts w:ascii="Arial" w:hAnsi="Arial" w:cs="Arial"/>
        </w:rPr>
        <w:t>.z.p</w:t>
      </w:r>
      <w:proofErr w:type="spellEnd"/>
      <w:r w:rsidRPr="00ED4CA2">
        <w:rPr>
          <w:rFonts w:ascii="Arial" w:hAnsi="Arial" w:cs="Arial"/>
        </w:rPr>
        <w:t>.</w:t>
      </w:r>
    </w:p>
    <w:p w:rsidR="00EE0B9D" w:rsidRPr="00B82B3F" w:rsidRDefault="002030BB" w:rsidP="00982E36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B82B3F">
        <w:rPr>
          <w:rFonts w:ascii="Arial" w:hAnsi="Arial" w:cs="Arial"/>
        </w:rPr>
        <w:t>i</w:t>
      </w:r>
      <w:r w:rsidR="00EE0B9D" w:rsidRPr="00B82B3F">
        <w:rPr>
          <w:rFonts w:ascii="Arial" w:hAnsi="Arial" w:cs="Arial"/>
        </w:rPr>
        <w:t>nformacja o przewidywanych zamówieniach:</w:t>
      </w:r>
      <w:r w:rsidR="00DF3C0F" w:rsidRPr="00B82B3F">
        <w:rPr>
          <w:rFonts w:ascii="Arial" w:hAnsi="Arial" w:cs="Arial"/>
        </w:rPr>
        <w:t xml:space="preserve"> </w:t>
      </w:r>
      <w:r w:rsidR="004C4F83">
        <w:rPr>
          <w:rFonts w:ascii="Arial" w:hAnsi="Arial" w:cs="Arial"/>
        </w:rPr>
        <w:t>powtórzenie podobnych</w:t>
      </w:r>
      <w:r w:rsidR="004C4F83" w:rsidRPr="00B82B3F">
        <w:rPr>
          <w:rFonts w:ascii="Arial" w:hAnsi="Arial" w:cs="Arial"/>
        </w:rPr>
        <w:t xml:space="preserve"> </w:t>
      </w:r>
      <w:r w:rsidR="00DF3C0F" w:rsidRPr="00B82B3F">
        <w:rPr>
          <w:rFonts w:ascii="Arial" w:hAnsi="Arial" w:cs="Arial"/>
        </w:rPr>
        <w:t xml:space="preserve">robót budowlanych -  ujętych </w:t>
      </w:r>
      <w:r w:rsidR="004C4F83">
        <w:rPr>
          <w:rFonts w:ascii="Arial" w:hAnsi="Arial" w:cs="Arial"/>
        </w:rPr>
        <w:t xml:space="preserve">                   </w:t>
      </w:r>
      <w:r w:rsidR="00DF3C0F" w:rsidRPr="00B82B3F">
        <w:rPr>
          <w:rFonts w:ascii="Arial" w:hAnsi="Arial" w:cs="Arial"/>
        </w:rPr>
        <w:t xml:space="preserve">w </w:t>
      </w:r>
      <w:proofErr w:type="spellStart"/>
      <w:r w:rsidR="00DF3C0F" w:rsidRPr="00B82B3F">
        <w:rPr>
          <w:rFonts w:ascii="Arial" w:hAnsi="Arial" w:cs="Arial"/>
        </w:rPr>
        <w:t>pkt</w:t>
      </w:r>
      <w:proofErr w:type="spellEnd"/>
      <w:r w:rsidR="00DF3C0F" w:rsidRPr="00B82B3F">
        <w:rPr>
          <w:rFonts w:ascii="Arial" w:hAnsi="Arial" w:cs="Arial"/>
        </w:rPr>
        <w:t xml:space="preserve"> 3.1 </w:t>
      </w:r>
      <w:r w:rsidR="004C4F83">
        <w:rPr>
          <w:rFonts w:ascii="Arial" w:hAnsi="Arial" w:cs="Arial"/>
        </w:rPr>
        <w:t xml:space="preserve"> </w:t>
      </w:r>
      <w:r w:rsidR="00DF3C0F" w:rsidRPr="00B82B3F">
        <w:rPr>
          <w:rFonts w:ascii="Arial" w:hAnsi="Arial" w:cs="Arial"/>
        </w:rPr>
        <w:t xml:space="preserve">SIWZ, których potrzeba wyniknęła na etapie realizacji inwestycji </w:t>
      </w:r>
      <w:r w:rsidR="00982E36">
        <w:rPr>
          <w:rFonts w:ascii="Arial" w:hAnsi="Arial" w:cs="Arial"/>
        </w:rPr>
        <w:t xml:space="preserve">lub eksploatacji. </w:t>
      </w:r>
    </w:p>
    <w:p w:rsidR="00C3792B" w:rsidRDefault="003A38A1" w:rsidP="00FC3B5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A38A1">
        <w:rPr>
          <w:rFonts w:ascii="Arial" w:hAnsi="Arial" w:cs="Arial"/>
          <w:b/>
        </w:rPr>
        <w:t>KOD CPV</w:t>
      </w:r>
      <w:r w:rsidR="00434240" w:rsidRPr="003A38A1">
        <w:rPr>
          <w:rFonts w:ascii="Arial" w:hAnsi="Arial" w:cs="Arial"/>
          <w:b/>
        </w:rPr>
        <w:t>:</w:t>
      </w:r>
      <w:r w:rsidR="00434240" w:rsidRPr="00A13A9E">
        <w:rPr>
          <w:rFonts w:ascii="Arial" w:hAnsi="Arial" w:cs="Arial"/>
        </w:rPr>
        <w:t xml:space="preserve"> </w:t>
      </w:r>
      <w:r w:rsidRPr="00286AF0">
        <w:rPr>
          <w:rFonts w:ascii="Arial" w:hAnsi="Arial" w:cs="Arial"/>
          <w:sz w:val="18"/>
          <w:szCs w:val="18"/>
        </w:rPr>
        <w:t>45000000-</w:t>
      </w:r>
      <w:r>
        <w:rPr>
          <w:rFonts w:ascii="Arial" w:hAnsi="Arial" w:cs="Arial"/>
          <w:sz w:val="18"/>
          <w:szCs w:val="18"/>
        </w:rPr>
        <w:t xml:space="preserve">7; </w:t>
      </w:r>
      <w:r w:rsidR="00FC3B52" w:rsidRPr="00286AF0">
        <w:rPr>
          <w:rFonts w:ascii="Arial" w:hAnsi="Arial" w:cs="Arial"/>
          <w:sz w:val="18"/>
          <w:szCs w:val="18"/>
        </w:rPr>
        <w:t xml:space="preserve">45212200-8, </w:t>
      </w:r>
      <w:r w:rsidR="00FC3B52">
        <w:rPr>
          <w:rFonts w:ascii="Arial" w:hAnsi="Arial" w:cs="Arial"/>
          <w:sz w:val="18"/>
          <w:szCs w:val="18"/>
        </w:rPr>
        <w:t xml:space="preserve"> </w:t>
      </w:r>
      <w:r w:rsidR="00FC3B52" w:rsidRPr="00286AF0">
        <w:rPr>
          <w:rFonts w:ascii="Arial" w:hAnsi="Arial" w:cs="Arial"/>
          <w:sz w:val="18"/>
          <w:szCs w:val="18"/>
        </w:rPr>
        <w:t>45111200-2</w:t>
      </w:r>
      <w:r w:rsidR="00FC3B52">
        <w:rPr>
          <w:rFonts w:ascii="Arial" w:hAnsi="Arial" w:cs="Arial"/>
          <w:sz w:val="18"/>
          <w:szCs w:val="18"/>
        </w:rPr>
        <w:t xml:space="preserve">, </w:t>
      </w:r>
      <w:r w:rsidR="00FC3B52" w:rsidRPr="00286AF0">
        <w:rPr>
          <w:rFonts w:ascii="Arial" w:hAnsi="Arial" w:cs="Arial"/>
        </w:rPr>
        <w:t>45212221-1</w:t>
      </w:r>
      <w:r w:rsidR="00FC3B52">
        <w:rPr>
          <w:rFonts w:ascii="Arial" w:hAnsi="Arial" w:cs="Arial"/>
        </w:rPr>
        <w:t xml:space="preserve">, </w:t>
      </w:r>
      <w:r w:rsidR="00FC3B52" w:rsidRPr="00286AF0">
        <w:rPr>
          <w:rFonts w:ascii="Arial" w:hAnsi="Arial" w:cs="Arial"/>
          <w:sz w:val="18"/>
          <w:szCs w:val="18"/>
        </w:rPr>
        <w:t>45232452-5,</w:t>
      </w:r>
      <w:r w:rsidR="00FC3B52">
        <w:rPr>
          <w:rFonts w:ascii="Arial" w:hAnsi="Arial" w:cs="Arial"/>
          <w:sz w:val="18"/>
          <w:szCs w:val="18"/>
        </w:rPr>
        <w:t xml:space="preserve"> 45233222-1, 45340000-2,                                 45112700-2,     45112710-5</w:t>
      </w:r>
      <w:r w:rsidR="00FC3B52" w:rsidRPr="00286AF0">
        <w:rPr>
          <w:rFonts w:ascii="Arial" w:hAnsi="Arial" w:cs="Arial"/>
          <w:sz w:val="18"/>
          <w:szCs w:val="18"/>
        </w:rPr>
        <w:t xml:space="preserve"> </w:t>
      </w:r>
    </w:p>
    <w:p w:rsidR="0064661A" w:rsidRPr="00ED4CA2" w:rsidRDefault="00C82004" w:rsidP="00FC3B5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2030BB" w:rsidRPr="00ED4CA2">
        <w:rPr>
          <w:rFonts w:ascii="Arial" w:hAnsi="Arial" w:cs="Arial"/>
        </w:rPr>
        <w:t>b) o</w:t>
      </w:r>
      <w:r w:rsidR="00EE0B9D" w:rsidRPr="00ED4CA2">
        <w:rPr>
          <w:rFonts w:ascii="Arial" w:hAnsi="Arial" w:cs="Arial"/>
        </w:rPr>
        <w:t>koliczności, po których zaistnieniu będą udzielane zamówienia</w:t>
      </w:r>
      <w:r w:rsidR="0064661A" w:rsidRPr="00ED4CA2">
        <w:rPr>
          <w:rFonts w:ascii="Arial" w:hAnsi="Arial" w:cs="Arial"/>
        </w:rPr>
        <w:t xml:space="preserve"> – zamówienie może zostać udzielone na etapie realizacji lub eksploatacji obiektu w przypadku, </w:t>
      </w:r>
      <w:r w:rsidR="004C4F83">
        <w:rPr>
          <w:rFonts w:ascii="Arial" w:hAnsi="Arial" w:cs="Arial"/>
        </w:rPr>
        <w:t>gdy powtórzenie podobnego</w:t>
      </w:r>
      <w:r w:rsidR="004C4F83" w:rsidRPr="00ED4CA2">
        <w:rPr>
          <w:rFonts w:ascii="Arial" w:hAnsi="Arial" w:cs="Arial"/>
        </w:rPr>
        <w:t xml:space="preserve"> </w:t>
      </w:r>
      <w:r w:rsidR="0064661A" w:rsidRPr="00ED4CA2">
        <w:rPr>
          <w:rFonts w:ascii="Arial" w:hAnsi="Arial" w:cs="Arial"/>
        </w:rPr>
        <w:t xml:space="preserve">zakresu objętego przedmiotem umowy </w:t>
      </w:r>
      <w:r w:rsidR="0064661A" w:rsidRPr="00ED4CA2">
        <w:rPr>
          <w:rFonts w:ascii="Arial" w:hAnsi="Arial" w:cs="Arial"/>
          <w:iCs/>
        </w:rPr>
        <w:t>wpływa na poprawę bezpieczeństwa lub walorów użytkowania obiektu lub wynika z aktualnych potrzeb Użytkownika.</w:t>
      </w:r>
    </w:p>
    <w:p w:rsidR="00EE0B9D" w:rsidRPr="00707E25" w:rsidRDefault="0064661A" w:rsidP="00707E25">
      <w:pPr>
        <w:spacing w:line="360" w:lineRule="auto"/>
        <w:ind w:left="426"/>
        <w:jc w:val="both"/>
        <w:rPr>
          <w:rFonts w:ascii="Arial" w:hAnsi="Arial" w:cs="Arial"/>
        </w:rPr>
      </w:pPr>
      <w:r w:rsidRPr="00ED4CA2">
        <w:rPr>
          <w:rFonts w:ascii="Arial" w:hAnsi="Arial" w:cs="Arial"/>
        </w:rPr>
        <w:t>Procedura udzielania zamówienia uzupełniającego może zostać wszczęta na podstawie zatwierdzonego przez Zamawiającego protokołu konieczność opisującego zakres robót lub dostaw</w:t>
      </w:r>
      <w:r w:rsidR="00707E25" w:rsidRPr="00ED4CA2">
        <w:rPr>
          <w:rFonts w:ascii="Arial" w:hAnsi="Arial" w:cs="Arial"/>
        </w:rPr>
        <w:t>,</w:t>
      </w:r>
      <w:r w:rsidRPr="00ED4CA2">
        <w:rPr>
          <w:rFonts w:ascii="Arial" w:hAnsi="Arial" w:cs="Arial"/>
        </w:rPr>
        <w:t xml:space="preserve"> potrzeby ich wykonania oraz po zabezpieczeniu odpowiednich środków finansowych.</w:t>
      </w:r>
    </w:p>
    <w:p w:rsidR="009A1A3C" w:rsidRPr="00490D96" w:rsidRDefault="00587AC6" w:rsidP="00707E25">
      <w:pPr>
        <w:pStyle w:val="pkt"/>
        <w:spacing w:before="12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  <w:szCs w:val="16"/>
        </w:rPr>
        <w:t>4</w:t>
      </w:r>
      <w:r w:rsidR="009A1A3C" w:rsidRPr="00490D96">
        <w:rPr>
          <w:rFonts w:ascii="Arial" w:hAnsi="Arial" w:cs="Arial"/>
          <w:b/>
          <w:sz w:val="20"/>
        </w:rPr>
        <w:t xml:space="preserve">. Opis sposobu przedstawiania  ofert wariantowych. </w:t>
      </w:r>
    </w:p>
    <w:p w:rsidR="009A1A3C" w:rsidRPr="00490D96" w:rsidRDefault="00012A84" w:rsidP="004E63A4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</w:t>
      </w:r>
      <w:r w:rsidR="009A1A3C" w:rsidRPr="00490D96">
        <w:rPr>
          <w:rFonts w:ascii="Arial" w:hAnsi="Arial" w:cs="Arial"/>
          <w:sz w:val="20"/>
        </w:rPr>
        <w:t xml:space="preserve"> nie dopuszcza składania ofert wariantowych.</w:t>
      </w:r>
    </w:p>
    <w:p w:rsidR="009A1A3C" w:rsidRPr="00490D96" w:rsidRDefault="009A1A3C" w:rsidP="004E63A4">
      <w:pPr>
        <w:pStyle w:val="pkt"/>
        <w:spacing w:before="120" w:after="0"/>
        <w:ind w:left="0" w:firstLine="0"/>
        <w:rPr>
          <w:rFonts w:ascii="Arial" w:hAnsi="Arial" w:cs="Arial"/>
          <w:b/>
          <w:iCs/>
          <w:sz w:val="20"/>
        </w:rPr>
      </w:pPr>
      <w:r w:rsidRPr="00490D96">
        <w:rPr>
          <w:rFonts w:ascii="Arial" w:hAnsi="Arial" w:cs="Arial"/>
          <w:b/>
          <w:iCs/>
          <w:sz w:val="20"/>
        </w:rPr>
        <w:t xml:space="preserve">5. Adres poczty elektronicznej lub strony internetowej </w:t>
      </w:r>
      <w:r w:rsidR="00012A84">
        <w:rPr>
          <w:rFonts w:ascii="Arial" w:hAnsi="Arial" w:cs="Arial"/>
          <w:b/>
          <w:iCs/>
          <w:sz w:val="20"/>
        </w:rPr>
        <w:t>Zamawiającego</w:t>
      </w:r>
      <w:r w:rsidRPr="00490D96">
        <w:rPr>
          <w:rFonts w:ascii="Arial" w:hAnsi="Arial" w:cs="Arial"/>
          <w:b/>
          <w:iCs/>
          <w:sz w:val="20"/>
        </w:rPr>
        <w:t>.</w:t>
      </w:r>
    </w:p>
    <w:p w:rsidR="009A1A3C" w:rsidRPr="00490D96" w:rsidRDefault="00012A84" w:rsidP="009A1A3C">
      <w:pPr>
        <w:pStyle w:val="pkt"/>
        <w:spacing w:before="0" w:after="0" w:line="360" w:lineRule="auto"/>
        <w:ind w:left="0" w:firstLine="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Zamawiający</w:t>
      </w:r>
      <w:r w:rsidR="009A1A3C" w:rsidRPr="00490D96">
        <w:rPr>
          <w:rFonts w:ascii="Arial" w:hAnsi="Arial" w:cs="Arial"/>
          <w:iCs/>
          <w:sz w:val="20"/>
        </w:rPr>
        <w:t xml:space="preserve"> dopuszcza porozumiewanie się drog</w:t>
      </w:r>
      <w:r w:rsidR="00F94FE9" w:rsidRPr="00490D96">
        <w:rPr>
          <w:rFonts w:ascii="Arial" w:hAnsi="Arial" w:cs="Arial"/>
          <w:iCs/>
          <w:sz w:val="20"/>
        </w:rPr>
        <w:t>ą</w:t>
      </w:r>
      <w:r w:rsidR="009A1A3C" w:rsidRPr="00490D96">
        <w:rPr>
          <w:rFonts w:ascii="Arial" w:hAnsi="Arial" w:cs="Arial"/>
          <w:iCs/>
          <w:sz w:val="20"/>
        </w:rPr>
        <w:t xml:space="preserve"> elektroniczną.</w:t>
      </w:r>
    </w:p>
    <w:p w:rsidR="00550822" w:rsidRPr="00490D96" w:rsidRDefault="009A1A3C" w:rsidP="00550822">
      <w:pPr>
        <w:pStyle w:val="pkt"/>
        <w:spacing w:before="0" w:after="0" w:line="360" w:lineRule="auto"/>
        <w:ind w:left="0" w:firstLine="0"/>
        <w:rPr>
          <w:rFonts w:ascii="Arial" w:hAnsi="Arial" w:cs="Arial"/>
          <w:iCs/>
          <w:sz w:val="20"/>
        </w:rPr>
      </w:pPr>
      <w:r w:rsidRPr="00490D96">
        <w:rPr>
          <w:rFonts w:ascii="Arial" w:hAnsi="Arial" w:cs="Arial"/>
          <w:iCs/>
          <w:sz w:val="20"/>
        </w:rPr>
        <w:lastRenderedPageBreak/>
        <w:t>Adres poczty elektronicznej: e-mail:</w:t>
      </w:r>
      <w:r w:rsidR="00550822">
        <w:rPr>
          <w:rFonts w:ascii="Arial" w:hAnsi="Arial" w:cs="Arial"/>
          <w:iCs/>
          <w:sz w:val="20"/>
        </w:rPr>
        <w:t xml:space="preserve"> sekretariat_bzp@um.zabrze.pl</w:t>
      </w:r>
    </w:p>
    <w:p w:rsidR="00242825" w:rsidRPr="00707E25" w:rsidRDefault="00324594" w:rsidP="00707E25">
      <w:pPr>
        <w:pStyle w:val="pkt"/>
        <w:spacing w:before="0" w:after="0" w:line="360" w:lineRule="auto"/>
        <w:ind w:left="0" w:firstLine="0"/>
        <w:rPr>
          <w:rFonts w:ascii="Arial" w:hAnsi="Arial" w:cs="Arial"/>
          <w:iCs/>
          <w:sz w:val="20"/>
        </w:rPr>
      </w:pPr>
      <w:r w:rsidRPr="00490D96">
        <w:rPr>
          <w:rFonts w:ascii="Arial" w:hAnsi="Arial" w:cs="Arial"/>
          <w:iCs/>
          <w:sz w:val="20"/>
        </w:rPr>
        <w:t xml:space="preserve">Adres strony internetowej : określony w </w:t>
      </w:r>
      <w:proofErr w:type="spellStart"/>
      <w:r w:rsidRPr="00490D96">
        <w:rPr>
          <w:rFonts w:ascii="Arial" w:hAnsi="Arial" w:cs="Arial"/>
          <w:iCs/>
          <w:sz w:val="20"/>
        </w:rPr>
        <w:t>pkt</w:t>
      </w:r>
      <w:proofErr w:type="spellEnd"/>
      <w:r w:rsidRPr="00490D96">
        <w:rPr>
          <w:rFonts w:ascii="Arial" w:hAnsi="Arial" w:cs="Arial"/>
          <w:iCs/>
          <w:sz w:val="20"/>
        </w:rPr>
        <w:t xml:space="preserve"> 1 (Część I SIWZ)</w:t>
      </w:r>
    </w:p>
    <w:p w:rsidR="009A1A3C" w:rsidRPr="00490D96" w:rsidRDefault="009A1A3C" w:rsidP="00707E25">
      <w:pPr>
        <w:pStyle w:val="pkt1"/>
        <w:spacing w:before="120" w:after="0" w:line="360" w:lineRule="auto"/>
        <w:ind w:left="0" w:firstLine="0"/>
        <w:rPr>
          <w:rFonts w:ascii="Arial" w:hAnsi="Arial" w:cs="Arial"/>
          <w:b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 xml:space="preserve">6. Informacje dotyczące walut obcych, w jakich mogą być prowadzone rozliczenia między </w:t>
      </w:r>
      <w:r w:rsidR="00012A84">
        <w:rPr>
          <w:rFonts w:ascii="Arial" w:hAnsi="Arial" w:cs="Arial"/>
          <w:b/>
          <w:bCs/>
          <w:sz w:val="20"/>
        </w:rPr>
        <w:t>Zamawiającym</w:t>
      </w:r>
      <w:r w:rsidR="00707E25">
        <w:rPr>
          <w:rFonts w:ascii="Arial" w:hAnsi="Arial" w:cs="Arial"/>
          <w:b/>
          <w:bCs/>
          <w:sz w:val="20"/>
        </w:rPr>
        <w:t xml:space="preserve"> a </w:t>
      </w:r>
      <w:r w:rsidRPr="00490D96">
        <w:rPr>
          <w:rFonts w:ascii="Arial" w:hAnsi="Arial" w:cs="Arial"/>
          <w:b/>
          <w:bCs/>
          <w:sz w:val="20"/>
        </w:rPr>
        <w:t>Wykonawcą.</w:t>
      </w:r>
    </w:p>
    <w:p w:rsidR="009A1A3C" w:rsidRPr="00490D96" w:rsidRDefault="009A1A3C" w:rsidP="009A1A3C">
      <w:pPr>
        <w:pStyle w:val="pkt1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W związku z wykonaniem umowy w sprawie zamówienia publicznego</w:t>
      </w:r>
      <w:r w:rsidR="00707E25">
        <w:rPr>
          <w:rFonts w:ascii="Arial" w:hAnsi="Arial" w:cs="Arial"/>
          <w:sz w:val="20"/>
        </w:rPr>
        <w:t xml:space="preserve"> </w:t>
      </w:r>
      <w:r w:rsidRPr="00490D96">
        <w:rPr>
          <w:rFonts w:ascii="Arial" w:hAnsi="Arial" w:cs="Arial"/>
          <w:sz w:val="20"/>
        </w:rPr>
        <w:t>nie będą prowadzone rozliczenia w walutach obcych.</w:t>
      </w:r>
    </w:p>
    <w:p w:rsidR="00587AC6" w:rsidRPr="00490D96" w:rsidRDefault="00587AC6" w:rsidP="00707E25">
      <w:pPr>
        <w:pStyle w:val="pkt1"/>
        <w:spacing w:before="120" w:after="0" w:line="360" w:lineRule="auto"/>
        <w:ind w:left="0" w:firstLine="0"/>
        <w:rPr>
          <w:rFonts w:ascii="Arial" w:hAnsi="Arial" w:cs="Arial"/>
          <w:b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>7. Postanowienia dotyczące aukcji elektronicznej</w:t>
      </w:r>
    </w:p>
    <w:p w:rsidR="009A1A3C" w:rsidRPr="00707E25" w:rsidRDefault="00587AC6" w:rsidP="00707E25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Nie dotyczy postępowania.</w:t>
      </w:r>
    </w:p>
    <w:p w:rsidR="00917577" w:rsidRPr="00490D96" w:rsidRDefault="00587AC6" w:rsidP="00707E25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90D96">
        <w:rPr>
          <w:rFonts w:ascii="Arial" w:hAnsi="Arial" w:cs="Arial"/>
          <w:b/>
          <w:bCs/>
        </w:rPr>
        <w:t>8. Wysokość zwrotu kosztów postępowania.</w:t>
      </w:r>
    </w:p>
    <w:p w:rsidR="00EE0B9D" w:rsidRPr="00707E25" w:rsidRDefault="00012A84" w:rsidP="00707E25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Zamawiający</w:t>
      </w:r>
      <w:r w:rsidR="00587AC6" w:rsidRPr="00490D96">
        <w:rPr>
          <w:rFonts w:ascii="Arial" w:hAnsi="Arial" w:cs="Arial"/>
          <w:bCs/>
        </w:rPr>
        <w:t xml:space="preserve"> nie przewiduje zwrotu kosztów postępowania.</w:t>
      </w:r>
    </w:p>
    <w:p w:rsidR="00587AC6" w:rsidRPr="00707E25" w:rsidRDefault="00587AC6" w:rsidP="00707E25">
      <w:pPr>
        <w:spacing w:before="120" w:line="360" w:lineRule="auto"/>
        <w:rPr>
          <w:rFonts w:ascii="Arial" w:hAnsi="Arial" w:cs="Arial"/>
        </w:rPr>
      </w:pPr>
      <w:r w:rsidRPr="00490D96">
        <w:rPr>
          <w:rFonts w:ascii="Arial" w:hAnsi="Arial" w:cs="Arial"/>
          <w:b/>
        </w:rPr>
        <w:t>CZĘŚĆ III</w:t>
      </w:r>
      <w:r w:rsidR="00550822">
        <w:rPr>
          <w:rFonts w:ascii="Arial" w:hAnsi="Arial" w:cs="Arial"/>
          <w:b/>
        </w:rPr>
        <w:t>.</w:t>
      </w:r>
      <w:r w:rsidR="00912359" w:rsidRPr="00490D96">
        <w:rPr>
          <w:rFonts w:ascii="Arial" w:hAnsi="Arial" w:cs="Arial"/>
          <w:b/>
        </w:rPr>
        <w:tab/>
      </w:r>
      <w:r w:rsidRPr="00490D96">
        <w:rPr>
          <w:rFonts w:ascii="Arial" w:hAnsi="Arial" w:cs="Arial"/>
        </w:rPr>
        <w:t xml:space="preserve">SZCZEGÓLNE POSTANOWIENIA SIWZ </w:t>
      </w:r>
    </w:p>
    <w:p w:rsidR="00EE0B9D" w:rsidRPr="00707E25" w:rsidRDefault="00EE0B9D" w:rsidP="00EE0B9D">
      <w:pPr>
        <w:spacing w:line="360" w:lineRule="auto"/>
        <w:rPr>
          <w:rFonts w:ascii="Arial" w:hAnsi="Arial" w:cs="Arial"/>
          <w:b/>
          <w:bCs/>
        </w:rPr>
      </w:pPr>
      <w:r w:rsidRPr="00707E25">
        <w:rPr>
          <w:rFonts w:ascii="Arial" w:hAnsi="Arial" w:cs="Arial"/>
          <w:b/>
          <w:bCs/>
        </w:rPr>
        <w:t xml:space="preserve">1. Określenie kluczowych części zamówienia, które musi samodzielnie wykonać </w:t>
      </w:r>
      <w:r w:rsidR="006E4BFC" w:rsidRPr="00707E25">
        <w:rPr>
          <w:rFonts w:ascii="Arial" w:hAnsi="Arial" w:cs="Arial"/>
          <w:b/>
          <w:bCs/>
        </w:rPr>
        <w:t>Wykonawca</w:t>
      </w:r>
      <w:r w:rsidRPr="00707E25">
        <w:rPr>
          <w:rFonts w:ascii="Arial" w:hAnsi="Arial" w:cs="Arial"/>
          <w:b/>
          <w:bCs/>
        </w:rPr>
        <w:t>:</w:t>
      </w:r>
    </w:p>
    <w:p w:rsidR="00EE0B9D" w:rsidRPr="00707E25" w:rsidRDefault="00707E25" w:rsidP="00707E25">
      <w:pPr>
        <w:spacing w:line="360" w:lineRule="auto"/>
        <w:ind w:left="284"/>
        <w:rPr>
          <w:rFonts w:ascii="Arial" w:hAnsi="Arial" w:cs="Arial"/>
          <w:bCs/>
        </w:rPr>
      </w:pPr>
      <w:r w:rsidRPr="00ED4CA2">
        <w:rPr>
          <w:rFonts w:ascii="Arial" w:hAnsi="Arial" w:cs="Arial"/>
          <w:bCs/>
        </w:rPr>
        <w:t>Uzyskanie w imieniu Zamawiającego decyzji pozwolenia na użytkowanie.</w:t>
      </w:r>
    </w:p>
    <w:p w:rsidR="00EE0B9D" w:rsidRPr="00707E25" w:rsidRDefault="00EE0B9D" w:rsidP="00BE18D4">
      <w:pPr>
        <w:spacing w:before="1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Pr="00D71E8F">
        <w:rPr>
          <w:rFonts w:ascii="Arial" w:hAnsi="Arial" w:cs="Arial"/>
          <w:b/>
          <w:bCs/>
        </w:rPr>
        <w:t xml:space="preserve">. Żądanie wskazania przez </w:t>
      </w:r>
      <w:r w:rsidR="006E4BFC">
        <w:rPr>
          <w:rFonts w:ascii="Arial" w:hAnsi="Arial" w:cs="Arial"/>
          <w:b/>
          <w:bCs/>
        </w:rPr>
        <w:t>Wykonawcę</w:t>
      </w:r>
      <w:r w:rsidRPr="00D71E8F">
        <w:rPr>
          <w:rFonts w:ascii="Arial" w:hAnsi="Arial" w:cs="Arial"/>
          <w:b/>
          <w:bCs/>
        </w:rPr>
        <w:t xml:space="preserve"> w ofercie części zamówienia , której wykonanie zamierza powierzyć podwykonawcom.</w:t>
      </w:r>
    </w:p>
    <w:p w:rsidR="00EE0B9D" w:rsidRPr="00ED4CA2" w:rsidRDefault="00EE0B9D" w:rsidP="00707E25">
      <w:pPr>
        <w:spacing w:before="120" w:line="360" w:lineRule="auto"/>
        <w:rPr>
          <w:rFonts w:ascii="Arial" w:hAnsi="Arial" w:cs="Arial"/>
        </w:rPr>
      </w:pPr>
      <w:r w:rsidRPr="00ED4CA2">
        <w:rPr>
          <w:rFonts w:ascii="Arial" w:hAnsi="Arial" w:cs="Arial"/>
        </w:rPr>
        <w:t xml:space="preserve">1) </w:t>
      </w:r>
      <w:r w:rsidR="00012A84" w:rsidRPr="00ED4CA2">
        <w:rPr>
          <w:rFonts w:ascii="Arial" w:hAnsi="Arial" w:cs="Arial"/>
        </w:rPr>
        <w:t>Zamawiający</w:t>
      </w:r>
      <w:r w:rsidRPr="00ED4CA2">
        <w:rPr>
          <w:rFonts w:ascii="Arial" w:hAnsi="Arial" w:cs="Arial"/>
        </w:rPr>
        <w:t xml:space="preserve"> żąda wskazania przez </w:t>
      </w:r>
      <w:r w:rsidR="006E4BFC" w:rsidRPr="00ED4CA2">
        <w:rPr>
          <w:rFonts w:ascii="Arial" w:hAnsi="Arial" w:cs="Arial"/>
        </w:rPr>
        <w:t>Wykonawcę</w:t>
      </w:r>
      <w:r w:rsidR="00707E25" w:rsidRPr="00ED4CA2">
        <w:rPr>
          <w:rFonts w:ascii="Arial" w:hAnsi="Arial" w:cs="Arial"/>
        </w:rPr>
        <w:t xml:space="preserve"> w ofercie (Załącznik </w:t>
      </w:r>
      <w:r w:rsidR="00D1418C" w:rsidRPr="00ED4CA2">
        <w:rPr>
          <w:rFonts w:ascii="Arial" w:hAnsi="Arial" w:cs="Arial"/>
        </w:rPr>
        <w:t>E</w:t>
      </w:r>
      <w:r w:rsidRPr="00ED4CA2">
        <w:rPr>
          <w:rFonts w:ascii="Arial" w:hAnsi="Arial" w:cs="Arial"/>
        </w:rPr>
        <w:t xml:space="preserve"> wg Spisu zawartości oferty) części zamówienia, której wykonanie zamierza powierzyć podwykonawcom i podania przez </w:t>
      </w:r>
      <w:r w:rsidR="006E4BFC" w:rsidRPr="00ED4CA2">
        <w:rPr>
          <w:rFonts w:ascii="Arial" w:hAnsi="Arial" w:cs="Arial"/>
        </w:rPr>
        <w:t>Wykonawcę</w:t>
      </w:r>
      <w:r w:rsidRPr="00ED4CA2">
        <w:rPr>
          <w:rFonts w:ascii="Arial" w:hAnsi="Arial" w:cs="Arial"/>
        </w:rPr>
        <w:t xml:space="preserve"> firm Podwykonaw</w:t>
      </w:r>
      <w:r w:rsidR="00ED4CA2">
        <w:rPr>
          <w:rFonts w:ascii="Arial" w:hAnsi="Arial" w:cs="Arial"/>
        </w:rPr>
        <w:t xml:space="preserve">ców. </w:t>
      </w:r>
    </w:p>
    <w:p w:rsidR="00A4618D" w:rsidRPr="00ED4CA2" w:rsidRDefault="00A4618D" w:rsidP="00ED4CA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D4CA2">
        <w:rPr>
          <w:rFonts w:ascii="Arial" w:hAnsi="Arial" w:cs="Arial"/>
        </w:rPr>
        <w:t xml:space="preserve">2) W przypadku zamówień na roboty budowlane lub usługi, które mają być wykonane w miejscu podlegającym bezpośredniemu nadzorowi </w:t>
      </w:r>
      <w:r w:rsidR="00012A84" w:rsidRPr="00ED4CA2">
        <w:rPr>
          <w:rFonts w:ascii="Arial" w:hAnsi="Arial" w:cs="Arial"/>
        </w:rPr>
        <w:t>Zamawiającego</w:t>
      </w:r>
      <w:r w:rsidRPr="00ED4CA2">
        <w:rPr>
          <w:rFonts w:ascii="Arial" w:hAnsi="Arial" w:cs="Arial"/>
        </w:rPr>
        <w:t xml:space="preserve">, </w:t>
      </w:r>
      <w:r w:rsidR="00012A84" w:rsidRPr="00ED4CA2">
        <w:rPr>
          <w:rFonts w:ascii="Arial" w:hAnsi="Arial" w:cs="Arial"/>
        </w:rPr>
        <w:t>Zamawiający</w:t>
      </w:r>
      <w:r w:rsidRPr="00ED4CA2">
        <w:rPr>
          <w:rFonts w:ascii="Arial" w:hAnsi="Arial" w:cs="Arial"/>
        </w:rPr>
        <w:t xml:space="preserve"> żąda, aby przed przystąpieniem do wykonania zamówienia </w:t>
      </w:r>
      <w:r w:rsidR="006E4BFC" w:rsidRPr="00ED4CA2">
        <w:rPr>
          <w:rFonts w:ascii="Arial" w:hAnsi="Arial" w:cs="Arial"/>
        </w:rPr>
        <w:t>Wykonawca</w:t>
      </w:r>
      <w:r w:rsidRPr="00ED4CA2">
        <w:rPr>
          <w:rFonts w:ascii="Arial" w:hAnsi="Arial" w:cs="Arial"/>
        </w:rPr>
        <w:t xml:space="preserve">, o ile są już znane, podał nazwy albo imiona i nazwiska oraz dane kontaktowe podwykonawców i osób do kontaktu z nimi, zaangażowanych w takie roboty budowlane lub usługi. </w:t>
      </w:r>
      <w:r w:rsidR="006E4BFC" w:rsidRPr="00ED4CA2">
        <w:rPr>
          <w:rFonts w:ascii="Arial" w:hAnsi="Arial" w:cs="Arial"/>
        </w:rPr>
        <w:t>Wykonawca</w:t>
      </w:r>
      <w:r w:rsidRPr="00ED4CA2">
        <w:rPr>
          <w:rFonts w:ascii="Arial" w:hAnsi="Arial" w:cs="Arial"/>
        </w:rPr>
        <w:t xml:space="preserve"> zawiadamia </w:t>
      </w:r>
      <w:r w:rsidR="00012A84" w:rsidRPr="00ED4CA2">
        <w:rPr>
          <w:rFonts w:ascii="Arial" w:hAnsi="Arial" w:cs="Arial"/>
        </w:rPr>
        <w:t>Zamawiającego</w:t>
      </w:r>
      <w:r w:rsidRPr="00ED4CA2">
        <w:rPr>
          <w:rFonts w:ascii="Arial" w:hAnsi="Arial" w:cs="Arial"/>
        </w:rPr>
        <w:t xml:space="preserve">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A4618D" w:rsidRPr="00ED4CA2" w:rsidRDefault="00A4618D" w:rsidP="00ED4CA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D4CA2">
        <w:rPr>
          <w:rFonts w:ascii="Arial" w:hAnsi="Arial" w:cs="Arial"/>
        </w:rPr>
        <w:t xml:space="preserve">3) </w:t>
      </w:r>
      <w:r w:rsidR="00012A84" w:rsidRPr="00ED4CA2">
        <w:rPr>
          <w:rFonts w:ascii="Arial" w:hAnsi="Arial" w:cs="Arial"/>
        </w:rPr>
        <w:t>Zamawiający</w:t>
      </w:r>
      <w:r w:rsidRPr="00ED4CA2">
        <w:rPr>
          <w:rFonts w:ascii="Arial" w:hAnsi="Arial" w:cs="Arial"/>
        </w:rPr>
        <w:t xml:space="preserve"> może żądać powyższych informacji w przypadku zamówień na dostawy, usługi inne niż dotyczące usług, które mają być wykonane w miejscu podlegającym bezpośredniemu nadzorowi </w:t>
      </w:r>
      <w:r w:rsidR="00012A84" w:rsidRPr="00ED4CA2">
        <w:rPr>
          <w:rFonts w:ascii="Arial" w:hAnsi="Arial" w:cs="Arial"/>
        </w:rPr>
        <w:t>Zamawiającego</w:t>
      </w:r>
      <w:r w:rsidRPr="00ED4CA2">
        <w:rPr>
          <w:rFonts w:ascii="Arial" w:hAnsi="Arial" w:cs="Arial"/>
        </w:rPr>
        <w:t>, lub zamówień od dostawców uczestniczących w realizacji zamówienia na roboty budowlane lub usługi.</w:t>
      </w:r>
    </w:p>
    <w:p w:rsidR="00EE0B9D" w:rsidRPr="002B3E48" w:rsidRDefault="00A4618D" w:rsidP="00ED4CA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D4CA2">
        <w:rPr>
          <w:rFonts w:ascii="Arial" w:hAnsi="Arial" w:cs="Arial"/>
        </w:rPr>
        <w:t xml:space="preserve">4) Jeżeli zmiana albo rezygnacja z </w:t>
      </w:r>
      <w:r w:rsidR="00363B72" w:rsidRPr="00ED4CA2">
        <w:rPr>
          <w:rFonts w:ascii="Arial" w:hAnsi="Arial" w:cs="Arial"/>
        </w:rPr>
        <w:t>Podwykonawcy</w:t>
      </w:r>
      <w:r w:rsidRPr="00ED4CA2">
        <w:rPr>
          <w:rFonts w:ascii="Arial" w:hAnsi="Arial" w:cs="Arial"/>
        </w:rPr>
        <w:t xml:space="preserve"> dotyczy podmiotu, na którego zasoby </w:t>
      </w:r>
      <w:r w:rsidR="006E4BFC" w:rsidRPr="00ED4CA2">
        <w:rPr>
          <w:rFonts w:ascii="Arial" w:hAnsi="Arial" w:cs="Arial"/>
        </w:rPr>
        <w:t>Wykonawca</w:t>
      </w:r>
      <w:r w:rsidRPr="00ED4CA2">
        <w:rPr>
          <w:rFonts w:ascii="Arial" w:hAnsi="Arial" w:cs="Arial"/>
        </w:rPr>
        <w:t xml:space="preserve"> powoływał się, na zasadach określonych w art. 22a ust. 1 </w:t>
      </w:r>
      <w:proofErr w:type="spellStart"/>
      <w:r w:rsidR="00012A84" w:rsidRPr="00ED4CA2">
        <w:rPr>
          <w:rFonts w:ascii="Arial" w:hAnsi="Arial" w:cs="Arial"/>
        </w:rPr>
        <w:t>P.z.p</w:t>
      </w:r>
      <w:proofErr w:type="spellEnd"/>
      <w:r w:rsidR="00012A84" w:rsidRPr="00ED4CA2">
        <w:rPr>
          <w:rFonts w:ascii="Arial" w:hAnsi="Arial" w:cs="Arial"/>
        </w:rPr>
        <w:t>.,</w:t>
      </w:r>
      <w:r w:rsidRPr="00ED4CA2">
        <w:rPr>
          <w:rFonts w:ascii="Arial" w:hAnsi="Arial" w:cs="Arial"/>
        </w:rPr>
        <w:t xml:space="preserve"> w celu wykazania spełniania warunków udziału </w:t>
      </w:r>
      <w:r w:rsidR="00ED4CA2">
        <w:rPr>
          <w:rFonts w:ascii="Arial" w:hAnsi="Arial" w:cs="Arial"/>
        </w:rPr>
        <w:t xml:space="preserve">                              </w:t>
      </w:r>
      <w:r w:rsidRPr="00ED4CA2">
        <w:rPr>
          <w:rFonts w:ascii="Arial" w:hAnsi="Arial" w:cs="Arial"/>
        </w:rPr>
        <w:t xml:space="preserve">w postępowaniu, </w:t>
      </w:r>
      <w:r w:rsidR="006E4BFC" w:rsidRPr="00ED4CA2">
        <w:rPr>
          <w:rFonts w:ascii="Arial" w:hAnsi="Arial" w:cs="Arial"/>
        </w:rPr>
        <w:t>Wykonawca</w:t>
      </w:r>
      <w:r w:rsidRPr="00ED4CA2">
        <w:rPr>
          <w:rFonts w:ascii="Arial" w:hAnsi="Arial" w:cs="Arial"/>
        </w:rPr>
        <w:t xml:space="preserve"> jest obowiązany wykazać zamawiającemu, że proponowany inny </w:t>
      </w:r>
      <w:r w:rsidR="00363B72" w:rsidRPr="00ED4CA2">
        <w:rPr>
          <w:rFonts w:ascii="Arial" w:hAnsi="Arial" w:cs="Arial"/>
        </w:rPr>
        <w:t>Podwykonawca</w:t>
      </w:r>
      <w:r w:rsidRPr="00ED4CA2">
        <w:rPr>
          <w:rFonts w:ascii="Arial" w:hAnsi="Arial" w:cs="Arial"/>
        </w:rPr>
        <w:t xml:space="preserve"> lub </w:t>
      </w:r>
      <w:r w:rsidR="006E4BFC" w:rsidRPr="00ED4CA2">
        <w:rPr>
          <w:rFonts w:ascii="Arial" w:hAnsi="Arial" w:cs="Arial"/>
        </w:rPr>
        <w:t>Wykonawca</w:t>
      </w:r>
      <w:r w:rsidRPr="00ED4CA2">
        <w:rPr>
          <w:rFonts w:ascii="Arial" w:hAnsi="Arial" w:cs="Arial"/>
        </w:rPr>
        <w:t xml:space="preserve"> samodzielnie spełnia je w stopniu nie mniejszym niż </w:t>
      </w:r>
      <w:r w:rsidR="00363B72" w:rsidRPr="00ED4CA2">
        <w:rPr>
          <w:rFonts w:ascii="Arial" w:hAnsi="Arial" w:cs="Arial"/>
        </w:rPr>
        <w:t>Podwykonawca</w:t>
      </w:r>
      <w:r w:rsidRPr="00ED4CA2">
        <w:rPr>
          <w:rFonts w:ascii="Arial" w:hAnsi="Arial" w:cs="Arial"/>
        </w:rPr>
        <w:t xml:space="preserve">, na którego zasoby </w:t>
      </w:r>
      <w:r w:rsidR="00012A84" w:rsidRPr="00ED4CA2">
        <w:rPr>
          <w:rFonts w:ascii="Arial" w:hAnsi="Arial" w:cs="Arial"/>
        </w:rPr>
        <w:t>Zamawiający</w:t>
      </w:r>
      <w:r w:rsidRPr="00ED4CA2">
        <w:rPr>
          <w:rFonts w:ascii="Arial" w:hAnsi="Arial" w:cs="Arial"/>
        </w:rPr>
        <w:t xml:space="preserve"> powoływał się w trakcie postępowania o udzielenie zamówienia.</w:t>
      </w:r>
    </w:p>
    <w:p w:rsidR="00EE0B9D" w:rsidRPr="00FF5977" w:rsidRDefault="00EE0B9D" w:rsidP="00707E25">
      <w:pPr>
        <w:spacing w:before="120" w:line="360" w:lineRule="auto"/>
        <w:rPr>
          <w:rFonts w:ascii="Arial" w:hAnsi="Arial" w:cs="Arial"/>
          <w:b/>
        </w:rPr>
      </w:pPr>
      <w:r w:rsidRPr="002B3E48">
        <w:rPr>
          <w:rFonts w:ascii="Arial" w:hAnsi="Arial" w:cs="Arial"/>
        </w:rPr>
        <w:t xml:space="preserve">3. </w:t>
      </w:r>
      <w:r w:rsidRPr="00FF5977">
        <w:rPr>
          <w:rFonts w:ascii="Arial" w:hAnsi="Arial" w:cs="Arial"/>
          <w:b/>
        </w:rPr>
        <w:t>Zmiany, jakie można wprowadzić do umowy o zamówienie publiczne</w:t>
      </w:r>
    </w:p>
    <w:p w:rsidR="00BF0A87" w:rsidRPr="004E63A4" w:rsidRDefault="00707E25" w:rsidP="004E63A4">
      <w:pPr>
        <w:spacing w:before="120" w:line="360" w:lineRule="auto"/>
        <w:jc w:val="both"/>
        <w:rPr>
          <w:rFonts w:ascii="Arial" w:hAnsi="Arial" w:cs="Arial"/>
          <w:szCs w:val="22"/>
        </w:rPr>
      </w:pPr>
      <w:r w:rsidRPr="00ED4CA2">
        <w:rPr>
          <w:rFonts w:ascii="Arial" w:hAnsi="Arial" w:cs="Arial"/>
          <w:szCs w:val="22"/>
        </w:rPr>
        <w:t>Zamawiający przewiduje możliwość zmian postanowień w zawartej umowie w syt</w:t>
      </w:r>
      <w:r w:rsidR="00D1418C" w:rsidRPr="00ED4CA2">
        <w:rPr>
          <w:rFonts w:ascii="Arial" w:hAnsi="Arial" w:cs="Arial"/>
          <w:szCs w:val="22"/>
        </w:rPr>
        <w:t>uacjach przewidzianych wprost w </w:t>
      </w:r>
      <w:r w:rsidRPr="00ED4CA2">
        <w:rPr>
          <w:rFonts w:ascii="Arial" w:hAnsi="Arial" w:cs="Arial"/>
          <w:szCs w:val="22"/>
        </w:rPr>
        <w:t xml:space="preserve">ustawie PZP  lub przypadku wystąpienia co najmniej jednej z wymienionych w </w:t>
      </w:r>
      <w:r w:rsidR="00D1418C" w:rsidRPr="00ED4CA2">
        <w:rPr>
          <w:rFonts w:ascii="Arial" w:hAnsi="Arial" w:cs="Arial"/>
          <w:b/>
          <w:bCs/>
        </w:rPr>
        <w:t>§15</w:t>
      </w:r>
      <w:r w:rsidRPr="00ED4CA2">
        <w:rPr>
          <w:rFonts w:ascii="Arial" w:hAnsi="Arial" w:cs="Arial"/>
          <w:b/>
          <w:bCs/>
        </w:rPr>
        <w:t xml:space="preserve"> </w:t>
      </w:r>
      <w:r w:rsidRPr="00ED4CA2">
        <w:rPr>
          <w:rFonts w:ascii="Arial" w:hAnsi="Arial" w:cs="Arial"/>
          <w:szCs w:val="22"/>
        </w:rPr>
        <w:t xml:space="preserve">wzoru umowy okoliczności </w:t>
      </w:r>
      <w:r w:rsidR="00D1418C" w:rsidRPr="00ED4CA2">
        <w:rPr>
          <w:rFonts w:ascii="Arial" w:hAnsi="Arial" w:cs="Arial"/>
          <w:szCs w:val="22"/>
        </w:rPr>
        <w:t>i </w:t>
      </w:r>
      <w:r w:rsidRPr="00ED4CA2">
        <w:rPr>
          <w:rFonts w:ascii="Arial" w:hAnsi="Arial" w:cs="Arial"/>
          <w:szCs w:val="22"/>
        </w:rPr>
        <w:t>po spełnieniu określonych tam warunków zmiany umowy.</w:t>
      </w:r>
    </w:p>
    <w:p w:rsidR="00BF0A87" w:rsidRPr="00BF0A87" w:rsidRDefault="00EE0B9D" w:rsidP="00BF0A87">
      <w:pPr>
        <w:spacing w:before="120" w:line="360" w:lineRule="auto"/>
        <w:rPr>
          <w:rFonts w:ascii="Arial" w:hAnsi="Arial" w:cs="Arial"/>
        </w:rPr>
      </w:pPr>
      <w:r w:rsidRPr="00ED4CA2">
        <w:rPr>
          <w:rFonts w:ascii="Arial" w:hAnsi="Arial" w:cs="Arial"/>
          <w:b/>
        </w:rPr>
        <w:t>CZĘŚĆ</w:t>
      </w:r>
      <w:r w:rsidR="00ED4CA2">
        <w:rPr>
          <w:rFonts w:ascii="Arial" w:hAnsi="Arial" w:cs="Arial"/>
          <w:b/>
        </w:rPr>
        <w:t>.</w:t>
      </w:r>
      <w:r w:rsidRPr="00ED4CA2">
        <w:rPr>
          <w:rFonts w:ascii="Arial" w:hAnsi="Arial" w:cs="Arial"/>
          <w:b/>
        </w:rPr>
        <w:t xml:space="preserve"> IV</w:t>
      </w:r>
      <w:r w:rsidR="00ED4CA2">
        <w:rPr>
          <w:rFonts w:ascii="Arial" w:hAnsi="Arial" w:cs="Arial"/>
          <w:b/>
        </w:rPr>
        <w:t xml:space="preserve">  </w:t>
      </w:r>
      <w:r w:rsidRPr="00ED4CA2">
        <w:rPr>
          <w:rFonts w:ascii="Arial" w:hAnsi="Arial" w:cs="Arial"/>
        </w:rPr>
        <w:t>SZCZEGÓŁOWY OPIS PRZEDMIOTU ZAMÓWIENIA</w:t>
      </w:r>
    </w:p>
    <w:p w:rsidR="00BF0A87" w:rsidRPr="00BF0A87" w:rsidRDefault="00BF0A87" w:rsidP="00BF0A87">
      <w:pPr>
        <w:spacing w:line="360" w:lineRule="auto"/>
        <w:rPr>
          <w:rFonts w:ascii="Arial" w:hAnsi="Arial" w:cs="Arial"/>
          <w:b/>
          <w:iCs/>
        </w:rPr>
      </w:pPr>
      <w:r w:rsidRPr="00BF0A87">
        <w:rPr>
          <w:rFonts w:ascii="Arial" w:hAnsi="Arial" w:cs="Arial"/>
          <w:b/>
          <w:iCs/>
        </w:rPr>
        <w:t>- dokumentacja projektowa</w:t>
      </w:r>
    </w:p>
    <w:p w:rsidR="00BF0A87" w:rsidRPr="00BF0A87" w:rsidRDefault="00BF0A87" w:rsidP="00BF0A87">
      <w:pPr>
        <w:spacing w:line="360" w:lineRule="auto"/>
        <w:rPr>
          <w:rFonts w:ascii="Arial" w:hAnsi="Arial" w:cs="Arial"/>
          <w:b/>
          <w:iCs/>
        </w:rPr>
      </w:pPr>
      <w:r w:rsidRPr="00BF0A87">
        <w:rPr>
          <w:rFonts w:ascii="Arial" w:hAnsi="Arial" w:cs="Arial"/>
          <w:b/>
          <w:iCs/>
        </w:rPr>
        <w:lastRenderedPageBreak/>
        <w:t>- specyfikacja techniczna wykonania i odbioru robót budowlanych</w:t>
      </w:r>
    </w:p>
    <w:p w:rsidR="00BF0A87" w:rsidRPr="00BF0A87" w:rsidRDefault="00BF0A87" w:rsidP="00BF0A87">
      <w:pPr>
        <w:pStyle w:val="Nagwek"/>
        <w:tabs>
          <w:tab w:val="clear" w:pos="4536"/>
          <w:tab w:val="clear" w:pos="9072"/>
        </w:tabs>
        <w:spacing w:before="120" w:line="360" w:lineRule="auto"/>
        <w:jc w:val="both"/>
        <w:rPr>
          <w:rFonts w:ascii="Arial" w:hAnsi="Arial" w:cs="Arial"/>
        </w:rPr>
      </w:pPr>
      <w:r w:rsidRPr="00BF0A87">
        <w:rPr>
          <w:rFonts w:ascii="Arial" w:hAnsi="Arial" w:cs="Arial"/>
        </w:rPr>
        <w:t>Roboty prowadzone będą na czynnym obiekcie, w związku z powyższym Wykonawca obowiązany jest do zorganizowania prac w taki sposób aby umożliwić funkcjonowanie szkoły oraz zapewnić bezpieczeństwo dzieci i osób przebywających w budynku.</w:t>
      </w:r>
    </w:p>
    <w:p w:rsidR="00BF0A87" w:rsidRPr="00BF0A87" w:rsidRDefault="00BF0A87" w:rsidP="00BF0A87">
      <w:pPr>
        <w:pStyle w:val="Nagwek"/>
        <w:tabs>
          <w:tab w:val="clear" w:pos="4536"/>
          <w:tab w:val="clear" w:pos="9072"/>
        </w:tabs>
        <w:spacing w:before="120" w:line="360" w:lineRule="auto"/>
        <w:jc w:val="both"/>
        <w:rPr>
          <w:rFonts w:ascii="Arial" w:hAnsi="Arial" w:cs="Arial"/>
        </w:rPr>
      </w:pPr>
      <w:r w:rsidRPr="00BF0A87">
        <w:rPr>
          <w:rFonts w:ascii="Arial" w:hAnsi="Arial" w:cs="Arial"/>
        </w:rPr>
        <w:t>Za materiały i sprzęt pozostawiony na placu budowy lub w jego sąsiedztwie Zamawiający nie będzie ponosił odpowiedzialności.</w:t>
      </w:r>
    </w:p>
    <w:p w:rsidR="00BF0A87" w:rsidRDefault="00BF0A87" w:rsidP="00BF0A87">
      <w:pPr>
        <w:spacing w:line="360" w:lineRule="auto"/>
        <w:jc w:val="both"/>
        <w:rPr>
          <w:rFonts w:ascii="Arial" w:hAnsi="Arial" w:cs="Arial"/>
        </w:rPr>
      </w:pPr>
      <w:r w:rsidRPr="00BF0A87">
        <w:rPr>
          <w:rFonts w:ascii="Arial" w:hAnsi="Arial" w:cs="Arial"/>
        </w:rPr>
        <w:t>Do wezwania projektanta na budowę w ramach płatnego przez Zamawiającego nadzoru autorskiego uprawniony będzie wyłącznie inspektor nadzoru lub Zamawiający.</w:t>
      </w:r>
    </w:p>
    <w:p w:rsidR="00BF0A87" w:rsidRPr="001227FD" w:rsidRDefault="00BF0A87" w:rsidP="00BF0A87">
      <w:pPr>
        <w:pStyle w:val="Tekstpodstawowy3"/>
        <w:rPr>
          <w:b/>
        </w:rPr>
      </w:pPr>
      <w:r w:rsidRPr="001227FD">
        <w:rPr>
          <w:b/>
        </w:rPr>
        <w:t>Zamawiający dopuszcza stosowanie materiałów, wyrobów i urządzeń równoważnych – jeżeli w dokumentacji podana jest nazwa handlowa, to należy to traktować przykładowo jako opis parametrów jakie powinien spełniać dany materiał, wyrób lub urządzenie.</w:t>
      </w:r>
    </w:p>
    <w:p w:rsidR="00BF0A87" w:rsidRPr="001227FD" w:rsidRDefault="00BF0A87" w:rsidP="00BF0A87">
      <w:pPr>
        <w:pStyle w:val="Tekstpodstawowy3"/>
        <w:rPr>
          <w:b/>
        </w:rPr>
      </w:pPr>
      <w:r w:rsidRPr="001227FD">
        <w:rPr>
          <w:b/>
        </w:rPr>
        <w:t>Wbudowanie materiału, wyrobu lub urządzenia równoważnego wymaga każdorazowo pisemnej akceptacji inspektora nadzoru.</w:t>
      </w:r>
    </w:p>
    <w:p w:rsidR="00BF0A87" w:rsidRPr="006A3C7B" w:rsidRDefault="00BF0A87" w:rsidP="00BF0A87">
      <w:pPr>
        <w:pStyle w:val="Tekstpodstawowy3"/>
      </w:pPr>
      <w:r w:rsidRPr="006A3C7B">
        <w:t>Zamawiający dopuszcza nieistotne zmiany w stosunku do dokumentacji projektowej, wynikłe na etapie realizacji robót a podyktowane potrzebami przyszłego Użytkownika, mające na celu dostosowanie obiektu do jego aktualnych potrzeb. Zmiany te nie mogą zmieniać przedmiotu zamówienia.</w:t>
      </w:r>
    </w:p>
    <w:p w:rsidR="00BF0A87" w:rsidRPr="00BF0A87" w:rsidRDefault="00BF0A87" w:rsidP="00BF0A87">
      <w:pPr>
        <w:pStyle w:val="Tekstpodstawowywcity"/>
        <w:spacing w:line="360" w:lineRule="auto"/>
        <w:ind w:left="0" w:right="66"/>
        <w:jc w:val="both"/>
        <w:rPr>
          <w:rFonts w:ascii="Arial" w:hAnsi="Arial" w:cs="Arial"/>
          <w:sz w:val="20"/>
          <w:szCs w:val="22"/>
        </w:rPr>
      </w:pPr>
      <w:r w:rsidRPr="00BF0A87">
        <w:rPr>
          <w:rFonts w:ascii="Arial" w:hAnsi="Arial"/>
          <w:sz w:val="20"/>
          <w:szCs w:val="22"/>
        </w:rPr>
        <w:t xml:space="preserve">Wykonawca zobowiązuje się, że Pracownicy </w:t>
      </w:r>
      <w:r w:rsidR="00371622">
        <w:rPr>
          <w:rFonts w:ascii="Arial" w:hAnsi="Arial"/>
          <w:sz w:val="20"/>
          <w:szCs w:val="22"/>
        </w:rPr>
        <w:t>skierowani przez Wykonawcę</w:t>
      </w:r>
      <w:r w:rsidR="009C0C1E">
        <w:rPr>
          <w:rFonts w:ascii="Arial" w:hAnsi="Arial"/>
          <w:sz w:val="20"/>
          <w:szCs w:val="22"/>
        </w:rPr>
        <w:t xml:space="preserve"> lub</w:t>
      </w:r>
      <w:r w:rsidR="004E63A4">
        <w:rPr>
          <w:rFonts w:ascii="Arial" w:hAnsi="Arial"/>
          <w:sz w:val="20"/>
          <w:szCs w:val="22"/>
        </w:rPr>
        <w:t xml:space="preserve"> Podwykonawcę</w:t>
      </w:r>
      <w:r w:rsidR="00371622">
        <w:rPr>
          <w:rFonts w:ascii="Arial" w:hAnsi="Arial"/>
          <w:sz w:val="20"/>
          <w:szCs w:val="22"/>
        </w:rPr>
        <w:t xml:space="preserve"> do realizacji zamówienia publicznego</w:t>
      </w:r>
      <w:r w:rsidRPr="00BF0A87">
        <w:rPr>
          <w:rFonts w:ascii="Arial" w:hAnsi="Arial"/>
          <w:sz w:val="20"/>
          <w:szCs w:val="22"/>
        </w:rPr>
        <w:t xml:space="preserve"> będą w okresie realizacji umowy zatrudnieni na podstawie umowy o pracę w rozumieniu przepisów ustawy z dnia 26 czerwca</w:t>
      </w:r>
      <w:r w:rsidR="00371622">
        <w:rPr>
          <w:rFonts w:ascii="Arial" w:hAnsi="Arial"/>
          <w:sz w:val="20"/>
          <w:szCs w:val="22"/>
        </w:rPr>
        <w:t xml:space="preserve"> 1974 r. - Kodeks pracy (Dz. U.</w:t>
      </w:r>
      <w:r>
        <w:rPr>
          <w:rFonts w:ascii="Arial" w:hAnsi="Arial"/>
          <w:sz w:val="20"/>
          <w:szCs w:val="22"/>
        </w:rPr>
        <w:t xml:space="preserve"> </w:t>
      </w:r>
      <w:r w:rsidRPr="00BF0A87">
        <w:rPr>
          <w:rFonts w:ascii="Arial" w:hAnsi="Arial"/>
          <w:sz w:val="20"/>
          <w:szCs w:val="22"/>
        </w:rPr>
        <w:t xml:space="preserve">z 2014 r., poz. 1502 z </w:t>
      </w:r>
      <w:proofErr w:type="spellStart"/>
      <w:r w:rsidRPr="00BF0A87">
        <w:rPr>
          <w:rFonts w:ascii="Arial" w:hAnsi="Arial"/>
          <w:sz w:val="20"/>
          <w:szCs w:val="22"/>
        </w:rPr>
        <w:t>późn</w:t>
      </w:r>
      <w:proofErr w:type="spellEnd"/>
      <w:r w:rsidRPr="00BF0A87">
        <w:rPr>
          <w:rFonts w:ascii="Arial" w:hAnsi="Arial"/>
          <w:sz w:val="20"/>
          <w:szCs w:val="22"/>
        </w:rPr>
        <w:t>. zm.).</w:t>
      </w:r>
    </w:p>
    <w:p w:rsidR="00BF0A87" w:rsidRPr="00BF0A87" w:rsidRDefault="00BF0A87" w:rsidP="00BF0A87">
      <w:pPr>
        <w:pStyle w:val="Tekstpodstawowywcity"/>
        <w:spacing w:line="360" w:lineRule="auto"/>
        <w:ind w:left="0" w:right="66"/>
        <w:jc w:val="both"/>
        <w:rPr>
          <w:rFonts w:ascii="Arial" w:hAnsi="Arial" w:cs="Arial"/>
          <w:sz w:val="20"/>
          <w:szCs w:val="22"/>
        </w:rPr>
      </w:pPr>
      <w:r w:rsidRPr="00BF0A87">
        <w:rPr>
          <w:rFonts w:ascii="Arial" w:hAnsi="Arial" w:cs="Arial"/>
          <w:sz w:val="20"/>
          <w:szCs w:val="22"/>
        </w:rPr>
        <w:t>Zamawiającego dopuszcza wyjątki od w/w zapisu w zakresie zatrudnienia kierownika budowy i kierowników robót. tj. osób pełniących samodzielne funkcje techniczne w budownictwie oraz osób posiadających uprawnienia wydane na podstawie innych przepisów, które upoważniają do samodzielnego wykonywania prac bez nadzoru.</w:t>
      </w:r>
    </w:p>
    <w:p w:rsidR="004E63A4" w:rsidRDefault="00BF0A87" w:rsidP="004E63A4">
      <w:pPr>
        <w:pStyle w:val="Tekstpodstawowywcity"/>
        <w:spacing w:line="360" w:lineRule="auto"/>
        <w:ind w:left="0" w:right="66"/>
        <w:jc w:val="both"/>
        <w:rPr>
          <w:rFonts w:ascii="Arial" w:hAnsi="Arial" w:cs="Arial"/>
          <w:sz w:val="20"/>
          <w:szCs w:val="22"/>
        </w:rPr>
      </w:pPr>
      <w:r w:rsidRPr="00BF0A87">
        <w:rPr>
          <w:rFonts w:ascii="Arial" w:hAnsi="Arial" w:cs="Arial"/>
          <w:sz w:val="20"/>
          <w:szCs w:val="22"/>
        </w:rPr>
        <w:t>W/w wykaz powinien obejmować osoby realizujące n/w zakres czynności z podaniem imienia, nazwiska oraz wymiaru etatu:</w:t>
      </w:r>
    </w:p>
    <w:p w:rsidR="0026446D" w:rsidRDefault="00FC3335" w:rsidP="0026446D">
      <w:pPr>
        <w:pStyle w:val="Tekstpodstawowywcity"/>
        <w:numPr>
          <w:ilvl w:val="0"/>
          <w:numId w:val="44"/>
        </w:numPr>
        <w:spacing w:line="360" w:lineRule="auto"/>
        <w:ind w:right="6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roboty budowlane: </w:t>
      </w:r>
      <w:r w:rsidR="00BF0A87" w:rsidRPr="00BF0A87">
        <w:rPr>
          <w:rFonts w:ascii="Arial" w:hAnsi="Arial" w:cs="Arial"/>
          <w:sz w:val="20"/>
          <w:szCs w:val="22"/>
        </w:rPr>
        <w:t xml:space="preserve">betoniarze, instalatorzy instalacji sanitarnych, robotnicy budowlani bez wykształcenia zawodowego. </w:t>
      </w:r>
    </w:p>
    <w:p w:rsidR="0026446D" w:rsidRPr="0026446D" w:rsidRDefault="0026446D" w:rsidP="0026446D">
      <w:pPr>
        <w:pStyle w:val="Tekstpodstawowywcity"/>
        <w:spacing w:line="360" w:lineRule="auto"/>
        <w:ind w:left="1146" w:right="66"/>
        <w:jc w:val="both"/>
        <w:rPr>
          <w:rFonts w:ascii="Arial" w:hAnsi="Arial" w:cs="Arial"/>
          <w:sz w:val="20"/>
          <w:szCs w:val="22"/>
        </w:rPr>
      </w:pPr>
    </w:p>
    <w:p w:rsidR="00BF0A87" w:rsidRDefault="00BF0A87" w:rsidP="00BF0A87">
      <w:pPr>
        <w:pStyle w:val="Tekstpodstawowywcity"/>
        <w:numPr>
          <w:ilvl w:val="0"/>
          <w:numId w:val="40"/>
        </w:numPr>
        <w:spacing w:line="360" w:lineRule="auto"/>
        <w:ind w:right="6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BF0A87" w:rsidRPr="00506814" w:rsidRDefault="00BF0A87" w:rsidP="00BF0A87">
      <w:pPr>
        <w:pStyle w:val="Tekstpodstawowywcity"/>
        <w:numPr>
          <w:ilvl w:val="0"/>
          <w:numId w:val="40"/>
        </w:numPr>
        <w:spacing w:line="360" w:lineRule="auto"/>
        <w:ind w:right="6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 xml:space="preserve">Na żądanie Zamawiającego, w terminie wskazanym przez </w:t>
      </w:r>
      <w:r>
        <w:rPr>
          <w:rFonts w:ascii="Arial" w:hAnsi="Arial"/>
          <w:sz w:val="20"/>
          <w:szCs w:val="22"/>
        </w:rPr>
        <w:t>Zamawiającego nie krótszym niż 5</w:t>
      </w:r>
      <w:r w:rsidRPr="00506814">
        <w:rPr>
          <w:rFonts w:ascii="Arial" w:hAnsi="Arial"/>
          <w:sz w:val="20"/>
          <w:szCs w:val="22"/>
        </w:rPr>
        <w:t xml:space="preserve"> dni robocze, Wykonawca zobowiązuje się przedłożyć do wglądu kopie umów o pracę zawartych przez Wykonawcę </w:t>
      </w:r>
      <w:r w:rsidR="007F26C0">
        <w:rPr>
          <w:rFonts w:ascii="Arial" w:hAnsi="Arial"/>
          <w:sz w:val="20"/>
          <w:szCs w:val="22"/>
        </w:rPr>
        <w:t xml:space="preserve">      </w:t>
      </w:r>
      <w:r w:rsidRPr="00506814">
        <w:rPr>
          <w:rFonts w:ascii="Arial" w:hAnsi="Arial"/>
          <w:sz w:val="20"/>
          <w:szCs w:val="22"/>
        </w:rPr>
        <w:t xml:space="preserve">z </w:t>
      </w:r>
      <w:r w:rsidR="007F26C0">
        <w:rPr>
          <w:rFonts w:ascii="Arial" w:hAnsi="Arial"/>
          <w:sz w:val="20"/>
          <w:szCs w:val="22"/>
        </w:rPr>
        <w:t>Pracownikami</w:t>
      </w:r>
      <w:r w:rsidR="007F26C0" w:rsidRPr="00BF0A87">
        <w:rPr>
          <w:rFonts w:ascii="Arial" w:hAnsi="Arial"/>
          <w:sz w:val="20"/>
          <w:szCs w:val="22"/>
        </w:rPr>
        <w:t xml:space="preserve"> </w:t>
      </w:r>
      <w:r w:rsidR="007F26C0">
        <w:rPr>
          <w:rFonts w:ascii="Arial" w:hAnsi="Arial"/>
          <w:sz w:val="20"/>
          <w:szCs w:val="22"/>
        </w:rPr>
        <w:t>skierowanymi przez Wykonawcę do realizacji zamówienia publicznego</w:t>
      </w:r>
      <w:r w:rsidRPr="00506814">
        <w:rPr>
          <w:rFonts w:ascii="Arial" w:hAnsi="Arial"/>
          <w:sz w:val="20"/>
          <w:szCs w:val="22"/>
        </w:rPr>
        <w:t>. W tym celu Wykonawca zobowiązany jest do uzyskania od pracowników zgody na przetwarzanie danych o</w:t>
      </w:r>
      <w:r w:rsidR="007F26C0">
        <w:rPr>
          <w:rFonts w:ascii="Arial" w:hAnsi="Arial"/>
          <w:sz w:val="20"/>
          <w:szCs w:val="22"/>
        </w:rPr>
        <w:t xml:space="preserve">sobowych zgodnie  </w:t>
      </w:r>
      <w:r>
        <w:rPr>
          <w:rFonts w:ascii="Arial" w:hAnsi="Arial"/>
          <w:sz w:val="20"/>
          <w:szCs w:val="22"/>
        </w:rPr>
        <w:t>z przepisami o </w:t>
      </w:r>
      <w:r w:rsidRPr="00506814">
        <w:rPr>
          <w:rFonts w:ascii="Arial" w:hAnsi="Arial"/>
          <w:sz w:val="20"/>
          <w:szCs w:val="22"/>
        </w:rPr>
        <w:t>ochronie danych osobowych.</w:t>
      </w:r>
    </w:p>
    <w:p w:rsidR="00942F5A" w:rsidRPr="00F5751C" w:rsidRDefault="00BF0A87" w:rsidP="00EE0B9D">
      <w:pPr>
        <w:pStyle w:val="Tekstpodstawowywcity"/>
        <w:numPr>
          <w:ilvl w:val="0"/>
          <w:numId w:val="40"/>
        </w:numPr>
        <w:spacing w:line="360" w:lineRule="auto"/>
        <w:ind w:right="6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>Nieprzedłożenie przez Wykonawcę kopii umów zawartych</w:t>
      </w:r>
      <w:r w:rsidR="007F26C0">
        <w:rPr>
          <w:rFonts w:ascii="Arial" w:hAnsi="Arial"/>
          <w:sz w:val="20"/>
          <w:szCs w:val="22"/>
        </w:rPr>
        <w:t xml:space="preserve"> przez Wykonawcę z Pracownikami</w:t>
      </w:r>
      <w:r w:rsidR="007F26C0" w:rsidRPr="00BF0A87">
        <w:rPr>
          <w:rFonts w:ascii="Arial" w:hAnsi="Arial"/>
          <w:sz w:val="20"/>
          <w:szCs w:val="22"/>
        </w:rPr>
        <w:t xml:space="preserve"> </w:t>
      </w:r>
      <w:r w:rsidR="007F26C0">
        <w:rPr>
          <w:rFonts w:ascii="Arial" w:hAnsi="Arial"/>
          <w:sz w:val="20"/>
          <w:szCs w:val="22"/>
        </w:rPr>
        <w:t>skierowanymi przez Wykonawcę do realizacji zamówienia publicznego</w:t>
      </w:r>
      <w:r w:rsidRPr="00506814">
        <w:rPr>
          <w:rFonts w:ascii="Arial" w:hAnsi="Arial"/>
          <w:sz w:val="20"/>
          <w:szCs w:val="22"/>
        </w:rPr>
        <w:t xml:space="preserve"> w terminie wskazanym przez Zamawiającego zgodnie z</w:t>
      </w:r>
      <w:r w:rsidR="0098480F">
        <w:rPr>
          <w:rFonts w:ascii="Arial" w:hAnsi="Arial"/>
          <w:sz w:val="20"/>
          <w:szCs w:val="22"/>
        </w:rPr>
        <w:t xml:space="preserve"> powyższymi zapisami</w:t>
      </w:r>
      <w:r w:rsidRPr="00506814">
        <w:rPr>
          <w:rFonts w:ascii="Arial" w:hAnsi="Arial"/>
          <w:sz w:val="20"/>
          <w:szCs w:val="22"/>
        </w:rPr>
        <w:t xml:space="preserve"> będzie traktowane jako niewypełnienie obowiązku zatrudnienia Pracowników </w:t>
      </w:r>
      <w:r w:rsidR="007F26C0">
        <w:rPr>
          <w:rFonts w:ascii="Arial" w:hAnsi="Arial"/>
          <w:sz w:val="20"/>
          <w:szCs w:val="22"/>
        </w:rPr>
        <w:t xml:space="preserve">realizujących </w:t>
      </w:r>
      <w:r w:rsidRPr="00506814">
        <w:rPr>
          <w:rFonts w:ascii="Arial" w:hAnsi="Arial"/>
          <w:sz w:val="20"/>
          <w:szCs w:val="22"/>
        </w:rPr>
        <w:t>usługi na podstawie umowy o pracę.</w:t>
      </w:r>
    </w:p>
    <w:p w:rsidR="00942F5A" w:rsidRDefault="00942F5A" w:rsidP="00EE0B9D">
      <w:pPr>
        <w:spacing w:line="360" w:lineRule="auto"/>
        <w:rPr>
          <w:rFonts w:ascii="Arial" w:hAnsi="Arial" w:cs="Arial"/>
          <w:b/>
        </w:rPr>
      </w:pPr>
    </w:p>
    <w:p w:rsidR="00942F5A" w:rsidRDefault="00942F5A" w:rsidP="00EE0B9D">
      <w:pPr>
        <w:spacing w:line="360" w:lineRule="auto"/>
        <w:rPr>
          <w:rFonts w:ascii="Arial" w:hAnsi="Arial" w:cs="Arial"/>
          <w:b/>
        </w:rPr>
      </w:pPr>
    </w:p>
    <w:p w:rsidR="00EE5949" w:rsidRDefault="00EE5949" w:rsidP="00EE0B9D">
      <w:pPr>
        <w:spacing w:line="360" w:lineRule="auto"/>
        <w:rPr>
          <w:rFonts w:ascii="Arial" w:hAnsi="Arial" w:cs="Arial"/>
          <w:b/>
        </w:rPr>
      </w:pPr>
    </w:p>
    <w:p w:rsidR="00F66A19" w:rsidRDefault="00F66A19" w:rsidP="00EE0B9D">
      <w:pPr>
        <w:spacing w:line="360" w:lineRule="auto"/>
        <w:rPr>
          <w:rFonts w:ascii="Arial" w:hAnsi="Arial" w:cs="Arial"/>
          <w:b/>
        </w:rPr>
      </w:pPr>
    </w:p>
    <w:p w:rsidR="00EE0B9D" w:rsidRPr="002B3E48" w:rsidRDefault="00EE0B9D" w:rsidP="00EE0B9D">
      <w:pPr>
        <w:spacing w:line="360" w:lineRule="auto"/>
        <w:rPr>
          <w:rFonts w:ascii="Arial" w:hAnsi="Arial" w:cs="Arial"/>
        </w:rPr>
      </w:pPr>
      <w:r w:rsidRPr="002B3E48">
        <w:rPr>
          <w:rFonts w:ascii="Arial" w:hAnsi="Arial" w:cs="Arial"/>
          <w:b/>
        </w:rPr>
        <w:t>CZĘŚĆ VI</w:t>
      </w:r>
      <w:r w:rsidR="00ED4CA2">
        <w:rPr>
          <w:rFonts w:ascii="Arial" w:hAnsi="Arial" w:cs="Arial"/>
          <w:b/>
        </w:rPr>
        <w:t xml:space="preserve">. </w:t>
      </w:r>
      <w:r w:rsidRPr="002B3E48">
        <w:rPr>
          <w:rFonts w:ascii="Arial" w:hAnsi="Arial" w:cs="Arial"/>
        </w:rPr>
        <w:t xml:space="preserve"> WZORY FORMULARZY</w:t>
      </w:r>
    </w:p>
    <w:p w:rsidR="00EE0B9D" w:rsidRPr="00D1418C" w:rsidRDefault="00EE0B9D" w:rsidP="00EE0B9D">
      <w:pPr>
        <w:spacing w:line="360" w:lineRule="auto"/>
        <w:rPr>
          <w:rFonts w:ascii="Arial" w:hAnsi="Arial" w:cs="Arial"/>
        </w:rPr>
      </w:pPr>
      <w:r w:rsidRPr="00D1418C">
        <w:rPr>
          <w:rFonts w:ascii="Arial" w:hAnsi="Arial" w:cs="Arial"/>
        </w:rPr>
        <w:t>A – Oferta</w:t>
      </w:r>
    </w:p>
    <w:p w:rsidR="00EE0B9D" w:rsidRPr="00D1418C" w:rsidRDefault="00EE0B9D" w:rsidP="00EE0B9D">
      <w:pPr>
        <w:spacing w:line="360" w:lineRule="auto"/>
        <w:rPr>
          <w:rFonts w:ascii="Arial" w:hAnsi="Arial" w:cs="Arial"/>
        </w:rPr>
      </w:pPr>
      <w:r w:rsidRPr="00D1418C">
        <w:rPr>
          <w:rFonts w:ascii="Arial" w:hAnsi="Arial" w:cs="Arial"/>
        </w:rPr>
        <w:t>B-  Oświadczenie o braku podstaw do wykluczenia</w:t>
      </w:r>
    </w:p>
    <w:p w:rsidR="00EE0B9D" w:rsidRPr="00D1418C" w:rsidRDefault="00EE0B9D" w:rsidP="00EE0B9D">
      <w:pPr>
        <w:spacing w:line="360" w:lineRule="auto"/>
        <w:rPr>
          <w:rFonts w:ascii="Arial" w:hAnsi="Arial" w:cs="Arial"/>
        </w:rPr>
      </w:pPr>
      <w:r w:rsidRPr="00D1418C">
        <w:rPr>
          <w:rFonts w:ascii="Arial" w:hAnsi="Arial" w:cs="Arial"/>
        </w:rPr>
        <w:t xml:space="preserve">C – Oświadczenie o spełnianiu warunków udziału w postępowaniu </w:t>
      </w:r>
    </w:p>
    <w:p w:rsidR="00EE0B9D" w:rsidRPr="00D1418C" w:rsidRDefault="00EE0B9D" w:rsidP="00EE0B9D">
      <w:pPr>
        <w:spacing w:line="360" w:lineRule="auto"/>
        <w:rPr>
          <w:rFonts w:ascii="Arial" w:hAnsi="Arial" w:cs="Arial"/>
        </w:rPr>
      </w:pPr>
      <w:r w:rsidRPr="00D1418C">
        <w:rPr>
          <w:rFonts w:ascii="Arial" w:hAnsi="Arial" w:cs="Arial"/>
        </w:rPr>
        <w:t xml:space="preserve">F- Wykaz Podwykonawców </w:t>
      </w: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927353" w:rsidRPr="00490D96" w:rsidRDefault="00927353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Pr="00490D96" w:rsidRDefault="005B1BB1" w:rsidP="00F37E1F">
      <w:pPr>
        <w:spacing w:line="360" w:lineRule="auto"/>
        <w:rPr>
          <w:rFonts w:ascii="Arial" w:hAnsi="Arial" w:cs="Arial"/>
        </w:rPr>
      </w:pPr>
    </w:p>
    <w:p w:rsidR="005B1BB1" w:rsidRDefault="005B1BB1" w:rsidP="00F37E1F">
      <w:pPr>
        <w:spacing w:line="360" w:lineRule="auto"/>
        <w:rPr>
          <w:rFonts w:ascii="Arial" w:hAnsi="Arial" w:cs="Arial"/>
        </w:rPr>
      </w:pPr>
    </w:p>
    <w:p w:rsidR="0044486C" w:rsidRDefault="0044486C" w:rsidP="00F37E1F">
      <w:pPr>
        <w:spacing w:line="360" w:lineRule="auto"/>
        <w:rPr>
          <w:rFonts w:ascii="Arial" w:hAnsi="Arial" w:cs="Arial"/>
        </w:rPr>
      </w:pPr>
    </w:p>
    <w:p w:rsidR="0044486C" w:rsidRDefault="0044486C" w:rsidP="00F37E1F">
      <w:pPr>
        <w:spacing w:line="360" w:lineRule="auto"/>
        <w:rPr>
          <w:rFonts w:ascii="Arial" w:hAnsi="Arial" w:cs="Arial"/>
        </w:rPr>
      </w:pPr>
    </w:p>
    <w:p w:rsidR="0044486C" w:rsidRDefault="0044486C" w:rsidP="00F37E1F">
      <w:pPr>
        <w:spacing w:line="360" w:lineRule="auto"/>
        <w:rPr>
          <w:rFonts w:ascii="Arial" w:hAnsi="Arial" w:cs="Arial"/>
        </w:rPr>
      </w:pPr>
    </w:p>
    <w:p w:rsidR="0044486C" w:rsidRDefault="0044486C" w:rsidP="00F37E1F">
      <w:pPr>
        <w:spacing w:line="360" w:lineRule="auto"/>
        <w:rPr>
          <w:rFonts w:ascii="Arial" w:hAnsi="Arial" w:cs="Arial"/>
        </w:rPr>
      </w:pPr>
    </w:p>
    <w:p w:rsidR="0044486C" w:rsidRDefault="0044486C" w:rsidP="00F37E1F">
      <w:pPr>
        <w:spacing w:line="360" w:lineRule="auto"/>
        <w:rPr>
          <w:rFonts w:ascii="Arial" w:hAnsi="Arial" w:cs="Arial"/>
        </w:rPr>
      </w:pPr>
    </w:p>
    <w:p w:rsidR="0044486C" w:rsidRPr="00490D96" w:rsidRDefault="0044486C" w:rsidP="00F37E1F">
      <w:pPr>
        <w:spacing w:line="360" w:lineRule="auto"/>
        <w:rPr>
          <w:rFonts w:ascii="Arial" w:hAnsi="Arial" w:cs="Arial"/>
        </w:rPr>
      </w:pPr>
    </w:p>
    <w:p w:rsidR="00001931" w:rsidRPr="00490D96" w:rsidRDefault="00001931" w:rsidP="00F37E1F">
      <w:pPr>
        <w:spacing w:line="360" w:lineRule="auto"/>
        <w:rPr>
          <w:rFonts w:ascii="Arial" w:hAnsi="Arial" w:cs="Arial"/>
        </w:rPr>
      </w:pPr>
    </w:p>
    <w:p w:rsidR="00927353" w:rsidRPr="00490D96" w:rsidRDefault="00927353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E489E" w:rsidRDefault="005B1BB1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490D96">
        <w:rPr>
          <w:rFonts w:ascii="Arial" w:hAnsi="Arial" w:cs="Arial"/>
          <w:i/>
          <w:sz w:val="20"/>
          <w:szCs w:val="20"/>
        </w:rPr>
        <w:lastRenderedPageBreak/>
        <w:tab/>
      </w:r>
      <w:r w:rsidRPr="00490D96">
        <w:rPr>
          <w:rFonts w:ascii="Arial" w:hAnsi="Arial" w:cs="Arial"/>
          <w:i/>
          <w:sz w:val="20"/>
          <w:szCs w:val="20"/>
        </w:rPr>
        <w:tab/>
      </w:r>
      <w:r w:rsidRPr="00490D96">
        <w:rPr>
          <w:rFonts w:ascii="Arial" w:hAnsi="Arial" w:cs="Arial"/>
          <w:i/>
          <w:sz w:val="20"/>
          <w:szCs w:val="20"/>
        </w:rPr>
        <w:tab/>
      </w:r>
      <w:r w:rsidRPr="00490D96">
        <w:rPr>
          <w:rFonts w:ascii="Arial" w:hAnsi="Arial" w:cs="Arial"/>
          <w:i/>
          <w:sz w:val="20"/>
          <w:szCs w:val="20"/>
        </w:rPr>
        <w:tab/>
      </w:r>
      <w:r w:rsidRPr="00490D96">
        <w:rPr>
          <w:rFonts w:ascii="Arial" w:hAnsi="Arial" w:cs="Arial"/>
          <w:i/>
          <w:sz w:val="20"/>
          <w:szCs w:val="20"/>
        </w:rPr>
        <w:tab/>
      </w:r>
      <w:r w:rsidRPr="00490D96">
        <w:rPr>
          <w:rFonts w:ascii="Arial" w:hAnsi="Arial" w:cs="Arial"/>
          <w:i/>
          <w:sz w:val="20"/>
          <w:szCs w:val="20"/>
        </w:rPr>
        <w:tab/>
      </w:r>
      <w:r w:rsidR="00936218" w:rsidRPr="00490D96">
        <w:rPr>
          <w:rFonts w:ascii="Arial" w:hAnsi="Arial" w:cs="Arial"/>
          <w:i/>
          <w:sz w:val="20"/>
          <w:szCs w:val="20"/>
        </w:rPr>
        <w:tab/>
      </w:r>
    </w:p>
    <w:p w:rsidR="00927353" w:rsidRPr="00490D96" w:rsidRDefault="00936218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490D96">
        <w:rPr>
          <w:rFonts w:ascii="Arial" w:hAnsi="Arial" w:cs="Arial"/>
          <w:i/>
          <w:sz w:val="20"/>
          <w:szCs w:val="20"/>
        </w:rPr>
        <w:tab/>
      </w:r>
      <w:r w:rsidR="005B1BB1" w:rsidRPr="00490D96">
        <w:rPr>
          <w:rFonts w:ascii="Arial" w:hAnsi="Arial" w:cs="Arial"/>
          <w:i/>
          <w:sz w:val="20"/>
          <w:szCs w:val="20"/>
        </w:rPr>
        <w:tab/>
      </w:r>
      <w:r w:rsidR="005B1BB1" w:rsidRPr="00490D96">
        <w:rPr>
          <w:rFonts w:ascii="Arial" w:hAnsi="Arial" w:cs="Arial"/>
          <w:i/>
          <w:sz w:val="20"/>
          <w:szCs w:val="20"/>
        </w:rPr>
        <w:tab/>
      </w:r>
      <w:r w:rsidR="005B1BB1" w:rsidRPr="00490D96">
        <w:rPr>
          <w:rFonts w:ascii="Arial" w:hAnsi="Arial" w:cs="Arial"/>
          <w:i/>
          <w:sz w:val="20"/>
          <w:szCs w:val="20"/>
        </w:rPr>
        <w:tab/>
      </w: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 </w:t>
      </w:r>
      <w:r w:rsidRPr="00490D96">
        <w:rPr>
          <w:rFonts w:ascii="Arial" w:hAnsi="Arial" w:cs="Arial"/>
          <w:sz w:val="22"/>
          <w:szCs w:val="22"/>
        </w:rPr>
        <w:t>…………………………………………</w:t>
      </w: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pieczęć firmowa </w:t>
      </w:r>
      <w:r w:rsidR="006E4BFC">
        <w:rPr>
          <w:rFonts w:ascii="Arial" w:hAnsi="Arial" w:cs="Arial"/>
          <w:sz w:val="20"/>
          <w:szCs w:val="20"/>
        </w:rPr>
        <w:t>Wykonawcy</w:t>
      </w: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 </w:t>
      </w:r>
      <w:r w:rsidRPr="00490D96">
        <w:rPr>
          <w:rFonts w:ascii="Arial" w:hAnsi="Arial" w:cs="Arial"/>
          <w:sz w:val="22"/>
          <w:szCs w:val="22"/>
        </w:rPr>
        <w:t>…………………………………………</w:t>
      </w: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data sporządzenia oferty</w:t>
      </w:r>
    </w:p>
    <w:p w:rsidR="00001931" w:rsidRPr="00490D96" w:rsidRDefault="00001931" w:rsidP="00001931">
      <w:pPr>
        <w:pStyle w:val="Nagwek5"/>
        <w:keepNext/>
        <w:tabs>
          <w:tab w:val="num" w:pos="1080"/>
        </w:tabs>
        <w:spacing w:before="0" w:after="0"/>
        <w:rPr>
          <w:rFonts w:ascii="Arial" w:hAnsi="Arial" w:cs="Arial"/>
          <w:b w:val="0"/>
          <w:bCs w:val="0"/>
          <w:i w:val="0"/>
          <w:iCs w:val="0"/>
          <w:sz w:val="28"/>
          <w:szCs w:val="28"/>
        </w:rPr>
      </w:pPr>
    </w:p>
    <w:p w:rsidR="00001931" w:rsidRPr="00490D96" w:rsidRDefault="00001931" w:rsidP="00001931">
      <w:pPr>
        <w:pStyle w:val="Nagwek5"/>
        <w:keepNext/>
        <w:tabs>
          <w:tab w:val="num" w:pos="1080"/>
        </w:tabs>
        <w:spacing w:before="0" w:after="0"/>
        <w:rPr>
          <w:rFonts w:ascii="Arial" w:hAnsi="Arial" w:cs="Arial"/>
          <w:b w:val="0"/>
          <w:bCs w:val="0"/>
          <w:i w:val="0"/>
          <w:iCs w:val="0"/>
          <w:sz w:val="28"/>
          <w:szCs w:val="28"/>
        </w:rPr>
      </w:pPr>
    </w:p>
    <w:p w:rsidR="00001931" w:rsidRPr="00490D96" w:rsidRDefault="00001931" w:rsidP="00001931">
      <w:pPr>
        <w:pStyle w:val="Nagwek5"/>
        <w:keepNext/>
        <w:tabs>
          <w:tab w:val="num" w:pos="1080"/>
        </w:tabs>
        <w:spacing w:before="0" w:after="0"/>
        <w:jc w:val="center"/>
        <w:rPr>
          <w:rFonts w:ascii="Arial" w:hAnsi="Arial" w:cs="Arial"/>
          <w:i w:val="0"/>
          <w:iCs w:val="0"/>
          <w:sz w:val="20"/>
          <w:szCs w:val="20"/>
        </w:rPr>
      </w:pPr>
      <w:r w:rsidRPr="00490D96">
        <w:rPr>
          <w:rFonts w:ascii="Arial" w:hAnsi="Arial" w:cs="Arial"/>
          <w:i w:val="0"/>
          <w:iCs w:val="0"/>
          <w:sz w:val="28"/>
          <w:szCs w:val="28"/>
        </w:rPr>
        <w:t>OFERTA</w:t>
      </w:r>
    </w:p>
    <w:p w:rsidR="00001931" w:rsidRPr="00490D96" w:rsidRDefault="00001931" w:rsidP="00001931">
      <w:pPr>
        <w:jc w:val="center"/>
        <w:rPr>
          <w:rFonts w:ascii="Arial" w:hAnsi="Arial" w:cs="Arial"/>
        </w:rPr>
      </w:pPr>
    </w:p>
    <w:p w:rsidR="00001931" w:rsidRPr="00490D96" w:rsidRDefault="00001931" w:rsidP="00001931">
      <w:pPr>
        <w:rPr>
          <w:rFonts w:ascii="Arial" w:hAnsi="Arial" w:cs="Arial"/>
        </w:rPr>
      </w:pPr>
    </w:p>
    <w:p w:rsidR="00001931" w:rsidRPr="00490D96" w:rsidRDefault="00001931" w:rsidP="00001931">
      <w:pPr>
        <w:rPr>
          <w:rFonts w:ascii="Arial" w:hAnsi="Arial" w:cs="Arial"/>
        </w:rPr>
      </w:pPr>
    </w:p>
    <w:p w:rsidR="00D1418C" w:rsidRDefault="00001931" w:rsidP="00D1418C">
      <w:pPr>
        <w:pStyle w:val="Tekstpodstawowywcity"/>
        <w:spacing w:line="360" w:lineRule="auto"/>
        <w:ind w:left="0" w:right="-75"/>
        <w:rPr>
          <w:rFonts w:ascii="Arial" w:hAnsi="Arial" w:cs="Arial"/>
          <w:b/>
          <w:bCs/>
        </w:rPr>
      </w:pPr>
      <w:r w:rsidRPr="00490D96">
        <w:rPr>
          <w:rFonts w:ascii="Arial" w:hAnsi="Arial" w:cs="Arial"/>
          <w:b/>
          <w:bCs/>
        </w:rPr>
        <w:t xml:space="preserve">Nazwa zamówienia: </w:t>
      </w:r>
    </w:p>
    <w:p w:rsidR="00ED4CA2" w:rsidRPr="00ED4CA2" w:rsidRDefault="00ED4CA2" w:rsidP="00D1418C">
      <w:pPr>
        <w:pStyle w:val="Tekstpodstawowywcity"/>
        <w:spacing w:line="360" w:lineRule="auto"/>
        <w:ind w:left="0" w:right="-75"/>
        <w:rPr>
          <w:rFonts w:ascii="Arial" w:hAnsi="Arial" w:cs="Arial"/>
          <w:b/>
          <w:bCs/>
        </w:rPr>
      </w:pPr>
    </w:p>
    <w:p w:rsidR="00F5751C" w:rsidRPr="00DB0B6C" w:rsidRDefault="00F5751C" w:rsidP="00F5751C">
      <w:pPr>
        <w:pStyle w:val="Nagwek"/>
        <w:jc w:val="center"/>
        <w:rPr>
          <w:rFonts w:ascii="Arial" w:hAnsi="Arial" w:cs="Arial"/>
          <w:b/>
          <w:sz w:val="24"/>
          <w:szCs w:val="24"/>
        </w:rPr>
      </w:pPr>
      <w:r w:rsidRPr="00DB0B6C">
        <w:rPr>
          <w:rFonts w:ascii="Arial" w:hAnsi="Arial" w:cs="Arial"/>
          <w:b/>
          <w:sz w:val="24"/>
          <w:szCs w:val="24"/>
        </w:rPr>
        <w:t xml:space="preserve">Budowa boiska piłkarskiego (I etap) przy Szkole Podstawowej nr 25 w Zabrzu - w ramach budżetu partycypacyjnego 2016 wniosek P0095 pn.; </w:t>
      </w:r>
    </w:p>
    <w:p w:rsidR="00F5751C" w:rsidRPr="00DB0B6C" w:rsidRDefault="00F5751C" w:rsidP="00F5751C">
      <w:pPr>
        <w:pStyle w:val="Nagwek"/>
        <w:jc w:val="center"/>
        <w:rPr>
          <w:b/>
          <w:sz w:val="24"/>
          <w:szCs w:val="24"/>
        </w:rPr>
      </w:pPr>
      <w:r w:rsidRPr="00DB0B6C">
        <w:rPr>
          <w:rFonts w:ascii="Arial" w:hAnsi="Arial" w:cs="Arial"/>
          <w:b/>
          <w:sz w:val="24"/>
          <w:szCs w:val="24"/>
        </w:rPr>
        <w:t>„Sportowe Osiedle Kotarbińskiego – boisko piłkarskie i bieżnia lekkoatletyczna”.</w:t>
      </w:r>
    </w:p>
    <w:p w:rsidR="00001931" w:rsidRPr="00490D96" w:rsidRDefault="00001931" w:rsidP="000019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001931" w:rsidRPr="00490D96" w:rsidRDefault="00001931" w:rsidP="00001931">
      <w:pPr>
        <w:rPr>
          <w:rFonts w:ascii="Arial" w:hAnsi="Arial" w:cs="Arial"/>
          <w:b/>
          <w:bCs/>
          <w:sz w:val="24"/>
          <w:szCs w:val="24"/>
        </w:rPr>
      </w:pPr>
    </w:p>
    <w:p w:rsidR="00001931" w:rsidRPr="00490D96" w:rsidRDefault="00012A84" w:rsidP="000019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Zamawiający</w:t>
      </w:r>
      <w:r w:rsidR="00001931" w:rsidRPr="00490D96">
        <w:rPr>
          <w:rFonts w:ascii="Arial" w:hAnsi="Arial" w:cs="Arial"/>
          <w:b/>
          <w:bCs/>
          <w:sz w:val="24"/>
          <w:szCs w:val="24"/>
        </w:rPr>
        <w:t xml:space="preserve">: </w:t>
      </w:r>
      <w:r w:rsidR="00001931" w:rsidRPr="00490D96">
        <w:rPr>
          <w:rFonts w:ascii="Arial" w:hAnsi="Arial" w:cs="Arial"/>
          <w:b/>
          <w:bCs/>
          <w:sz w:val="24"/>
          <w:szCs w:val="24"/>
        </w:rPr>
        <w:tab/>
      </w:r>
    </w:p>
    <w:p w:rsidR="00001931" w:rsidRPr="00490D96" w:rsidRDefault="00001931" w:rsidP="000019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001931" w:rsidRPr="00490D96" w:rsidRDefault="003E7D6C" w:rsidP="0000193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0D96">
        <w:rPr>
          <w:rFonts w:ascii="Arial" w:hAnsi="Arial" w:cs="Arial"/>
          <w:b/>
          <w:bCs/>
          <w:sz w:val="24"/>
          <w:szCs w:val="24"/>
        </w:rPr>
        <w:t>Miasto</w:t>
      </w:r>
      <w:r w:rsidR="00001931" w:rsidRPr="00490D96">
        <w:rPr>
          <w:rFonts w:ascii="Arial" w:hAnsi="Arial" w:cs="Arial"/>
          <w:b/>
          <w:bCs/>
          <w:sz w:val="24"/>
          <w:szCs w:val="24"/>
        </w:rPr>
        <w:t xml:space="preserve"> Zabrze-Prezydent Miasta</w:t>
      </w:r>
    </w:p>
    <w:p w:rsidR="00001931" w:rsidRPr="00490D96" w:rsidRDefault="00001931" w:rsidP="0000193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0D96">
        <w:rPr>
          <w:rFonts w:ascii="Arial" w:hAnsi="Arial" w:cs="Arial"/>
          <w:b/>
          <w:sz w:val="24"/>
          <w:szCs w:val="24"/>
        </w:rPr>
        <w:t>Urząd Miejski, ul. Powstańców Śl. 5-7,</w:t>
      </w:r>
    </w:p>
    <w:p w:rsidR="00001931" w:rsidRPr="00490D96" w:rsidRDefault="00001931" w:rsidP="0000193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90D96">
        <w:rPr>
          <w:rFonts w:ascii="Arial" w:hAnsi="Arial" w:cs="Arial"/>
          <w:b/>
          <w:sz w:val="24"/>
          <w:szCs w:val="24"/>
        </w:rPr>
        <w:t>41-800 Zabrze</w:t>
      </w:r>
    </w:p>
    <w:p w:rsidR="00001931" w:rsidRPr="00490D96" w:rsidRDefault="00001931" w:rsidP="00001931">
      <w:pPr>
        <w:spacing w:line="360" w:lineRule="auto"/>
        <w:rPr>
          <w:rFonts w:ascii="Arial" w:hAnsi="Arial" w:cs="Arial"/>
        </w:rPr>
      </w:pPr>
    </w:p>
    <w:p w:rsidR="00001931" w:rsidRDefault="00001931" w:rsidP="00001931">
      <w:pPr>
        <w:rPr>
          <w:rFonts w:ascii="Arial" w:hAnsi="Arial" w:cs="Arial"/>
        </w:rPr>
      </w:pPr>
    </w:p>
    <w:p w:rsidR="00ED4CA2" w:rsidRDefault="00ED4CA2" w:rsidP="00001931">
      <w:pPr>
        <w:rPr>
          <w:rFonts w:ascii="Arial" w:hAnsi="Arial" w:cs="Arial"/>
        </w:rPr>
      </w:pPr>
    </w:p>
    <w:p w:rsidR="00ED4CA2" w:rsidRPr="00490D96" w:rsidRDefault="00ED4CA2" w:rsidP="00001931">
      <w:pPr>
        <w:rPr>
          <w:rFonts w:ascii="Arial" w:hAnsi="Arial" w:cs="Arial"/>
        </w:rPr>
      </w:pPr>
    </w:p>
    <w:p w:rsidR="00001931" w:rsidRPr="00490D96" w:rsidRDefault="00001931" w:rsidP="00001931">
      <w:pPr>
        <w:pStyle w:val="Nagwek4"/>
        <w:rPr>
          <w:sz w:val="22"/>
        </w:rPr>
      </w:pPr>
      <w:r w:rsidRPr="00490D96">
        <w:rPr>
          <w:sz w:val="22"/>
        </w:rPr>
        <w:t xml:space="preserve">Ilość ponumerowanych zapisanych stron oferty: ………… </w:t>
      </w:r>
    </w:p>
    <w:p w:rsidR="00001931" w:rsidRPr="00490D96" w:rsidRDefault="00001931" w:rsidP="00001931">
      <w:pPr>
        <w:rPr>
          <w:rFonts w:ascii="Arial" w:hAnsi="Arial" w:cs="Arial"/>
          <w:b/>
          <w:bCs/>
          <w:sz w:val="22"/>
          <w:szCs w:val="24"/>
        </w:rPr>
      </w:pPr>
    </w:p>
    <w:p w:rsidR="00001931" w:rsidRPr="00490D96" w:rsidRDefault="00001931" w:rsidP="00001931">
      <w:pPr>
        <w:rPr>
          <w:rFonts w:ascii="Arial" w:hAnsi="Arial" w:cs="Arial"/>
        </w:rPr>
      </w:pPr>
    </w:p>
    <w:p w:rsidR="00001931" w:rsidRDefault="00001931" w:rsidP="00001931">
      <w:pPr>
        <w:rPr>
          <w:rFonts w:ascii="Arial" w:hAnsi="Arial" w:cs="Arial"/>
        </w:rPr>
      </w:pPr>
    </w:p>
    <w:p w:rsidR="00ED4CA2" w:rsidRDefault="00ED4CA2" w:rsidP="00001931">
      <w:pPr>
        <w:rPr>
          <w:rFonts w:ascii="Arial" w:hAnsi="Arial" w:cs="Arial"/>
        </w:rPr>
      </w:pPr>
    </w:p>
    <w:p w:rsidR="00ED4CA2" w:rsidRDefault="00ED4CA2" w:rsidP="00001931">
      <w:pPr>
        <w:rPr>
          <w:rFonts w:ascii="Arial" w:hAnsi="Arial" w:cs="Arial"/>
        </w:rPr>
      </w:pPr>
    </w:p>
    <w:p w:rsidR="00ED4CA2" w:rsidRPr="00490D96" w:rsidRDefault="00ED4CA2" w:rsidP="00001931">
      <w:pPr>
        <w:rPr>
          <w:rFonts w:ascii="Arial" w:hAnsi="Arial" w:cs="Arial"/>
        </w:rPr>
      </w:pPr>
    </w:p>
    <w:p w:rsidR="00001931" w:rsidRPr="00490D96" w:rsidRDefault="00001931" w:rsidP="00001931">
      <w:pPr>
        <w:rPr>
          <w:rFonts w:ascii="Arial" w:hAnsi="Arial" w:cs="Arial"/>
        </w:rPr>
      </w:pPr>
    </w:p>
    <w:p w:rsidR="00001931" w:rsidRPr="00490D96" w:rsidRDefault="00001931" w:rsidP="00001931">
      <w:pPr>
        <w:rPr>
          <w:rFonts w:ascii="Arial" w:hAnsi="Arial" w:cs="Arial"/>
        </w:rPr>
      </w:pPr>
    </w:p>
    <w:p w:rsidR="00001931" w:rsidRPr="00490D96" w:rsidRDefault="00001931" w:rsidP="00001931">
      <w:pPr>
        <w:rPr>
          <w:rFonts w:ascii="Arial" w:hAnsi="Arial" w:cs="Arial"/>
        </w:rPr>
      </w:pP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  <w:t>………………………………………….</w:t>
      </w:r>
    </w:p>
    <w:p w:rsidR="00001931" w:rsidRPr="00490D96" w:rsidRDefault="00001931" w:rsidP="00001931">
      <w:pPr>
        <w:rPr>
          <w:rFonts w:ascii="Arial" w:hAnsi="Arial" w:cs="Arial"/>
          <w:b/>
          <w:bCs/>
        </w:rPr>
      </w:pP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  <w:t xml:space="preserve">  </w:t>
      </w:r>
      <w:r w:rsidRPr="00490D96">
        <w:rPr>
          <w:rFonts w:ascii="Arial" w:hAnsi="Arial" w:cs="Arial"/>
          <w:sz w:val="22"/>
          <w:szCs w:val="22"/>
        </w:rPr>
        <w:t xml:space="preserve">podpis i pieczątka </w:t>
      </w:r>
      <w:r w:rsidR="006E4BFC">
        <w:rPr>
          <w:rFonts w:ascii="Arial" w:hAnsi="Arial" w:cs="Arial"/>
          <w:sz w:val="22"/>
          <w:szCs w:val="22"/>
        </w:rPr>
        <w:t>Wykonawcy</w:t>
      </w:r>
    </w:p>
    <w:p w:rsidR="00CE4E03" w:rsidRDefault="00CE4E03" w:rsidP="00EE0B9D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</w:p>
    <w:p w:rsidR="00CE4E03" w:rsidRDefault="00CE4E03" w:rsidP="00EE0B9D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</w:p>
    <w:p w:rsidR="00CE4E03" w:rsidRDefault="00CE4E03" w:rsidP="00EE0B9D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</w:p>
    <w:p w:rsidR="00CE4E03" w:rsidRDefault="00CE4E03" w:rsidP="00EE0B9D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</w:p>
    <w:p w:rsidR="00CE4E03" w:rsidRDefault="00CE4E03" w:rsidP="00EE0B9D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</w:p>
    <w:p w:rsidR="00CE4E03" w:rsidRDefault="00CE4E03" w:rsidP="00EE0B9D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</w:p>
    <w:p w:rsidR="00CE4E03" w:rsidRDefault="00CE4E03" w:rsidP="00EE0B9D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</w:p>
    <w:p w:rsidR="00CE4E03" w:rsidRDefault="00CE4E03" w:rsidP="00EE0B9D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</w:p>
    <w:p w:rsidR="00CE4E03" w:rsidRDefault="00CE4E03" w:rsidP="00EE0B9D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</w:p>
    <w:p w:rsidR="00EE0B9D" w:rsidRPr="00CE4E03" w:rsidRDefault="00001931" w:rsidP="00CE4E03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 w:rsidRPr="00490D96">
        <w:rPr>
          <w:rFonts w:ascii="Arial" w:hAnsi="Arial" w:cs="Arial"/>
          <w:b/>
          <w:bCs/>
        </w:rPr>
        <w:br w:type="page"/>
      </w:r>
      <w:r w:rsidR="00EE0B9D" w:rsidRPr="00D1418C">
        <w:rPr>
          <w:b/>
          <w:bCs/>
        </w:rPr>
        <w:lastRenderedPageBreak/>
        <w:t>SPIS ZAWARTOŚCI OFERTY</w:t>
      </w:r>
    </w:p>
    <w:p w:rsidR="00CE4E03" w:rsidRDefault="00CE4E03" w:rsidP="00EE0B9D">
      <w:pPr>
        <w:pStyle w:val="Tekstpodstawowywcity"/>
        <w:ind w:left="0"/>
        <w:jc w:val="center"/>
        <w:rPr>
          <w:b/>
          <w:bCs/>
        </w:rPr>
      </w:pPr>
    </w:p>
    <w:p w:rsidR="00CE4E03" w:rsidRPr="00D1418C" w:rsidRDefault="00CE4E03" w:rsidP="00EE0B9D">
      <w:pPr>
        <w:pStyle w:val="Tekstpodstawowywcity"/>
        <w:ind w:left="0"/>
        <w:jc w:val="center"/>
        <w:rPr>
          <w:b/>
          <w:bCs/>
        </w:rPr>
      </w:pP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8"/>
        <w:gridCol w:w="5658"/>
        <w:gridCol w:w="1774"/>
      </w:tblGrid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</w:p>
          <w:p w:rsidR="00EE0B9D" w:rsidRPr="00233FA1" w:rsidRDefault="00EE0B9D" w:rsidP="00832DF7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</w:p>
          <w:p w:rsidR="00EE0B9D" w:rsidRPr="00233FA1" w:rsidRDefault="00EE0B9D" w:rsidP="00832DF7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Załącznik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</w:p>
          <w:p w:rsidR="00EE0B9D" w:rsidRPr="00233FA1" w:rsidRDefault="00EE0B9D" w:rsidP="00832DF7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</w:p>
          <w:p w:rsidR="00EE0B9D" w:rsidRPr="00233FA1" w:rsidRDefault="00EE0B9D" w:rsidP="00832DF7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 xml:space="preserve">Podać nr strony </w:t>
            </w:r>
            <w:r w:rsidR="00ED4CA2">
              <w:rPr>
                <w:b/>
                <w:bCs/>
                <w:iCs/>
              </w:rPr>
              <w:t xml:space="preserve">                </w:t>
            </w:r>
            <w:r w:rsidRPr="00233FA1">
              <w:rPr>
                <w:b/>
                <w:bCs/>
                <w:iCs/>
              </w:rPr>
              <w:t xml:space="preserve">w ofercie, zamieścić </w:t>
            </w:r>
            <w:r w:rsidR="00ED4CA2">
              <w:rPr>
                <w:b/>
                <w:bCs/>
                <w:iCs/>
              </w:rPr>
              <w:t xml:space="preserve">                 </w:t>
            </w:r>
            <w:r w:rsidRPr="00233FA1">
              <w:rPr>
                <w:b/>
                <w:bCs/>
                <w:iCs/>
              </w:rPr>
              <w:t xml:space="preserve">w ofercie wypełniony  dokument lub  z adnotacją </w:t>
            </w:r>
          </w:p>
          <w:p w:rsidR="00EE0B9D" w:rsidRPr="00233FA1" w:rsidRDefault="00EE0B9D" w:rsidP="00832DF7">
            <w:pPr>
              <w:pStyle w:val="Tekstpodstawowywcity"/>
              <w:ind w:left="0"/>
              <w:jc w:val="center"/>
              <w:rPr>
                <w:b/>
                <w:bCs/>
                <w:iCs/>
                <w:color w:val="FF0000"/>
              </w:rPr>
            </w:pPr>
            <w:r w:rsidRPr="00233FA1">
              <w:rPr>
                <w:b/>
                <w:bCs/>
                <w:iCs/>
              </w:rPr>
              <w:t xml:space="preserve"> </w:t>
            </w:r>
            <w:r w:rsidRPr="00233FA1">
              <w:rPr>
                <w:b/>
                <w:bCs/>
                <w:i/>
              </w:rPr>
              <w:t>„nie dotyczy”</w:t>
            </w: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W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 xml:space="preserve">Kopia wniesionego wadium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A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 xml:space="preserve"> OFERTA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B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 xml:space="preserve">OŚWIADCZENIE o braku podstaw do wykluczenia </w:t>
            </w:r>
            <w:r w:rsidR="006E4BFC" w:rsidRPr="00233FA1">
              <w:rPr>
                <w:b/>
                <w:bCs/>
                <w:iCs/>
              </w:rPr>
              <w:t>Wykonawcy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C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D1418C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OŚWIADCZENIE o spełnianiu warunków udziału w postępowaniu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1.2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Pełnomocnictwo – dot. wykonawców wspólnie ubiegających się o udzielenie zamówienia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 xml:space="preserve"> </w:t>
            </w: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1.3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Pełnomocnictwo- dot. wykonawców samodzielnie ubiegających się o udzielenie zamówienia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D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44486C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 xml:space="preserve">KOSZTORYS OFERTOWY WRAZ </w:t>
            </w:r>
            <w:r w:rsidR="00BE18D4">
              <w:rPr>
                <w:b/>
                <w:bCs/>
                <w:iCs/>
              </w:rPr>
              <w:t xml:space="preserve">                  </w:t>
            </w:r>
            <w:r w:rsidRPr="00233FA1">
              <w:rPr>
                <w:b/>
                <w:bCs/>
                <w:iCs/>
              </w:rPr>
              <w:t xml:space="preserve">Z ZESTAWIENIEM MATERIAŁÓW </w:t>
            </w:r>
            <w:r w:rsidR="00BE18D4">
              <w:rPr>
                <w:b/>
                <w:bCs/>
                <w:iCs/>
              </w:rPr>
              <w:t xml:space="preserve">               </w:t>
            </w:r>
            <w:r w:rsidRPr="00233FA1">
              <w:rPr>
                <w:b/>
                <w:bCs/>
                <w:iCs/>
              </w:rPr>
              <w:t xml:space="preserve">I </w:t>
            </w:r>
            <w:r w:rsidR="00BE18D4">
              <w:rPr>
                <w:b/>
                <w:bCs/>
                <w:iCs/>
              </w:rPr>
              <w:t xml:space="preserve"> </w:t>
            </w:r>
            <w:r w:rsidRPr="00233FA1">
              <w:rPr>
                <w:b/>
                <w:bCs/>
                <w:iCs/>
              </w:rPr>
              <w:t>ROBOCIZNY ORAZ TABELĄ ELEMENTÓW SCALONYCH.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E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D1418C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Wykaz Podwykonawców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</w:tbl>
    <w:p w:rsidR="007D7550" w:rsidRDefault="00EE0B9D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  <w:r w:rsidRPr="00490D96">
        <w:rPr>
          <w:rFonts w:ascii="Arial" w:hAnsi="Arial" w:cs="Arial"/>
          <w:sz w:val="16"/>
          <w:szCs w:val="22"/>
        </w:rPr>
        <w:t xml:space="preserve"> </w:t>
      </w: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ED4CA2" w:rsidRDefault="00ED4CA2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ED4CA2" w:rsidRPr="00ED4CA2" w:rsidRDefault="00ED4CA2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Pr="00490D96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7D7550" w:rsidRPr="00490D96" w:rsidRDefault="0070411E" w:rsidP="007D7550">
      <w:pPr>
        <w:ind w:left="5664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</w:t>
      </w:r>
      <w:r w:rsidR="007D7550" w:rsidRPr="00490D96">
        <w:rPr>
          <w:rFonts w:ascii="Arial" w:hAnsi="Arial" w:cs="Arial"/>
          <w:sz w:val="18"/>
          <w:szCs w:val="22"/>
        </w:rPr>
        <w:t xml:space="preserve">……………………………………… </w:t>
      </w:r>
    </w:p>
    <w:p w:rsidR="007D7550" w:rsidRPr="00490D96" w:rsidRDefault="007D7550" w:rsidP="007D7550">
      <w:pPr>
        <w:ind w:left="4956" w:firstLine="708"/>
        <w:rPr>
          <w:rFonts w:ascii="Arial" w:hAnsi="Arial" w:cs="Arial"/>
          <w:sz w:val="18"/>
          <w:szCs w:val="22"/>
        </w:rPr>
      </w:pPr>
      <w:r w:rsidRPr="00490D96">
        <w:rPr>
          <w:rFonts w:ascii="Arial" w:hAnsi="Arial" w:cs="Arial"/>
          <w:sz w:val="18"/>
        </w:rPr>
        <w:t xml:space="preserve">         </w:t>
      </w:r>
      <w:r w:rsidRPr="00490D96">
        <w:rPr>
          <w:rFonts w:ascii="Arial" w:hAnsi="Arial" w:cs="Arial"/>
          <w:sz w:val="18"/>
          <w:szCs w:val="22"/>
        </w:rPr>
        <w:t xml:space="preserve">podpis i pieczątka </w:t>
      </w:r>
      <w:r w:rsidR="006E4BFC">
        <w:rPr>
          <w:rFonts w:ascii="Arial" w:hAnsi="Arial" w:cs="Arial"/>
          <w:sz w:val="18"/>
          <w:szCs w:val="22"/>
        </w:rPr>
        <w:t>Wykonawcy</w:t>
      </w:r>
    </w:p>
    <w:p w:rsidR="007D7550" w:rsidRPr="00490D96" w:rsidRDefault="007D7550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490D9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D7550" w:rsidRPr="00490D96" w:rsidRDefault="007D7550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0411E" w:rsidRPr="00490D96" w:rsidRDefault="0070411E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001931" w:rsidRPr="004B16C0" w:rsidRDefault="00001931" w:rsidP="00FF25C1">
      <w:pPr>
        <w:pStyle w:val="Tekstpodstawowywcity"/>
        <w:ind w:left="0"/>
        <w:rPr>
          <w:rFonts w:ascii="Arial" w:hAnsi="Arial" w:cs="Arial"/>
          <w:b/>
          <w:bCs/>
          <w:sz w:val="22"/>
          <w:szCs w:val="22"/>
        </w:rPr>
      </w:pP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/>
      </w:tblPr>
      <w:tblGrid>
        <w:gridCol w:w="7162"/>
      </w:tblGrid>
      <w:tr w:rsidR="005273F9" w:rsidTr="005273F9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233FA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273F9" w:rsidRDefault="005273F9" w:rsidP="005273F9">
      <w:pPr>
        <w:pStyle w:val="Tekstpodstawowywcity"/>
        <w:ind w:left="0"/>
        <w:jc w:val="both"/>
        <w:rPr>
          <w:iCs/>
          <w:sz w:val="8"/>
          <w:szCs w:val="22"/>
        </w:rPr>
      </w:pPr>
      <w:r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882"/>
        <w:gridCol w:w="3827"/>
      </w:tblGrid>
      <w:tr w:rsidR="005273F9" w:rsidTr="005273F9">
        <w:trPr>
          <w:trHeight w:val="866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5273F9" w:rsidRPr="00233FA1" w:rsidRDefault="005273F9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233FA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233FA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5273F9" w:rsidRPr="00233FA1" w:rsidRDefault="005273F9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233FA1">
              <w:rPr>
                <w:b/>
                <w:bCs/>
                <w:sz w:val="22"/>
                <w:szCs w:val="22"/>
              </w:rPr>
              <w:t>Nazwa Wykonawcy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233FA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  <w:p w:rsidR="005273F9" w:rsidRPr="00233FA1" w:rsidRDefault="005273F9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Adres</w:t>
            </w:r>
            <w:r w:rsidRPr="00233FA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233FA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Osoby uprawnione do reprezentowania Wykonawcy </w:t>
            </w:r>
            <w:r w:rsidR="00BE18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</w:t>
            </w: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niniejszym postępowaniu o udzielenie zamówienia </w:t>
            </w:r>
            <w:r w:rsidR="00BE18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(imię, nazwisko, stanowisko)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</w:t>
            </w:r>
            <w:r w:rsidR="00BE18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</w:t>
            </w: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celu spełnienia warunków udziału w postępowaniu? (wpisać nazwy tych podmiotów)</w:t>
            </w:r>
            <w:r w:rsidRPr="00233FA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5273F9" w:rsidRDefault="005273F9" w:rsidP="005273F9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5273F9" w:rsidRDefault="005273F9" w:rsidP="005273F9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851"/>
      </w:tblGrid>
      <w:tr w:rsidR="005273F9" w:rsidTr="005273F9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5273F9" w:rsidRPr="00233FA1" w:rsidRDefault="005273F9" w:rsidP="005273F9">
            <w:pPr>
              <w:pStyle w:val="Tekstpodstawowywcity"/>
              <w:numPr>
                <w:ilvl w:val="0"/>
                <w:numId w:val="22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Zobowiązuję się do wykonania w/w zamówienia zgodnie z</w:t>
            </w:r>
            <w:r w:rsidR="00D1418C" w:rsidRPr="00233FA1">
              <w:rPr>
                <w:rFonts w:ascii="Arial" w:hAnsi="Arial" w:cs="Arial"/>
                <w:sz w:val="20"/>
                <w:szCs w:val="20"/>
              </w:rPr>
              <w:t xml:space="preserve"> warunkami określonymi w SIWZ i </w:t>
            </w:r>
            <w:r w:rsidRPr="00233FA1">
              <w:rPr>
                <w:rFonts w:ascii="Arial" w:hAnsi="Arial" w:cs="Arial"/>
                <w:sz w:val="20"/>
                <w:szCs w:val="20"/>
              </w:rPr>
              <w:t>wzorze umowy.</w:t>
            </w:r>
          </w:p>
          <w:p w:rsidR="005273F9" w:rsidRPr="00233FA1" w:rsidRDefault="005273F9">
            <w:pPr>
              <w:pStyle w:val="Tekstpodstawowywcity"/>
              <w:ind w:left="360"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73F9" w:rsidRPr="00233FA1" w:rsidRDefault="005273F9" w:rsidP="005273F9">
            <w:pPr>
              <w:pStyle w:val="Tekstpodstawowywcity"/>
              <w:numPr>
                <w:ilvl w:val="0"/>
                <w:numId w:val="22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Oferuję wykonanie zamówienia za:</w:t>
            </w:r>
          </w:p>
          <w:p w:rsidR="005273F9" w:rsidRPr="00233FA1" w:rsidRDefault="005273F9">
            <w:pPr>
              <w:pStyle w:val="Tekstpodstawowywcity"/>
              <w:ind w:left="1068" w:right="432" w:firstLine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cenę brutto</w:t>
            </w:r>
            <w:r w:rsidRPr="00233FA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…………………………………………PLN</w:t>
            </w:r>
          </w:p>
          <w:p w:rsidR="005273F9" w:rsidRPr="00233FA1" w:rsidRDefault="005273F9">
            <w:pPr>
              <w:pStyle w:val="Tekstpodstawowywcity"/>
              <w:ind w:left="708" w:right="432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słownie: ………………………………………………………………………………</w:t>
            </w:r>
          </w:p>
          <w:p w:rsidR="005273F9" w:rsidRPr="00233FA1" w:rsidRDefault="005273F9">
            <w:pPr>
              <w:pStyle w:val="Tekstpodstawowywcity"/>
              <w:ind w:left="0" w:right="432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ab/>
            </w:r>
          </w:p>
          <w:p w:rsidR="005273F9" w:rsidRPr="00233FA1" w:rsidRDefault="005273F9">
            <w:pPr>
              <w:pStyle w:val="Tekstpodstawowywcity"/>
              <w:ind w:left="708" w:right="432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w tym:</w:t>
            </w:r>
          </w:p>
          <w:p w:rsidR="005273F9" w:rsidRPr="00233FA1" w:rsidRDefault="005273F9">
            <w:pPr>
              <w:pStyle w:val="Tekstpodstawowywcity"/>
              <w:ind w:left="708" w:right="432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 w:rsidRPr="00233FA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…………………………………………PLN</w:t>
            </w:r>
          </w:p>
          <w:p w:rsidR="005273F9" w:rsidRPr="00233FA1" w:rsidRDefault="005273F9">
            <w:pPr>
              <w:pStyle w:val="Tekstpodstawowywcity"/>
              <w:ind w:left="0"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ab/>
            </w:r>
            <w:r w:rsidRPr="00233FA1">
              <w:rPr>
                <w:rFonts w:ascii="Arial" w:hAnsi="Arial" w:cs="Arial"/>
                <w:sz w:val="20"/>
                <w:szCs w:val="20"/>
              </w:rPr>
              <w:tab/>
              <w:t xml:space="preserve"> VAT ………………………………PLN, tj. </w:t>
            </w:r>
            <w:r w:rsidR="00874A83">
              <w:rPr>
                <w:rFonts w:ascii="Arial" w:hAnsi="Arial" w:cs="Arial"/>
                <w:sz w:val="20"/>
                <w:szCs w:val="20"/>
              </w:rPr>
              <w:t>23</w:t>
            </w:r>
            <w:r w:rsidRPr="00233FA1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5273F9" w:rsidRPr="00233FA1" w:rsidRDefault="005273F9">
            <w:pPr>
              <w:pStyle w:val="Tekstpodstawowywcity"/>
              <w:ind w:left="360"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73F9" w:rsidRPr="00233FA1" w:rsidRDefault="005273F9" w:rsidP="005273F9">
            <w:pPr>
              <w:pStyle w:val="Tekstpodstawowywcity"/>
              <w:numPr>
                <w:ilvl w:val="0"/>
                <w:numId w:val="22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Zobowiązuję się wykonać zamówienie w terminie</w:t>
            </w:r>
            <w:r w:rsidR="0044486C" w:rsidRPr="00233FA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4486C" w:rsidRPr="00ED4CA2" w:rsidRDefault="0044486C" w:rsidP="00F66A19">
            <w:pPr>
              <w:pStyle w:val="Tekstpodstawowywcity"/>
              <w:numPr>
                <w:ilvl w:val="0"/>
                <w:numId w:val="39"/>
              </w:numPr>
              <w:tabs>
                <w:tab w:val="left" w:pos="851"/>
              </w:tabs>
              <w:spacing w:before="120" w:line="360" w:lineRule="auto"/>
              <w:ind w:left="993" w:right="23" w:hanging="284"/>
              <w:rPr>
                <w:rFonts w:ascii="Arial" w:hAnsi="Arial" w:cs="Arial"/>
                <w:sz w:val="20"/>
                <w:szCs w:val="20"/>
              </w:rPr>
            </w:pPr>
            <w:r w:rsidRPr="00ED4CA2">
              <w:rPr>
                <w:rFonts w:ascii="Arial" w:hAnsi="Arial" w:cs="Arial"/>
                <w:sz w:val="20"/>
                <w:szCs w:val="20"/>
              </w:rPr>
              <w:t xml:space="preserve">Zakończenie </w:t>
            </w:r>
            <w:r w:rsidR="00F66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CA2">
              <w:rPr>
                <w:rFonts w:ascii="Arial" w:hAnsi="Arial" w:cs="Arial"/>
                <w:sz w:val="20"/>
                <w:szCs w:val="20"/>
              </w:rPr>
              <w:t xml:space="preserve">robót </w:t>
            </w:r>
            <w:r w:rsidR="00F66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CA2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F66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CA2">
              <w:rPr>
                <w:rFonts w:ascii="Arial" w:hAnsi="Arial" w:cs="Arial"/>
                <w:sz w:val="20"/>
                <w:szCs w:val="20"/>
              </w:rPr>
              <w:t xml:space="preserve">zgłoszenie </w:t>
            </w:r>
            <w:r w:rsidR="00F66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CA2">
              <w:rPr>
                <w:rFonts w:ascii="Arial" w:hAnsi="Arial" w:cs="Arial"/>
                <w:sz w:val="20"/>
                <w:szCs w:val="20"/>
              </w:rPr>
              <w:t xml:space="preserve">gotowości </w:t>
            </w:r>
            <w:r w:rsidR="00F66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CA2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F66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CA2">
              <w:rPr>
                <w:rFonts w:ascii="Arial" w:hAnsi="Arial" w:cs="Arial"/>
                <w:sz w:val="20"/>
                <w:szCs w:val="20"/>
              </w:rPr>
              <w:t>odbioru</w:t>
            </w:r>
            <w:r w:rsidR="00F66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CA2">
              <w:rPr>
                <w:rFonts w:ascii="Arial" w:hAnsi="Arial" w:cs="Arial"/>
                <w:sz w:val="20"/>
                <w:szCs w:val="20"/>
              </w:rPr>
              <w:t xml:space="preserve"> końcowego</w:t>
            </w:r>
            <w:r w:rsidR="00F66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CA2">
              <w:rPr>
                <w:rFonts w:ascii="Arial" w:hAnsi="Arial" w:cs="Arial"/>
                <w:sz w:val="20"/>
                <w:szCs w:val="20"/>
              </w:rPr>
              <w:t xml:space="preserve"> zadania </w:t>
            </w:r>
            <w:r w:rsidR="00F66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4CA2">
              <w:rPr>
                <w:rFonts w:ascii="Arial" w:hAnsi="Arial" w:cs="Arial"/>
                <w:sz w:val="20"/>
                <w:szCs w:val="20"/>
              </w:rPr>
              <w:t xml:space="preserve">nastąpi </w:t>
            </w:r>
            <w:r w:rsidR="00F66A19">
              <w:rPr>
                <w:rFonts w:ascii="Arial" w:hAnsi="Arial" w:cs="Arial"/>
                <w:sz w:val="20"/>
                <w:szCs w:val="20"/>
              </w:rPr>
              <w:t xml:space="preserve">                                  </w:t>
            </w:r>
            <w:r w:rsidRPr="00ED4CA2">
              <w:rPr>
                <w:rFonts w:ascii="Arial" w:hAnsi="Arial" w:cs="Arial"/>
                <w:b/>
                <w:sz w:val="20"/>
                <w:szCs w:val="20"/>
              </w:rPr>
              <w:t>w terminie do 30.06.2017 r.</w:t>
            </w:r>
          </w:p>
          <w:p w:rsidR="005273F9" w:rsidRPr="00ED4CA2" w:rsidRDefault="0044486C" w:rsidP="0044486C">
            <w:pPr>
              <w:pStyle w:val="Tekstpodstawowywcity"/>
              <w:numPr>
                <w:ilvl w:val="0"/>
                <w:numId w:val="22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7051">
              <w:rPr>
                <w:rFonts w:ascii="Arial" w:hAnsi="Arial" w:cs="Arial"/>
                <w:b/>
                <w:sz w:val="20"/>
                <w:szCs w:val="20"/>
              </w:rPr>
              <w:t xml:space="preserve">Na </w:t>
            </w:r>
            <w:r w:rsidR="005273F9" w:rsidRPr="00847051">
              <w:rPr>
                <w:rFonts w:ascii="Arial" w:hAnsi="Arial" w:cs="Arial"/>
                <w:b/>
                <w:sz w:val="20"/>
                <w:szCs w:val="20"/>
              </w:rPr>
              <w:t xml:space="preserve">wykonany przedmiot zamówienia udzielę gwarancji </w:t>
            </w:r>
            <w:r w:rsidRPr="00847051">
              <w:rPr>
                <w:rFonts w:ascii="Arial" w:hAnsi="Arial" w:cs="Arial"/>
                <w:b/>
                <w:sz w:val="20"/>
                <w:szCs w:val="20"/>
              </w:rPr>
              <w:t xml:space="preserve">i rękojmi </w:t>
            </w:r>
            <w:r w:rsidR="005273F9" w:rsidRPr="00847051">
              <w:rPr>
                <w:rFonts w:ascii="Arial" w:hAnsi="Arial" w:cs="Arial"/>
                <w:b/>
                <w:sz w:val="20"/>
                <w:szCs w:val="20"/>
              </w:rPr>
              <w:t>na okres ………</w:t>
            </w:r>
            <w:r w:rsidR="0084705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273F9" w:rsidRPr="00847051">
              <w:rPr>
                <w:rFonts w:ascii="Arial" w:hAnsi="Arial" w:cs="Arial"/>
                <w:b/>
                <w:sz w:val="20"/>
                <w:szCs w:val="20"/>
              </w:rPr>
              <w:t>lat</w:t>
            </w:r>
            <w:r w:rsidR="005273F9" w:rsidRPr="00ED4C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7051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="00847051" w:rsidRPr="0084705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5273F9" w:rsidRPr="00847051">
              <w:rPr>
                <w:rFonts w:ascii="Arial" w:hAnsi="Arial" w:cs="Arial"/>
                <w:b/>
                <w:sz w:val="20"/>
                <w:szCs w:val="20"/>
              </w:rPr>
              <w:t>d daty odbioru przedmiotu zamówienia</w:t>
            </w:r>
            <w:r w:rsidR="00847051">
              <w:rPr>
                <w:rFonts w:ascii="Arial" w:hAnsi="Arial" w:cs="Arial"/>
                <w:sz w:val="20"/>
                <w:szCs w:val="20"/>
              </w:rPr>
              <w:t xml:space="preserve"> (proszę wpisać łączny, oferowany okres gwarancji                              z uwzględnieniem minimalnego, wymaganego okresu 5-ciu lat oraz deklarowanego przedłużenia, punktowanego zgodnie z pkt. 13.1.2 SIWZ).    </w:t>
            </w:r>
          </w:p>
          <w:p w:rsidR="005273F9" w:rsidRPr="00ED4CA2" w:rsidRDefault="005273F9" w:rsidP="0044486C">
            <w:pPr>
              <w:pStyle w:val="Tekstpodstawowywcity"/>
              <w:numPr>
                <w:ilvl w:val="0"/>
                <w:numId w:val="22"/>
              </w:numPr>
              <w:spacing w:before="120"/>
              <w:ind w:left="714" w:right="431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CA2">
              <w:rPr>
                <w:rFonts w:ascii="Arial" w:hAnsi="Arial" w:cs="Arial"/>
                <w:sz w:val="20"/>
                <w:szCs w:val="20"/>
              </w:rPr>
              <w:t xml:space="preserve">Zobowiązuję się do wniesienia najpóźniej w dniu zawarcia umowy zabezpieczenia należytego </w:t>
            </w:r>
            <w:r w:rsidR="00B83D37" w:rsidRPr="00ED4CA2">
              <w:rPr>
                <w:rFonts w:ascii="Arial" w:hAnsi="Arial" w:cs="Arial"/>
                <w:sz w:val="20"/>
                <w:szCs w:val="20"/>
              </w:rPr>
              <w:t>wykonania umowy w wysokości 10</w:t>
            </w:r>
            <w:r w:rsidRPr="00ED4CA2">
              <w:rPr>
                <w:rFonts w:ascii="Arial" w:hAnsi="Arial" w:cs="Arial"/>
                <w:sz w:val="20"/>
                <w:szCs w:val="20"/>
              </w:rPr>
              <w:t xml:space="preserve"> % ceny ofertowej brutto.</w:t>
            </w:r>
          </w:p>
          <w:p w:rsidR="005273F9" w:rsidRPr="00233FA1" w:rsidRDefault="005273F9" w:rsidP="00B83D37">
            <w:pPr>
              <w:pStyle w:val="Tekstpodstawowywcity"/>
              <w:numPr>
                <w:ilvl w:val="0"/>
                <w:numId w:val="22"/>
              </w:numPr>
              <w:spacing w:before="120"/>
              <w:ind w:left="714" w:right="431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Oświadczam, że:</w:t>
            </w:r>
          </w:p>
          <w:p w:rsidR="005273F9" w:rsidRPr="00233FA1" w:rsidRDefault="00B83D37" w:rsidP="00B83D37">
            <w:pPr>
              <w:pStyle w:val="Tekstpodstawowywcity"/>
              <w:spacing w:before="120"/>
              <w:ind w:left="1077" w:right="4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6</w:t>
            </w:r>
            <w:r w:rsidR="005273F9" w:rsidRPr="00233FA1">
              <w:rPr>
                <w:rFonts w:ascii="Arial" w:hAnsi="Arial" w:cs="Arial"/>
                <w:sz w:val="20"/>
                <w:szCs w:val="20"/>
              </w:rPr>
              <w:t>1.Zapoznałem się z treścią Specyfikacji Istotnych Warunków Zamówienia i nie wnoszę do niej zastrzeżeń;</w:t>
            </w:r>
          </w:p>
          <w:p w:rsidR="005273F9" w:rsidRPr="00233FA1" w:rsidRDefault="00B83D37">
            <w:pPr>
              <w:pStyle w:val="Tekstpodstawowywcity"/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6</w:t>
            </w:r>
            <w:r w:rsidR="005273F9" w:rsidRPr="00233FA1">
              <w:rPr>
                <w:rFonts w:ascii="Arial" w:hAnsi="Arial" w:cs="Arial"/>
                <w:sz w:val="20"/>
                <w:szCs w:val="20"/>
              </w:rPr>
              <w:t>.2.Jestem w stanie, na podstawie przedstawionych mi materiałów, zrealizować przedmiot zamówienia,</w:t>
            </w:r>
          </w:p>
          <w:p w:rsidR="005273F9" w:rsidRPr="00233FA1" w:rsidRDefault="00B83D37" w:rsidP="00B83D37">
            <w:pPr>
              <w:pStyle w:val="Tekstpodstawowywcity"/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6</w:t>
            </w:r>
            <w:r w:rsidR="005273F9" w:rsidRPr="00233FA1">
              <w:rPr>
                <w:rFonts w:ascii="Arial" w:hAnsi="Arial" w:cs="Arial"/>
                <w:sz w:val="20"/>
                <w:szCs w:val="20"/>
              </w:rPr>
              <w:t>.3. Uzyskałem konieczne informacje niezbędne do właściwego wykonania zamówienia.</w:t>
            </w:r>
          </w:p>
          <w:p w:rsidR="005273F9" w:rsidRPr="00233FA1" w:rsidRDefault="005273F9" w:rsidP="00B83D37">
            <w:pPr>
              <w:pStyle w:val="Tekstpodstawowywcity"/>
              <w:numPr>
                <w:ilvl w:val="0"/>
                <w:numId w:val="22"/>
              </w:numPr>
              <w:spacing w:before="120"/>
              <w:ind w:left="714" w:right="431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Oświadczam, że termin związania  niniejszą ofertą obejmuje okres wskazany w SIWZ .</w:t>
            </w:r>
          </w:p>
          <w:p w:rsidR="00021A77" w:rsidRPr="00021A77" w:rsidRDefault="00021A77" w:rsidP="00021A77">
            <w:pPr>
              <w:pStyle w:val="Tekstpodstawowywcity"/>
              <w:numPr>
                <w:ilvl w:val="0"/>
                <w:numId w:val="22"/>
              </w:numPr>
              <w:spacing w:before="120" w:line="276" w:lineRule="auto"/>
              <w:ind w:left="714" w:right="431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A77">
              <w:rPr>
                <w:rFonts w:ascii="Arial" w:hAnsi="Arial" w:cs="Arial"/>
                <w:sz w:val="20"/>
                <w:szCs w:val="20"/>
              </w:rPr>
              <w:t>Oświadczam, że wszyscy pracownicy skierowani do realizacji zamówienia w zakresie czynności wymienionych w Opisie przedmiotu zamówienia zostaną zatrudnieni na podstawie umów o pracę przed rozpoczęciem przez nich wykonywania podanego zakresu na cały okres realizacji tego zakresu w podanym wymiarze etatu.</w:t>
            </w:r>
          </w:p>
          <w:p w:rsidR="00021A77" w:rsidRPr="00021A77" w:rsidRDefault="00021A77" w:rsidP="00021A77">
            <w:pPr>
              <w:pStyle w:val="Tekstpodstawowywcity"/>
              <w:spacing w:before="120" w:line="276" w:lineRule="auto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3D37" w:rsidRDefault="00B83D37" w:rsidP="00B83D37">
            <w:pPr>
              <w:pStyle w:val="Tekstpodstawowywcity"/>
              <w:spacing w:before="120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D4CA2" w:rsidRDefault="00ED4CA2" w:rsidP="00B83D37">
            <w:pPr>
              <w:pStyle w:val="Tekstpodstawowywcity"/>
              <w:spacing w:before="120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4E03" w:rsidRDefault="00CE4E03" w:rsidP="00B83D37">
            <w:pPr>
              <w:pStyle w:val="Tekstpodstawowywcity"/>
              <w:spacing w:before="120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4E03" w:rsidRDefault="00CE4E03" w:rsidP="00B83D37">
            <w:pPr>
              <w:pStyle w:val="Tekstpodstawowywcity"/>
              <w:spacing w:before="120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D4CA2" w:rsidRDefault="00ED4CA2" w:rsidP="00B83D37">
            <w:pPr>
              <w:pStyle w:val="Tekstpodstawowywcity"/>
              <w:spacing w:before="120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B16C0" w:rsidRPr="00233FA1" w:rsidRDefault="004B16C0" w:rsidP="00B83D37">
            <w:pPr>
              <w:pStyle w:val="Tekstpodstawowywcity"/>
              <w:spacing w:before="120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233FA1">
              <w:rPr>
                <w:sz w:val="22"/>
                <w:szCs w:val="22"/>
              </w:rPr>
              <w:t xml:space="preserve">    </w:t>
            </w:r>
            <w:r w:rsidR="00ED4CA2">
              <w:rPr>
                <w:sz w:val="22"/>
                <w:szCs w:val="22"/>
              </w:rPr>
              <w:t xml:space="preserve">     </w:t>
            </w:r>
            <w:r w:rsidRPr="00233FA1">
              <w:rPr>
                <w:sz w:val="20"/>
                <w:szCs w:val="22"/>
              </w:rPr>
              <w:t>………………dnia, ……………</w:t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  <w:t xml:space="preserve"> </w:t>
            </w:r>
            <w:r w:rsidRPr="00233FA1">
              <w:rPr>
                <w:sz w:val="20"/>
                <w:szCs w:val="22"/>
              </w:rPr>
              <w:tab/>
              <w:t>………………………………………</w:t>
            </w:r>
            <w:r w:rsidRPr="00233FA1">
              <w:rPr>
                <w:sz w:val="20"/>
                <w:szCs w:val="22"/>
              </w:rPr>
              <w:br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  <w:t xml:space="preserve">    </w:t>
            </w:r>
            <w:r w:rsidRPr="00233FA1">
              <w:rPr>
                <w:sz w:val="18"/>
                <w:szCs w:val="22"/>
              </w:rPr>
              <w:t xml:space="preserve">podpis i pieczątka Wykonawcy </w:t>
            </w:r>
          </w:p>
          <w:p w:rsidR="005273F9" w:rsidRPr="00233FA1" w:rsidRDefault="005273F9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5273F9" w:rsidRDefault="005273F9" w:rsidP="005273F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</w:p>
    <w:p w:rsidR="005273F9" w:rsidRDefault="005273F9" w:rsidP="005273F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5273F9" w:rsidRDefault="005273F9" w:rsidP="005273F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5273F9" w:rsidRDefault="005273F9" w:rsidP="005273F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326231" w:rsidRDefault="00326231" w:rsidP="005273F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326231" w:rsidRDefault="00326231" w:rsidP="005273F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9417F" w:rsidRDefault="0049417F" w:rsidP="005273F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326231" w:rsidRDefault="00326231" w:rsidP="005273F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5273F9" w:rsidRDefault="005273F9" w:rsidP="005273F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5273F9" w:rsidRDefault="005273F9" w:rsidP="005273F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E4E03" w:rsidRDefault="00CE4E03" w:rsidP="005273F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5273F9" w:rsidRDefault="005273F9" w:rsidP="005273F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5273F9" w:rsidRPr="00ED4CA2" w:rsidRDefault="005273F9" w:rsidP="00001931">
      <w:pPr>
        <w:pStyle w:val="Tekstpodstawowywcity"/>
        <w:ind w:left="0"/>
        <w:jc w:val="both"/>
        <w:rPr>
          <w:rFonts w:ascii="Arial" w:hAnsi="Arial" w:cs="Arial"/>
          <w:iCs/>
          <w:sz w:val="22"/>
          <w:szCs w:val="22"/>
        </w:rPr>
      </w:pPr>
    </w:p>
    <w:p w:rsidR="004A6295" w:rsidRPr="002B3E48" w:rsidRDefault="004A6295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2B3E48">
        <w:rPr>
          <w:rFonts w:ascii="Arial" w:hAnsi="Arial" w:cs="Arial"/>
          <w:i/>
          <w:sz w:val="20"/>
          <w:szCs w:val="20"/>
        </w:rPr>
        <w:tab/>
      </w: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4A6295" w:rsidRPr="00D71E8F" w:rsidTr="00832DF7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6295" w:rsidRPr="00233FA1" w:rsidRDefault="004A6295" w:rsidP="00832DF7">
            <w:pPr>
              <w:pStyle w:val="Tekstpodstawowywcity"/>
              <w:ind w:left="0"/>
              <w:jc w:val="center"/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B. OŚWIADCZENIE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braku podstaw do wykluczenia</w:t>
            </w:r>
            <w:r w:rsidRPr="00233FA1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4"/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A6295" w:rsidRPr="00D71E8F" w:rsidRDefault="004A6295" w:rsidP="004A6295">
      <w:pPr>
        <w:pStyle w:val="Tekstpodstawowywcity"/>
        <w:ind w:left="0"/>
        <w:rPr>
          <w:rFonts w:ascii="Arial" w:hAnsi="Arial" w:cs="Arial"/>
          <w:b/>
          <w:bCs/>
          <w:sz w:val="22"/>
          <w:szCs w:val="22"/>
        </w:rPr>
      </w:pPr>
    </w:p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iCs/>
          <w:sz w:val="22"/>
          <w:szCs w:val="22"/>
        </w:rPr>
      </w:pPr>
      <w:r w:rsidRPr="00D71E8F">
        <w:rPr>
          <w:rFonts w:ascii="Arial" w:hAnsi="Arial" w:cs="Arial"/>
          <w:i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6442"/>
      </w:tblGrid>
      <w:tr w:rsidR="004A6295" w:rsidRPr="00D71E8F" w:rsidTr="00832DF7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10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233FA1" w:rsidRDefault="004A6295" w:rsidP="00832DF7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A6295" w:rsidRPr="00D71E8F" w:rsidTr="00832DF7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0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</w:t>
            </w:r>
            <w:r w:rsidR="006E4BFC"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233FA1" w:rsidRDefault="004A6295" w:rsidP="00832DF7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A6295" w:rsidRPr="00D71E8F" w:rsidTr="00832DF7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E4BFC"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233FA1" w:rsidRDefault="004A6295" w:rsidP="00832DF7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D71E8F">
        <w:rPr>
          <w:rFonts w:ascii="Arial" w:hAnsi="Arial" w:cs="Arial"/>
          <w:iCs/>
          <w:sz w:val="22"/>
          <w:szCs w:val="22"/>
        </w:rPr>
        <w:t xml:space="preserve"> </w:t>
      </w:r>
    </w:p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93"/>
      </w:tblGrid>
      <w:tr w:rsidR="004A6295" w:rsidRPr="006C26EC" w:rsidTr="00832DF7"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Świadom odpowiedzialności karnej za fałszywe oświadczenia, oświadczam, że:</w:t>
            </w:r>
          </w:p>
          <w:p w:rsidR="004A6295" w:rsidRPr="00233FA1" w:rsidRDefault="004A6295" w:rsidP="00B83D37">
            <w:pPr>
              <w:pStyle w:val="Tekstpodstawowywcity"/>
              <w:spacing w:before="120"/>
              <w:ind w:left="0"/>
              <w:jc w:val="both"/>
              <w:rPr>
                <w:bCs/>
                <w:sz w:val="20"/>
                <w:szCs w:val="20"/>
              </w:rPr>
            </w:pPr>
            <w:r w:rsidRPr="00233FA1">
              <w:rPr>
                <w:bCs/>
                <w:sz w:val="20"/>
                <w:szCs w:val="20"/>
              </w:rPr>
              <w:t xml:space="preserve">- </w:t>
            </w:r>
            <w:r w:rsidRPr="00233FA1">
              <w:rPr>
                <w:rFonts w:ascii="Arial" w:hAnsi="Arial" w:cs="Arial"/>
                <w:sz w:val="20"/>
                <w:szCs w:val="20"/>
              </w:rPr>
              <w:t xml:space="preserve">nie jestem Wykonawcą będącym osobą fizyczną, którego </w:t>
            </w:r>
            <w:r w:rsidR="00874A83">
              <w:rPr>
                <w:rFonts w:ascii="Arial" w:hAnsi="Arial" w:cs="Arial"/>
                <w:sz w:val="20"/>
                <w:szCs w:val="20"/>
              </w:rPr>
              <w:t xml:space="preserve">prawomocnie </w:t>
            </w:r>
            <w:r w:rsidRPr="00233FA1">
              <w:rPr>
                <w:rFonts w:ascii="Arial" w:hAnsi="Arial" w:cs="Arial"/>
                <w:sz w:val="20"/>
                <w:szCs w:val="20"/>
              </w:rPr>
              <w:t>skazano za przestępstwo :</w:t>
            </w:r>
          </w:p>
          <w:p w:rsidR="004A6295" w:rsidRPr="00B83D37" w:rsidRDefault="004A6295" w:rsidP="00832D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a) o którym mowa w art. 165a, art. 181–188, art. 189a, art. 218–221, art. 228–230a, art. 250a, art. 258 lub art. 270–309 ustawy z dnia 6 czerwca 1997 r. – Kodeks karny (Dz. U. poz. 553, z </w:t>
            </w:r>
            <w:proofErr w:type="spellStart"/>
            <w:r w:rsidRPr="00B83D37">
              <w:rPr>
                <w:color w:val="auto"/>
                <w:sz w:val="20"/>
                <w:szCs w:val="20"/>
              </w:rPr>
              <w:t>późn</w:t>
            </w:r>
            <w:proofErr w:type="spellEnd"/>
            <w:r w:rsidRPr="00B83D37">
              <w:rPr>
                <w:color w:val="auto"/>
                <w:sz w:val="20"/>
                <w:szCs w:val="20"/>
              </w:rPr>
              <w:t xml:space="preserve">. zm.7)) lub art. 46 lub art. 48 ustawy z dnia 25 czerwca 2010 r. o sporcie (Dz. U. z 2016 r. poz. 176), </w:t>
            </w:r>
          </w:p>
          <w:p w:rsidR="004A6295" w:rsidRPr="00B83D37" w:rsidRDefault="004A6295" w:rsidP="00832D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b) o charakterze terrorystycznym, o którym mowa w art. 115 § 20 ustawy z dnia 6 czerwca 1997 r. – Kodeks karny, </w:t>
            </w:r>
          </w:p>
          <w:p w:rsidR="004A6295" w:rsidRPr="00B83D37" w:rsidRDefault="004A6295" w:rsidP="00832D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c) skarbowe, </w:t>
            </w:r>
          </w:p>
          <w:p w:rsidR="004A6295" w:rsidRPr="00B83D37" w:rsidRDefault="004A6295" w:rsidP="00832D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d) o którym mowa w art. 9 lub art. 10 ustawy z dnia 15 czerwca 2012 r. o skutkach powierzania wykonywania pracy cudzoziemcom przebywającym wbrew przepisom na terytorium Rzeczypospolitej Polskiej (Dz. U. poz. 769); </w:t>
            </w:r>
          </w:p>
          <w:p w:rsidR="004A6295" w:rsidRPr="00B83D37" w:rsidRDefault="004A6295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którego urzędującego członka organu zarządzającego lub nadzorczego, wspólnika spółki w spółce jawnej lub partnerskiej albo komplementariusza w spółce komandytowej lub komandytowo-akcyjnej lub prokurenta prawomocnie skazano za przestępstwo, o którym mowa wyżej w punktach a)-d); </w:t>
            </w:r>
          </w:p>
          <w:p w:rsidR="004A6295" w:rsidRPr="00B83D37" w:rsidRDefault="004A6295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wobec którego wydano prawomocny wyrok sądu lub ostateczną decyzję administracyjną o zaleganiu z uiszczeniem podatków, opłat lub składek na ubezpieczenia społeczne lub zdrowotne, chyba że </w:t>
            </w:r>
            <w:r w:rsidR="006E4BFC" w:rsidRPr="00B83D37">
              <w:rPr>
                <w:color w:val="auto"/>
                <w:sz w:val="20"/>
                <w:szCs w:val="20"/>
              </w:rPr>
              <w:t>Wykonawca</w:t>
            </w:r>
            <w:r w:rsidRPr="00B83D37">
              <w:rPr>
                <w:color w:val="auto"/>
                <w:sz w:val="20"/>
                <w:szCs w:val="20"/>
              </w:rPr>
              <w:t xml:space="preserve"> dokonał płatności należnych podatków, opłat lub składek na ubezpieczenia społeczne lub zdrowotne wraz z odsetkami lub grzywnami lub zawarł wiążące porozumienie w sprawie spłaty tych należności; </w:t>
            </w:r>
          </w:p>
          <w:p w:rsidR="004A6295" w:rsidRPr="00B83D37" w:rsidRDefault="004A6295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który w wyniku zamierzonego działania lub rażącego niedbalstwa wprowadził </w:t>
            </w:r>
            <w:r w:rsidR="00012A84" w:rsidRPr="00B83D37">
              <w:rPr>
                <w:color w:val="auto"/>
                <w:sz w:val="20"/>
                <w:szCs w:val="20"/>
              </w:rPr>
              <w:t>Zamawiającego</w:t>
            </w:r>
            <w:r w:rsidRPr="00B83D37">
              <w:rPr>
                <w:color w:val="auto"/>
                <w:sz w:val="20"/>
                <w:szCs w:val="20"/>
              </w:rPr>
              <w:t xml:space="preserve"> w błąd przy przedstawieniu informacji, że nie podlega wykluczeniu, spełnia warunki udziału </w:t>
            </w:r>
            <w:r w:rsidR="00ED4CA2">
              <w:rPr>
                <w:color w:val="auto"/>
                <w:sz w:val="20"/>
                <w:szCs w:val="20"/>
              </w:rPr>
              <w:t xml:space="preserve">                  </w:t>
            </w:r>
            <w:r w:rsidRPr="00B83D37">
              <w:rPr>
                <w:color w:val="auto"/>
                <w:sz w:val="20"/>
                <w:szCs w:val="20"/>
              </w:rPr>
              <w:t xml:space="preserve">w postępowaniu  lub który zataja te informacje lub będzie w stanie przedstawić wymaganych dokumentów; </w:t>
            </w:r>
          </w:p>
          <w:p w:rsidR="004A6295" w:rsidRPr="00B83D37" w:rsidRDefault="004A6295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który w wyniku lekkomyślności lub niedbalstwa przedstawia informacje wprowadzające w błąd </w:t>
            </w:r>
            <w:r w:rsidR="00012A84" w:rsidRPr="00B83D37">
              <w:rPr>
                <w:color w:val="auto"/>
                <w:sz w:val="20"/>
                <w:szCs w:val="20"/>
              </w:rPr>
              <w:t>Zamawiającego</w:t>
            </w:r>
            <w:r w:rsidRPr="00B83D37">
              <w:rPr>
                <w:color w:val="auto"/>
                <w:sz w:val="20"/>
                <w:szCs w:val="20"/>
              </w:rPr>
              <w:t xml:space="preserve">, mogące mieć istotny wpływ na decyzje podejmowane przez </w:t>
            </w:r>
            <w:r w:rsidR="00012A84" w:rsidRPr="00B83D37">
              <w:rPr>
                <w:color w:val="auto"/>
                <w:sz w:val="20"/>
                <w:szCs w:val="20"/>
              </w:rPr>
              <w:t>Zamawiającego</w:t>
            </w:r>
            <w:r w:rsidRPr="00B83D37">
              <w:rPr>
                <w:color w:val="auto"/>
                <w:sz w:val="20"/>
                <w:szCs w:val="20"/>
              </w:rPr>
              <w:t xml:space="preserve"> w postępowaniu o udzielenie zamówienia; </w:t>
            </w:r>
          </w:p>
          <w:p w:rsidR="004A6295" w:rsidRPr="00B83D37" w:rsidRDefault="004A6295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który bezprawnie wpływał lub próbował wpłynąć na czynności </w:t>
            </w:r>
            <w:r w:rsidR="00012A84" w:rsidRPr="00B83D37">
              <w:rPr>
                <w:color w:val="auto"/>
                <w:sz w:val="20"/>
                <w:szCs w:val="20"/>
              </w:rPr>
              <w:t>Zamawiającego</w:t>
            </w:r>
            <w:r w:rsidRPr="00B83D37">
              <w:rPr>
                <w:color w:val="auto"/>
                <w:sz w:val="20"/>
                <w:szCs w:val="20"/>
              </w:rPr>
              <w:t xml:space="preserve"> lub pozyskać informacje poufne, mogące dać mu przewagę w postępowaniu o udzielenie zamówienia; </w:t>
            </w:r>
          </w:p>
          <w:p w:rsidR="004A6295" w:rsidRPr="00B83D37" w:rsidRDefault="008F49AA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lastRenderedPageBreak/>
              <w:t>- nie jestem  W</w:t>
            </w:r>
            <w:r w:rsidR="004A6295" w:rsidRPr="00B83D37">
              <w:rPr>
                <w:color w:val="auto"/>
                <w:sz w:val="20"/>
                <w:szCs w:val="20"/>
              </w:rPr>
              <w:t xml:space="preserve">ykonawcą, który brał udział w przygotowaniu postępowania o udzielenie zamówienia lub którego pracownik, a także osoba wykonująca pracę na podstawie umowy zlecenia, o dzieło, agencyjnej lub innej umowy o świadczenie usług, brała udział w przygotowaniu takiego postępowania, chyba że spowodowane tym zakłócenie konkurencji może być wyeliminowane w inny sposób niż przez wykluczenie z </w:t>
            </w:r>
            <w:r w:rsidR="004A6295" w:rsidRPr="007E644B">
              <w:rPr>
                <w:color w:val="auto"/>
                <w:sz w:val="20"/>
                <w:szCs w:val="20"/>
              </w:rPr>
              <w:t xml:space="preserve">udziału </w:t>
            </w:r>
            <w:r w:rsidR="007E644B">
              <w:rPr>
                <w:color w:val="auto"/>
                <w:sz w:val="20"/>
                <w:szCs w:val="20"/>
              </w:rPr>
              <w:t xml:space="preserve">                               </w:t>
            </w:r>
            <w:r w:rsidR="004A6295" w:rsidRPr="007E644B">
              <w:rPr>
                <w:color w:val="auto"/>
                <w:sz w:val="20"/>
                <w:szCs w:val="20"/>
              </w:rPr>
              <w:t>w</w:t>
            </w:r>
            <w:r w:rsidR="004A6295" w:rsidRPr="006C26EC">
              <w:rPr>
                <w:color w:val="FF0000"/>
                <w:sz w:val="20"/>
                <w:szCs w:val="20"/>
              </w:rPr>
              <w:t xml:space="preserve"> </w:t>
            </w:r>
            <w:r w:rsidR="004A6295" w:rsidRPr="00B83D37">
              <w:rPr>
                <w:color w:val="auto"/>
                <w:sz w:val="20"/>
                <w:szCs w:val="20"/>
              </w:rPr>
              <w:t xml:space="preserve">postępowaniu; </w:t>
            </w:r>
          </w:p>
          <w:p w:rsidR="004A6295" w:rsidRPr="00B83D37" w:rsidRDefault="004A6295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który z innymi </w:t>
            </w:r>
            <w:r w:rsidR="006E4BFC" w:rsidRPr="00B83D37">
              <w:rPr>
                <w:color w:val="auto"/>
                <w:sz w:val="20"/>
                <w:szCs w:val="20"/>
              </w:rPr>
              <w:t>Wykonawca</w:t>
            </w:r>
            <w:r w:rsidRPr="00B83D37">
              <w:rPr>
                <w:color w:val="auto"/>
                <w:sz w:val="20"/>
                <w:szCs w:val="20"/>
              </w:rPr>
              <w:t xml:space="preserve">mi zawarł porozumienie mające na celu zakłócenie konkurencji między </w:t>
            </w:r>
            <w:r w:rsidR="006E4BFC" w:rsidRPr="00B83D37">
              <w:rPr>
                <w:color w:val="auto"/>
                <w:sz w:val="20"/>
                <w:szCs w:val="20"/>
              </w:rPr>
              <w:t>Wykonawca</w:t>
            </w:r>
            <w:r w:rsidRPr="00B83D37">
              <w:rPr>
                <w:color w:val="auto"/>
                <w:sz w:val="20"/>
                <w:szCs w:val="20"/>
              </w:rPr>
              <w:t xml:space="preserve">mi w postępowaniu o udzielenie zamówienia, </w:t>
            </w:r>
          </w:p>
          <w:p w:rsidR="004A6295" w:rsidRPr="00B83D37" w:rsidRDefault="004A6295" w:rsidP="00B83D37">
            <w:pPr>
              <w:pStyle w:val="Default"/>
              <w:pageBreakBefore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-nie jestem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 </w:t>
            </w:r>
          </w:p>
          <w:p w:rsidR="004A6295" w:rsidRDefault="004A6295" w:rsidP="00483EDF">
            <w:pPr>
              <w:pStyle w:val="Default"/>
              <w:pageBreakBefore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wobec którego orzeczono tytułem środka zapobiegawczego zakaz ubiegania się </w:t>
            </w:r>
            <w:r w:rsidR="007E644B">
              <w:rPr>
                <w:color w:val="auto"/>
                <w:sz w:val="20"/>
                <w:szCs w:val="20"/>
              </w:rPr>
              <w:t xml:space="preserve">                      </w:t>
            </w:r>
            <w:r w:rsidRPr="00B83D37">
              <w:rPr>
                <w:color w:val="auto"/>
                <w:sz w:val="20"/>
                <w:szCs w:val="20"/>
              </w:rPr>
              <w:t>o zamówienia publiczne.</w:t>
            </w:r>
          </w:p>
          <w:p w:rsidR="00982E36" w:rsidRPr="00483EDF" w:rsidRDefault="00982E36" w:rsidP="00982E36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483EDF">
              <w:rPr>
                <w:color w:val="auto"/>
                <w:sz w:val="20"/>
                <w:szCs w:val="20"/>
              </w:rPr>
              <w:t xml:space="preserve">- nie jestem Wykonawcą, w stosunku do którego otwarto likwidację, w zatwierdzonym przez sąd układzie </w:t>
            </w:r>
            <w:r>
              <w:rPr>
                <w:color w:val="auto"/>
                <w:sz w:val="20"/>
                <w:szCs w:val="20"/>
              </w:rPr>
              <w:t xml:space="preserve">                       </w:t>
            </w:r>
            <w:r w:rsidRPr="00483EDF">
              <w:rPr>
                <w:color w:val="auto"/>
                <w:sz w:val="20"/>
                <w:szCs w:val="20"/>
              </w:rPr>
              <w:t>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</w:t>
            </w:r>
            <w:r w:rsidRPr="00483EDF">
              <w:rPr>
                <w:rStyle w:val="Odwoanieprzypisudolnego"/>
                <w:color w:val="auto"/>
                <w:sz w:val="20"/>
                <w:szCs w:val="20"/>
              </w:rPr>
              <w:footnoteReference w:id="5"/>
            </w:r>
            <w:r w:rsidRPr="00483EDF">
              <w:rPr>
                <w:color w:val="auto"/>
                <w:sz w:val="20"/>
                <w:szCs w:val="20"/>
              </w:rPr>
              <w:t xml:space="preserve">, </w:t>
            </w:r>
          </w:p>
          <w:p w:rsidR="00982E36" w:rsidRDefault="00CC5C41" w:rsidP="00483EDF">
            <w:pPr>
              <w:pStyle w:val="Default"/>
              <w:pageBreakBefore/>
              <w:spacing w:before="12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nie jestem Wykonawcą, który w sposób zawiniony poważnie naruszył obowiązki zawodowe, co podważa moją uczciwość, w szczególności nie jestem wykonawcą, który w wyniku zamierzonego działania lub rażącego niedbalstwa nie wykonał lub nienależycie wykonał zamówienie,</w:t>
            </w:r>
          </w:p>
          <w:p w:rsidR="00CC5C41" w:rsidRPr="00B83D37" w:rsidRDefault="00CC5C41" w:rsidP="00483EDF">
            <w:pPr>
              <w:pStyle w:val="Default"/>
              <w:pageBreakBefore/>
              <w:spacing w:before="12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nie jestem Wykonawcą, który, z przyczyn leżących po jego stronie , nie wykonał albo nienależycie wykonał            w istotnym stopniu wcześniejszą umowę w sprawie zamówienia publicz</w:t>
            </w:r>
            <w:r w:rsidR="001D2A08">
              <w:rPr>
                <w:color w:val="auto"/>
                <w:sz w:val="20"/>
                <w:szCs w:val="20"/>
              </w:rPr>
              <w:t>nego lub umowę koncesji, zawartą</w:t>
            </w:r>
            <w:r>
              <w:rPr>
                <w:color w:val="auto"/>
                <w:sz w:val="20"/>
                <w:szCs w:val="20"/>
              </w:rPr>
              <w:t xml:space="preserve">               z Zamawiającym, o których mowa w art</w:t>
            </w:r>
            <w:r w:rsidR="001D2A08">
              <w:rPr>
                <w:color w:val="auto"/>
                <w:sz w:val="20"/>
                <w:szCs w:val="20"/>
              </w:rPr>
              <w:t>. 3 ust</w:t>
            </w:r>
            <w:r>
              <w:rPr>
                <w:color w:val="auto"/>
                <w:sz w:val="20"/>
                <w:szCs w:val="20"/>
              </w:rPr>
              <w:t xml:space="preserve">.1 </w:t>
            </w:r>
            <w:proofErr w:type="spellStart"/>
            <w:r>
              <w:rPr>
                <w:color w:val="auto"/>
                <w:sz w:val="20"/>
                <w:szCs w:val="20"/>
              </w:rPr>
              <w:t>pkt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1-  4 </w:t>
            </w:r>
            <w:proofErr w:type="spellStart"/>
            <w:r>
              <w:rPr>
                <w:color w:val="auto"/>
                <w:sz w:val="20"/>
                <w:szCs w:val="20"/>
              </w:rPr>
              <w:t>p.z.p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., co doprowadziło do rozwiązania umowy lub zasądzenia odszkodowania. </w:t>
            </w:r>
          </w:p>
          <w:p w:rsidR="004A6295" w:rsidRPr="00B83D37" w:rsidRDefault="004A6295" w:rsidP="00832D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4A6295" w:rsidRPr="00B83D37" w:rsidRDefault="004A6295" w:rsidP="00832D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4A6295" w:rsidRPr="00233FA1" w:rsidRDefault="004A6295" w:rsidP="00832DF7">
            <w:pPr>
              <w:pStyle w:val="Tekstpodstawowywcity"/>
              <w:spacing w:line="360" w:lineRule="auto"/>
              <w:ind w:right="612"/>
              <w:jc w:val="both"/>
              <w:rPr>
                <w:bCs/>
                <w:i/>
                <w:sz w:val="20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4A6295" w:rsidRPr="00483EDF" w:rsidRDefault="004A6295" w:rsidP="00AD3473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  <w:r w:rsidRPr="00233FA1">
              <w:rPr>
                <w:sz w:val="22"/>
                <w:szCs w:val="22"/>
              </w:rPr>
              <w:t xml:space="preserve">     </w:t>
            </w:r>
          </w:p>
          <w:p w:rsidR="004A6295" w:rsidRPr="007478FA" w:rsidRDefault="004A6295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478FA" w:rsidRPr="007478FA" w:rsidRDefault="007478FA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478FA" w:rsidRPr="007478FA" w:rsidRDefault="007478FA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478FA" w:rsidRPr="007478FA" w:rsidRDefault="007478FA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478FA" w:rsidRPr="007478FA" w:rsidRDefault="007478FA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478FA" w:rsidRPr="007478FA" w:rsidRDefault="007478FA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478FA" w:rsidRPr="007478FA" w:rsidRDefault="007478FA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478FA" w:rsidRPr="007478FA" w:rsidRDefault="007478FA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478FA" w:rsidRPr="007478FA" w:rsidRDefault="007478FA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478FA" w:rsidRPr="007478FA" w:rsidRDefault="007478FA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color w:val="FF0000"/>
                <w:sz w:val="18"/>
                <w:szCs w:val="22"/>
              </w:rPr>
            </w:pPr>
            <w:r w:rsidRPr="00233FA1">
              <w:rPr>
                <w:sz w:val="22"/>
                <w:szCs w:val="22"/>
              </w:rPr>
              <w:t xml:space="preserve">     </w:t>
            </w:r>
            <w:r w:rsidRPr="00233FA1">
              <w:rPr>
                <w:sz w:val="20"/>
                <w:szCs w:val="22"/>
              </w:rPr>
              <w:t>………………dnia, ……………</w:t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  <w:t xml:space="preserve"> </w:t>
            </w:r>
            <w:r w:rsidRPr="00233FA1">
              <w:rPr>
                <w:sz w:val="20"/>
                <w:szCs w:val="22"/>
              </w:rPr>
              <w:tab/>
              <w:t>………………………………………</w:t>
            </w:r>
            <w:r w:rsidRPr="00233FA1">
              <w:rPr>
                <w:sz w:val="20"/>
                <w:szCs w:val="22"/>
              </w:rPr>
              <w:br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  <w:t xml:space="preserve">    </w:t>
            </w:r>
            <w:r w:rsidRPr="00233FA1">
              <w:rPr>
                <w:sz w:val="18"/>
                <w:szCs w:val="22"/>
              </w:rPr>
              <w:t xml:space="preserve">podpis i pieczątka </w:t>
            </w:r>
            <w:r w:rsidR="006E4BFC" w:rsidRPr="00233FA1">
              <w:rPr>
                <w:sz w:val="18"/>
                <w:szCs w:val="22"/>
              </w:rPr>
              <w:t>Wykonawcy</w:t>
            </w:r>
          </w:p>
          <w:p w:rsidR="004A6295" w:rsidRPr="00233FA1" w:rsidRDefault="004A6295" w:rsidP="00832DF7">
            <w:pPr>
              <w:pStyle w:val="Tekstpodstawowywcity"/>
              <w:spacing w:line="360" w:lineRule="auto"/>
              <w:ind w:right="612"/>
              <w:jc w:val="both"/>
              <w:rPr>
                <w:rFonts w:ascii="Arial" w:hAnsi="Arial" w:cs="Arial"/>
                <w:bCs/>
                <w:color w:val="FF0000"/>
                <w:sz w:val="20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4A6295" w:rsidRDefault="004A6295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D71E8F">
        <w:rPr>
          <w:rFonts w:ascii="Arial" w:hAnsi="Arial" w:cs="Arial"/>
          <w:i/>
          <w:sz w:val="20"/>
          <w:szCs w:val="20"/>
        </w:rPr>
        <w:tab/>
      </w:r>
      <w:r w:rsidRPr="00D71E8F">
        <w:rPr>
          <w:rFonts w:ascii="Arial" w:hAnsi="Arial" w:cs="Arial"/>
          <w:i/>
          <w:sz w:val="20"/>
          <w:szCs w:val="20"/>
        </w:rPr>
        <w:tab/>
      </w:r>
      <w:r w:rsidRPr="00D71E8F">
        <w:rPr>
          <w:rFonts w:ascii="Arial" w:hAnsi="Arial" w:cs="Arial"/>
          <w:i/>
          <w:sz w:val="20"/>
          <w:szCs w:val="20"/>
        </w:rPr>
        <w:tab/>
      </w:r>
      <w:r w:rsidRPr="00D71E8F">
        <w:rPr>
          <w:rFonts w:ascii="Arial" w:hAnsi="Arial" w:cs="Arial"/>
          <w:i/>
          <w:sz w:val="20"/>
          <w:szCs w:val="20"/>
        </w:rPr>
        <w:tab/>
      </w:r>
      <w:r w:rsidRPr="00D71E8F">
        <w:rPr>
          <w:rFonts w:ascii="Arial" w:hAnsi="Arial" w:cs="Arial"/>
          <w:i/>
          <w:sz w:val="20"/>
          <w:szCs w:val="20"/>
        </w:rPr>
        <w:tab/>
      </w:r>
      <w:r w:rsidRPr="00D71E8F">
        <w:rPr>
          <w:rFonts w:ascii="Arial" w:hAnsi="Arial" w:cs="Arial"/>
          <w:i/>
          <w:sz w:val="20"/>
          <w:szCs w:val="20"/>
        </w:rPr>
        <w:tab/>
      </w:r>
    </w:p>
    <w:p w:rsidR="004A6295" w:rsidRDefault="004A6295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A6295" w:rsidRDefault="004A6295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A6295" w:rsidRDefault="004A6295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D71E8F">
        <w:rPr>
          <w:rFonts w:ascii="Arial" w:hAnsi="Arial" w:cs="Arial"/>
          <w:i/>
          <w:sz w:val="20"/>
          <w:szCs w:val="20"/>
        </w:rPr>
        <w:tab/>
      </w:r>
      <w:r w:rsidRPr="00D71E8F">
        <w:rPr>
          <w:rFonts w:ascii="Arial" w:hAnsi="Arial" w:cs="Arial"/>
          <w:i/>
          <w:sz w:val="20"/>
          <w:szCs w:val="20"/>
        </w:rPr>
        <w:tab/>
      </w:r>
    </w:p>
    <w:p w:rsidR="00AD3473" w:rsidRDefault="00AD3473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D3473" w:rsidRDefault="00AD3473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D3473" w:rsidRDefault="00AD3473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D3473" w:rsidRDefault="00AD3473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D3473" w:rsidRDefault="00AD3473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B16C0" w:rsidRPr="00AD3473" w:rsidRDefault="004B16C0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4A6295" w:rsidRPr="00D71E8F" w:rsidTr="00832DF7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6295" w:rsidRPr="00233FA1" w:rsidRDefault="004A6295" w:rsidP="00832DF7">
            <w:pPr>
              <w:pStyle w:val="Tekstpodstawowywcity"/>
              <w:ind w:left="0"/>
              <w:jc w:val="center"/>
            </w:pPr>
          </w:p>
          <w:p w:rsidR="004A6295" w:rsidRPr="00233FA1" w:rsidRDefault="003C519F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C. OŚ</w:t>
            </w:r>
            <w:r w:rsidR="004A6295"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WIADCZENIE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spełnianiu warunków udziału w postępowaniu </w:t>
            </w:r>
            <w:r w:rsidRPr="00233FA1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6"/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A6295" w:rsidRPr="00D71E8F" w:rsidRDefault="004A6295" w:rsidP="004A6295">
      <w:pPr>
        <w:pStyle w:val="Tekstpodstawowywcity"/>
        <w:ind w:left="0"/>
        <w:rPr>
          <w:rFonts w:ascii="Arial" w:hAnsi="Arial" w:cs="Arial"/>
          <w:b/>
          <w:bCs/>
          <w:sz w:val="22"/>
          <w:szCs w:val="22"/>
        </w:rPr>
      </w:pPr>
    </w:p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iCs/>
          <w:sz w:val="22"/>
          <w:szCs w:val="22"/>
        </w:rPr>
      </w:pPr>
      <w:r w:rsidRPr="00D71E8F">
        <w:rPr>
          <w:rFonts w:ascii="Arial" w:hAnsi="Arial" w:cs="Arial"/>
          <w:i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6442"/>
      </w:tblGrid>
      <w:tr w:rsidR="004A6295" w:rsidRPr="00D71E8F" w:rsidTr="00832DF7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10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233FA1" w:rsidRDefault="004A6295" w:rsidP="00832DF7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A6295" w:rsidRPr="00D71E8F" w:rsidTr="00832DF7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0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</w:t>
            </w:r>
            <w:r w:rsidR="006E4BFC"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233FA1" w:rsidRDefault="004A6295" w:rsidP="00832DF7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A6295" w:rsidRPr="00D71E8F" w:rsidTr="00832DF7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E4BFC"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233FA1" w:rsidRDefault="004A6295" w:rsidP="00832DF7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D71E8F">
        <w:rPr>
          <w:rFonts w:ascii="Arial" w:hAnsi="Arial" w:cs="Arial"/>
          <w:iCs/>
          <w:sz w:val="22"/>
          <w:szCs w:val="22"/>
        </w:rPr>
        <w:t xml:space="preserve"> </w:t>
      </w:r>
    </w:p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36"/>
      </w:tblGrid>
      <w:tr w:rsidR="004A6295" w:rsidRPr="007478FA" w:rsidTr="00832DF7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Świadom odpowiedzialności karnej za fałszywe oświadczenia, oświadczam, że: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bCs/>
                <w:sz w:val="20"/>
                <w:szCs w:val="20"/>
              </w:rPr>
            </w:pPr>
            <w:r w:rsidRPr="00233FA1">
              <w:rPr>
                <w:bCs/>
                <w:sz w:val="20"/>
                <w:szCs w:val="20"/>
              </w:rPr>
              <w:t xml:space="preserve">-spełniam warunki udziału w postępowaniu określone przez </w:t>
            </w:r>
            <w:r w:rsidR="00012A84" w:rsidRPr="00233FA1">
              <w:rPr>
                <w:bCs/>
                <w:sz w:val="20"/>
                <w:szCs w:val="20"/>
              </w:rPr>
              <w:t>Zamawiającego</w:t>
            </w:r>
            <w:r w:rsidRPr="00233FA1">
              <w:rPr>
                <w:bCs/>
                <w:sz w:val="20"/>
                <w:szCs w:val="20"/>
              </w:rPr>
              <w:t xml:space="preserve"> </w:t>
            </w:r>
            <w:r w:rsidR="00C17177" w:rsidRPr="00233FA1">
              <w:rPr>
                <w:bCs/>
                <w:sz w:val="20"/>
                <w:szCs w:val="20"/>
              </w:rPr>
              <w:t>p</w:t>
            </w:r>
            <w:r w:rsidR="00BE18D4">
              <w:rPr>
                <w:bCs/>
                <w:sz w:val="20"/>
                <w:szCs w:val="20"/>
              </w:rPr>
              <w:t>o</w:t>
            </w:r>
            <w:r w:rsidR="00C17177" w:rsidRPr="00233FA1">
              <w:rPr>
                <w:bCs/>
                <w:sz w:val="20"/>
                <w:szCs w:val="20"/>
              </w:rPr>
              <w:t>niżej.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4A6295" w:rsidRPr="00233FA1" w:rsidRDefault="004A6295" w:rsidP="007478FA">
            <w:pPr>
              <w:pStyle w:val="Tekstpodstawowywcity"/>
              <w:numPr>
                <w:ilvl w:val="0"/>
                <w:numId w:val="31"/>
              </w:num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33FA1">
              <w:rPr>
                <w:b/>
                <w:sz w:val="20"/>
                <w:szCs w:val="20"/>
                <w:u w:val="single"/>
              </w:rPr>
              <w:t>Zdolność techniczna i zawodowa: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A6295" w:rsidRPr="00233FA1" w:rsidRDefault="004A6295" w:rsidP="007478FA">
            <w:pPr>
              <w:pStyle w:val="Tekstpodstawowywcity"/>
              <w:ind w:left="709"/>
              <w:jc w:val="both"/>
              <w:rPr>
                <w:sz w:val="20"/>
                <w:szCs w:val="20"/>
                <w:u w:val="single"/>
              </w:rPr>
            </w:pPr>
            <w:r w:rsidRPr="00233FA1">
              <w:rPr>
                <w:sz w:val="20"/>
                <w:szCs w:val="20"/>
                <w:u w:val="single"/>
              </w:rPr>
              <w:t xml:space="preserve">Zestawienie </w:t>
            </w:r>
            <w:r w:rsidR="007A2D78" w:rsidRPr="00233FA1">
              <w:rPr>
                <w:sz w:val="20"/>
                <w:szCs w:val="20"/>
                <w:u w:val="single"/>
              </w:rPr>
              <w:t xml:space="preserve">wykonanych robót budowlanych </w:t>
            </w:r>
            <w:r w:rsidR="007A2D78" w:rsidRPr="00233FA1">
              <w:rPr>
                <w:bCs/>
                <w:sz w:val="20"/>
                <w:szCs w:val="20"/>
                <w:u w:val="single"/>
              </w:rPr>
              <w:t xml:space="preserve">i robót budowlanych </w:t>
            </w:r>
            <w:r w:rsidRPr="00233FA1">
              <w:rPr>
                <w:bCs/>
                <w:sz w:val="20"/>
                <w:szCs w:val="20"/>
                <w:u w:val="single"/>
              </w:rPr>
              <w:t>niewykonanych lub wykonanych nienależycie</w:t>
            </w:r>
            <w:r w:rsidRPr="00233FA1">
              <w:rPr>
                <w:sz w:val="20"/>
                <w:szCs w:val="20"/>
                <w:u w:val="single"/>
              </w:rPr>
              <w:t xml:space="preserve"> </w:t>
            </w:r>
            <w:r w:rsidR="007E644B">
              <w:rPr>
                <w:sz w:val="20"/>
                <w:szCs w:val="20"/>
                <w:u w:val="single"/>
              </w:rPr>
              <w:t xml:space="preserve">                      </w:t>
            </w:r>
            <w:r w:rsidRPr="00233FA1">
              <w:rPr>
                <w:sz w:val="20"/>
                <w:szCs w:val="20"/>
                <w:u w:val="single"/>
              </w:rPr>
              <w:t>w okresie ostatnich</w:t>
            </w:r>
            <w:r w:rsidR="007A2D78" w:rsidRPr="00233FA1">
              <w:rPr>
                <w:sz w:val="20"/>
                <w:szCs w:val="20"/>
                <w:u w:val="single"/>
              </w:rPr>
              <w:t xml:space="preserve"> pięciu</w:t>
            </w:r>
            <w:r w:rsidRPr="00233FA1">
              <w:rPr>
                <w:sz w:val="20"/>
                <w:szCs w:val="20"/>
                <w:u w:val="single"/>
              </w:rPr>
              <w:t xml:space="preserve"> lat </w:t>
            </w:r>
            <w:r w:rsidRPr="00233FA1">
              <w:rPr>
                <w:i/>
                <w:iCs/>
                <w:sz w:val="20"/>
                <w:szCs w:val="20"/>
                <w:u w:val="single"/>
              </w:rPr>
              <w:t>(a jeżeli okres prowadzenia działalności jest krótszy – w tym okresie)</w:t>
            </w:r>
            <w:r w:rsidRPr="00233FA1">
              <w:rPr>
                <w:sz w:val="20"/>
                <w:szCs w:val="20"/>
                <w:u w:val="single"/>
              </w:rPr>
              <w:t xml:space="preserve"> </w:t>
            </w:r>
            <w:r w:rsidR="007478FA" w:rsidRPr="00233FA1">
              <w:rPr>
                <w:sz w:val="20"/>
                <w:szCs w:val="20"/>
                <w:u w:val="single"/>
              </w:rPr>
              <w:t xml:space="preserve">w zakresie: określonym w </w:t>
            </w:r>
            <w:proofErr w:type="spellStart"/>
            <w:r w:rsidR="007478FA" w:rsidRPr="00233FA1">
              <w:rPr>
                <w:sz w:val="20"/>
                <w:szCs w:val="20"/>
                <w:u w:val="single"/>
              </w:rPr>
              <w:t>pkt</w:t>
            </w:r>
            <w:proofErr w:type="spellEnd"/>
            <w:r w:rsidR="007478FA" w:rsidRPr="00233FA1">
              <w:rPr>
                <w:sz w:val="20"/>
                <w:szCs w:val="20"/>
                <w:u w:val="single"/>
              </w:rPr>
              <w:t xml:space="preserve">  5.2.1.A </w:t>
            </w:r>
            <w:r w:rsidRPr="00233FA1">
              <w:rPr>
                <w:sz w:val="20"/>
                <w:szCs w:val="20"/>
                <w:u w:val="single"/>
              </w:rPr>
              <w:t xml:space="preserve">SIWZ 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10348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540"/>
              <w:gridCol w:w="1728"/>
              <w:gridCol w:w="1985"/>
              <w:gridCol w:w="1984"/>
              <w:gridCol w:w="1701"/>
              <w:gridCol w:w="2410"/>
            </w:tblGrid>
            <w:tr w:rsidR="004A6295" w:rsidRPr="007478FA" w:rsidTr="00832DF7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33FA1">
                    <w:rPr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33FA1">
                    <w:rPr>
                      <w:b/>
                      <w:sz w:val="18"/>
                      <w:szCs w:val="18"/>
                    </w:rPr>
                    <w:t>Rodzaj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33FA1">
                    <w:rPr>
                      <w:b/>
                      <w:sz w:val="18"/>
                      <w:szCs w:val="18"/>
                    </w:rPr>
                    <w:t>Data wykonania:</w:t>
                  </w:r>
                </w:p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proofErr w:type="spellStart"/>
                  <w:r w:rsidRPr="00233FA1">
                    <w:rPr>
                      <w:b/>
                      <w:sz w:val="18"/>
                      <w:szCs w:val="18"/>
                    </w:rPr>
                    <w:t>dd</w:t>
                  </w:r>
                  <w:proofErr w:type="spellEnd"/>
                  <w:r w:rsidRPr="00233FA1">
                    <w:rPr>
                      <w:b/>
                      <w:sz w:val="18"/>
                      <w:szCs w:val="18"/>
                    </w:rPr>
                    <w:t>/mm/</w:t>
                  </w:r>
                  <w:proofErr w:type="spellStart"/>
                  <w:r w:rsidRPr="00233FA1">
                    <w:rPr>
                      <w:b/>
                      <w:sz w:val="18"/>
                      <w:szCs w:val="18"/>
                    </w:rPr>
                    <w:t>rrrr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33FA1">
                    <w:rPr>
                      <w:b/>
                      <w:sz w:val="18"/>
                      <w:szCs w:val="18"/>
                    </w:rPr>
                    <w:t xml:space="preserve">Miejsce wykonania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4A6295" w:rsidRPr="00233FA1" w:rsidRDefault="007478FA" w:rsidP="007478FA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33FA1">
                    <w:rPr>
                      <w:b/>
                      <w:sz w:val="18"/>
                      <w:szCs w:val="18"/>
                    </w:rPr>
                    <w:t>Zakres robót</w:t>
                  </w:r>
                  <w:r w:rsidRPr="007478FA">
                    <w:rPr>
                      <w:b/>
                      <w:sz w:val="18"/>
                      <w:szCs w:val="18"/>
                    </w:rPr>
                    <w:t xml:space="preserve">, </w:t>
                  </w:r>
                  <w:r w:rsidRPr="00233FA1">
                    <w:rPr>
                      <w:b/>
                      <w:sz w:val="18"/>
                      <w:szCs w:val="18"/>
                    </w:rPr>
                    <w:t>instalacje</w:t>
                  </w:r>
                  <w:r w:rsidRPr="007478FA">
                    <w:rPr>
                      <w:b/>
                      <w:sz w:val="18"/>
                      <w:szCs w:val="18"/>
                    </w:rPr>
                    <w:t>, budowa/ przebudowa/ generalny remont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4A6295" w:rsidRPr="00233FA1" w:rsidRDefault="00B602C7" w:rsidP="007478FA">
                  <w:pPr>
                    <w:pStyle w:val="Tekstpodstawowywcity"/>
                    <w:ind w:left="0"/>
                    <w:jc w:val="center"/>
                    <w:rPr>
                      <w:b/>
                    </w:rPr>
                  </w:pPr>
                  <w:r w:rsidRPr="00233FA1">
                    <w:rPr>
                      <w:b/>
                      <w:sz w:val="18"/>
                      <w:szCs w:val="18"/>
                    </w:rPr>
                    <w:t xml:space="preserve">Określić czy robota budowlana </w:t>
                  </w:r>
                  <w:r w:rsidR="004A6295" w:rsidRPr="00233FA1">
                    <w:rPr>
                      <w:b/>
                      <w:sz w:val="18"/>
                      <w:szCs w:val="18"/>
                    </w:rPr>
                    <w:t>została wykonana/jest wykonywana należycie czy też została niewykonana lub wykonana nienależycie</w:t>
                  </w:r>
                </w:p>
              </w:tc>
            </w:tr>
            <w:tr w:rsidR="004A6295" w:rsidRPr="007478FA" w:rsidTr="00832DF7">
              <w:trPr>
                <w:trHeight w:val="963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233FA1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4A6295" w:rsidRPr="007478FA" w:rsidTr="00832DF7">
              <w:trPr>
                <w:trHeight w:val="963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  <w:p w:rsidR="004A6295" w:rsidRPr="00233FA1" w:rsidRDefault="004A6295" w:rsidP="00832DF7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233FA1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6295" w:rsidRPr="00233FA1" w:rsidRDefault="004A6295" w:rsidP="00832DF7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A6295" w:rsidRPr="00233FA1" w:rsidRDefault="004A6295" w:rsidP="00832DF7">
            <w:pPr>
              <w:pStyle w:val="Tekstpodstawowywcity"/>
              <w:ind w:left="360"/>
              <w:jc w:val="both"/>
              <w:rPr>
                <w:sz w:val="20"/>
                <w:szCs w:val="20"/>
              </w:rPr>
            </w:pPr>
          </w:p>
          <w:p w:rsidR="004A6295" w:rsidRPr="007478FA" w:rsidRDefault="004A6295" w:rsidP="00832DF7">
            <w:r w:rsidRPr="007478FA">
              <w:t xml:space="preserve">Oświadczam , że </w:t>
            </w:r>
            <w:r w:rsidRPr="007478FA">
              <w:rPr>
                <w:b/>
                <w:bCs/>
                <w:vertAlign w:val="superscript"/>
              </w:rPr>
              <w:t>*</w:t>
            </w:r>
            <w:r w:rsidRPr="007478FA">
              <w:t xml:space="preserve"> :</w:t>
            </w:r>
          </w:p>
          <w:p w:rsidR="004A6295" w:rsidRPr="007478FA" w:rsidRDefault="004A6295" w:rsidP="00832DF7">
            <w:pPr>
              <w:jc w:val="both"/>
            </w:pPr>
            <w:r w:rsidRPr="007478FA">
              <w:t xml:space="preserve">1).    </w:t>
            </w:r>
            <w:r w:rsidRPr="007478FA">
              <w:rPr>
                <w:b/>
                <w:bCs/>
                <w:u w:val="single"/>
              </w:rPr>
              <w:t>nie posiadam</w:t>
            </w:r>
            <w:r w:rsidR="00DE0EE9" w:rsidRPr="007478FA">
              <w:t xml:space="preserve"> żadnych robót budowlanych </w:t>
            </w:r>
            <w:r w:rsidRPr="007478FA">
              <w:t>niewykonanych lub wykonanych nienależ</w:t>
            </w:r>
            <w:r w:rsidR="00A24FF4" w:rsidRPr="007478FA">
              <w:t xml:space="preserve">ycie, w ramach </w:t>
            </w:r>
            <w:r w:rsidR="002E4B4C">
              <w:t>robót budowla</w:t>
            </w:r>
            <w:r w:rsidR="00DE0EE9" w:rsidRPr="007478FA">
              <w:t xml:space="preserve">nych </w:t>
            </w:r>
            <w:r w:rsidRPr="007478FA">
              <w:t xml:space="preserve"> </w:t>
            </w:r>
            <w:r w:rsidR="00A24FF4" w:rsidRPr="007478FA">
              <w:t xml:space="preserve">wykonanych w okresie ostatnich 5 lat </w:t>
            </w:r>
            <w:r w:rsidRPr="007478FA">
              <w:t xml:space="preserve"> </w:t>
            </w:r>
            <w:r w:rsidR="00A24FF4" w:rsidRPr="007478FA">
              <w:t>(</w:t>
            </w:r>
            <w:r w:rsidRPr="007478FA">
              <w:t xml:space="preserve">a nie wyłącznie, odpowiadających sformułowanemu przez </w:t>
            </w:r>
            <w:r w:rsidR="00012A84" w:rsidRPr="007478FA">
              <w:t>Zamawiającego</w:t>
            </w:r>
            <w:r w:rsidRPr="007478FA">
              <w:t xml:space="preserve"> warunkowi) przedstawionych w powyższym wykazie, gdzie przez nienależyte wykonanie rozumie się nieosiągnięcie parametrów gwarantowanych i poniesienie z tego tytułu kar umownych lub przekroczenie terminu realizacji o 30 dni w stosunku do uzgodnionego terminu w okresie </w:t>
            </w:r>
            <w:r w:rsidR="006831B3">
              <w:t>pięciu</w:t>
            </w:r>
            <w:r w:rsidRPr="007478FA">
              <w:t xml:space="preserve"> lat przed upływem terminu składania ofert.</w:t>
            </w:r>
          </w:p>
          <w:p w:rsidR="004A6295" w:rsidRPr="007478FA" w:rsidRDefault="004A6295" w:rsidP="00832DF7">
            <w:pPr>
              <w:jc w:val="both"/>
            </w:pPr>
            <w:r w:rsidRPr="007478FA">
              <w:t xml:space="preserve">2).    </w:t>
            </w:r>
            <w:r w:rsidRPr="007478FA">
              <w:rPr>
                <w:b/>
                <w:bCs/>
                <w:u w:val="single"/>
              </w:rPr>
              <w:t>posiadam</w:t>
            </w:r>
            <w:r w:rsidR="00DE0EE9" w:rsidRPr="007478FA">
              <w:t xml:space="preserve"> roboty budowlane </w:t>
            </w:r>
            <w:r w:rsidRPr="007478FA">
              <w:t>niewykonane lub wykonane nienależycie, gdzie przez nienależyte  wykonanie rozumie się nieosiągnięcie parametrów gwarantowanych i poniesienie z tego tytułu kar umownych lub przekroczenie terminu realizacji o 30 dni w stosunku do uzgod</w:t>
            </w:r>
            <w:r w:rsidR="00B5279E">
              <w:t>nionego terminu w okresie pięciu</w:t>
            </w:r>
            <w:r w:rsidRPr="007478FA">
              <w:t xml:space="preserve"> lat przed upływem terminu składania ofert.</w:t>
            </w:r>
          </w:p>
          <w:p w:rsidR="004A6295" w:rsidRPr="007478FA" w:rsidRDefault="004A6295" w:rsidP="00832DF7">
            <w:pPr>
              <w:jc w:val="both"/>
            </w:pPr>
          </w:p>
          <w:p w:rsidR="004A6295" w:rsidRPr="007478FA" w:rsidRDefault="004A6295" w:rsidP="00832DF7">
            <w:pPr>
              <w:contextualSpacing/>
            </w:pPr>
            <w:r w:rsidRPr="007478FA">
              <w:rPr>
                <w:b/>
                <w:bCs/>
                <w:vertAlign w:val="superscript"/>
              </w:rPr>
              <w:t xml:space="preserve">* </w:t>
            </w:r>
            <w:r w:rsidRPr="007478FA">
              <w:t xml:space="preserve"> niepotrzebne skreślić </w:t>
            </w:r>
          </w:p>
          <w:p w:rsidR="004A6295" w:rsidRDefault="004A6295" w:rsidP="00F81436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3C519F" w:rsidRDefault="003C519F" w:rsidP="00F81436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3C519F" w:rsidRDefault="003C519F" w:rsidP="00F81436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3C519F" w:rsidRPr="00233FA1" w:rsidRDefault="003C519F" w:rsidP="00F81436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C17177" w:rsidRDefault="004A6295" w:rsidP="00C17177">
            <w:pPr>
              <w:pStyle w:val="Tekstpodstawowywcity"/>
              <w:numPr>
                <w:ilvl w:val="0"/>
                <w:numId w:val="31"/>
              </w:numPr>
              <w:jc w:val="both"/>
              <w:rPr>
                <w:b/>
                <w:sz w:val="20"/>
                <w:szCs w:val="20"/>
                <w:u w:val="single"/>
              </w:rPr>
            </w:pPr>
            <w:r w:rsidRPr="00233FA1">
              <w:rPr>
                <w:b/>
                <w:sz w:val="20"/>
                <w:szCs w:val="20"/>
                <w:u w:val="single"/>
              </w:rPr>
              <w:t xml:space="preserve">Personel </w:t>
            </w:r>
            <w:r w:rsidR="006E4BFC" w:rsidRPr="00233FA1">
              <w:rPr>
                <w:b/>
                <w:sz w:val="20"/>
                <w:szCs w:val="20"/>
                <w:u w:val="single"/>
              </w:rPr>
              <w:t>Wykonawcy</w:t>
            </w:r>
            <w:r w:rsidRPr="00233FA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847051" w:rsidRDefault="00847051" w:rsidP="00847051">
            <w:pPr>
              <w:pStyle w:val="Tekstpodstawowywcity"/>
              <w:ind w:left="720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847051" w:rsidRDefault="00847051" w:rsidP="00847051">
            <w:pPr>
              <w:pStyle w:val="Tekstpodstawowywcity"/>
              <w:ind w:left="720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847051" w:rsidRDefault="00847051" w:rsidP="00847051">
            <w:pPr>
              <w:pStyle w:val="Tekstpodstawowywcity"/>
              <w:ind w:left="720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847051" w:rsidRPr="00C17177" w:rsidRDefault="00847051" w:rsidP="00847051">
            <w:pPr>
              <w:pStyle w:val="Tekstpodstawowywcity"/>
              <w:ind w:left="720"/>
              <w:jc w:val="both"/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9538" w:type="dxa"/>
              <w:tblInd w:w="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112"/>
              <w:gridCol w:w="1368"/>
              <w:gridCol w:w="3872"/>
              <w:gridCol w:w="1681"/>
              <w:gridCol w:w="1505"/>
            </w:tblGrid>
            <w:tr w:rsidR="00C17177" w:rsidRPr="00C6765C" w:rsidTr="00BE18D4">
              <w:trPr>
                <w:cantSplit/>
                <w:trHeight w:val="538"/>
              </w:trPr>
              <w:tc>
                <w:tcPr>
                  <w:tcW w:w="953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C6765C" w:rsidRDefault="00C17177" w:rsidP="00233FA1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C17177" w:rsidRPr="00C6765C" w:rsidRDefault="00811899" w:rsidP="00233FA1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Wykaz osób </w:t>
                  </w:r>
                  <w:r w:rsidR="00C17177" w:rsidRPr="00C6765C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skierowanych do realizacji zamówienia publicznego</w:t>
                  </w:r>
                </w:p>
                <w:p w:rsidR="00C17177" w:rsidRPr="00C6765C" w:rsidRDefault="00C17177" w:rsidP="00233FA1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7177" w:rsidRPr="00C6765C" w:rsidTr="00BE18D4">
              <w:trPr>
                <w:trHeight w:val="974"/>
              </w:trPr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C6765C" w:rsidRDefault="00C17177" w:rsidP="00BE18D4">
                  <w:pPr>
                    <w:pStyle w:val="Tekstpodstawowywcity"/>
                    <w:ind w:left="0"/>
                    <w:rPr>
                      <w:bCs/>
                      <w:sz w:val="20"/>
                      <w:szCs w:val="20"/>
                    </w:rPr>
                  </w:pPr>
                  <w:r w:rsidRPr="00C6765C">
                    <w:rPr>
                      <w:b/>
                      <w:sz w:val="20"/>
                      <w:szCs w:val="20"/>
                    </w:rPr>
                    <w:t>Imię i nazwisko osoby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C6765C" w:rsidRDefault="00C17177" w:rsidP="00BE18D4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765C">
                    <w:rPr>
                      <w:b/>
                      <w:sz w:val="20"/>
                      <w:szCs w:val="20"/>
                    </w:rPr>
                    <w:t>Nazwa (firma) podmiotu</w:t>
                  </w:r>
                </w:p>
              </w:tc>
              <w:tc>
                <w:tcPr>
                  <w:tcW w:w="387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233FA1" w:rsidRDefault="00C17177" w:rsidP="00233FA1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33FA1">
                    <w:rPr>
                      <w:b/>
                      <w:sz w:val="20"/>
                      <w:szCs w:val="20"/>
                    </w:rPr>
                    <w:t>Imię/ Nazwisko</w:t>
                  </w:r>
                </w:p>
                <w:p w:rsidR="00C17177" w:rsidRPr="00C6765C" w:rsidRDefault="00C17177" w:rsidP="00233FA1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765C">
                    <w:rPr>
                      <w:b/>
                      <w:sz w:val="20"/>
                      <w:szCs w:val="20"/>
                    </w:rPr>
                    <w:t>kwalifikacje zawodowe,</w:t>
                  </w:r>
                </w:p>
                <w:p w:rsidR="00C17177" w:rsidRPr="00C6765C" w:rsidRDefault="00C17177" w:rsidP="00233FA1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765C">
                    <w:rPr>
                      <w:b/>
                      <w:sz w:val="20"/>
                      <w:szCs w:val="20"/>
                    </w:rPr>
                    <w:t>wpis na listę członków właściwej izby zawodowej zgodnie z pkt. 5.2.1 B</w:t>
                  </w:r>
                </w:p>
                <w:p w:rsidR="00C17177" w:rsidRPr="00C6765C" w:rsidRDefault="00C17177" w:rsidP="00C17177">
                  <w:pPr>
                    <w:pStyle w:val="Tekstpodstawowywcity"/>
                    <w:ind w:left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C6765C" w:rsidRDefault="00C17177" w:rsidP="00233FA1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765C">
                    <w:rPr>
                      <w:b/>
                      <w:sz w:val="20"/>
                      <w:szCs w:val="20"/>
                    </w:rPr>
                    <w:t xml:space="preserve">Zakres wykonywanych czynności  </w:t>
                  </w:r>
                  <w:r w:rsidR="00BE18D4">
                    <w:rPr>
                      <w:b/>
                      <w:sz w:val="20"/>
                      <w:szCs w:val="20"/>
                    </w:rPr>
                    <w:t xml:space="preserve">                  </w:t>
                  </w:r>
                  <w:r w:rsidRPr="00C6765C">
                    <w:rPr>
                      <w:b/>
                      <w:sz w:val="20"/>
                      <w:szCs w:val="20"/>
                    </w:rPr>
                    <w:t>w realizacji zamówienia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C6765C" w:rsidRDefault="00C17177" w:rsidP="00233FA1">
                  <w:pPr>
                    <w:pStyle w:val="Tekstpodstawowywcity"/>
                    <w:ind w:left="0" w:firstLine="7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765C">
                    <w:rPr>
                      <w:b/>
                      <w:sz w:val="20"/>
                      <w:szCs w:val="20"/>
                    </w:rPr>
                    <w:t xml:space="preserve">Informacja </w:t>
                  </w:r>
                  <w:r w:rsidR="00BE18D4">
                    <w:rPr>
                      <w:b/>
                      <w:sz w:val="20"/>
                      <w:szCs w:val="20"/>
                    </w:rPr>
                    <w:t xml:space="preserve">                  </w:t>
                  </w:r>
                  <w:r w:rsidRPr="00C6765C">
                    <w:rPr>
                      <w:b/>
                      <w:sz w:val="20"/>
                      <w:szCs w:val="20"/>
                    </w:rPr>
                    <w:t>o podstawie dysponowania osobami</w:t>
                  </w:r>
                  <w:r w:rsidRPr="00C6765C">
                    <w:rPr>
                      <w:rStyle w:val="Odwoanieprzypisudolnego"/>
                      <w:b/>
                      <w:sz w:val="20"/>
                      <w:szCs w:val="20"/>
                    </w:rPr>
                    <w:footnoteReference w:id="7"/>
                  </w:r>
                </w:p>
              </w:tc>
            </w:tr>
            <w:tr w:rsidR="00C17177" w:rsidRPr="00C6765C" w:rsidTr="00893DC0">
              <w:trPr>
                <w:trHeight w:val="367"/>
              </w:trPr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7177" w:rsidRPr="00BE18D4" w:rsidRDefault="00C17177" w:rsidP="00233FA1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BE18D4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BE18D4" w:rsidRDefault="00C17177" w:rsidP="00233FA1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BE18D4" w:rsidRDefault="00C17177" w:rsidP="00BE18D4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BE18D4">
                    <w:rPr>
                      <w:sz w:val="18"/>
                      <w:szCs w:val="18"/>
                    </w:rPr>
                    <w:t>Imię i nazwisko ……………………………</w:t>
                  </w:r>
                </w:p>
                <w:p w:rsidR="00C17177" w:rsidRPr="00BE18D4" w:rsidRDefault="00C17177" w:rsidP="00BE18D4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BE18D4">
                    <w:rPr>
                      <w:sz w:val="18"/>
                      <w:szCs w:val="18"/>
                    </w:rPr>
                    <w:t>Kierownik budowy - branża konstrukcyjno-budowlana</w:t>
                  </w:r>
                </w:p>
                <w:p w:rsidR="00C17177" w:rsidRPr="00BE18D4" w:rsidRDefault="00C17177" w:rsidP="00BE18D4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BE18D4">
                    <w:rPr>
                      <w:sz w:val="18"/>
                      <w:szCs w:val="18"/>
                    </w:rPr>
                    <w:t>Zakres uprawnień …………………………..</w:t>
                  </w:r>
                </w:p>
                <w:p w:rsidR="00C17177" w:rsidRPr="00BE18D4" w:rsidRDefault="00C17177" w:rsidP="00BE18D4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C6765C" w:rsidRDefault="00C17177" w:rsidP="00233FA1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C6765C" w:rsidRDefault="00C17177" w:rsidP="00233FA1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17177" w:rsidRPr="00C6765C" w:rsidTr="00893DC0">
              <w:trPr>
                <w:trHeight w:val="367"/>
              </w:trPr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7177" w:rsidRPr="00BE18D4" w:rsidRDefault="00C17177" w:rsidP="00233FA1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BE18D4">
                    <w:rPr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BE18D4" w:rsidRDefault="00C17177" w:rsidP="00233FA1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BE18D4" w:rsidRDefault="00C17177" w:rsidP="00233FA1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BE18D4">
                    <w:rPr>
                      <w:sz w:val="18"/>
                      <w:szCs w:val="18"/>
                    </w:rPr>
                    <w:t>Imię i nazwisko ……………………………</w:t>
                  </w:r>
                </w:p>
                <w:p w:rsidR="00C17177" w:rsidRPr="00BE18D4" w:rsidRDefault="00C17177" w:rsidP="00233FA1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BE18D4">
                    <w:rPr>
                      <w:sz w:val="18"/>
                      <w:szCs w:val="18"/>
                    </w:rPr>
                    <w:t xml:space="preserve">Kierownik robót -  branża instalacje sanitarne </w:t>
                  </w:r>
                  <w:r w:rsidR="00BE18D4">
                    <w:rPr>
                      <w:sz w:val="18"/>
                      <w:szCs w:val="18"/>
                    </w:rPr>
                    <w:t xml:space="preserve">                 </w:t>
                  </w:r>
                  <w:r w:rsidRPr="00BE18D4">
                    <w:rPr>
                      <w:sz w:val="18"/>
                      <w:szCs w:val="18"/>
                    </w:rPr>
                    <w:t>w zakresie sieci, instalacji i urządzeń wodno-kanalizacyjnych</w:t>
                  </w:r>
                </w:p>
                <w:p w:rsidR="00C17177" w:rsidRPr="00BE18D4" w:rsidRDefault="00C17177" w:rsidP="00233FA1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BE18D4">
                    <w:rPr>
                      <w:sz w:val="18"/>
                      <w:szCs w:val="18"/>
                    </w:rPr>
                    <w:t>Zakres uprawnień …………………………..</w:t>
                  </w:r>
                </w:p>
                <w:p w:rsidR="00C17177" w:rsidRPr="00BE18D4" w:rsidRDefault="00C17177" w:rsidP="00233FA1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C6765C" w:rsidRDefault="00C17177" w:rsidP="00233FA1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C6765C" w:rsidRDefault="00C17177" w:rsidP="00233FA1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17177" w:rsidRPr="00C6765C" w:rsidTr="00893DC0">
              <w:trPr>
                <w:trHeight w:val="367"/>
              </w:trPr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7177" w:rsidRPr="00BE18D4" w:rsidRDefault="00C17177" w:rsidP="00233FA1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BE18D4" w:rsidRDefault="00C17177" w:rsidP="00233FA1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BE18D4" w:rsidRDefault="00C17177" w:rsidP="00233FA1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C6765C" w:rsidRDefault="00C17177" w:rsidP="00233FA1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C17177" w:rsidRPr="00BE18D4" w:rsidRDefault="00C17177" w:rsidP="00233FA1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DE0EE9" w:rsidRPr="00233FA1" w:rsidRDefault="00DE0EE9" w:rsidP="004A6295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DE0EE9" w:rsidRPr="00233FA1" w:rsidRDefault="00DE0EE9" w:rsidP="004A6295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4A6295" w:rsidRDefault="004A6295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E489E" w:rsidRDefault="004E489E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A6295" w:rsidRDefault="004A6295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C519F" w:rsidRDefault="003C519F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C519F" w:rsidRDefault="003C519F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1A77" w:rsidRPr="00233FA1" w:rsidRDefault="00021A77" w:rsidP="00832DF7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  <w:r w:rsidRPr="00233FA1">
              <w:rPr>
                <w:sz w:val="20"/>
                <w:szCs w:val="20"/>
              </w:rPr>
              <w:t xml:space="preserve"> </w:t>
            </w:r>
            <w:r w:rsidR="00A741E7">
              <w:rPr>
                <w:sz w:val="20"/>
                <w:szCs w:val="20"/>
              </w:rPr>
              <w:t xml:space="preserve">       </w:t>
            </w:r>
            <w:r w:rsidRPr="00233FA1">
              <w:rPr>
                <w:sz w:val="20"/>
                <w:szCs w:val="20"/>
              </w:rPr>
              <w:t>………………dnia, ……………</w:t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  <w:t xml:space="preserve"> </w:t>
            </w:r>
            <w:r w:rsidR="00A741E7">
              <w:rPr>
                <w:sz w:val="20"/>
                <w:szCs w:val="20"/>
              </w:rPr>
              <w:t xml:space="preserve">              </w:t>
            </w:r>
            <w:r w:rsidRPr="00233FA1">
              <w:rPr>
                <w:sz w:val="20"/>
                <w:szCs w:val="20"/>
              </w:rPr>
              <w:tab/>
              <w:t>………………………………………</w:t>
            </w:r>
            <w:r w:rsidRPr="00233FA1">
              <w:rPr>
                <w:sz w:val="20"/>
                <w:szCs w:val="20"/>
              </w:rPr>
              <w:br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  <w:t xml:space="preserve">  </w:t>
            </w:r>
            <w:r w:rsidR="00A741E7">
              <w:rPr>
                <w:sz w:val="20"/>
                <w:szCs w:val="20"/>
              </w:rPr>
              <w:t xml:space="preserve">               </w:t>
            </w:r>
            <w:r w:rsidRPr="00233FA1">
              <w:rPr>
                <w:sz w:val="20"/>
                <w:szCs w:val="20"/>
              </w:rPr>
              <w:t xml:space="preserve">  podpis i pieczątka </w:t>
            </w:r>
            <w:r w:rsidR="006E4BFC" w:rsidRPr="00233FA1">
              <w:rPr>
                <w:sz w:val="20"/>
                <w:szCs w:val="20"/>
              </w:rPr>
              <w:t>Wykonawcy</w:t>
            </w:r>
          </w:p>
          <w:p w:rsidR="004A6295" w:rsidRPr="00233FA1" w:rsidRDefault="004A6295" w:rsidP="00832DF7">
            <w:pPr>
              <w:pStyle w:val="Tekstpodstawowywcity"/>
              <w:spacing w:line="360" w:lineRule="auto"/>
              <w:ind w:left="0" w:right="61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60675" w:rsidRPr="00D71E8F" w:rsidRDefault="00460675" w:rsidP="00C33281">
      <w:pPr>
        <w:rPr>
          <w:rFonts w:ascii="Arial" w:hAnsi="Arial" w:cs="Arial"/>
          <w:i/>
          <w:iCs/>
        </w:rPr>
      </w:pPr>
    </w:p>
    <w:p w:rsidR="00D84808" w:rsidRPr="00D84808" w:rsidRDefault="00021A77" w:rsidP="00D84808">
      <w:pPr>
        <w:pStyle w:val="Tekstpodstawowywcity"/>
        <w:ind w:left="0"/>
        <w:jc w:val="both"/>
        <w:rPr>
          <w:sz w:val="20"/>
          <w:szCs w:val="20"/>
        </w:rPr>
      </w:pPr>
      <w:r>
        <w:rPr>
          <w:sz w:val="16"/>
          <w:szCs w:val="16"/>
          <w:vertAlign w:val="superscript"/>
        </w:rPr>
        <w:t>8</w:t>
      </w:r>
      <w:r w:rsidR="00D84808" w:rsidRPr="00D84808">
        <w:rPr>
          <w:sz w:val="16"/>
          <w:szCs w:val="16"/>
          <w:vertAlign w:val="superscript"/>
        </w:rPr>
        <w:t xml:space="preserve"> </w:t>
      </w:r>
      <w:r w:rsidR="00D84808" w:rsidRPr="00F734D7">
        <w:rPr>
          <w:sz w:val="16"/>
          <w:szCs w:val="16"/>
        </w:rPr>
        <w:t>Każdy z tych podmiotów jest zobowiązany złożyć oświadczenie o braku podstaw do wykluczenia – formularz  B i potwierdzić spełnianie warunku, w zakresie potencjału, na którym polega Wykonawca. Dotyczy to także wszystkich pracowników technicznych, którzy nie należą do przedsiębiorstwa Wykonawcy, w szczególności tych odpowiedzialnych za kontrolę jakości, a w przypadku robót budowlanych- tych do których Wykonawca będzie mógł się zwrócić o wykonanie robót budowanych</w:t>
      </w:r>
      <w:r w:rsidR="00D84808">
        <w:rPr>
          <w:sz w:val="16"/>
          <w:szCs w:val="16"/>
        </w:rPr>
        <w:t>.</w:t>
      </w:r>
    </w:p>
    <w:p w:rsidR="00C33281" w:rsidRDefault="00C33281" w:rsidP="00C33281">
      <w:pPr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Pr="00D71E8F">
        <w:rPr>
          <w:rFonts w:ascii="Arial" w:hAnsi="Arial" w:cs="Arial"/>
          <w:bCs/>
          <w:i/>
          <w:iCs/>
        </w:rPr>
        <w:tab/>
      </w:r>
      <w:r w:rsidRPr="00D71E8F">
        <w:rPr>
          <w:rFonts w:ascii="Arial" w:hAnsi="Arial" w:cs="Arial"/>
          <w:bCs/>
          <w:i/>
          <w:iCs/>
        </w:rPr>
        <w:tab/>
      </w:r>
      <w:r w:rsidRPr="00D71E8F">
        <w:rPr>
          <w:rFonts w:ascii="Arial" w:hAnsi="Arial" w:cs="Arial"/>
          <w:bCs/>
          <w:i/>
          <w:iCs/>
        </w:rPr>
        <w:tab/>
      </w:r>
      <w:r w:rsidRPr="00D71E8F">
        <w:rPr>
          <w:rFonts w:ascii="Arial" w:hAnsi="Arial" w:cs="Arial"/>
          <w:bCs/>
          <w:i/>
          <w:iCs/>
        </w:rPr>
        <w:tab/>
        <w:t xml:space="preserve">                    </w:t>
      </w:r>
    </w:p>
    <w:p w:rsidR="00886659" w:rsidRDefault="00886659" w:rsidP="00C33281">
      <w:pPr>
        <w:rPr>
          <w:rFonts w:ascii="Arial" w:hAnsi="Arial" w:cs="Arial"/>
          <w:bCs/>
          <w:i/>
          <w:iCs/>
        </w:rPr>
      </w:pPr>
    </w:p>
    <w:p w:rsidR="00886659" w:rsidRDefault="00886659" w:rsidP="00C33281">
      <w:pPr>
        <w:rPr>
          <w:rFonts w:ascii="Arial" w:hAnsi="Arial" w:cs="Arial"/>
          <w:bCs/>
          <w:i/>
          <w:iCs/>
        </w:rPr>
      </w:pPr>
    </w:p>
    <w:p w:rsidR="00886659" w:rsidRDefault="00886659" w:rsidP="00C33281">
      <w:pPr>
        <w:rPr>
          <w:rFonts w:ascii="Arial" w:hAnsi="Arial" w:cs="Arial"/>
          <w:bCs/>
          <w:i/>
          <w:iCs/>
        </w:rPr>
      </w:pPr>
    </w:p>
    <w:p w:rsidR="00886659" w:rsidRDefault="00886659" w:rsidP="00C33281">
      <w:pPr>
        <w:rPr>
          <w:rFonts w:ascii="Arial" w:hAnsi="Arial" w:cs="Arial"/>
          <w:bCs/>
          <w:i/>
          <w:iCs/>
        </w:rPr>
      </w:pPr>
    </w:p>
    <w:p w:rsidR="003C519F" w:rsidRDefault="003C519F" w:rsidP="00C33281">
      <w:pPr>
        <w:rPr>
          <w:rFonts w:ascii="Arial" w:hAnsi="Arial" w:cs="Arial"/>
          <w:bCs/>
          <w:i/>
          <w:iCs/>
        </w:rPr>
      </w:pPr>
    </w:p>
    <w:p w:rsidR="003C519F" w:rsidRDefault="003C519F" w:rsidP="00C33281">
      <w:pPr>
        <w:rPr>
          <w:rFonts w:ascii="Arial" w:hAnsi="Arial" w:cs="Arial"/>
          <w:bCs/>
          <w:i/>
          <w:iCs/>
        </w:rPr>
      </w:pPr>
    </w:p>
    <w:p w:rsidR="003C519F" w:rsidRDefault="003C519F" w:rsidP="00C33281">
      <w:pPr>
        <w:rPr>
          <w:rFonts w:ascii="Arial" w:hAnsi="Arial" w:cs="Arial"/>
          <w:bCs/>
          <w:i/>
          <w:iCs/>
        </w:rPr>
      </w:pPr>
    </w:p>
    <w:p w:rsidR="003C519F" w:rsidRDefault="003C519F" w:rsidP="00C33281">
      <w:pPr>
        <w:rPr>
          <w:rFonts w:ascii="Arial" w:hAnsi="Arial" w:cs="Arial"/>
          <w:bCs/>
          <w:i/>
          <w:iCs/>
        </w:rPr>
      </w:pPr>
    </w:p>
    <w:p w:rsidR="003C519F" w:rsidRDefault="003C519F" w:rsidP="00C33281">
      <w:pPr>
        <w:rPr>
          <w:rFonts w:ascii="Arial" w:hAnsi="Arial" w:cs="Arial"/>
          <w:bCs/>
          <w:i/>
          <w:iCs/>
        </w:rPr>
      </w:pPr>
    </w:p>
    <w:p w:rsidR="003C519F" w:rsidRDefault="003C519F" w:rsidP="00C33281">
      <w:pPr>
        <w:rPr>
          <w:rFonts w:ascii="Arial" w:hAnsi="Arial" w:cs="Arial"/>
          <w:bCs/>
          <w:i/>
          <w:iCs/>
        </w:rPr>
      </w:pPr>
    </w:p>
    <w:p w:rsidR="003C519F" w:rsidRDefault="003C519F" w:rsidP="00C33281">
      <w:pPr>
        <w:rPr>
          <w:rFonts w:ascii="Arial" w:hAnsi="Arial" w:cs="Arial"/>
          <w:bCs/>
          <w:i/>
          <w:iCs/>
        </w:rPr>
      </w:pPr>
    </w:p>
    <w:p w:rsidR="003C519F" w:rsidRDefault="003C519F" w:rsidP="00C33281">
      <w:pPr>
        <w:rPr>
          <w:rFonts w:ascii="Arial" w:hAnsi="Arial" w:cs="Arial"/>
          <w:bCs/>
          <w:i/>
          <w:iCs/>
        </w:rPr>
      </w:pPr>
    </w:p>
    <w:p w:rsidR="003C519F" w:rsidRDefault="003C519F" w:rsidP="00C33281">
      <w:pPr>
        <w:rPr>
          <w:rFonts w:ascii="Arial" w:hAnsi="Arial" w:cs="Arial"/>
          <w:bCs/>
          <w:i/>
          <w:iCs/>
        </w:rPr>
      </w:pPr>
    </w:p>
    <w:p w:rsidR="003C519F" w:rsidRDefault="003C519F" w:rsidP="00C33281">
      <w:pPr>
        <w:rPr>
          <w:rFonts w:ascii="Arial" w:hAnsi="Arial" w:cs="Arial"/>
          <w:bCs/>
          <w:i/>
          <w:iCs/>
        </w:rPr>
      </w:pPr>
    </w:p>
    <w:p w:rsidR="003C519F" w:rsidRDefault="003C519F" w:rsidP="00C33281">
      <w:pPr>
        <w:rPr>
          <w:rFonts w:ascii="Arial" w:hAnsi="Arial" w:cs="Arial"/>
          <w:bCs/>
          <w:i/>
          <w:iCs/>
        </w:rPr>
      </w:pPr>
    </w:p>
    <w:p w:rsidR="00886659" w:rsidRDefault="00886659" w:rsidP="00C33281">
      <w:pPr>
        <w:rPr>
          <w:rFonts w:ascii="Arial" w:hAnsi="Arial" w:cs="Arial"/>
          <w:bCs/>
          <w:i/>
          <w:iCs/>
        </w:rPr>
      </w:pPr>
    </w:p>
    <w:p w:rsidR="00886659" w:rsidRDefault="00886659" w:rsidP="00C33281">
      <w:pPr>
        <w:rPr>
          <w:rFonts w:ascii="Arial" w:hAnsi="Arial" w:cs="Arial"/>
          <w:bCs/>
          <w:i/>
          <w:iCs/>
        </w:rPr>
      </w:pPr>
    </w:p>
    <w:p w:rsidR="00C33281" w:rsidRPr="00D71E8F" w:rsidRDefault="00460675" w:rsidP="00C33281">
      <w:pPr>
        <w:jc w:val="right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Załącznik E</w:t>
      </w:r>
    </w:p>
    <w:p w:rsidR="00C33281" w:rsidRDefault="00C33281" w:rsidP="00C33281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p w:rsidR="00BE18D4" w:rsidRPr="00BE18D4" w:rsidRDefault="00BE18D4" w:rsidP="00C33281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C33281" w:rsidRPr="00D71E8F" w:rsidTr="006E69FF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233FA1">
              <w:rPr>
                <w:rFonts w:ascii="Arial" w:hAnsi="Arial" w:cs="Arial"/>
                <w:b/>
              </w:rPr>
              <w:t xml:space="preserve">WYKAZ CZĘŚCI ZAMÓWIENIA JAKIE </w:t>
            </w:r>
            <w:r w:rsidR="006E4BFC" w:rsidRPr="00233FA1">
              <w:rPr>
                <w:rFonts w:ascii="Arial" w:hAnsi="Arial" w:cs="Arial"/>
                <w:b/>
              </w:rPr>
              <w:t>WYKONAWCA</w:t>
            </w:r>
            <w:r w:rsidRPr="00233FA1">
              <w:rPr>
                <w:rFonts w:ascii="Arial" w:hAnsi="Arial" w:cs="Arial"/>
                <w:b/>
              </w:rPr>
              <w:t xml:space="preserve"> POWIERZA PODWYKONAWCOM I NAZWY PODWYKONAWCÓW </w:t>
            </w: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C33281" w:rsidRPr="00D71E8F" w:rsidRDefault="00C33281" w:rsidP="00C33281">
      <w:pPr>
        <w:pStyle w:val="Tekstpodstawowywcity"/>
        <w:ind w:left="0"/>
        <w:rPr>
          <w:rFonts w:ascii="Arial" w:hAnsi="Arial" w:cs="Arial"/>
          <w:b/>
          <w:sz w:val="22"/>
        </w:rPr>
      </w:pPr>
      <w:r w:rsidRPr="00D71E8F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C33281" w:rsidRPr="00D71E8F" w:rsidTr="006E69FF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81" w:rsidRPr="00233FA1" w:rsidRDefault="00C33281" w:rsidP="006E69FF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33281" w:rsidRPr="00233FA1" w:rsidRDefault="00C33281" w:rsidP="006E69FF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3281" w:rsidRPr="00D71E8F" w:rsidTr="006E69FF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</w:t>
            </w:r>
            <w:r w:rsidR="006E4BFC"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81" w:rsidRPr="00233FA1" w:rsidRDefault="00C33281" w:rsidP="006E69FF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33281" w:rsidRPr="00D71E8F" w:rsidTr="006E69FF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E4BFC"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81" w:rsidRPr="00233FA1" w:rsidRDefault="00C33281" w:rsidP="006E69FF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C33281" w:rsidRPr="00D71E8F" w:rsidRDefault="00C33281" w:rsidP="00C33281">
      <w:pPr>
        <w:pStyle w:val="Tekstpodstawowywcity"/>
        <w:ind w:left="0"/>
        <w:jc w:val="both"/>
        <w:rPr>
          <w:rFonts w:ascii="Arial" w:hAnsi="Arial" w:cs="Arial"/>
        </w:rPr>
      </w:pPr>
      <w:r w:rsidRPr="00D71E8F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C33281" w:rsidRPr="00D71E8F" w:rsidTr="006E69FF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33FA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33FA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C33281" w:rsidRPr="00233FA1" w:rsidRDefault="006E4BFC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33FA1">
              <w:rPr>
                <w:rFonts w:ascii="Arial" w:hAnsi="Arial" w:cs="Arial"/>
                <w:b/>
                <w:sz w:val="20"/>
              </w:rPr>
              <w:t>Wykonawca</w:t>
            </w:r>
            <w:r w:rsidR="00C33281" w:rsidRPr="00233FA1">
              <w:rPr>
                <w:rFonts w:ascii="Arial" w:hAnsi="Arial" w:cs="Arial"/>
                <w:b/>
                <w:sz w:val="20"/>
              </w:rPr>
              <w:t xml:space="preserve"> powierza Podwykonawcom i nazwa </w:t>
            </w:r>
            <w:r w:rsidR="00363B72" w:rsidRPr="00233FA1">
              <w:rPr>
                <w:rFonts w:ascii="Arial" w:hAnsi="Arial" w:cs="Arial"/>
                <w:b/>
                <w:sz w:val="20"/>
              </w:rPr>
              <w:t>Podwykonawcy</w:t>
            </w:r>
            <w:r w:rsidR="00C33281" w:rsidRPr="00233FA1">
              <w:rPr>
                <w:rFonts w:ascii="Arial" w:hAnsi="Arial" w:cs="Arial"/>
                <w:b/>
                <w:sz w:val="20"/>
              </w:rPr>
              <w:t xml:space="preserve"> tej części </w:t>
            </w:r>
          </w:p>
        </w:tc>
      </w:tr>
      <w:tr w:rsidR="00C33281" w:rsidRPr="00D71E8F" w:rsidTr="006E69F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233FA1">
              <w:rPr>
                <w:rFonts w:ascii="Arial" w:hAnsi="Arial" w:cs="Arial"/>
                <w:sz w:val="20"/>
              </w:rPr>
              <w:t>1</w:t>
            </w: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81" w:rsidRPr="00233FA1" w:rsidRDefault="00C33281" w:rsidP="006E69FF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C33281" w:rsidRPr="00D71E8F" w:rsidTr="006E69F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C33281" w:rsidRPr="00233FA1" w:rsidRDefault="00C33281" w:rsidP="006E69F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233FA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81" w:rsidRPr="00233FA1" w:rsidRDefault="00C33281" w:rsidP="006E69FF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C33281" w:rsidRPr="00D71E8F" w:rsidRDefault="00C33281" w:rsidP="00C33281">
      <w:pPr>
        <w:pStyle w:val="Tekstpodstawowywcity"/>
        <w:ind w:left="0"/>
        <w:jc w:val="both"/>
        <w:rPr>
          <w:rFonts w:ascii="Arial" w:hAnsi="Arial" w:cs="Arial"/>
        </w:rPr>
      </w:pPr>
    </w:p>
    <w:p w:rsidR="00C33281" w:rsidRPr="00D71E8F" w:rsidRDefault="00C33281" w:rsidP="00C33281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D71E8F">
        <w:rPr>
          <w:rFonts w:ascii="Arial" w:hAnsi="Arial" w:cs="Arial"/>
          <w:b/>
          <w:sz w:val="18"/>
          <w:szCs w:val="22"/>
        </w:rPr>
        <w:t xml:space="preserve"> </w:t>
      </w:r>
      <w:r w:rsidRPr="00D71E8F">
        <w:rPr>
          <w:rFonts w:ascii="Arial" w:hAnsi="Arial" w:cs="Arial"/>
          <w:b/>
          <w:sz w:val="18"/>
          <w:szCs w:val="22"/>
        </w:rPr>
        <w:tab/>
      </w:r>
      <w:r w:rsidRPr="00D71E8F">
        <w:rPr>
          <w:rFonts w:ascii="Arial" w:hAnsi="Arial" w:cs="Arial"/>
          <w:b/>
          <w:sz w:val="18"/>
          <w:szCs w:val="22"/>
        </w:rPr>
        <w:tab/>
      </w:r>
    </w:p>
    <w:p w:rsidR="00C33281" w:rsidRDefault="00C33281" w:rsidP="00C3328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3C519F" w:rsidRDefault="003C519F" w:rsidP="00C3328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3C519F" w:rsidRPr="00D71E8F" w:rsidRDefault="003C519F" w:rsidP="00C3328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33281" w:rsidRPr="00D71E8F" w:rsidRDefault="00C33281" w:rsidP="00C3328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33281" w:rsidRPr="00D71E8F" w:rsidRDefault="00C33281" w:rsidP="00C3328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33281" w:rsidRPr="00D71E8F" w:rsidRDefault="00C33281" w:rsidP="00C3328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33281" w:rsidRPr="00D71E8F" w:rsidRDefault="00C33281" w:rsidP="00C3328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33281" w:rsidRPr="00D71E8F" w:rsidRDefault="00C33281" w:rsidP="00C3328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33281" w:rsidRPr="00D71E8F" w:rsidRDefault="00C33281" w:rsidP="00C33281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C33281" w:rsidRPr="00D71E8F" w:rsidRDefault="00C33281" w:rsidP="00C33281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D71E8F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D71E8F">
        <w:rPr>
          <w:rFonts w:ascii="Arial" w:hAnsi="Arial" w:cs="Arial"/>
          <w:sz w:val="20"/>
          <w:szCs w:val="22"/>
        </w:rPr>
        <w:br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  <w:t xml:space="preserve">    </w:t>
      </w:r>
      <w:r w:rsidRPr="00D71E8F">
        <w:rPr>
          <w:rFonts w:ascii="Arial" w:hAnsi="Arial" w:cs="Arial"/>
          <w:sz w:val="18"/>
          <w:szCs w:val="22"/>
        </w:rPr>
        <w:t xml:space="preserve">podpis i pieczątka </w:t>
      </w:r>
      <w:r w:rsidR="006E4BFC">
        <w:rPr>
          <w:rFonts w:ascii="Arial" w:hAnsi="Arial" w:cs="Arial"/>
          <w:sz w:val="18"/>
          <w:szCs w:val="22"/>
        </w:rPr>
        <w:t>Wykonawcy</w:t>
      </w:r>
    </w:p>
    <w:p w:rsidR="00C33281" w:rsidRPr="00D71E8F" w:rsidRDefault="00C33281" w:rsidP="00C33281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D71E8F">
        <w:rPr>
          <w:rFonts w:ascii="Arial" w:hAnsi="Arial" w:cs="Arial"/>
          <w:b/>
          <w:sz w:val="18"/>
          <w:szCs w:val="22"/>
        </w:rPr>
        <w:tab/>
      </w:r>
      <w:r w:rsidRPr="00D71E8F">
        <w:rPr>
          <w:rFonts w:ascii="Arial" w:hAnsi="Arial" w:cs="Arial"/>
          <w:b/>
          <w:sz w:val="18"/>
          <w:szCs w:val="22"/>
        </w:rPr>
        <w:tab/>
      </w:r>
      <w:r w:rsidRPr="00D71E8F">
        <w:rPr>
          <w:rFonts w:ascii="Arial" w:hAnsi="Arial" w:cs="Arial"/>
          <w:b/>
          <w:sz w:val="18"/>
          <w:szCs w:val="22"/>
        </w:rPr>
        <w:tab/>
      </w:r>
    </w:p>
    <w:p w:rsidR="00C33281" w:rsidRPr="00D71E8F" w:rsidRDefault="00C33281" w:rsidP="00C33281">
      <w:pPr>
        <w:ind w:left="6372" w:firstLine="708"/>
        <w:rPr>
          <w:sz w:val="24"/>
          <w:szCs w:val="24"/>
        </w:rPr>
      </w:pPr>
    </w:p>
    <w:p w:rsidR="00BE52AD" w:rsidRPr="00490D96" w:rsidRDefault="00BE52AD" w:rsidP="005B1BB1">
      <w:pPr>
        <w:pStyle w:val="Tekstpodstawowywcity"/>
        <w:numPr>
          <w:ins w:id="1" w:author="JOlszewska" w:date="2011-02-28T15:00:00Z"/>
        </w:numPr>
        <w:ind w:left="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sectPr w:rsidR="00BE52AD" w:rsidRPr="00490D96" w:rsidSect="00054A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746" w:bottom="851" w:left="96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15E" w:rsidRDefault="001A415E">
      <w:r>
        <w:separator/>
      </w:r>
    </w:p>
  </w:endnote>
  <w:endnote w:type="continuationSeparator" w:id="0">
    <w:p w:rsidR="001A415E" w:rsidRDefault="001A4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C41" w:rsidRDefault="00FB192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C5C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C5C41" w:rsidRDefault="00CC5C4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C41" w:rsidRDefault="00FB192D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CC5C41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E4B4C">
      <w:rPr>
        <w:rStyle w:val="Numerstrony"/>
        <w:rFonts w:ascii="Arial" w:hAnsi="Arial" w:cs="Arial"/>
        <w:noProof/>
      </w:rPr>
      <w:t>29</w:t>
    </w:r>
    <w:r>
      <w:rPr>
        <w:rStyle w:val="Numerstrony"/>
        <w:rFonts w:ascii="Arial" w:hAnsi="Arial" w:cs="Arial"/>
      </w:rPr>
      <w:fldChar w:fldCharType="end"/>
    </w:r>
  </w:p>
  <w:p w:rsidR="00CC5C41" w:rsidRDefault="00CC5C4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C41" w:rsidRDefault="00CC5C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15E" w:rsidRDefault="001A415E">
      <w:r>
        <w:separator/>
      </w:r>
    </w:p>
  </w:footnote>
  <w:footnote w:type="continuationSeparator" w:id="0">
    <w:p w:rsidR="001A415E" w:rsidRDefault="001A415E">
      <w:r>
        <w:continuationSeparator/>
      </w:r>
    </w:p>
  </w:footnote>
  <w:footnote w:id="1">
    <w:p w:rsidR="00CC5C41" w:rsidRDefault="00CC5C41" w:rsidP="005273F9">
      <w:pPr>
        <w:pStyle w:val="Tekstprzypisudolnego"/>
        <w:jc w:val="both"/>
        <w:rPr>
          <w:color w:val="FF0000"/>
          <w:sz w:val="16"/>
          <w:szCs w:val="16"/>
        </w:rPr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 w:rsidRPr="00D1418C">
        <w:rPr>
          <w:sz w:val="16"/>
          <w:szCs w:val="16"/>
        </w:rPr>
        <w:t xml:space="preserve">Każdy z Wykonawców, którzy wspólnie ubiegają się o udzielenie zamówienia jest zobowiązany złożyć oświadczenie o spełnianiu warunków udziału </w:t>
      </w:r>
      <w:r>
        <w:rPr>
          <w:sz w:val="16"/>
          <w:szCs w:val="16"/>
        </w:rPr>
        <w:t xml:space="preserve">                      </w:t>
      </w:r>
      <w:r w:rsidRPr="00D1418C">
        <w:rPr>
          <w:sz w:val="16"/>
          <w:szCs w:val="16"/>
        </w:rPr>
        <w:t>w postępowaniu i braku podstaw do wykluczenia.</w:t>
      </w:r>
      <w:r>
        <w:rPr>
          <w:color w:val="FF0000"/>
          <w:sz w:val="16"/>
          <w:szCs w:val="16"/>
        </w:rPr>
        <w:t xml:space="preserve"> </w:t>
      </w:r>
    </w:p>
  </w:footnote>
  <w:footnote w:id="2">
    <w:p w:rsidR="00CC5C41" w:rsidRPr="00D1418C" w:rsidRDefault="00CC5C41" w:rsidP="005273F9">
      <w:pPr>
        <w:pStyle w:val="Tekstprzypisudolnego"/>
        <w:jc w:val="both"/>
        <w:rPr>
          <w:sz w:val="16"/>
          <w:szCs w:val="16"/>
        </w:rPr>
      </w:pPr>
      <w:r w:rsidRPr="00D1418C">
        <w:rPr>
          <w:rStyle w:val="Odwoanieprzypisudolnego"/>
          <w:sz w:val="16"/>
          <w:szCs w:val="16"/>
        </w:rPr>
        <w:footnoteRef/>
      </w:r>
      <w:r w:rsidRPr="00D1418C">
        <w:rPr>
          <w:sz w:val="16"/>
          <w:szCs w:val="16"/>
        </w:rPr>
        <w:t xml:space="preserve"> Niepotrzebne skreślić. </w:t>
      </w:r>
    </w:p>
  </w:footnote>
  <w:footnote w:id="3">
    <w:p w:rsidR="00CC5C41" w:rsidRDefault="00CC5C41" w:rsidP="005273F9">
      <w:pPr>
        <w:pStyle w:val="Tekstprzypisudolnego"/>
        <w:jc w:val="both"/>
        <w:rPr>
          <w:color w:val="FF0000"/>
          <w:sz w:val="16"/>
          <w:szCs w:val="16"/>
        </w:rPr>
      </w:pPr>
      <w:r w:rsidRPr="00D1418C">
        <w:rPr>
          <w:rStyle w:val="Odwoanieprzypisudolnego"/>
          <w:sz w:val="16"/>
          <w:szCs w:val="16"/>
        </w:rPr>
        <w:footnoteRef/>
      </w:r>
      <w:r w:rsidRPr="00D1418C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</w:t>
      </w:r>
      <w:r>
        <w:rPr>
          <w:sz w:val="16"/>
          <w:szCs w:val="16"/>
        </w:rPr>
        <w:t xml:space="preserve">                         </w:t>
      </w:r>
      <w:r w:rsidRPr="00D1418C">
        <w:rPr>
          <w:sz w:val="16"/>
          <w:szCs w:val="16"/>
        </w:rPr>
        <w:t>w zakresie potencjału, na którym polega Wykonawca. Dotyczy to także wszystkich pracowników technicznych, którzy nie należą do przedsiębiorstwa</w:t>
      </w:r>
      <w:r>
        <w:rPr>
          <w:color w:val="FF0000"/>
          <w:sz w:val="16"/>
          <w:szCs w:val="16"/>
        </w:rPr>
        <w:t xml:space="preserve"> </w:t>
      </w:r>
      <w:r w:rsidRPr="00B83D37">
        <w:rPr>
          <w:sz w:val="16"/>
          <w:szCs w:val="16"/>
        </w:rPr>
        <w:t>Wykonawcy, w szczególności tych odpowiedzialnych za kontrolę jakości, a w przypadku robót budowlanych- tych do których Wykonawca będzie mógł się zwrócić o wykonanie robót budowanych</w:t>
      </w:r>
      <w:r>
        <w:rPr>
          <w:color w:val="FF0000"/>
          <w:sz w:val="16"/>
          <w:szCs w:val="16"/>
        </w:rPr>
        <w:t xml:space="preserve">. </w:t>
      </w:r>
    </w:p>
    <w:p w:rsidR="00CC5C41" w:rsidRDefault="00CC5C41" w:rsidP="005273F9">
      <w:pPr>
        <w:pStyle w:val="Tekstprzypisudolnego"/>
        <w:jc w:val="both"/>
        <w:rPr>
          <w:color w:val="FF0000"/>
          <w:sz w:val="16"/>
          <w:szCs w:val="16"/>
        </w:rPr>
      </w:pPr>
    </w:p>
  </w:footnote>
  <w:footnote w:id="4">
    <w:p w:rsidR="00CC5C41" w:rsidRPr="00B83D37" w:rsidRDefault="00CC5C41" w:rsidP="00A741E7">
      <w:pPr>
        <w:pStyle w:val="Tekstprzypisudolnego"/>
        <w:jc w:val="both"/>
        <w:rPr>
          <w:sz w:val="16"/>
          <w:szCs w:val="16"/>
        </w:rPr>
      </w:pPr>
      <w:r w:rsidRPr="00B83D37">
        <w:rPr>
          <w:rStyle w:val="Odwoanieprzypisudolnego"/>
          <w:sz w:val="16"/>
          <w:szCs w:val="16"/>
        </w:rPr>
        <w:footnoteRef/>
      </w:r>
      <w:r w:rsidRPr="00B83D37">
        <w:rPr>
          <w:sz w:val="16"/>
          <w:szCs w:val="16"/>
        </w:rPr>
        <w:t xml:space="preserve">Oświadczenie to jest składane tylko dla postępowań poniżej progu unijnego. Składają je obligatoryjnie zarówno Wykonawcy (w tym każdy z partnerów Konsorcjum) jak i podmioty trzecie udostępniające Wykonawcy potencjał. Z kolei dla postępowań powyżej progów unijnych obligatoryjne jest złożenie Jednolitego Dokumentu Europejskiego Zamówienia przez Wykonawcę w tym każdego z partnerów Konsorcjum i podmioty trzecie udostępniające Wykonawcy potencjał. </w:t>
      </w:r>
    </w:p>
    <w:p w:rsidR="00CC5C41" w:rsidRPr="00B83D37" w:rsidRDefault="00CC5C41" w:rsidP="00A741E7">
      <w:pPr>
        <w:pStyle w:val="Tekstprzypisudolnego"/>
        <w:jc w:val="both"/>
        <w:rPr>
          <w:sz w:val="16"/>
          <w:szCs w:val="16"/>
        </w:rPr>
      </w:pPr>
      <w:r w:rsidRPr="00B83D37">
        <w:rPr>
          <w:sz w:val="16"/>
          <w:szCs w:val="16"/>
        </w:rPr>
        <w:t xml:space="preserve"> Jeśli ziszczą się pewne podstawy wykluczenia Wykonawca może skorzystać z art. 24 ust. 8 </w:t>
      </w:r>
      <w:proofErr w:type="spellStart"/>
      <w:r w:rsidRPr="00B83D37">
        <w:rPr>
          <w:sz w:val="16"/>
          <w:szCs w:val="16"/>
        </w:rPr>
        <w:t>P.z.p</w:t>
      </w:r>
      <w:proofErr w:type="spellEnd"/>
      <w:r w:rsidRPr="00B83D37">
        <w:rPr>
          <w:sz w:val="16"/>
          <w:szCs w:val="16"/>
        </w:rPr>
        <w:t xml:space="preserve">., przedstawiając stosowne dowody oraz  </w:t>
      </w:r>
    </w:p>
    <w:p w:rsidR="00CC5C41" w:rsidRPr="00B83D37" w:rsidRDefault="00CC5C41" w:rsidP="00A741E7">
      <w:pPr>
        <w:pStyle w:val="Tekstprzypisudolnego"/>
        <w:jc w:val="both"/>
        <w:rPr>
          <w:sz w:val="16"/>
          <w:szCs w:val="16"/>
        </w:rPr>
      </w:pPr>
      <w:r w:rsidRPr="00B83D37">
        <w:rPr>
          <w:sz w:val="16"/>
          <w:szCs w:val="16"/>
        </w:rPr>
        <w:t xml:space="preserve"> przedstawiając szczegółowe informacje w zakresie np. powodów skazania, organu orzekającego lub instytucji, względem której Wykonawca  </w:t>
      </w:r>
    </w:p>
    <w:p w:rsidR="00CC5C41" w:rsidRPr="00B83D37" w:rsidRDefault="00CC5C41" w:rsidP="00A741E7">
      <w:pPr>
        <w:pStyle w:val="Tekstprzypisudolnego"/>
        <w:jc w:val="both"/>
        <w:rPr>
          <w:sz w:val="16"/>
          <w:szCs w:val="16"/>
        </w:rPr>
      </w:pPr>
      <w:r w:rsidRPr="00B83D37">
        <w:rPr>
          <w:sz w:val="16"/>
          <w:szCs w:val="16"/>
        </w:rPr>
        <w:t xml:space="preserve"> nie wypełnił swoich obowiązków.</w:t>
      </w:r>
    </w:p>
  </w:footnote>
  <w:footnote w:id="5">
    <w:p w:rsidR="00CC5C41" w:rsidRPr="007478FA" w:rsidRDefault="00CC5C41" w:rsidP="00982E36">
      <w:pPr>
        <w:pStyle w:val="Default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F81436">
        <w:rPr>
          <w:rStyle w:val="Odwoanieprzypisudolnego"/>
          <w:rFonts w:ascii="Times New Roman" w:hAnsi="Times New Roman" w:cs="Times New Roman"/>
          <w:color w:val="auto"/>
          <w:sz w:val="16"/>
          <w:szCs w:val="16"/>
        </w:rPr>
        <w:footnoteRef/>
      </w:r>
      <w:r w:rsidRPr="00F81436"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 w:rsidRPr="007478FA">
        <w:rPr>
          <w:rFonts w:ascii="Times New Roman" w:hAnsi="Times New Roman" w:cs="Times New Roman"/>
          <w:color w:val="auto"/>
          <w:sz w:val="16"/>
          <w:szCs w:val="16"/>
        </w:rPr>
        <w:t>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615).</w:t>
      </w:r>
    </w:p>
  </w:footnote>
  <w:footnote w:id="6">
    <w:p w:rsidR="00CC5C41" w:rsidRPr="007478FA" w:rsidRDefault="00CC5C41" w:rsidP="004A6295">
      <w:pPr>
        <w:pStyle w:val="Tekstprzypisudolnego"/>
        <w:jc w:val="both"/>
        <w:rPr>
          <w:sz w:val="16"/>
          <w:szCs w:val="16"/>
        </w:rPr>
      </w:pPr>
      <w:r w:rsidRPr="007478FA">
        <w:rPr>
          <w:rStyle w:val="Odwoanieprzypisudolnego"/>
          <w:sz w:val="16"/>
          <w:szCs w:val="16"/>
        </w:rPr>
        <w:footnoteRef/>
      </w:r>
      <w:r w:rsidRPr="007478FA">
        <w:rPr>
          <w:sz w:val="16"/>
          <w:szCs w:val="16"/>
        </w:rPr>
        <w:t xml:space="preserve"> Jeśli ziszczą się pewne podstawy wykluczenia Wykonawca może skorzystać z art. 24 ust. 8 </w:t>
      </w:r>
      <w:proofErr w:type="spellStart"/>
      <w:r w:rsidRPr="007478FA">
        <w:rPr>
          <w:sz w:val="16"/>
          <w:szCs w:val="16"/>
        </w:rPr>
        <w:t>p.z.p</w:t>
      </w:r>
      <w:proofErr w:type="spellEnd"/>
      <w:r w:rsidRPr="007478FA">
        <w:rPr>
          <w:sz w:val="16"/>
          <w:szCs w:val="16"/>
        </w:rPr>
        <w:t>., przedstawiając stosowne dowody.</w:t>
      </w:r>
    </w:p>
    <w:p w:rsidR="00CC5C41" w:rsidRPr="007478FA" w:rsidRDefault="00CC5C41" w:rsidP="004A6295">
      <w:pPr>
        <w:pStyle w:val="Tekstprzypisudolnego"/>
        <w:jc w:val="both"/>
        <w:rPr>
          <w:sz w:val="16"/>
          <w:szCs w:val="16"/>
        </w:rPr>
      </w:pPr>
      <w:r w:rsidRPr="007478FA">
        <w:rPr>
          <w:sz w:val="16"/>
          <w:szCs w:val="16"/>
        </w:rPr>
        <w:t xml:space="preserve">Podmiot trzeci składa oświadczenie tylko w zakresie warunku, który dotyczy zdolności czy potencjału użyczanego przez ten podmiot Wykonawcy </w:t>
      </w:r>
      <w:r>
        <w:rPr>
          <w:sz w:val="16"/>
          <w:szCs w:val="16"/>
        </w:rPr>
        <w:t xml:space="preserve">                           </w:t>
      </w:r>
      <w:r w:rsidRPr="007478FA">
        <w:rPr>
          <w:sz w:val="16"/>
          <w:szCs w:val="16"/>
        </w:rPr>
        <w:t xml:space="preserve">w niniejszym postępowaniu. </w:t>
      </w:r>
    </w:p>
  </w:footnote>
  <w:footnote w:id="7">
    <w:p w:rsidR="00CC5C41" w:rsidRPr="00CD35C5" w:rsidRDefault="00CC5C41" w:rsidP="00C17177">
      <w:pPr>
        <w:pStyle w:val="Tekstprzypisudolnego"/>
        <w:rPr>
          <w:color w:val="FF0000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C41" w:rsidRDefault="00FB192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C5C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C5C41" w:rsidRDefault="00CC5C4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C41" w:rsidRDefault="00CC5C41" w:rsidP="009709CF">
    <w:pPr>
      <w:pStyle w:val="Nagwek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Budowa boiska piłkarskiego (I etap) przy Szkole Podstawowej nr 25 w Zabrzu - w ramach budżetu partycypacyjnego 2016 wniosek P0095 pn.; </w:t>
    </w:r>
  </w:p>
  <w:p w:rsidR="00CC5C41" w:rsidRDefault="00CC5C41" w:rsidP="009709CF">
    <w:pPr>
      <w:pStyle w:val="Nagwek"/>
      <w:jc w:val="center"/>
      <w:rPr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„Sportowe Osiedle Kotarbińskiego – boisko piłkarskie i bieżnia lekkoatletyczna”.</w:t>
    </w:r>
  </w:p>
  <w:p w:rsidR="00CC5C41" w:rsidRPr="00A5435E" w:rsidRDefault="00CC5C41" w:rsidP="00A5435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C41" w:rsidRDefault="00CC5C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350F0"/>
    <w:multiLevelType w:val="hybridMultilevel"/>
    <w:tmpl w:val="AEB63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557E1A"/>
    <w:multiLevelType w:val="hybridMultilevel"/>
    <w:tmpl w:val="A9BE5504"/>
    <w:lvl w:ilvl="0" w:tplc="1F7A0DE0">
      <w:start w:val="1"/>
      <w:numFmt w:val="upperLetter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10EA05D4"/>
    <w:multiLevelType w:val="hybridMultilevel"/>
    <w:tmpl w:val="997CB8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736D3"/>
    <w:multiLevelType w:val="hybridMultilevel"/>
    <w:tmpl w:val="16529DF4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5A33ED"/>
    <w:multiLevelType w:val="hybridMultilevel"/>
    <w:tmpl w:val="A9BE5504"/>
    <w:lvl w:ilvl="0" w:tplc="1F7A0DE0">
      <w:start w:val="1"/>
      <w:numFmt w:val="upperLetter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FE6705"/>
    <w:multiLevelType w:val="hybridMultilevel"/>
    <w:tmpl w:val="F4ACF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E6AE8"/>
    <w:multiLevelType w:val="hybridMultilevel"/>
    <w:tmpl w:val="4558B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660F62"/>
    <w:multiLevelType w:val="hybridMultilevel"/>
    <w:tmpl w:val="85D489C8"/>
    <w:lvl w:ilvl="0" w:tplc="8584B836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253645CA"/>
    <w:multiLevelType w:val="hybridMultilevel"/>
    <w:tmpl w:val="9FE8F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07011"/>
    <w:multiLevelType w:val="hybridMultilevel"/>
    <w:tmpl w:val="565C7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B02A35"/>
    <w:multiLevelType w:val="hybridMultilevel"/>
    <w:tmpl w:val="0564350A"/>
    <w:lvl w:ilvl="0" w:tplc="9176CC5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356354FA"/>
    <w:multiLevelType w:val="hybridMultilevel"/>
    <w:tmpl w:val="6F30EF4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16254E"/>
    <w:multiLevelType w:val="hybridMultilevel"/>
    <w:tmpl w:val="BD0AD814"/>
    <w:lvl w:ilvl="0" w:tplc="DA78E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F94E37"/>
    <w:multiLevelType w:val="hybridMultilevel"/>
    <w:tmpl w:val="AEF0DF4A"/>
    <w:lvl w:ilvl="0" w:tplc="D9CE55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B43801"/>
    <w:multiLevelType w:val="hybridMultilevel"/>
    <w:tmpl w:val="0EE6EC14"/>
    <w:lvl w:ilvl="0" w:tplc="DF36DE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5CD0866"/>
    <w:multiLevelType w:val="hybridMultilevel"/>
    <w:tmpl w:val="BF303042"/>
    <w:lvl w:ilvl="0" w:tplc="FB78ECFA">
      <w:start w:val="3"/>
      <w:numFmt w:val="lowerLetter"/>
      <w:lvlText w:val="%1)"/>
      <w:lvlJc w:val="left"/>
      <w:pPr>
        <w:tabs>
          <w:tab w:val="num" w:pos="2484"/>
        </w:tabs>
        <w:ind w:left="248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D00C99"/>
    <w:multiLevelType w:val="hybridMultilevel"/>
    <w:tmpl w:val="C9988A94"/>
    <w:lvl w:ilvl="0" w:tplc="EF484D8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F110CC"/>
    <w:multiLevelType w:val="hybridMultilevel"/>
    <w:tmpl w:val="2514EE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627DD6"/>
    <w:multiLevelType w:val="hybridMultilevel"/>
    <w:tmpl w:val="80FE1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6470B9"/>
    <w:multiLevelType w:val="hybridMultilevel"/>
    <w:tmpl w:val="898AE9B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2316A31"/>
    <w:multiLevelType w:val="hybridMultilevel"/>
    <w:tmpl w:val="38AEC99C"/>
    <w:lvl w:ilvl="0" w:tplc="0638080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4157711"/>
    <w:multiLevelType w:val="hybridMultilevel"/>
    <w:tmpl w:val="2AA8D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1D16F2"/>
    <w:multiLevelType w:val="hybridMultilevel"/>
    <w:tmpl w:val="DE8C49E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BF45769"/>
    <w:multiLevelType w:val="hybridMultilevel"/>
    <w:tmpl w:val="36BC2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424E38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74006C"/>
    <w:multiLevelType w:val="hybridMultilevel"/>
    <w:tmpl w:val="A4D2B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D025B0"/>
    <w:multiLevelType w:val="hybridMultilevel"/>
    <w:tmpl w:val="2304D8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7A469B"/>
    <w:multiLevelType w:val="hybridMultilevel"/>
    <w:tmpl w:val="DDE41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957674"/>
    <w:multiLevelType w:val="hybridMultilevel"/>
    <w:tmpl w:val="7EDAF7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CD05CD"/>
    <w:multiLevelType w:val="hybridMultilevel"/>
    <w:tmpl w:val="956A8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F41869"/>
    <w:multiLevelType w:val="hybridMultilevel"/>
    <w:tmpl w:val="F210F1BC"/>
    <w:lvl w:ilvl="0" w:tplc="443296A0">
      <w:start w:val="2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8502B7"/>
    <w:multiLevelType w:val="hybridMultilevel"/>
    <w:tmpl w:val="A418AA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965359"/>
    <w:multiLevelType w:val="hybridMultilevel"/>
    <w:tmpl w:val="2CFE5190"/>
    <w:lvl w:ilvl="0" w:tplc="DA78E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A367C6"/>
    <w:multiLevelType w:val="hybridMultilevel"/>
    <w:tmpl w:val="54F6DE42"/>
    <w:lvl w:ilvl="0" w:tplc="4DBE07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504979"/>
    <w:multiLevelType w:val="hybridMultilevel"/>
    <w:tmpl w:val="DDCEA5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E031214"/>
    <w:multiLevelType w:val="hybridMultilevel"/>
    <w:tmpl w:val="0BD449C8"/>
    <w:lvl w:ilvl="0" w:tplc="9C60BF96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F072F060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45"/>
  </w:num>
  <w:num w:numId="2">
    <w:abstractNumId w:val="13"/>
  </w:num>
  <w:num w:numId="3">
    <w:abstractNumId w:val="10"/>
  </w:num>
  <w:num w:numId="4">
    <w:abstractNumId w:val="27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38"/>
  </w:num>
  <w:num w:numId="26">
    <w:abstractNumId w:val="6"/>
  </w:num>
  <w:num w:numId="27">
    <w:abstractNumId w:val="0"/>
  </w:num>
  <w:num w:numId="28">
    <w:abstractNumId w:val="31"/>
  </w:num>
  <w:num w:numId="29">
    <w:abstractNumId w:val="2"/>
  </w:num>
  <w:num w:numId="30">
    <w:abstractNumId w:val="11"/>
  </w:num>
  <w:num w:numId="31">
    <w:abstractNumId w:val="28"/>
  </w:num>
  <w:num w:numId="32">
    <w:abstractNumId w:val="19"/>
  </w:num>
  <w:num w:numId="33">
    <w:abstractNumId w:val="14"/>
  </w:num>
  <w:num w:numId="34">
    <w:abstractNumId w:val="18"/>
  </w:num>
  <w:num w:numId="35">
    <w:abstractNumId w:val="17"/>
  </w:num>
  <w:num w:numId="36">
    <w:abstractNumId w:val="9"/>
  </w:num>
  <w:num w:numId="37">
    <w:abstractNumId w:val="3"/>
  </w:num>
  <w:num w:numId="38">
    <w:abstractNumId w:val="43"/>
  </w:num>
  <w:num w:numId="39">
    <w:abstractNumId w:val="5"/>
  </w:num>
  <w:num w:numId="4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</w:num>
  <w:num w:numId="42">
    <w:abstractNumId w:val="26"/>
  </w:num>
  <w:num w:numId="43">
    <w:abstractNumId w:val="8"/>
  </w:num>
  <w:num w:numId="44">
    <w:abstractNumId w:val="29"/>
  </w:num>
  <w:num w:numId="45">
    <w:abstractNumId w:val="32"/>
  </w:num>
  <w:num w:numId="46">
    <w:abstractNumId w:val="4"/>
  </w:num>
  <w:num w:numId="4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1F67"/>
    <w:rsid w:val="00002BD1"/>
    <w:rsid w:val="00005237"/>
    <w:rsid w:val="00010EF1"/>
    <w:rsid w:val="000112CB"/>
    <w:rsid w:val="00011544"/>
    <w:rsid w:val="00012203"/>
    <w:rsid w:val="000126F7"/>
    <w:rsid w:val="00012A84"/>
    <w:rsid w:val="00013268"/>
    <w:rsid w:val="00015C59"/>
    <w:rsid w:val="0001685F"/>
    <w:rsid w:val="00021A77"/>
    <w:rsid w:val="00024AFB"/>
    <w:rsid w:val="000329FC"/>
    <w:rsid w:val="00036A1B"/>
    <w:rsid w:val="00036C43"/>
    <w:rsid w:val="00037718"/>
    <w:rsid w:val="00040F22"/>
    <w:rsid w:val="00042B39"/>
    <w:rsid w:val="00047C17"/>
    <w:rsid w:val="00047EBA"/>
    <w:rsid w:val="00050EBB"/>
    <w:rsid w:val="00052C8E"/>
    <w:rsid w:val="00054ABB"/>
    <w:rsid w:val="00056745"/>
    <w:rsid w:val="00060CAA"/>
    <w:rsid w:val="0006183E"/>
    <w:rsid w:val="00061A3C"/>
    <w:rsid w:val="00062E52"/>
    <w:rsid w:val="000632A6"/>
    <w:rsid w:val="000644B3"/>
    <w:rsid w:val="00064905"/>
    <w:rsid w:val="00071697"/>
    <w:rsid w:val="00076CA7"/>
    <w:rsid w:val="000843B6"/>
    <w:rsid w:val="00087BB8"/>
    <w:rsid w:val="000910BF"/>
    <w:rsid w:val="0009467E"/>
    <w:rsid w:val="00096BF4"/>
    <w:rsid w:val="000A11BE"/>
    <w:rsid w:val="000A13AA"/>
    <w:rsid w:val="000A18CC"/>
    <w:rsid w:val="000A580E"/>
    <w:rsid w:val="000A6237"/>
    <w:rsid w:val="000A6D26"/>
    <w:rsid w:val="000A77BE"/>
    <w:rsid w:val="000A783C"/>
    <w:rsid w:val="000B25B2"/>
    <w:rsid w:val="000B3636"/>
    <w:rsid w:val="000B565F"/>
    <w:rsid w:val="000B69C0"/>
    <w:rsid w:val="000B6A17"/>
    <w:rsid w:val="000C162C"/>
    <w:rsid w:val="000C178B"/>
    <w:rsid w:val="000C195A"/>
    <w:rsid w:val="000C1A5A"/>
    <w:rsid w:val="000C1F46"/>
    <w:rsid w:val="000C4073"/>
    <w:rsid w:val="000C70DB"/>
    <w:rsid w:val="000C7CF0"/>
    <w:rsid w:val="000D07BA"/>
    <w:rsid w:val="000D1AED"/>
    <w:rsid w:val="000D446A"/>
    <w:rsid w:val="000D58BE"/>
    <w:rsid w:val="000D5D95"/>
    <w:rsid w:val="000E1278"/>
    <w:rsid w:val="000E2887"/>
    <w:rsid w:val="000F0DEE"/>
    <w:rsid w:val="000F103F"/>
    <w:rsid w:val="000F1727"/>
    <w:rsid w:val="000F2508"/>
    <w:rsid w:val="000F5C17"/>
    <w:rsid w:val="00103041"/>
    <w:rsid w:val="001115F2"/>
    <w:rsid w:val="00111D8E"/>
    <w:rsid w:val="00115F8F"/>
    <w:rsid w:val="00116C60"/>
    <w:rsid w:val="00116F31"/>
    <w:rsid w:val="001176A5"/>
    <w:rsid w:val="00120799"/>
    <w:rsid w:val="00124EF9"/>
    <w:rsid w:val="00125019"/>
    <w:rsid w:val="00126723"/>
    <w:rsid w:val="00127604"/>
    <w:rsid w:val="00127BBB"/>
    <w:rsid w:val="0013354E"/>
    <w:rsid w:val="0013414B"/>
    <w:rsid w:val="00136521"/>
    <w:rsid w:val="00136E26"/>
    <w:rsid w:val="00136E8F"/>
    <w:rsid w:val="00137769"/>
    <w:rsid w:val="00140868"/>
    <w:rsid w:val="001440C7"/>
    <w:rsid w:val="0014799B"/>
    <w:rsid w:val="0015145C"/>
    <w:rsid w:val="00153980"/>
    <w:rsid w:val="0015512A"/>
    <w:rsid w:val="0015561A"/>
    <w:rsid w:val="00156071"/>
    <w:rsid w:val="00164A00"/>
    <w:rsid w:val="001659AF"/>
    <w:rsid w:val="00166093"/>
    <w:rsid w:val="001700D9"/>
    <w:rsid w:val="00172264"/>
    <w:rsid w:val="001751BD"/>
    <w:rsid w:val="00177510"/>
    <w:rsid w:val="001803AE"/>
    <w:rsid w:val="001831E9"/>
    <w:rsid w:val="001838A6"/>
    <w:rsid w:val="001866A9"/>
    <w:rsid w:val="0018731F"/>
    <w:rsid w:val="00190587"/>
    <w:rsid w:val="00193B15"/>
    <w:rsid w:val="00194CF7"/>
    <w:rsid w:val="001965AB"/>
    <w:rsid w:val="001A1F31"/>
    <w:rsid w:val="001A3097"/>
    <w:rsid w:val="001A310C"/>
    <w:rsid w:val="001A415E"/>
    <w:rsid w:val="001A4F51"/>
    <w:rsid w:val="001A5BC7"/>
    <w:rsid w:val="001A75C2"/>
    <w:rsid w:val="001B16AF"/>
    <w:rsid w:val="001B6D77"/>
    <w:rsid w:val="001C04A3"/>
    <w:rsid w:val="001C27FA"/>
    <w:rsid w:val="001C2B08"/>
    <w:rsid w:val="001C3C45"/>
    <w:rsid w:val="001C4631"/>
    <w:rsid w:val="001C7DE7"/>
    <w:rsid w:val="001D14D7"/>
    <w:rsid w:val="001D1E93"/>
    <w:rsid w:val="001D2A08"/>
    <w:rsid w:val="001D35EC"/>
    <w:rsid w:val="001D5133"/>
    <w:rsid w:val="001D61D9"/>
    <w:rsid w:val="001E053B"/>
    <w:rsid w:val="001E1072"/>
    <w:rsid w:val="001E210C"/>
    <w:rsid w:val="001E29C8"/>
    <w:rsid w:val="001E30CC"/>
    <w:rsid w:val="001E4136"/>
    <w:rsid w:val="001E4620"/>
    <w:rsid w:val="001E640D"/>
    <w:rsid w:val="001F29BD"/>
    <w:rsid w:val="001F32A5"/>
    <w:rsid w:val="001F4F41"/>
    <w:rsid w:val="001F5215"/>
    <w:rsid w:val="001F6154"/>
    <w:rsid w:val="001F78C3"/>
    <w:rsid w:val="00202839"/>
    <w:rsid w:val="002030BB"/>
    <w:rsid w:val="00205035"/>
    <w:rsid w:val="002110FC"/>
    <w:rsid w:val="00225BD5"/>
    <w:rsid w:val="002271A1"/>
    <w:rsid w:val="00227DDA"/>
    <w:rsid w:val="002320D6"/>
    <w:rsid w:val="00232894"/>
    <w:rsid w:val="002337AC"/>
    <w:rsid w:val="00233FA1"/>
    <w:rsid w:val="00234244"/>
    <w:rsid w:val="002361BF"/>
    <w:rsid w:val="00236C76"/>
    <w:rsid w:val="002416D6"/>
    <w:rsid w:val="00242825"/>
    <w:rsid w:val="002438CE"/>
    <w:rsid w:val="00245EAE"/>
    <w:rsid w:val="00246707"/>
    <w:rsid w:val="00247C96"/>
    <w:rsid w:val="00252D53"/>
    <w:rsid w:val="00252E17"/>
    <w:rsid w:val="00253028"/>
    <w:rsid w:val="0025395B"/>
    <w:rsid w:val="0025420F"/>
    <w:rsid w:val="00255537"/>
    <w:rsid w:val="002565E6"/>
    <w:rsid w:val="002611D2"/>
    <w:rsid w:val="00261CEC"/>
    <w:rsid w:val="0026446D"/>
    <w:rsid w:val="002647D2"/>
    <w:rsid w:val="002677B3"/>
    <w:rsid w:val="00270722"/>
    <w:rsid w:val="0027332C"/>
    <w:rsid w:val="00273B7F"/>
    <w:rsid w:val="0027422B"/>
    <w:rsid w:val="00280844"/>
    <w:rsid w:val="00282499"/>
    <w:rsid w:val="00282F8B"/>
    <w:rsid w:val="00287153"/>
    <w:rsid w:val="00287447"/>
    <w:rsid w:val="002920AD"/>
    <w:rsid w:val="0029250C"/>
    <w:rsid w:val="002925A2"/>
    <w:rsid w:val="00295603"/>
    <w:rsid w:val="00295863"/>
    <w:rsid w:val="00295E7F"/>
    <w:rsid w:val="00296B98"/>
    <w:rsid w:val="002A0021"/>
    <w:rsid w:val="002A0263"/>
    <w:rsid w:val="002A0432"/>
    <w:rsid w:val="002A24C5"/>
    <w:rsid w:val="002A27AC"/>
    <w:rsid w:val="002A30EF"/>
    <w:rsid w:val="002A6946"/>
    <w:rsid w:val="002A6B7F"/>
    <w:rsid w:val="002A7B12"/>
    <w:rsid w:val="002B2381"/>
    <w:rsid w:val="002C03B4"/>
    <w:rsid w:val="002C1024"/>
    <w:rsid w:val="002C730A"/>
    <w:rsid w:val="002C7B1E"/>
    <w:rsid w:val="002D15C1"/>
    <w:rsid w:val="002D164C"/>
    <w:rsid w:val="002D2339"/>
    <w:rsid w:val="002D31F3"/>
    <w:rsid w:val="002D3B95"/>
    <w:rsid w:val="002D3FB8"/>
    <w:rsid w:val="002D63DA"/>
    <w:rsid w:val="002D7A61"/>
    <w:rsid w:val="002E0337"/>
    <w:rsid w:val="002E3443"/>
    <w:rsid w:val="002E3EFD"/>
    <w:rsid w:val="002E407D"/>
    <w:rsid w:val="002E4B4C"/>
    <w:rsid w:val="002E512F"/>
    <w:rsid w:val="002F3A5F"/>
    <w:rsid w:val="002F3F29"/>
    <w:rsid w:val="002F49E1"/>
    <w:rsid w:val="002F73D8"/>
    <w:rsid w:val="00300F23"/>
    <w:rsid w:val="00303DB7"/>
    <w:rsid w:val="003056F4"/>
    <w:rsid w:val="003129C7"/>
    <w:rsid w:val="00312B2B"/>
    <w:rsid w:val="00313001"/>
    <w:rsid w:val="00313D28"/>
    <w:rsid w:val="00316790"/>
    <w:rsid w:val="003175C0"/>
    <w:rsid w:val="003219A1"/>
    <w:rsid w:val="00323992"/>
    <w:rsid w:val="00324594"/>
    <w:rsid w:val="00325933"/>
    <w:rsid w:val="00326231"/>
    <w:rsid w:val="003264AC"/>
    <w:rsid w:val="00331388"/>
    <w:rsid w:val="0033206F"/>
    <w:rsid w:val="003321B2"/>
    <w:rsid w:val="00332210"/>
    <w:rsid w:val="00332701"/>
    <w:rsid w:val="00333712"/>
    <w:rsid w:val="00333EF5"/>
    <w:rsid w:val="003341B9"/>
    <w:rsid w:val="0033556E"/>
    <w:rsid w:val="003359C9"/>
    <w:rsid w:val="00340016"/>
    <w:rsid w:val="0034031F"/>
    <w:rsid w:val="003410EE"/>
    <w:rsid w:val="00345D36"/>
    <w:rsid w:val="00346C25"/>
    <w:rsid w:val="00347805"/>
    <w:rsid w:val="00352BBC"/>
    <w:rsid w:val="00356AF1"/>
    <w:rsid w:val="003571A1"/>
    <w:rsid w:val="00360779"/>
    <w:rsid w:val="00362E18"/>
    <w:rsid w:val="00363B72"/>
    <w:rsid w:val="00364896"/>
    <w:rsid w:val="003649E8"/>
    <w:rsid w:val="00366683"/>
    <w:rsid w:val="00370D20"/>
    <w:rsid w:val="00371622"/>
    <w:rsid w:val="00373469"/>
    <w:rsid w:val="00374C1D"/>
    <w:rsid w:val="00376E24"/>
    <w:rsid w:val="003860FB"/>
    <w:rsid w:val="00391619"/>
    <w:rsid w:val="003916D4"/>
    <w:rsid w:val="00393428"/>
    <w:rsid w:val="00393840"/>
    <w:rsid w:val="0039406F"/>
    <w:rsid w:val="003978EA"/>
    <w:rsid w:val="003A0C37"/>
    <w:rsid w:val="003A386C"/>
    <w:rsid w:val="003A38A1"/>
    <w:rsid w:val="003A3C44"/>
    <w:rsid w:val="003A4EAC"/>
    <w:rsid w:val="003A6849"/>
    <w:rsid w:val="003B08D6"/>
    <w:rsid w:val="003B1284"/>
    <w:rsid w:val="003B164C"/>
    <w:rsid w:val="003B31F6"/>
    <w:rsid w:val="003B4749"/>
    <w:rsid w:val="003B6514"/>
    <w:rsid w:val="003C03AE"/>
    <w:rsid w:val="003C519F"/>
    <w:rsid w:val="003C551B"/>
    <w:rsid w:val="003D2B59"/>
    <w:rsid w:val="003D365E"/>
    <w:rsid w:val="003D3C53"/>
    <w:rsid w:val="003D4DAE"/>
    <w:rsid w:val="003D5E6A"/>
    <w:rsid w:val="003E12BB"/>
    <w:rsid w:val="003E31B0"/>
    <w:rsid w:val="003E4B23"/>
    <w:rsid w:val="003E4F68"/>
    <w:rsid w:val="003E58AE"/>
    <w:rsid w:val="003E58E7"/>
    <w:rsid w:val="003E67C8"/>
    <w:rsid w:val="003E7D6C"/>
    <w:rsid w:val="003F03A1"/>
    <w:rsid w:val="003F26BE"/>
    <w:rsid w:val="0040018D"/>
    <w:rsid w:val="00402FB9"/>
    <w:rsid w:val="0040539A"/>
    <w:rsid w:val="00405FA9"/>
    <w:rsid w:val="00406848"/>
    <w:rsid w:val="004071D3"/>
    <w:rsid w:val="00407658"/>
    <w:rsid w:val="00410D98"/>
    <w:rsid w:val="0041138D"/>
    <w:rsid w:val="004171BC"/>
    <w:rsid w:val="0042120B"/>
    <w:rsid w:val="00422919"/>
    <w:rsid w:val="004233ED"/>
    <w:rsid w:val="0042405D"/>
    <w:rsid w:val="00432E2C"/>
    <w:rsid w:val="004336F3"/>
    <w:rsid w:val="00434240"/>
    <w:rsid w:val="00436DD6"/>
    <w:rsid w:val="0044486C"/>
    <w:rsid w:val="00446639"/>
    <w:rsid w:val="00447933"/>
    <w:rsid w:val="00451F55"/>
    <w:rsid w:val="004530A4"/>
    <w:rsid w:val="004537F7"/>
    <w:rsid w:val="00453853"/>
    <w:rsid w:val="00453B45"/>
    <w:rsid w:val="00456DC7"/>
    <w:rsid w:val="004602B8"/>
    <w:rsid w:val="00460675"/>
    <w:rsid w:val="00470327"/>
    <w:rsid w:val="00471EE9"/>
    <w:rsid w:val="00472CF4"/>
    <w:rsid w:val="00474CCD"/>
    <w:rsid w:val="00474DF1"/>
    <w:rsid w:val="00481A53"/>
    <w:rsid w:val="00483EDF"/>
    <w:rsid w:val="00483FF5"/>
    <w:rsid w:val="00485E49"/>
    <w:rsid w:val="004872A8"/>
    <w:rsid w:val="00490D96"/>
    <w:rsid w:val="004917A8"/>
    <w:rsid w:val="00492C8D"/>
    <w:rsid w:val="00492F5F"/>
    <w:rsid w:val="004940A6"/>
    <w:rsid w:val="0049417F"/>
    <w:rsid w:val="00494555"/>
    <w:rsid w:val="004950A5"/>
    <w:rsid w:val="004952A7"/>
    <w:rsid w:val="00497DDC"/>
    <w:rsid w:val="004A0048"/>
    <w:rsid w:val="004A09D5"/>
    <w:rsid w:val="004A1FAF"/>
    <w:rsid w:val="004A243E"/>
    <w:rsid w:val="004A25AB"/>
    <w:rsid w:val="004A4266"/>
    <w:rsid w:val="004A6295"/>
    <w:rsid w:val="004A67DB"/>
    <w:rsid w:val="004B16C0"/>
    <w:rsid w:val="004B7FE7"/>
    <w:rsid w:val="004C0B06"/>
    <w:rsid w:val="004C1B8C"/>
    <w:rsid w:val="004C275F"/>
    <w:rsid w:val="004C3BC5"/>
    <w:rsid w:val="004C4833"/>
    <w:rsid w:val="004C4F83"/>
    <w:rsid w:val="004C6767"/>
    <w:rsid w:val="004C77CF"/>
    <w:rsid w:val="004D1AEA"/>
    <w:rsid w:val="004E1AE0"/>
    <w:rsid w:val="004E212A"/>
    <w:rsid w:val="004E3D84"/>
    <w:rsid w:val="004E489E"/>
    <w:rsid w:val="004E4DCD"/>
    <w:rsid w:val="004E604B"/>
    <w:rsid w:val="004E63A4"/>
    <w:rsid w:val="004F235D"/>
    <w:rsid w:val="004F3189"/>
    <w:rsid w:val="004F6738"/>
    <w:rsid w:val="004F7798"/>
    <w:rsid w:val="00507137"/>
    <w:rsid w:val="005111EA"/>
    <w:rsid w:val="00512E11"/>
    <w:rsid w:val="00516460"/>
    <w:rsid w:val="0052151F"/>
    <w:rsid w:val="005221E6"/>
    <w:rsid w:val="00524F65"/>
    <w:rsid w:val="005273F9"/>
    <w:rsid w:val="005273FF"/>
    <w:rsid w:val="00530DCA"/>
    <w:rsid w:val="0054443F"/>
    <w:rsid w:val="00550112"/>
    <w:rsid w:val="00550822"/>
    <w:rsid w:val="00551026"/>
    <w:rsid w:val="00552598"/>
    <w:rsid w:val="00554F65"/>
    <w:rsid w:val="005567B1"/>
    <w:rsid w:val="00561406"/>
    <w:rsid w:val="005629DB"/>
    <w:rsid w:val="00563FC3"/>
    <w:rsid w:val="00564DB8"/>
    <w:rsid w:val="00567DB0"/>
    <w:rsid w:val="00570ABB"/>
    <w:rsid w:val="005711B3"/>
    <w:rsid w:val="00573D7D"/>
    <w:rsid w:val="00577222"/>
    <w:rsid w:val="00577F13"/>
    <w:rsid w:val="00581066"/>
    <w:rsid w:val="0058129B"/>
    <w:rsid w:val="00582105"/>
    <w:rsid w:val="00582A4C"/>
    <w:rsid w:val="00587983"/>
    <w:rsid w:val="00587AC6"/>
    <w:rsid w:val="005915F0"/>
    <w:rsid w:val="0059375D"/>
    <w:rsid w:val="005A197B"/>
    <w:rsid w:val="005A25A1"/>
    <w:rsid w:val="005A25E4"/>
    <w:rsid w:val="005A2C8C"/>
    <w:rsid w:val="005A4506"/>
    <w:rsid w:val="005A6DF5"/>
    <w:rsid w:val="005B1BB1"/>
    <w:rsid w:val="005B41B5"/>
    <w:rsid w:val="005B5E1B"/>
    <w:rsid w:val="005C1A9A"/>
    <w:rsid w:val="005C47D0"/>
    <w:rsid w:val="005C5B79"/>
    <w:rsid w:val="005C7309"/>
    <w:rsid w:val="005D5D56"/>
    <w:rsid w:val="005D5DC3"/>
    <w:rsid w:val="005D6736"/>
    <w:rsid w:val="005D73F2"/>
    <w:rsid w:val="005E1575"/>
    <w:rsid w:val="005E4355"/>
    <w:rsid w:val="005E513F"/>
    <w:rsid w:val="005F0335"/>
    <w:rsid w:val="005F132F"/>
    <w:rsid w:val="005F37A5"/>
    <w:rsid w:val="00605855"/>
    <w:rsid w:val="0060724B"/>
    <w:rsid w:val="006124ED"/>
    <w:rsid w:val="00612A21"/>
    <w:rsid w:val="006167CF"/>
    <w:rsid w:val="0061760D"/>
    <w:rsid w:val="006219FF"/>
    <w:rsid w:val="00623194"/>
    <w:rsid w:val="00623E2D"/>
    <w:rsid w:val="006245F6"/>
    <w:rsid w:val="006257AF"/>
    <w:rsid w:val="00625D2D"/>
    <w:rsid w:val="00627CF4"/>
    <w:rsid w:val="006348CA"/>
    <w:rsid w:val="006352DD"/>
    <w:rsid w:val="00636E19"/>
    <w:rsid w:val="00643572"/>
    <w:rsid w:val="00645634"/>
    <w:rsid w:val="0064642E"/>
    <w:rsid w:val="0064661A"/>
    <w:rsid w:val="006471EF"/>
    <w:rsid w:val="00650EFE"/>
    <w:rsid w:val="00653394"/>
    <w:rsid w:val="00653BB1"/>
    <w:rsid w:val="006566A2"/>
    <w:rsid w:val="0066081C"/>
    <w:rsid w:val="006613A0"/>
    <w:rsid w:val="00662982"/>
    <w:rsid w:val="006644BD"/>
    <w:rsid w:val="006644EB"/>
    <w:rsid w:val="00672889"/>
    <w:rsid w:val="00675AD8"/>
    <w:rsid w:val="00677D0C"/>
    <w:rsid w:val="00681041"/>
    <w:rsid w:val="00681E4E"/>
    <w:rsid w:val="0068264B"/>
    <w:rsid w:val="00682A4E"/>
    <w:rsid w:val="006830BE"/>
    <w:rsid w:val="006831B3"/>
    <w:rsid w:val="00683B64"/>
    <w:rsid w:val="00683F0C"/>
    <w:rsid w:val="00685077"/>
    <w:rsid w:val="00686154"/>
    <w:rsid w:val="00687F87"/>
    <w:rsid w:val="00693810"/>
    <w:rsid w:val="00693A36"/>
    <w:rsid w:val="00695C61"/>
    <w:rsid w:val="006976AA"/>
    <w:rsid w:val="006B2188"/>
    <w:rsid w:val="006B32E0"/>
    <w:rsid w:val="006B55A3"/>
    <w:rsid w:val="006B63A6"/>
    <w:rsid w:val="006C5DE4"/>
    <w:rsid w:val="006D06EE"/>
    <w:rsid w:val="006D5C3A"/>
    <w:rsid w:val="006E0177"/>
    <w:rsid w:val="006E4BFC"/>
    <w:rsid w:val="006E4E60"/>
    <w:rsid w:val="006E69FF"/>
    <w:rsid w:val="006E6BBA"/>
    <w:rsid w:val="006E7965"/>
    <w:rsid w:val="006F19B0"/>
    <w:rsid w:val="006F1D49"/>
    <w:rsid w:val="006F2CC6"/>
    <w:rsid w:val="006F49BE"/>
    <w:rsid w:val="006F6251"/>
    <w:rsid w:val="007033E4"/>
    <w:rsid w:val="0070411E"/>
    <w:rsid w:val="00707E25"/>
    <w:rsid w:val="007105C2"/>
    <w:rsid w:val="00712E32"/>
    <w:rsid w:val="00721B08"/>
    <w:rsid w:val="00723B23"/>
    <w:rsid w:val="00727F77"/>
    <w:rsid w:val="00730215"/>
    <w:rsid w:val="0073063F"/>
    <w:rsid w:val="00732C18"/>
    <w:rsid w:val="0073539A"/>
    <w:rsid w:val="00735636"/>
    <w:rsid w:val="00736C80"/>
    <w:rsid w:val="00737035"/>
    <w:rsid w:val="00740CE9"/>
    <w:rsid w:val="00743E66"/>
    <w:rsid w:val="00744EA6"/>
    <w:rsid w:val="007453D4"/>
    <w:rsid w:val="00746C69"/>
    <w:rsid w:val="0074767F"/>
    <w:rsid w:val="007478F1"/>
    <w:rsid w:val="007478FA"/>
    <w:rsid w:val="00750AE0"/>
    <w:rsid w:val="0075782C"/>
    <w:rsid w:val="007705EF"/>
    <w:rsid w:val="0077100A"/>
    <w:rsid w:val="007711B1"/>
    <w:rsid w:val="0077304E"/>
    <w:rsid w:val="00773FED"/>
    <w:rsid w:val="0077443A"/>
    <w:rsid w:val="00780DB5"/>
    <w:rsid w:val="00782C45"/>
    <w:rsid w:val="007834A3"/>
    <w:rsid w:val="00783E6C"/>
    <w:rsid w:val="007860AC"/>
    <w:rsid w:val="00792BE0"/>
    <w:rsid w:val="00792E04"/>
    <w:rsid w:val="007945B7"/>
    <w:rsid w:val="00795541"/>
    <w:rsid w:val="00795A99"/>
    <w:rsid w:val="007A02FB"/>
    <w:rsid w:val="007A0C6B"/>
    <w:rsid w:val="007A2D78"/>
    <w:rsid w:val="007A3F65"/>
    <w:rsid w:val="007A56EC"/>
    <w:rsid w:val="007A5AAB"/>
    <w:rsid w:val="007A7B8C"/>
    <w:rsid w:val="007B1E6C"/>
    <w:rsid w:val="007B369D"/>
    <w:rsid w:val="007B4B47"/>
    <w:rsid w:val="007C0C71"/>
    <w:rsid w:val="007C0EB0"/>
    <w:rsid w:val="007C1318"/>
    <w:rsid w:val="007C3D95"/>
    <w:rsid w:val="007C4C57"/>
    <w:rsid w:val="007C7291"/>
    <w:rsid w:val="007D0DD2"/>
    <w:rsid w:val="007D52D4"/>
    <w:rsid w:val="007D7550"/>
    <w:rsid w:val="007E11DC"/>
    <w:rsid w:val="007E644B"/>
    <w:rsid w:val="007F26C0"/>
    <w:rsid w:val="007F2915"/>
    <w:rsid w:val="007F7DAB"/>
    <w:rsid w:val="0080192A"/>
    <w:rsid w:val="00805F59"/>
    <w:rsid w:val="008101D0"/>
    <w:rsid w:val="00810AF6"/>
    <w:rsid w:val="00811899"/>
    <w:rsid w:val="008137B8"/>
    <w:rsid w:val="00813B82"/>
    <w:rsid w:val="00814431"/>
    <w:rsid w:val="00820CD6"/>
    <w:rsid w:val="008228CB"/>
    <w:rsid w:val="00826513"/>
    <w:rsid w:val="00826881"/>
    <w:rsid w:val="008326B3"/>
    <w:rsid w:val="00832DF7"/>
    <w:rsid w:val="00833310"/>
    <w:rsid w:val="0083412D"/>
    <w:rsid w:val="00834E3F"/>
    <w:rsid w:val="0084087A"/>
    <w:rsid w:val="00840975"/>
    <w:rsid w:val="00843DD1"/>
    <w:rsid w:val="008454D6"/>
    <w:rsid w:val="00845903"/>
    <w:rsid w:val="00847051"/>
    <w:rsid w:val="008474A5"/>
    <w:rsid w:val="008503A0"/>
    <w:rsid w:val="00851362"/>
    <w:rsid w:val="00854F5B"/>
    <w:rsid w:val="00855E51"/>
    <w:rsid w:val="008573D0"/>
    <w:rsid w:val="00857694"/>
    <w:rsid w:val="00861E7D"/>
    <w:rsid w:val="00864D47"/>
    <w:rsid w:val="008734F1"/>
    <w:rsid w:val="00874A83"/>
    <w:rsid w:val="00882E69"/>
    <w:rsid w:val="00885771"/>
    <w:rsid w:val="00885A95"/>
    <w:rsid w:val="00886659"/>
    <w:rsid w:val="00886C68"/>
    <w:rsid w:val="00887688"/>
    <w:rsid w:val="00892DA4"/>
    <w:rsid w:val="00893DC0"/>
    <w:rsid w:val="008955AB"/>
    <w:rsid w:val="008A2D35"/>
    <w:rsid w:val="008A5BF1"/>
    <w:rsid w:val="008A64EE"/>
    <w:rsid w:val="008A70B1"/>
    <w:rsid w:val="008B146F"/>
    <w:rsid w:val="008B33F4"/>
    <w:rsid w:val="008B5B55"/>
    <w:rsid w:val="008B687D"/>
    <w:rsid w:val="008C2D54"/>
    <w:rsid w:val="008C38F4"/>
    <w:rsid w:val="008C6290"/>
    <w:rsid w:val="008C6452"/>
    <w:rsid w:val="008C6608"/>
    <w:rsid w:val="008C6BDE"/>
    <w:rsid w:val="008D0F20"/>
    <w:rsid w:val="008D4D14"/>
    <w:rsid w:val="008D73A3"/>
    <w:rsid w:val="008E0AF0"/>
    <w:rsid w:val="008E1275"/>
    <w:rsid w:val="008E18D9"/>
    <w:rsid w:val="008E5E39"/>
    <w:rsid w:val="008F0692"/>
    <w:rsid w:val="008F1DFE"/>
    <w:rsid w:val="008F49AA"/>
    <w:rsid w:val="008F5E7C"/>
    <w:rsid w:val="00900D03"/>
    <w:rsid w:val="00907D52"/>
    <w:rsid w:val="00912359"/>
    <w:rsid w:val="009126A0"/>
    <w:rsid w:val="00917577"/>
    <w:rsid w:val="009176ED"/>
    <w:rsid w:val="00920BC4"/>
    <w:rsid w:val="009224B0"/>
    <w:rsid w:val="0092412F"/>
    <w:rsid w:val="00926BBC"/>
    <w:rsid w:val="00927353"/>
    <w:rsid w:val="00927804"/>
    <w:rsid w:val="0093386A"/>
    <w:rsid w:val="009348C8"/>
    <w:rsid w:val="009356B8"/>
    <w:rsid w:val="00935A66"/>
    <w:rsid w:val="00936218"/>
    <w:rsid w:val="00937D9F"/>
    <w:rsid w:val="00942B9D"/>
    <w:rsid w:val="00942F5A"/>
    <w:rsid w:val="00945477"/>
    <w:rsid w:val="00947192"/>
    <w:rsid w:val="009509B4"/>
    <w:rsid w:val="009510A1"/>
    <w:rsid w:val="009522B0"/>
    <w:rsid w:val="00952E15"/>
    <w:rsid w:val="00953D30"/>
    <w:rsid w:val="00954893"/>
    <w:rsid w:val="00956105"/>
    <w:rsid w:val="00957673"/>
    <w:rsid w:val="00963125"/>
    <w:rsid w:val="00964076"/>
    <w:rsid w:val="009709CF"/>
    <w:rsid w:val="00982171"/>
    <w:rsid w:val="00982E36"/>
    <w:rsid w:val="009834D7"/>
    <w:rsid w:val="0098480F"/>
    <w:rsid w:val="009869BC"/>
    <w:rsid w:val="00993DE4"/>
    <w:rsid w:val="009974B6"/>
    <w:rsid w:val="00997844"/>
    <w:rsid w:val="009A1A3C"/>
    <w:rsid w:val="009A22E6"/>
    <w:rsid w:val="009A28C7"/>
    <w:rsid w:val="009A3119"/>
    <w:rsid w:val="009A75DD"/>
    <w:rsid w:val="009B58C9"/>
    <w:rsid w:val="009B5EC8"/>
    <w:rsid w:val="009B6CD0"/>
    <w:rsid w:val="009B78B4"/>
    <w:rsid w:val="009C0C1E"/>
    <w:rsid w:val="009C1D99"/>
    <w:rsid w:val="009C4179"/>
    <w:rsid w:val="009C50AC"/>
    <w:rsid w:val="009C560A"/>
    <w:rsid w:val="009C5DC7"/>
    <w:rsid w:val="009C6739"/>
    <w:rsid w:val="009C7AFE"/>
    <w:rsid w:val="009D2C01"/>
    <w:rsid w:val="009D2D08"/>
    <w:rsid w:val="009D69C1"/>
    <w:rsid w:val="009D7CE4"/>
    <w:rsid w:val="009E786F"/>
    <w:rsid w:val="009F07BC"/>
    <w:rsid w:val="009F22AC"/>
    <w:rsid w:val="009F5DF4"/>
    <w:rsid w:val="009F7117"/>
    <w:rsid w:val="00A00B23"/>
    <w:rsid w:val="00A00E7F"/>
    <w:rsid w:val="00A073E0"/>
    <w:rsid w:val="00A13A9E"/>
    <w:rsid w:val="00A1444C"/>
    <w:rsid w:val="00A1512D"/>
    <w:rsid w:val="00A158EE"/>
    <w:rsid w:val="00A20132"/>
    <w:rsid w:val="00A219E3"/>
    <w:rsid w:val="00A23944"/>
    <w:rsid w:val="00A24C96"/>
    <w:rsid w:val="00A24FF4"/>
    <w:rsid w:val="00A25E8A"/>
    <w:rsid w:val="00A31531"/>
    <w:rsid w:val="00A316A5"/>
    <w:rsid w:val="00A3182B"/>
    <w:rsid w:val="00A31AB2"/>
    <w:rsid w:val="00A33A59"/>
    <w:rsid w:val="00A430D0"/>
    <w:rsid w:val="00A43416"/>
    <w:rsid w:val="00A448D3"/>
    <w:rsid w:val="00A4618D"/>
    <w:rsid w:val="00A528D4"/>
    <w:rsid w:val="00A5435E"/>
    <w:rsid w:val="00A5617C"/>
    <w:rsid w:val="00A615E3"/>
    <w:rsid w:val="00A62B8A"/>
    <w:rsid w:val="00A62EDF"/>
    <w:rsid w:val="00A63912"/>
    <w:rsid w:val="00A64119"/>
    <w:rsid w:val="00A660C7"/>
    <w:rsid w:val="00A741E7"/>
    <w:rsid w:val="00A74DF2"/>
    <w:rsid w:val="00A76212"/>
    <w:rsid w:val="00A8341F"/>
    <w:rsid w:val="00A845B9"/>
    <w:rsid w:val="00A84BB2"/>
    <w:rsid w:val="00A87236"/>
    <w:rsid w:val="00A878F4"/>
    <w:rsid w:val="00A91EF2"/>
    <w:rsid w:val="00A92145"/>
    <w:rsid w:val="00AA214B"/>
    <w:rsid w:val="00AA2694"/>
    <w:rsid w:val="00AA2FBF"/>
    <w:rsid w:val="00AA306E"/>
    <w:rsid w:val="00AA3CAA"/>
    <w:rsid w:val="00AA4C0F"/>
    <w:rsid w:val="00AA4E0B"/>
    <w:rsid w:val="00AA77F7"/>
    <w:rsid w:val="00AB10E7"/>
    <w:rsid w:val="00AB3048"/>
    <w:rsid w:val="00AB5B22"/>
    <w:rsid w:val="00AB61D9"/>
    <w:rsid w:val="00AB6F45"/>
    <w:rsid w:val="00AC18FA"/>
    <w:rsid w:val="00AC2C16"/>
    <w:rsid w:val="00AC2CAB"/>
    <w:rsid w:val="00AC4518"/>
    <w:rsid w:val="00AC57C0"/>
    <w:rsid w:val="00AC6A04"/>
    <w:rsid w:val="00AC6F3A"/>
    <w:rsid w:val="00AC7006"/>
    <w:rsid w:val="00AD2382"/>
    <w:rsid w:val="00AD3473"/>
    <w:rsid w:val="00AD52DA"/>
    <w:rsid w:val="00AD5CE5"/>
    <w:rsid w:val="00AD706F"/>
    <w:rsid w:val="00AD7848"/>
    <w:rsid w:val="00AE3DCB"/>
    <w:rsid w:val="00AE7996"/>
    <w:rsid w:val="00AE7A55"/>
    <w:rsid w:val="00AE7D00"/>
    <w:rsid w:val="00AF0929"/>
    <w:rsid w:val="00AF2495"/>
    <w:rsid w:val="00B0127E"/>
    <w:rsid w:val="00B035B8"/>
    <w:rsid w:val="00B054B0"/>
    <w:rsid w:val="00B05B7C"/>
    <w:rsid w:val="00B07F0B"/>
    <w:rsid w:val="00B07F4D"/>
    <w:rsid w:val="00B14187"/>
    <w:rsid w:val="00B14F06"/>
    <w:rsid w:val="00B20DDC"/>
    <w:rsid w:val="00B22017"/>
    <w:rsid w:val="00B2230D"/>
    <w:rsid w:val="00B251C4"/>
    <w:rsid w:val="00B25C29"/>
    <w:rsid w:val="00B25EFE"/>
    <w:rsid w:val="00B30DAC"/>
    <w:rsid w:val="00B31439"/>
    <w:rsid w:val="00B31693"/>
    <w:rsid w:val="00B31CB1"/>
    <w:rsid w:val="00B3630E"/>
    <w:rsid w:val="00B36F87"/>
    <w:rsid w:val="00B37F81"/>
    <w:rsid w:val="00B449E4"/>
    <w:rsid w:val="00B45157"/>
    <w:rsid w:val="00B45A17"/>
    <w:rsid w:val="00B4732A"/>
    <w:rsid w:val="00B50E8F"/>
    <w:rsid w:val="00B5279E"/>
    <w:rsid w:val="00B54208"/>
    <w:rsid w:val="00B55289"/>
    <w:rsid w:val="00B563F8"/>
    <w:rsid w:val="00B56755"/>
    <w:rsid w:val="00B602C7"/>
    <w:rsid w:val="00B65E1A"/>
    <w:rsid w:val="00B6658F"/>
    <w:rsid w:val="00B66EA1"/>
    <w:rsid w:val="00B72D6D"/>
    <w:rsid w:val="00B767EF"/>
    <w:rsid w:val="00B76E0F"/>
    <w:rsid w:val="00B8204B"/>
    <w:rsid w:val="00B82B3F"/>
    <w:rsid w:val="00B83D37"/>
    <w:rsid w:val="00B84B57"/>
    <w:rsid w:val="00B84F78"/>
    <w:rsid w:val="00B8538B"/>
    <w:rsid w:val="00B9022B"/>
    <w:rsid w:val="00B97A8F"/>
    <w:rsid w:val="00BA4D98"/>
    <w:rsid w:val="00BA5522"/>
    <w:rsid w:val="00BB4ABD"/>
    <w:rsid w:val="00BB7E9D"/>
    <w:rsid w:val="00BC44AF"/>
    <w:rsid w:val="00BC48F8"/>
    <w:rsid w:val="00BC59D0"/>
    <w:rsid w:val="00BC5FD6"/>
    <w:rsid w:val="00BD28B8"/>
    <w:rsid w:val="00BD2EDD"/>
    <w:rsid w:val="00BD5A49"/>
    <w:rsid w:val="00BE18D4"/>
    <w:rsid w:val="00BE2A69"/>
    <w:rsid w:val="00BE52AD"/>
    <w:rsid w:val="00BE56BB"/>
    <w:rsid w:val="00BE72EC"/>
    <w:rsid w:val="00BF0A87"/>
    <w:rsid w:val="00BF3392"/>
    <w:rsid w:val="00C01DF3"/>
    <w:rsid w:val="00C01EA4"/>
    <w:rsid w:val="00C10F44"/>
    <w:rsid w:val="00C1585E"/>
    <w:rsid w:val="00C17177"/>
    <w:rsid w:val="00C200D4"/>
    <w:rsid w:val="00C204F5"/>
    <w:rsid w:val="00C2056A"/>
    <w:rsid w:val="00C210F4"/>
    <w:rsid w:val="00C212DD"/>
    <w:rsid w:val="00C22CBE"/>
    <w:rsid w:val="00C24A71"/>
    <w:rsid w:val="00C26452"/>
    <w:rsid w:val="00C26AB6"/>
    <w:rsid w:val="00C30286"/>
    <w:rsid w:val="00C309B0"/>
    <w:rsid w:val="00C31716"/>
    <w:rsid w:val="00C33281"/>
    <w:rsid w:val="00C3792B"/>
    <w:rsid w:val="00C41A32"/>
    <w:rsid w:val="00C500BB"/>
    <w:rsid w:val="00C502F6"/>
    <w:rsid w:val="00C53CD5"/>
    <w:rsid w:val="00C547F8"/>
    <w:rsid w:val="00C554BB"/>
    <w:rsid w:val="00C6082D"/>
    <w:rsid w:val="00C6442A"/>
    <w:rsid w:val="00C6463E"/>
    <w:rsid w:val="00C646F3"/>
    <w:rsid w:val="00C654DF"/>
    <w:rsid w:val="00C65702"/>
    <w:rsid w:val="00C6634E"/>
    <w:rsid w:val="00C70194"/>
    <w:rsid w:val="00C70FAB"/>
    <w:rsid w:val="00C726EA"/>
    <w:rsid w:val="00C74013"/>
    <w:rsid w:val="00C74162"/>
    <w:rsid w:val="00C741D6"/>
    <w:rsid w:val="00C7563E"/>
    <w:rsid w:val="00C76538"/>
    <w:rsid w:val="00C803F3"/>
    <w:rsid w:val="00C80470"/>
    <w:rsid w:val="00C82004"/>
    <w:rsid w:val="00C8531A"/>
    <w:rsid w:val="00C86685"/>
    <w:rsid w:val="00C92B64"/>
    <w:rsid w:val="00C932E7"/>
    <w:rsid w:val="00C96619"/>
    <w:rsid w:val="00C9675C"/>
    <w:rsid w:val="00C96AFF"/>
    <w:rsid w:val="00CA2074"/>
    <w:rsid w:val="00CA27F1"/>
    <w:rsid w:val="00CA6954"/>
    <w:rsid w:val="00CA6C56"/>
    <w:rsid w:val="00CB45E3"/>
    <w:rsid w:val="00CB4BB9"/>
    <w:rsid w:val="00CB6746"/>
    <w:rsid w:val="00CB68B5"/>
    <w:rsid w:val="00CC4F4C"/>
    <w:rsid w:val="00CC5C41"/>
    <w:rsid w:val="00CD2BD7"/>
    <w:rsid w:val="00CD3848"/>
    <w:rsid w:val="00CD3BEE"/>
    <w:rsid w:val="00CD44C9"/>
    <w:rsid w:val="00CE406B"/>
    <w:rsid w:val="00CE49AD"/>
    <w:rsid w:val="00CE4B3F"/>
    <w:rsid w:val="00CE4E03"/>
    <w:rsid w:val="00CE742C"/>
    <w:rsid w:val="00CE769D"/>
    <w:rsid w:val="00CF5793"/>
    <w:rsid w:val="00CF5A50"/>
    <w:rsid w:val="00D00D3D"/>
    <w:rsid w:val="00D02978"/>
    <w:rsid w:val="00D1418C"/>
    <w:rsid w:val="00D20B60"/>
    <w:rsid w:val="00D220CA"/>
    <w:rsid w:val="00D24B05"/>
    <w:rsid w:val="00D25C78"/>
    <w:rsid w:val="00D26823"/>
    <w:rsid w:val="00D31A40"/>
    <w:rsid w:val="00D31E95"/>
    <w:rsid w:val="00D33E1B"/>
    <w:rsid w:val="00D34C14"/>
    <w:rsid w:val="00D35FF4"/>
    <w:rsid w:val="00D43004"/>
    <w:rsid w:val="00D4333E"/>
    <w:rsid w:val="00D4389B"/>
    <w:rsid w:val="00D43AE4"/>
    <w:rsid w:val="00D43F25"/>
    <w:rsid w:val="00D45AA3"/>
    <w:rsid w:val="00D45C03"/>
    <w:rsid w:val="00D463AC"/>
    <w:rsid w:val="00D46873"/>
    <w:rsid w:val="00D4741B"/>
    <w:rsid w:val="00D4752C"/>
    <w:rsid w:val="00D53A2A"/>
    <w:rsid w:val="00D5439A"/>
    <w:rsid w:val="00D5543A"/>
    <w:rsid w:val="00D55799"/>
    <w:rsid w:val="00D600F0"/>
    <w:rsid w:val="00D601C7"/>
    <w:rsid w:val="00D60467"/>
    <w:rsid w:val="00D61025"/>
    <w:rsid w:val="00D62F3A"/>
    <w:rsid w:val="00D63E63"/>
    <w:rsid w:val="00D641AB"/>
    <w:rsid w:val="00D708DF"/>
    <w:rsid w:val="00D71B81"/>
    <w:rsid w:val="00D741A6"/>
    <w:rsid w:val="00D77085"/>
    <w:rsid w:val="00D81909"/>
    <w:rsid w:val="00D8439B"/>
    <w:rsid w:val="00D84808"/>
    <w:rsid w:val="00D87674"/>
    <w:rsid w:val="00D91181"/>
    <w:rsid w:val="00D91939"/>
    <w:rsid w:val="00D94EFD"/>
    <w:rsid w:val="00D960FA"/>
    <w:rsid w:val="00D96452"/>
    <w:rsid w:val="00D976E8"/>
    <w:rsid w:val="00DA415C"/>
    <w:rsid w:val="00DA60FE"/>
    <w:rsid w:val="00DA675C"/>
    <w:rsid w:val="00DA798A"/>
    <w:rsid w:val="00DB0040"/>
    <w:rsid w:val="00DB0744"/>
    <w:rsid w:val="00DB0B6C"/>
    <w:rsid w:val="00DB21ED"/>
    <w:rsid w:val="00DB2EB2"/>
    <w:rsid w:val="00DB3C9C"/>
    <w:rsid w:val="00DB48B1"/>
    <w:rsid w:val="00DB4FEF"/>
    <w:rsid w:val="00DB57CA"/>
    <w:rsid w:val="00DB754B"/>
    <w:rsid w:val="00DC117F"/>
    <w:rsid w:val="00DC28B5"/>
    <w:rsid w:val="00DC34D1"/>
    <w:rsid w:val="00DC515E"/>
    <w:rsid w:val="00DD547F"/>
    <w:rsid w:val="00DE0CBD"/>
    <w:rsid w:val="00DE0EE9"/>
    <w:rsid w:val="00DE5DCB"/>
    <w:rsid w:val="00DE6619"/>
    <w:rsid w:val="00DF1447"/>
    <w:rsid w:val="00DF1CE4"/>
    <w:rsid w:val="00DF1FE3"/>
    <w:rsid w:val="00DF31F8"/>
    <w:rsid w:val="00DF3C0F"/>
    <w:rsid w:val="00DF57BC"/>
    <w:rsid w:val="00DF6B7B"/>
    <w:rsid w:val="00DF6E81"/>
    <w:rsid w:val="00E03979"/>
    <w:rsid w:val="00E06EBF"/>
    <w:rsid w:val="00E07B88"/>
    <w:rsid w:val="00E10EAF"/>
    <w:rsid w:val="00E11167"/>
    <w:rsid w:val="00E11AC7"/>
    <w:rsid w:val="00E1626A"/>
    <w:rsid w:val="00E17A37"/>
    <w:rsid w:val="00E267E4"/>
    <w:rsid w:val="00E270A9"/>
    <w:rsid w:val="00E31ADF"/>
    <w:rsid w:val="00E323AD"/>
    <w:rsid w:val="00E3353E"/>
    <w:rsid w:val="00E44104"/>
    <w:rsid w:val="00E453F7"/>
    <w:rsid w:val="00E46191"/>
    <w:rsid w:val="00E50082"/>
    <w:rsid w:val="00E5165A"/>
    <w:rsid w:val="00E519E5"/>
    <w:rsid w:val="00E52C43"/>
    <w:rsid w:val="00E53ED1"/>
    <w:rsid w:val="00E55E7D"/>
    <w:rsid w:val="00E626B7"/>
    <w:rsid w:val="00E671DD"/>
    <w:rsid w:val="00E70B4D"/>
    <w:rsid w:val="00E72D2A"/>
    <w:rsid w:val="00E760F0"/>
    <w:rsid w:val="00E811B3"/>
    <w:rsid w:val="00E825F6"/>
    <w:rsid w:val="00E87246"/>
    <w:rsid w:val="00E87FD0"/>
    <w:rsid w:val="00E9056B"/>
    <w:rsid w:val="00E943B4"/>
    <w:rsid w:val="00E963EA"/>
    <w:rsid w:val="00EA126D"/>
    <w:rsid w:val="00EA3BF2"/>
    <w:rsid w:val="00EA54F2"/>
    <w:rsid w:val="00EA580D"/>
    <w:rsid w:val="00EA5951"/>
    <w:rsid w:val="00EA7079"/>
    <w:rsid w:val="00EB1D3D"/>
    <w:rsid w:val="00EC255E"/>
    <w:rsid w:val="00EC37E2"/>
    <w:rsid w:val="00EC4EC4"/>
    <w:rsid w:val="00EC6EE7"/>
    <w:rsid w:val="00EC71A8"/>
    <w:rsid w:val="00ED30A0"/>
    <w:rsid w:val="00ED3AE6"/>
    <w:rsid w:val="00ED3D27"/>
    <w:rsid w:val="00ED4CA2"/>
    <w:rsid w:val="00ED7375"/>
    <w:rsid w:val="00EE0B9D"/>
    <w:rsid w:val="00EE5949"/>
    <w:rsid w:val="00EF082C"/>
    <w:rsid w:val="00EF27DB"/>
    <w:rsid w:val="00EF299F"/>
    <w:rsid w:val="00EF5A3F"/>
    <w:rsid w:val="00EF5E06"/>
    <w:rsid w:val="00EF6DF2"/>
    <w:rsid w:val="00EF720A"/>
    <w:rsid w:val="00F0072A"/>
    <w:rsid w:val="00F07256"/>
    <w:rsid w:val="00F11A78"/>
    <w:rsid w:val="00F14013"/>
    <w:rsid w:val="00F15134"/>
    <w:rsid w:val="00F20746"/>
    <w:rsid w:val="00F21C3C"/>
    <w:rsid w:val="00F2415A"/>
    <w:rsid w:val="00F2537A"/>
    <w:rsid w:val="00F258A4"/>
    <w:rsid w:val="00F26F01"/>
    <w:rsid w:val="00F3060E"/>
    <w:rsid w:val="00F321EC"/>
    <w:rsid w:val="00F333B7"/>
    <w:rsid w:val="00F359D2"/>
    <w:rsid w:val="00F35DEE"/>
    <w:rsid w:val="00F378D1"/>
    <w:rsid w:val="00F37E1F"/>
    <w:rsid w:val="00F41C5D"/>
    <w:rsid w:val="00F43C93"/>
    <w:rsid w:val="00F5429F"/>
    <w:rsid w:val="00F560E1"/>
    <w:rsid w:val="00F5751C"/>
    <w:rsid w:val="00F60102"/>
    <w:rsid w:val="00F64D1D"/>
    <w:rsid w:val="00F66A19"/>
    <w:rsid w:val="00F67F1F"/>
    <w:rsid w:val="00F7568C"/>
    <w:rsid w:val="00F81436"/>
    <w:rsid w:val="00F90326"/>
    <w:rsid w:val="00F931AE"/>
    <w:rsid w:val="00F94FE9"/>
    <w:rsid w:val="00F96269"/>
    <w:rsid w:val="00FA01A5"/>
    <w:rsid w:val="00FA1CBB"/>
    <w:rsid w:val="00FA456C"/>
    <w:rsid w:val="00FA4EF2"/>
    <w:rsid w:val="00FA5112"/>
    <w:rsid w:val="00FA787D"/>
    <w:rsid w:val="00FB0291"/>
    <w:rsid w:val="00FB0A93"/>
    <w:rsid w:val="00FB192D"/>
    <w:rsid w:val="00FB620F"/>
    <w:rsid w:val="00FC1880"/>
    <w:rsid w:val="00FC1BF6"/>
    <w:rsid w:val="00FC1D1B"/>
    <w:rsid w:val="00FC3335"/>
    <w:rsid w:val="00FC3B52"/>
    <w:rsid w:val="00FC3F56"/>
    <w:rsid w:val="00FC4143"/>
    <w:rsid w:val="00FC5A0A"/>
    <w:rsid w:val="00FC62A1"/>
    <w:rsid w:val="00FC76AD"/>
    <w:rsid w:val="00FD360D"/>
    <w:rsid w:val="00FD5EF9"/>
    <w:rsid w:val="00FD6763"/>
    <w:rsid w:val="00FD797C"/>
    <w:rsid w:val="00FE155E"/>
    <w:rsid w:val="00FE547D"/>
    <w:rsid w:val="00FE7179"/>
    <w:rsid w:val="00FF0375"/>
    <w:rsid w:val="00FF170E"/>
    <w:rsid w:val="00FF25C1"/>
    <w:rsid w:val="00FF5977"/>
    <w:rsid w:val="00FF5C13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2839"/>
  </w:style>
  <w:style w:type="paragraph" w:styleId="Nagwek1">
    <w:name w:val="heading 1"/>
    <w:basedOn w:val="Normalny"/>
    <w:next w:val="Normalny"/>
    <w:qFormat/>
    <w:rsid w:val="00202839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202839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2028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02839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20283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20283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0283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202839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202839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202839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2028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02839"/>
  </w:style>
  <w:style w:type="paragraph" w:styleId="Tekstpodstawowywcity2">
    <w:name w:val="Body Text Indent 2"/>
    <w:basedOn w:val="Normalny"/>
    <w:rsid w:val="00202839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rsid w:val="00202839"/>
    <w:pPr>
      <w:spacing w:after="120" w:line="480" w:lineRule="auto"/>
    </w:pPr>
  </w:style>
  <w:style w:type="paragraph" w:styleId="Tekstdymka">
    <w:name w:val="Balloon Text"/>
    <w:basedOn w:val="Normalny"/>
    <w:semiHidden/>
    <w:rsid w:val="00202839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202839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202839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202839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202839"/>
    <w:pPr>
      <w:ind w:left="850" w:hanging="425"/>
    </w:pPr>
  </w:style>
  <w:style w:type="paragraph" w:customStyle="1" w:styleId="lit1">
    <w:name w:val="lit1"/>
    <w:basedOn w:val="Normalny"/>
    <w:rsid w:val="00202839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202839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202839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rsid w:val="00202839"/>
    <w:rPr>
      <w:sz w:val="20"/>
    </w:rPr>
  </w:style>
  <w:style w:type="character" w:styleId="Hipercze">
    <w:name w:val="Hyperlink"/>
    <w:rsid w:val="00202839"/>
    <w:rPr>
      <w:color w:val="0000FF"/>
      <w:u w:val="single"/>
    </w:rPr>
  </w:style>
  <w:style w:type="paragraph" w:styleId="Tekstpodstawowywcity3">
    <w:name w:val="Body Text Indent 3"/>
    <w:basedOn w:val="Normalny"/>
    <w:rsid w:val="00202839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963125"/>
  </w:style>
  <w:style w:type="character" w:styleId="Odwoanieprzypisudolnego">
    <w:name w:val="footnote reference"/>
    <w:semiHidden/>
    <w:rsid w:val="00963125"/>
    <w:rPr>
      <w:vertAlign w:val="superscript"/>
    </w:rPr>
  </w:style>
  <w:style w:type="character" w:customStyle="1" w:styleId="Tekstpodstawowy2Znak">
    <w:name w:val="Tekst podstawowy 2 Znak"/>
    <w:link w:val="Tekstpodstawowy2"/>
    <w:rsid w:val="005567B1"/>
  </w:style>
  <w:style w:type="character" w:customStyle="1" w:styleId="TekstprzypisudolnegoZnak">
    <w:name w:val="Tekst przypisu dolnego Znak"/>
    <w:link w:val="Tekstprzypisudolnego"/>
    <w:semiHidden/>
    <w:rsid w:val="00854F5B"/>
  </w:style>
  <w:style w:type="paragraph" w:styleId="NormalnyWeb">
    <w:name w:val="Normal (Web)"/>
    <w:basedOn w:val="Normalny"/>
    <w:rsid w:val="008474A5"/>
    <w:pPr>
      <w:spacing w:before="100" w:after="100"/>
      <w:jc w:val="both"/>
    </w:pPr>
  </w:style>
  <w:style w:type="character" w:customStyle="1" w:styleId="TekstpodstawowywcityZnak">
    <w:name w:val="Tekst podstawowy wcięty Znak"/>
    <w:link w:val="Tekstpodstawowywcity"/>
    <w:rsid w:val="00B1418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5537"/>
    <w:pPr>
      <w:ind w:left="708"/>
    </w:pPr>
  </w:style>
  <w:style w:type="character" w:styleId="Odwoaniedokomentarza">
    <w:name w:val="annotation reference"/>
    <w:uiPriority w:val="99"/>
    <w:unhideWhenUsed/>
    <w:rsid w:val="008144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4431"/>
    <w:pPr>
      <w:widowControl w:val="0"/>
      <w:overflowPunct w:val="0"/>
      <w:adjustRightInd w:val="0"/>
    </w:pPr>
    <w:rPr>
      <w:kern w:val="28"/>
    </w:rPr>
  </w:style>
  <w:style w:type="character" w:customStyle="1" w:styleId="TekstkomentarzaZnak">
    <w:name w:val="Tekst komentarza Znak"/>
    <w:link w:val="Tekstkomentarza"/>
    <w:uiPriority w:val="99"/>
    <w:rsid w:val="00814431"/>
    <w:rPr>
      <w:kern w:val="28"/>
    </w:rPr>
  </w:style>
  <w:style w:type="character" w:customStyle="1" w:styleId="Tekstpodstawowy3Znak">
    <w:name w:val="Tekst podstawowy 3 Znak"/>
    <w:link w:val="Tekstpodstawowy3"/>
    <w:rsid w:val="0044486C"/>
    <w:rPr>
      <w:rFonts w:ascii="Arial" w:hAnsi="Arial" w:cs="Aria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4486C"/>
  </w:style>
  <w:style w:type="paragraph" w:customStyle="1" w:styleId="Tekstpodstawowy31">
    <w:name w:val="Tekst podstawowy 31"/>
    <w:basedOn w:val="Normalny"/>
    <w:rsid w:val="00DC117F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E1AB8-0350-4A11-A693-0F636D84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10596</Words>
  <Characters>63577</Characters>
  <Application>Microsoft Office Word</Application>
  <DocSecurity>0</DocSecurity>
  <Lines>529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74025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mzdeb</cp:lastModifiedBy>
  <cp:revision>3</cp:revision>
  <cp:lastPrinted>2016-10-11T10:44:00Z</cp:lastPrinted>
  <dcterms:created xsi:type="dcterms:W3CDTF">2016-10-11T10:45:00Z</dcterms:created>
  <dcterms:modified xsi:type="dcterms:W3CDTF">2016-10-11T10:56:00Z</dcterms:modified>
</cp:coreProperties>
</file>