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A76D4" w14:textId="6A17C464" w:rsidR="00843AF8" w:rsidRPr="00663E80" w:rsidRDefault="0039117F" w:rsidP="00843AF8">
      <w:pPr>
        <w:pStyle w:val="Tekstpodstawowywcity"/>
        <w:ind w:left="0"/>
        <w:jc w:val="center"/>
        <w:rPr>
          <w:rFonts w:ascii="Verdana" w:hAnsi="Verdana"/>
          <w:b/>
          <w:bCs/>
          <w:sz w:val="18"/>
          <w:szCs w:val="18"/>
        </w:rPr>
      </w:pPr>
      <w:r w:rsidRPr="00663E80">
        <w:rPr>
          <w:rFonts w:ascii="Verdana" w:hAnsi="Verdana"/>
          <w:b/>
          <w:bCs/>
          <w:sz w:val="18"/>
          <w:szCs w:val="18"/>
        </w:rPr>
        <w:t>Umowy</w:t>
      </w:r>
      <w:r w:rsidR="00843AF8" w:rsidRPr="00663E80">
        <w:rPr>
          <w:rFonts w:ascii="Verdana" w:hAnsi="Verdana"/>
          <w:b/>
          <w:bCs/>
          <w:sz w:val="18"/>
          <w:szCs w:val="18"/>
        </w:rPr>
        <w:t xml:space="preserve"> CRU</w:t>
      </w:r>
      <w:r w:rsidR="00843AF8" w:rsidRPr="00663E80">
        <w:rPr>
          <w:rFonts w:ascii="Verdana" w:hAnsi="Verdana"/>
          <w:b/>
          <w:sz w:val="18"/>
          <w:szCs w:val="18"/>
        </w:rPr>
        <w:t>/……</w:t>
      </w:r>
      <w:r w:rsidR="00A75A0B" w:rsidRPr="00663E80">
        <w:rPr>
          <w:rFonts w:ascii="Verdana" w:hAnsi="Verdana"/>
          <w:b/>
          <w:sz w:val="18"/>
          <w:szCs w:val="18"/>
        </w:rPr>
        <w:t>…….</w:t>
      </w:r>
      <w:r w:rsidR="00843AF8" w:rsidRPr="00663E80">
        <w:rPr>
          <w:rFonts w:ascii="Verdana" w:hAnsi="Verdana"/>
          <w:b/>
          <w:bCs/>
          <w:sz w:val="18"/>
          <w:szCs w:val="18"/>
        </w:rPr>
        <w:t>/</w:t>
      </w:r>
      <w:r w:rsidR="00D31626" w:rsidRPr="00663E80">
        <w:rPr>
          <w:rFonts w:ascii="Verdana" w:hAnsi="Verdana"/>
          <w:b/>
          <w:bCs/>
          <w:sz w:val="18"/>
          <w:szCs w:val="18"/>
        </w:rPr>
        <w:t>20</w:t>
      </w:r>
      <w:r w:rsidR="0061672A">
        <w:rPr>
          <w:rFonts w:ascii="Verdana" w:hAnsi="Verdana"/>
          <w:b/>
          <w:bCs/>
          <w:sz w:val="18"/>
          <w:szCs w:val="18"/>
        </w:rPr>
        <w:t>20</w:t>
      </w:r>
    </w:p>
    <w:p w14:paraId="6B0D70B7" w14:textId="77777777" w:rsidR="007F4038" w:rsidRPr="00663E80" w:rsidRDefault="007F4038" w:rsidP="00843AF8">
      <w:pPr>
        <w:pStyle w:val="Tekstpodstawowywcity"/>
        <w:ind w:left="0"/>
        <w:jc w:val="center"/>
        <w:rPr>
          <w:rFonts w:ascii="Verdana" w:hAnsi="Verdana"/>
          <w:b/>
          <w:bCs/>
          <w:sz w:val="18"/>
          <w:szCs w:val="18"/>
        </w:rPr>
      </w:pPr>
    </w:p>
    <w:p w14:paraId="7DAA042E" w14:textId="77777777" w:rsidR="00843AF8" w:rsidRPr="00663E80" w:rsidRDefault="00843AF8" w:rsidP="00843AF8">
      <w:pPr>
        <w:pStyle w:val="Tekstpodstawowywcity"/>
        <w:ind w:right="675"/>
        <w:rPr>
          <w:rFonts w:ascii="Verdana" w:hAnsi="Verdana" w:cs="Times New Roman"/>
          <w:b/>
          <w:bCs/>
          <w:sz w:val="18"/>
          <w:szCs w:val="18"/>
        </w:rPr>
      </w:pPr>
    </w:p>
    <w:p w14:paraId="7E6F4188" w14:textId="46DAE09F" w:rsidR="00843AF8" w:rsidRPr="00663E80" w:rsidRDefault="00084A08" w:rsidP="00BA7160">
      <w:pPr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Zawarta w dniu ……………………</w:t>
      </w:r>
      <w:r w:rsidR="00D31626">
        <w:rPr>
          <w:rFonts w:ascii="Verdana" w:hAnsi="Verdana" w:cs="Arial"/>
          <w:sz w:val="18"/>
          <w:szCs w:val="18"/>
        </w:rPr>
        <w:t>…</w:t>
      </w:r>
      <w:r w:rsidR="00FD38A4" w:rsidRPr="00663E80">
        <w:rPr>
          <w:rFonts w:ascii="Verdana" w:hAnsi="Verdana" w:cs="Arial"/>
          <w:sz w:val="18"/>
          <w:szCs w:val="18"/>
        </w:rPr>
        <w:t xml:space="preserve"> roku, w</w:t>
      </w:r>
      <w:r w:rsidR="00843AF8" w:rsidRPr="00663E80">
        <w:rPr>
          <w:rFonts w:ascii="Verdana" w:hAnsi="Verdana" w:cs="Arial"/>
          <w:sz w:val="18"/>
          <w:szCs w:val="18"/>
        </w:rPr>
        <w:t xml:space="preserve"> Zabrzu, pomiędzy:</w:t>
      </w:r>
    </w:p>
    <w:p w14:paraId="0D32031C" w14:textId="77777777" w:rsidR="00843AF8" w:rsidRPr="00663E80" w:rsidRDefault="00843AF8" w:rsidP="00BA7160">
      <w:pPr>
        <w:jc w:val="both"/>
        <w:rPr>
          <w:rFonts w:ascii="Verdana" w:hAnsi="Verdana" w:cs="Arial"/>
          <w:b/>
          <w:sz w:val="18"/>
          <w:szCs w:val="18"/>
        </w:rPr>
      </w:pPr>
    </w:p>
    <w:p w14:paraId="52ADF0A9" w14:textId="577E547D" w:rsidR="00843AF8" w:rsidRPr="00663E80" w:rsidRDefault="00E8495D" w:rsidP="00BA7160">
      <w:pPr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b/>
          <w:sz w:val="18"/>
          <w:szCs w:val="18"/>
        </w:rPr>
        <w:t>Miastem Zabrze z siedzibą władz w Urzędzie</w:t>
      </w:r>
      <w:r w:rsidR="00843AF8" w:rsidRPr="00663E80">
        <w:rPr>
          <w:rFonts w:ascii="Verdana" w:hAnsi="Verdana" w:cs="Arial"/>
          <w:b/>
          <w:sz w:val="18"/>
          <w:szCs w:val="18"/>
        </w:rPr>
        <w:t xml:space="preserve"> Miejskim</w:t>
      </w:r>
      <w:r w:rsidR="00843AF8" w:rsidRPr="00663E80">
        <w:rPr>
          <w:rFonts w:ascii="Verdana" w:hAnsi="Verdana" w:cs="Arial"/>
          <w:sz w:val="18"/>
          <w:szCs w:val="18"/>
        </w:rPr>
        <w:t xml:space="preserve"> przy ul. Powstańców Śląskich 5-7, </w:t>
      </w:r>
      <w:r w:rsidR="00A75A0B" w:rsidRPr="00663E80">
        <w:rPr>
          <w:rFonts w:ascii="Verdana" w:hAnsi="Verdana" w:cs="Arial"/>
          <w:sz w:val="18"/>
          <w:szCs w:val="18"/>
        </w:rPr>
        <w:br/>
      </w:r>
      <w:r w:rsidRPr="00663E80">
        <w:rPr>
          <w:rFonts w:ascii="Verdana" w:hAnsi="Verdana" w:cs="Arial"/>
          <w:sz w:val="18"/>
          <w:szCs w:val="18"/>
        </w:rPr>
        <w:t>41-800 Zabrze, (NIP: 648-27-43-351), zwanym</w:t>
      </w:r>
      <w:r w:rsidR="00843AF8" w:rsidRPr="00663E80">
        <w:rPr>
          <w:rFonts w:ascii="Verdana" w:hAnsi="Verdana" w:cs="Arial"/>
          <w:sz w:val="18"/>
          <w:szCs w:val="18"/>
        </w:rPr>
        <w:t xml:space="preserve"> dalej </w:t>
      </w:r>
      <w:r w:rsidR="00843AF8" w:rsidRPr="00663E80">
        <w:rPr>
          <w:rFonts w:ascii="Verdana" w:hAnsi="Verdana" w:cs="Arial"/>
          <w:b/>
          <w:sz w:val="18"/>
          <w:szCs w:val="18"/>
        </w:rPr>
        <w:t>Zamawiającym,</w:t>
      </w:r>
      <w:r w:rsidR="00A75A0B" w:rsidRPr="00663E80">
        <w:rPr>
          <w:rFonts w:ascii="Verdana" w:hAnsi="Verdana" w:cs="Arial"/>
          <w:b/>
          <w:sz w:val="18"/>
          <w:szCs w:val="18"/>
        </w:rPr>
        <w:t xml:space="preserve"> </w:t>
      </w:r>
      <w:r w:rsidRPr="00663E80">
        <w:rPr>
          <w:rFonts w:ascii="Verdana" w:hAnsi="Verdana" w:cs="Arial"/>
          <w:sz w:val="18"/>
          <w:szCs w:val="18"/>
        </w:rPr>
        <w:t>reprezentowanym</w:t>
      </w:r>
      <w:r w:rsidR="00843AF8" w:rsidRPr="00663E80">
        <w:rPr>
          <w:rFonts w:ascii="Verdana" w:hAnsi="Verdana" w:cs="Arial"/>
          <w:sz w:val="18"/>
          <w:szCs w:val="18"/>
        </w:rPr>
        <w:t xml:space="preserve"> przez</w:t>
      </w:r>
      <w:r w:rsidR="00E812D8" w:rsidRPr="00663E80">
        <w:rPr>
          <w:rFonts w:ascii="Verdana" w:hAnsi="Verdana" w:cs="Arial"/>
          <w:sz w:val="18"/>
          <w:szCs w:val="18"/>
        </w:rPr>
        <w:t xml:space="preserve"> Prezydenta Miasta Zabrze, w imieniu którego na podstawie upoważnienia</w:t>
      </w:r>
      <w:r w:rsidR="00A75A0B" w:rsidRPr="00663E80">
        <w:rPr>
          <w:rFonts w:ascii="Verdana" w:hAnsi="Verdana" w:cs="Arial"/>
          <w:sz w:val="18"/>
          <w:szCs w:val="18"/>
        </w:rPr>
        <w:t xml:space="preserve"> </w:t>
      </w:r>
      <w:r w:rsidR="00E812D8" w:rsidRPr="00663E80">
        <w:rPr>
          <w:rFonts w:ascii="Verdana" w:hAnsi="Verdana" w:cs="Arial"/>
          <w:sz w:val="18"/>
          <w:szCs w:val="18"/>
        </w:rPr>
        <w:t>działa</w:t>
      </w:r>
      <w:r w:rsidR="00A75A0B" w:rsidRPr="00663E80">
        <w:rPr>
          <w:rFonts w:ascii="Verdana" w:hAnsi="Verdana" w:cs="Arial"/>
          <w:sz w:val="18"/>
          <w:szCs w:val="18"/>
        </w:rPr>
        <w:t>:</w:t>
      </w:r>
    </w:p>
    <w:p w14:paraId="75F652AA" w14:textId="77777777" w:rsidR="00843AF8" w:rsidRPr="00663E80" w:rsidRDefault="00843AF8" w:rsidP="00BA7160">
      <w:pPr>
        <w:jc w:val="both"/>
        <w:rPr>
          <w:rFonts w:ascii="Verdana" w:hAnsi="Verdana" w:cs="Arial"/>
          <w:sz w:val="18"/>
          <w:szCs w:val="18"/>
        </w:rPr>
      </w:pPr>
    </w:p>
    <w:p w14:paraId="05CE4AB5" w14:textId="49EE5245" w:rsidR="002149F1" w:rsidRPr="00663E80" w:rsidRDefault="003C46A2" w:rsidP="00A75A0B">
      <w:p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  <w:r w:rsidR="00A75A0B" w:rsidRPr="00663E80">
        <w:rPr>
          <w:rFonts w:ascii="Verdana" w:hAnsi="Verdana" w:cs="Arial"/>
          <w:sz w:val="18"/>
          <w:szCs w:val="18"/>
        </w:rPr>
        <w:t>,</w:t>
      </w:r>
    </w:p>
    <w:p w14:paraId="5614BA79" w14:textId="77777777" w:rsidR="006D7BA0" w:rsidRPr="00663E80" w:rsidRDefault="006D7BA0" w:rsidP="00BA7160">
      <w:pPr>
        <w:jc w:val="both"/>
        <w:rPr>
          <w:rFonts w:ascii="Verdana" w:hAnsi="Verdana" w:cs="Arial"/>
          <w:sz w:val="18"/>
          <w:szCs w:val="18"/>
        </w:rPr>
      </w:pPr>
    </w:p>
    <w:p w14:paraId="7442A10D" w14:textId="77777777" w:rsidR="00843AF8" w:rsidRPr="00663E80" w:rsidRDefault="00843AF8" w:rsidP="00BA7160">
      <w:pPr>
        <w:pStyle w:val="Tekstpodstawowy"/>
        <w:spacing w:after="0" w:line="240" w:lineRule="auto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a</w:t>
      </w:r>
    </w:p>
    <w:p w14:paraId="3B295B8C" w14:textId="77777777" w:rsidR="00843AF8" w:rsidRPr="00663E80" w:rsidRDefault="00843AF8" w:rsidP="00BA7160">
      <w:pPr>
        <w:rPr>
          <w:rFonts w:ascii="Verdana" w:hAnsi="Verdana" w:cs="Tahoma"/>
          <w:sz w:val="18"/>
          <w:szCs w:val="18"/>
        </w:rPr>
      </w:pPr>
    </w:p>
    <w:p w14:paraId="5904C491" w14:textId="41F6EC30" w:rsidR="00E8495D" w:rsidRPr="00B80688" w:rsidRDefault="0061672A" w:rsidP="005A1412">
      <w:pPr>
        <w:spacing w:line="480" w:lineRule="auto"/>
        <w:jc w:val="both"/>
        <w:rPr>
          <w:rFonts w:ascii="Verdana" w:hAnsi="Verdana"/>
          <w:bCs/>
          <w:sz w:val="18"/>
          <w:szCs w:val="18"/>
        </w:rPr>
      </w:pPr>
      <w:r w:rsidRPr="005A1412">
        <w:rPr>
          <w:rFonts w:ascii="Verdana" w:hAnsi="Verdana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bCs/>
          <w:sz w:val="18"/>
          <w:szCs w:val="18"/>
        </w:rPr>
        <w:t>………………………………………………………………………………………………………</w:t>
      </w:r>
    </w:p>
    <w:p w14:paraId="267B925B" w14:textId="77777777" w:rsidR="00F3141F" w:rsidRPr="00663E80" w:rsidRDefault="00F3141F" w:rsidP="005A1412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Verdana" w:hAnsi="Verdana"/>
          <w:sz w:val="18"/>
          <w:szCs w:val="18"/>
        </w:rPr>
      </w:pPr>
    </w:p>
    <w:p w14:paraId="3DB88606" w14:textId="77777777" w:rsidR="00E8495D" w:rsidRPr="00663E80" w:rsidRDefault="00E8495D" w:rsidP="00BA7160">
      <w:pPr>
        <w:ind w:left="360"/>
        <w:jc w:val="both"/>
        <w:rPr>
          <w:rFonts w:ascii="Verdana" w:hAnsi="Verdana"/>
          <w:sz w:val="18"/>
          <w:szCs w:val="18"/>
        </w:rPr>
      </w:pPr>
    </w:p>
    <w:p w14:paraId="6AFA603B" w14:textId="77777777" w:rsidR="00E8495D" w:rsidRPr="00663E80" w:rsidRDefault="00E8495D" w:rsidP="00BA7160">
      <w:pPr>
        <w:jc w:val="both"/>
        <w:rPr>
          <w:rFonts w:ascii="Verdana" w:hAnsi="Verdana"/>
          <w:b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zwan</w:t>
      </w:r>
      <w:r w:rsidR="00A75A0B" w:rsidRPr="00663E80">
        <w:rPr>
          <w:rFonts w:ascii="Verdana" w:hAnsi="Verdana"/>
          <w:sz w:val="18"/>
          <w:szCs w:val="18"/>
        </w:rPr>
        <w:t>ą</w:t>
      </w:r>
      <w:r w:rsidRPr="00663E80">
        <w:rPr>
          <w:rFonts w:ascii="Verdana" w:hAnsi="Verdana"/>
          <w:sz w:val="18"/>
          <w:szCs w:val="18"/>
        </w:rPr>
        <w:t xml:space="preserve"> dalej </w:t>
      </w:r>
      <w:r w:rsidRPr="00663E80">
        <w:rPr>
          <w:rFonts w:ascii="Verdana" w:hAnsi="Verdana"/>
          <w:b/>
          <w:sz w:val="18"/>
          <w:szCs w:val="18"/>
        </w:rPr>
        <w:t>Wykonawcą</w:t>
      </w:r>
      <w:r w:rsidR="00292DEE" w:rsidRPr="00663E80">
        <w:rPr>
          <w:rFonts w:ascii="Verdana" w:hAnsi="Verdana"/>
          <w:sz w:val="18"/>
          <w:szCs w:val="18"/>
        </w:rPr>
        <w:t>,</w:t>
      </w:r>
    </w:p>
    <w:p w14:paraId="224A9F49" w14:textId="77777777" w:rsidR="002D2D3F" w:rsidRPr="00663E80" w:rsidRDefault="002D2D3F" w:rsidP="00BA7160">
      <w:pPr>
        <w:rPr>
          <w:rFonts w:ascii="Verdana" w:hAnsi="Verdana" w:cs="Tahoma"/>
          <w:sz w:val="18"/>
          <w:szCs w:val="18"/>
        </w:rPr>
      </w:pPr>
    </w:p>
    <w:p w14:paraId="23CD8412" w14:textId="77777777" w:rsidR="00BA7160" w:rsidRPr="00663E80" w:rsidRDefault="00BA7160" w:rsidP="00BA7160">
      <w:pPr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zwani dalej osobno Stroną, a łącznie Stronami,</w:t>
      </w:r>
    </w:p>
    <w:p w14:paraId="1E506422" w14:textId="77777777" w:rsidR="00BA7160" w:rsidRPr="00663E80" w:rsidRDefault="00BA7160" w:rsidP="00BA7160">
      <w:pPr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o następującej treści:</w:t>
      </w:r>
    </w:p>
    <w:p w14:paraId="0D1E2BAB" w14:textId="77777777" w:rsidR="00BA7160" w:rsidRPr="00F45D15" w:rsidRDefault="00BA7160" w:rsidP="00BA7160">
      <w:pPr>
        <w:pStyle w:val="Tekstpodstawowywcity"/>
        <w:spacing w:before="0" w:after="0" w:line="240" w:lineRule="auto"/>
        <w:ind w:left="567" w:right="675"/>
        <w:rPr>
          <w:rFonts w:ascii="Verdana" w:hAnsi="Verdana"/>
        </w:rPr>
      </w:pPr>
    </w:p>
    <w:p w14:paraId="5D29F091" w14:textId="7E0A720C" w:rsidR="0061672A" w:rsidRPr="00412C5F" w:rsidRDefault="0061672A" w:rsidP="0061672A">
      <w:pPr>
        <w:spacing w:before="240"/>
        <w:ind w:left="86"/>
        <w:jc w:val="both"/>
        <w:rPr>
          <w:sz w:val="22"/>
          <w:szCs w:val="22"/>
          <w:lang w:eastAsia="en-US"/>
        </w:rPr>
      </w:pPr>
      <w:r w:rsidRPr="00C537E5">
        <w:rPr>
          <w:sz w:val="22"/>
          <w:szCs w:val="22"/>
          <w:lang w:eastAsia="en-US"/>
        </w:rPr>
        <w:t>Zgodnie z wynikiem postępowania o udzielenie zamówienia publicznego w trybie</w:t>
      </w:r>
      <w:r>
        <w:rPr>
          <w:sz w:val="22"/>
          <w:szCs w:val="22"/>
          <w:lang w:eastAsia="en-US"/>
        </w:rPr>
        <w:t xml:space="preserve"> </w:t>
      </w:r>
      <w:r w:rsidR="00B80688">
        <w:rPr>
          <w:sz w:val="22"/>
          <w:szCs w:val="22"/>
          <w:lang w:eastAsia="en-US"/>
        </w:rPr>
        <w:t>przetargu nieograniczonego</w:t>
      </w:r>
      <w:r w:rsidRPr="00C537E5">
        <w:rPr>
          <w:sz w:val="22"/>
          <w:szCs w:val="22"/>
          <w:lang w:eastAsia="en-US"/>
        </w:rPr>
        <w:t xml:space="preserve"> pismo – </w:t>
      </w:r>
      <w:r>
        <w:rPr>
          <w:sz w:val="22"/>
          <w:szCs w:val="22"/>
          <w:lang w:eastAsia="en-US"/>
        </w:rPr>
        <w:t>………………………</w:t>
      </w:r>
      <w:r w:rsidRPr="00C537E5">
        <w:rPr>
          <w:sz w:val="22"/>
          <w:szCs w:val="22"/>
          <w:lang w:eastAsia="en-US"/>
        </w:rPr>
        <w:t xml:space="preserve"> z dnia </w:t>
      </w:r>
      <w:r>
        <w:rPr>
          <w:sz w:val="22"/>
          <w:szCs w:val="22"/>
          <w:lang w:eastAsia="en-US"/>
        </w:rPr>
        <w:t>……………… </w:t>
      </w:r>
      <w:r w:rsidRPr="00C537E5">
        <w:rPr>
          <w:sz w:val="22"/>
          <w:szCs w:val="22"/>
          <w:lang w:eastAsia="en-US"/>
        </w:rPr>
        <w:t>r. Zamawiający zleca, a</w:t>
      </w:r>
      <w:r>
        <w:rPr>
          <w:sz w:val="22"/>
          <w:szCs w:val="22"/>
          <w:lang w:eastAsia="en-US"/>
        </w:rPr>
        <w:t> </w:t>
      </w:r>
      <w:r w:rsidRPr="00C537E5">
        <w:rPr>
          <w:sz w:val="22"/>
          <w:szCs w:val="22"/>
          <w:lang w:eastAsia="en-US"/>
        </w:rPr>
        <w:t>Wykonawca podejmuje się wykonania zamówienia</w:t>
      </w:r>
      <w:r w:rsidRPr="00412C5F">
        <w:rPr>
          <w:sz w:val="22"/>
          <w:szCs w:val="22"/>
          <w:lang w:eastAsia="en-US"/>
        </w:rPr>
        <w:t>:</w:t>
      </w:r>
    </w:p>
    <w:p w14:paraId="575C6149" w14:textId="77777777" w:rsidR="0061672A" w:rsidRPr="005A1412" w:rsidRDefault="0061672A" w:rsidP="00BA7160">
      <w:pPr>
        <w:jc w:val="both"/>
        <w:rPr>
          <w:rFonts w:ascii="Verdana" w:hAnsi="Verdana"/>
          <w:color w:val="FF0000"/>
          <w:sz w:val="18"/>
          <w:szCs w:val="18"/>
        </w:rPr>
      </w:pPr>
    </w:p>
    <w:p w14:paraId="529C690D" w14:textId="77777777" w:rsidR="00BA7160" w:rsidRPr="005A1412" w:rsidRDefault="00BA7160" w:rsidP="00BA7160">
      <w:pPr>
        <w:jc w:val="both"/>
        <w:rPr>
          <w:rFonts w:ascii="Verdana" w:hAnsi="Verdana"/>
          <w:color w:val="FF0000"/>
          <w:sz w:val="18"/>
          <w:szCs w:val="18"/>
        </w:rPr>
      </w:pPr>
    </w:p>
    <w:p w14:paraId="5576FAC7" w14:textId="77777777" w:rsidR="00843AF8" w:rsidRPr="00663E80" w:rsidRDefault="0068527E" w:rsidP="00BA7160">
      <w:pPr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 xml:space="preserve">Zamawiający </w:t>
      </w:r>
      <w:r w:rsidR="00843AF8" w:rsidRPr="00663E80">
        <w:rPr>
          <w:rFonts w:ascii="Verdana" w:hAnsi="Verdana"/>
          <w:sz w:val="18"/>
          <w:szCs w:val="18"/>
        </w:rPr>
        <w:t>udziela zamówienia na:</w:t>
      </w:r>
    </w:p>
    <w:p w14:paraId="507F8314" w14:textId="77777777" w:rsidR="00843AF8" w:rsidRPr="00663E80" w:rsidRDefault="00843AF8" w:rsidP="00BA7160">
      <w:pPr>
        <w:rPr>
          <w:rFonts w:ascii="Verdana" w:hAnsi="Verdana" w:cs="Tahoma"/>
          <w:sz w:val="18"/>
          <w:szCs w:val="18"/>
        </w:rPr>
      </w:pPr>
    </w:p>
    <w:p w14:paraId="5D92FC5A" w14:textId="6FCD2472" w:rsidR="00FF14A4" w:rsidRPr="005A1412" w:rsidRDefault="009F7D25" w:rsidP="00BA7160">
      <w:pPr>
        <w:jc w:val="center"/>
        <w:rPr>
          <w:rFonts w:ascii="Verdana" w:hAnsi="Verdana" w:cs="Tahoma"/>
          <w:b/>
          <w:bCs/>
          <w:sz w:val="20"/>
          <w:szCs w:val="20"/>
        </w:rPr>
      </w:pPr>
      <w:r w:rsidRPr="005A1412">
        <w:rPr>
          <w:rFonts w:ascii="Verdana" w:hAnsi="Verdana"/>
          <w:b/>
          <w:bCs/>
          <w:sz w:val="20"/>
          <w:szCs w:val="20"/>
        </w:rPr>
        <w:t xml:space="preserve">Sprawowanie nadzoru autorskiego oraz świadczenie usług serwisowych </w:t>
      </w:r>
      <w:r>
        <w:rPr>
          <w:rFonts w:ascii="Verdana" w:hAnsi="Verdana"/>
          <w:b/>
          <w:bCs/>
          <w:sz w:val="20"/>
          <w:szCs w:val="20"/>
        </w:rPr>
        <w:br/>
      </w:r>
      <w:r w:rsidRPr="005A1412">
        <w:rPr>
          <w:rFonts w:ascii="Verdana" w:hAnsi="Verdana"/>
          <w:b/>
          <w:bCs/>
          <w:sz w:val="20"/>
          <w:szCs w:val="20"/>
        </w:rPr>
        <w:t xml:space="preserve">w zakresie oprogramowania dotyczącego Systemu </w:t>
      </w:r>
      <w:proofErr w:type="spellStart"/>
      <w:r w:rsidRPr="005A1412">
        <w:rPr>
          <w:rFonts w:ascii="Verdana" w:hAnsi="Verdana"/>
          <w:b/>
          <w:bCs/>
          <w:sz w:val="20"/>
          <w:szCs w:val="20"/>
        </w:rPr>
        <w:t>PZGiK</w:t>
      </w:r>
      <w:proofErr w:type="spellEnd"/>
      <w:r w:rsidRPr="005A1412">
        <w:rPr>
          <w:rFonts w:ascii="Verdana" w:hAnsi="Verdana"/>
          <w:b/>
          <w:bCs/>
          <w:sz w:val="20"/>
          <w:szCs w:val="20"/>
        </w:rPr>
        <w:t xml:space="preserve"> – Kataster WZ</w:t>
      </w:r>
      <w:r w:rsidRPr="005A1412" w:rsidDel="009F7D25">
        <w:rPr>
          <w:rFonts w:ascii="Verdana" w:hAnsi="Verdana" w:cs="Tahoma"/>
          <w:b/>
          <w:bCs/>
          <w:sz w:val="20"/>
          <w:szCs w:val="20"/>
        </w:rPr>
        <w:t xml:space="preserve"> </w:t>
      </w:r>
      <w:bookmarkStart w:id="0" w:name="_Ref120506924"/>
    </w:p>
    <w:p w14:paraId="6AE7EFA5" w14:textId="77777777" w:rsidR="004F1B66" w:rsidRPr="00663E80" w:rsidRDefault="004F1B66" w:rsidP="00EC16A1">
      <w:pPr>
        <w:pStyle w:val="Paragrafumowy"/>
      </w:pPr>
      <w:r w:rsidRPr="00663E80">
        <w:t>DEFINICJE</w:t>
      </w:r>
      <w:bookmarkEnd w:id="0"/>
    </w:p>
    <w:p w14:paraId="5EE17CCF" w14:textId="77777777" w:rsidR="00136C9E" w:rsidRPr="00663E80" w:rsidRDefault="004F1B66" w:rsidP="00924B1D">
      <w:pPr>
        <w:pStyle w:val="tekstrozdziau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7938"/>
        </w:tabs>
        <w:spacing w:after="240" w:line="300" w:lineRule="atLeast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Ilekroć w postanowieniach Umowy wymienione poniżej pojęcia zostały napisane wielką literą, pojęciom tym nadaje się znaczenie określone poniżej.</w:t>
      </w:r>
    </w:p>
    <w:tbl>
      <w:tblPr>
        <w:tblW w:w="918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C0C0C0"/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5940"/>
      </w:tblGrid>
      <w:tr w:rsidR="0046371A" w:rsidRPr="00663E80" w14:paraId="63B756BD" w14:textId="77777777">
        <w:tc>
          <w:tcPr>
            <w:tcW w:w="540" w:type="dxa"/>
            <w:tcBorders>
              <w:bottom w:val="single" w:sz="12" w:space="0" w:color="000000"/>
            </w:tcBorders>
            <w:shd w:val="clear" w:color="auto" w:fill="C0C0C0"/>
          </w:tcPr>
          <w:p w14:paraId="0B7DF262" w14:textId="77777777" w:rsidR="0046371A" w:rsidRPr="00663E80" w:rsidRDefault="0046371A" w:rsidP="0042388F">
            <w:pPr>
              <w:spacing w:before="60" w:after="60" w:line="300" w:lineRule="atLeast"/>
              <w:ind w:left="-142" w:right="-102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L</w:t>
            </w:r>
            <w:r w:rsidR="0042388F" w:rsidRPr="00663E80">
              <w:rPr>
                <w:rFonts w:ascii="Verdana" w:hAnsi="Verdana" w:cs="Arial"/>
                <w:sz w:val="18"/>
                <w:szCs w:val="18"/>
              </w:rPr>
              <w:t>.</w:t>
            </w:r>
            <w:r w:rsidRPr="00663E80">
              <w:rPr>
                <w:rFonts w:ascii="Verdana" w:hAnsi="Verdana" w:cs="Arial"/>
                <w:sz w:val="18"/>
                <w:szCs w:val="18"/>
              </w:rPr>
              <w:t>p</w:t>
            </w:r>
            <w:r w:rsidR="0042388F" w:rsidRPr="00663E80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2700" w:type="dxa"/>
            <w:tcBorders>
              <w:bottom w:val="single" w:sz="12" w:space="0" w:color="000000"/>
            </w:tcBorders>
            <w:shd w:val="clear" w:color="auto" w:fill="C0C0C0"/>
          </w:tcPr>
          <w:p w14:paraId="79C863A1" w14:textId="77777777" w:rsidR="0046371A" w:rsidRPr="00663E80" w:rsidRDefault="0046371A" w:rsidP="00AC4887">
            <w:pPr>
              <w:spacing w:before="60" w:after="60" w:line="300" w:lineRule="atLeast"/>
              <w:jc w:val="center"/>
              <w:rPr>
                <w:rFonts w:ascii="Verdana" w:hAnsi="Verdana" w:cs="Arial"/>
                <w:sz w:val="18"/>
                <w:szCs w:val="18"/>
              </w:rPr>
            </w:pPr>
            <w:bookmarkStart w:id="1" w:name="_Toc81278217"/>
            <w:bookmarkStart w:id="2" w:name="_Toc81279720"/>
            <w:r w:rsidRPr="00663E80">
              <w:rPr>
                <w:rFonts w:ascii="Verdana" w:hAnsi="Verdana" w:cs="Arial"/>
                <w:sz w:val="18"/>
                <w:szCs w:val="18"/>
              </w:rPr>
              <w:t>Pojęcie</w:t>
            </w:r>
            <w:bookmarkEnd w:id="1"/>
            <w:bookmarkEnd w:id="2"/>
          </w:p>
        </w:tc>
        <w:tc>
          <w:tcPr>
            <w:tcW w:w="5940" w:type="dxa"/>
            <w:tcBorders>
              <w:bottom w:val="single" w:sz="12" w:space="0" w:color="000000"/>
            </w:tcBorders>
            <w:shd w:val="clear" w:color="auto" w:fill="C0C0C0"/>
          </w:tcPr>
          <w:p w14:paraId="17A30303" w14:textId="77777777" w:rsidR="0046371A" w:rsidRPr="00663E80" w:rsidRDefault="0046371A" w:rsidP="00AC4887">
            <w:pPr>
              <w:spacing w:before="60" w:after="60" w:line="300" w:lineRule="atLeast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Znaczenie</w:t>
            </w:r>
          </w:p>
        </w:tc>
      </w:tr>
      <w:tr w:rsidR="0046371A" w:rsidRPr="00663E80" w14:paraId="086D9510" w14:textId="77777777">
        <w:tc>
          <w:tcPr>
            <w:tcW w:w="540" w:type="dxa"/>
          </w:tcPr>
          <w:p w14:paraId="0B8789E6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69C1EBFB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  <w:t>BŁĄD</w:t>
            </w:r>
          </w:p>
        </w:tc>
        <w:tc>
          <w:tcPr>
            <w:tcW w:w="5940" w:type="dxa"/>
          </w:tcPr>
          <w:p w14:paraId="4F86FB90" w14:textId="77777777" w:rsidR="00FF14A4" w:rsidRPr="00663E80" w:rsidRDefault="0046371A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oznacza działanie OPROGRAMOWANIA niezgodne z opisem zawartym w </w:t>
            </w: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DOKUMENTACJI UŻYTKOWEJ</w:t>
            </w:r>
          </w:p>
        </w:tc>
      </w:tr>
      <w:tr w:rsidR="0046371A" w:rsidRPr="00663E80" w14:paraId="3094508F" w14:textId="77777777">
        <w:tc>
          <w:tcPr>
            <w:tcW w:w="540" w:type="dxa"/>
          </w:tcPr>
          <w:p w14:paraId="6EFC40CE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5E4F0F4D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z w:val="18"/>
                <w:szCs w:val="18"/>
              </w:rPr>
              <w:t>CZAS REAKCJI</w:t>
            </w:r>
          </w:p>
        </w:tc>
        <w:tc>
          <w:tcPr>
            <w:tcW w:w="5940" w:type="dxa"/>
          </w:tcPr>
          <w:p w14:paraId="1A0AEF8A" w14:textId="6396F25B" w:rsidR="0046371A" w:rsidRPr="00663E80" w:rsidRDefault="0046371A" w:rsidP="00A603A3">
            <w:pPr>
              <w:tabs>
                <w:tab w:val="left" w:pos="3402"/>
                <w:tab w:val="left" w:pos="10277"/>
                <w:tab w:val="left" w:pos="15096"/>
                <w:tab w:val="left" w:pos="16709"/>
                <w:tab w:val="left" w:pos="16993"/>
                <w:tab w:val="left" w:pos="19544"/>
              </w:tabs>
              <w:spacing w:before="60" w:after="60" w:line="276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oznacza </w:t>
            </w:r>
            <w:r w:rsidRPr="00663E80">
              <w:rPr>
                <w:rFonts w:ascii="Verdana" w:hAnsi="Verdana" w:cs="Arial"/>
                <w:sz w:val="18"/>
                <w:szCs w:val="18"/>
              </w:rPr>
              <w:t xml:space="preserve">okres od przyjęcia ZGŁOSZENIA SERWISOWEGO przez </w:t>
            </w:r>
            <w:r w:rsidR="004A3C4D" w:rsidRPr="00663E80">
              <w:rPr>
                <w:rFonts w:ascii="Verdana" w:hAnsi="Verdana" w:cs="Arial"/>
                <w:sz w:val="18"/>
                <w:szCs w:val="18"/>
              </w:rPr>
              <w:t>Wykonawcę</w:t>
            </w:r>
            <w:r w:rsidRPr="00663E80">
              <w:rPr>
                <w:rFonts w:ascii="Verdana" w:hAnsi="Verdana" w:cs="Arial"/>
                <w:sz w:val="18"/>
                <w:szCs w:val="18"/>
              </w:rPr>
              <w:t xml:space="preserve"> do chwili podjęcia przez personel </w:t>
            </w:r>
            <w:r w:rsidR="004A3C4D" w:rsidRPr="00663E80">
              <w:rPr>
                <w:rFonts w:ascii="Verdana" w:hAnsi="Verdana" w:cs="Arial"/>
                <w:sz w:val="18"/>
                <w:szCs w:val="18"/>
              </w:rPr>
              <w:t>Wykonawcy</w:t>
            </w:r>
            <w:r w:rsidRPr="00663E80">
              <w:rPr>
                <w:rFonts w:ascii="Verdana" w:hAnsi="Verdana" w:cs="Arial"/>
                <w:sz w:val="18"/>
                <w:szCs w:val="18"/>
              </w:rPr>
              <w:t xml:space="preserve"> czynności zmierzających do rozwiązania PROBLEMU objętego dany</w:t>
            </w:r>
            <w:r w:rsidR="004A3C4D" w:rsidRPr="00663E80">
              <w:rPr>
                <w:rFonts w:ascii="Verdana" w:hAnsi="Verdana" w:cs="Arial"/>
                <w:sz w:val="18"/>
                <w:szCs w:val="18"/>
              </w:rPr>
              <w:t>m ZGŁOSZENIEM SERWISOWYM opisanym</w:t>
            </w:r>
            <w:r w:rsidRPr="00663E80">
              <w:rPr>
                <w:rFonts w:ascii="Verdana" w:hAnsi="Verdana" w:cs="Arial"/>
                <w:sz w:val="18"/>
                <w:szCs w:val="18"/>
              </w:rPr>
              <w:t xml:space="preserve"> w Załączniku nr 3. Czasy reakcji uzależnione są od poziomu KRYTYCZNOŚCI ZGŁOSZENIA SERWISOWEGO</w:t>
            </w:r>
          </w:p>
        </w:tc>
      </w:tr>
      <w:tr w:rsidR="0046371A" w:rsidRPr="00663E80" w14:paraId="1457D2B2" w14:textId="77777777">
        <w:tc>
          <w:tcPr>
            <w:tcW w:w="540" w:type="dxa"/>
          </w:tcPr>
          <w:p w14:paraId="44E3461B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5E055093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z w:val="18"/>
                <w:szCs w:val="18"/>
              </w:rPr>
              <w:t>CZAS REALIZACJI</w:t>
            </w:r>
          </w:p>
        </w:tc>
        <w:tc>
          <w:tcPr>
            <w:tcW w:w="5940" w:type="dxa"/>
          </w:tcPr>
          <w:p w14:paraId="0CF0FE48" w14:textId="30DC7AE8" w:rsidR="0046371A" w:rsidRPr="00663E80" w:rsidRDefault="0046371A" w:rsidP="00A603A3">
            <w:pPr>
              <w:tabs>
                <w:tab w:val="left" w:pos="3402"/>
                <w:tab w:val="left" w:pos="10277"/>
                <w:tab w:val="left" w:pos="15096"/>
                <w:tab w:val="left" w:pos="16709"/>
                <w:tab w:val="left" w:pos="16993"/>
                <w:tab w:val="left" w:pos="19544"/>
              </w:tabs>
              <w:spacing w:before="60" w:after="60" w:line="276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/>
                <w:sz w:val="18"/>
                <w:szCs w:val="18"/>
              </w:rPr>
              <w:t xml:space="preserve">okres czasu po akceptacji przez przedstawicieli ZAMAWIAJĄCEGO proponowanych przez </w:t>
            </w:r>
            <w:r w:rsidR="004A3C4D" w:rsidRPr="00663E80">
              <w:rPr>
                <w:rFonts w:ascii="Verdana" w:hAnsi="Verdana"/>
                <w:sz w:val="18"/>
                <w:szCs w:val="18"/>
              </w:rPr>
              <w:t>Wykonawcę</w:t>
            </w:r>
            <w:r w:rsidRPr="00663E80">
              <w:rPr>
                <w:rFonts w:ascii="Verdana" w:hAnsi="Verdana"/>
                <w:sz w:val="18"/>
                <w:szCs w:val="18"/>
              </w:rPr>
              <w:t xml:space="preserve"> działań, prowadzących do rozwiązania PROBLEMU objętego danym </w:t>
            </w:r>
            <w:r w:rsidRPr="00663E80">
              <w:rPr>
                <w:rFonts w:ascii="Verdana" w:hAnsi="Verdana"/>
                <w:sz w:val="18"/>
                <w:szCs w:val="18"/>
              </w:rPr>
              <w:lastRenderedPageBreak/>
              <w:t xml:space="preserve">ZGŁOSZENIEM SERWISOWYM do momentu </w:t>
            </w:r>
            <w:r w:rsidRPr="00663E80">
              <w:rPr>
                <w:rFonts w:ascii="Verdana" w:hAnsi="Verdana" w:cs="Arial"/>
                <w:sz w:val="18"/>
                <w:szCs w:val="18"/>
              </w:rPr>
              <w:t>NAPRAWY, opisane w Załączniku nr 3. Czasy realizacji uzależnione są od poziomu KRYTYCZNOŚCI ZGŁOSZENIA SERWISOWEGO</w:t>
            </w:r>
          </w:p>
        </w:tc>
      </w:tr>
      <w:tr w:rsidR="0046371A" w:rsidRPr="00663E80" w14:paraId="353A4D20" w14:textId="77777777">
        <w:tc>
          <w:tcPr>
            <w:tcW w:w="540" w:type="dxa"/>
          </w:tcPr>
          <w:p w14:paraId="083AB588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4F52E518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z w:val="18"/>
                <w:szCs w:val="18"/>
              </w:rPr>
              <w:t>DNI ROBOCZE</w:t>
            </w:r>
          </w:p>
        </w:tc>
        <w:tc>
          <w:tcPr>
            <w:tcW w:w="5940" w:type="dxa"/>
          </w:tcPr>
          <w:p w14:paraId="3A2B9685" w14:textId="77777777" w:rsidR="0046371A" w:rsidRPr="00663E80" w:rsidRDefault="0046371A" w:rsidP="00A603A3">
            <w:pPr>
              <w:keepLines/>
              <w:spacing w:before="60" w:after="60" w:line="276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oznaczają dni od poniedziałku do piątku w godzinach od 8.00 do 16.00 z wyłączeniem dni ustawowo wolnych od pracy</w:t>
            </w:r>
          </w:p>
        </w:tc>
      </w:tr>
      <w:tr w:rsidR="0046371A" w:rsidRPr="00663E80" w14:paraId="088FEAAD" w14:textId="77777777">
        <w:tc>
          <w:tcPr>
            <w:tcW w:w="540" w:type="dxa"/>
          </w:tcPr>
          <w:p w14:paraId="18AD922E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55CDA21C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b/>
                <w:bCs/>
                <w:sz w:val="18"/>
                <w:szCs w:val="18"/>
              </w:rPr>
              <w:t>DOKUMENTACJA UŻYTKOWA</w:t>
            </w:r>
          </w:p>
        </w:tc>
        <w:tc>
          <w:tcPr>
            <w:tcW w:w="5940" w:type="dxa"/>
          </w:tcPr>
          <w:p w14:paraId="4CD0FD3D" w14:textId="77777777" w:rsidR="0046371A" w:rsidRPr="00663E80" w:rsidRDefault="0046371A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oznacza dokument zawierający opis działania i sposób korzystania z OPROGRAMOWANIA (również w postaci elektronicznej)</w:t>
            </w:r>
          </w:p>
        </w:tc>
      </w:tr>
      <w:tr w:rsidR="0046371A" w:rsidRPr="00663E80" w14:paraId="0F087D08" w14:textId="77777777">
        <w:tc>
          <w:tcPr>
            <w:tcW w:w="540" w:type="dxa"/>
          </w:tcPr>
          <w:p w14:paraId="142A9656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40D63084" w14:textId="2A5A5FFD" w:rsidR="0046371A" w:rsidRPr="009F7D25" w:rsidRDefault="009F7D25" w:rsidP="00AC4887">
            <w:pPr>
              <w:keepLines/>
              <w:spacing w:before="60" w:after="60" w:line="300" w:lineRule="atLeast"/>
              <w:jc w:val="both"/>
              <w:rPr>
                <w:rStyle w:val="EquationCaption"/>
                <w:rFonts w:ascii="Verdana" w:hAnsi="Verdana" w:cs="Arial"/>
                <w:b/>
                <w:bCs/>
                <w:sz w:val="18"/>
                <w:szCs w:val="18"/>
              </w:rPr>
            </w:pPr>
            <w:r w:rsidRPr="005A1412">
              <w:rPr>
                <w:rStyle w:val="EquationCaption"/>
                <w:rFonts w:ascii="Verdana" w:hAnsi="Verdana" w:cs="Arial"/>
                <w:b/>
                <w:bCs/>
                <w:sz w:val="18"/>
                <w:szCs w:val="18"/>
              </w:rPr>
              <w:t>SERWIS</w:t>
            </w:r>
          </w:p>
        </w:tc>
        <w:tc>
          <w:tcPr>
            <w:tcW w:w="5940" w:type="dxa"/>
          </w:tcPr>
          <w:p w14:paraId="74101888" w14:textId="682134C4" w:rsidR="0046371A" w:rsidRPr="009F7D25" w:rsidRDefault="0046371A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Style w:val="EquationCaption"/>
                <w:rFonts w:ascii="Verdana" w:hAnsi="Verdana" w:cs="Arial"/>
                <w:sz w:val="18"/>
                <w:szCs w:val="18"/>
              </w:rPr>
            </w:pPr>
            <w:r w:rsidRPr="009F7D25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oznacza serwis </w:t>
            </w:r>
            <w:r w:rsidR="004A3C4D" w:rsidRPr="009F7D25">
              <w:rPr>
                <w:rStyle w:val="EquationCaption"/>
                <w:rFonts w:ascii="Verdana" w:hAnsi="Verdana" w:cs="Arial"/>
                <w:sz w:val="18"/>
                <w:szCs w:val="18"/>
              </w:rPr>
              <w:t>Wykonawcy</w:t>
            </w:r>
            <w:r w:rsidR="0081335E" w:rsidRPr="009F7D25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 </w:t>
            </w:r>
            <w:r w:rsidRPr="009F7D25">
              <w:rPr>
                <w:rStyle w:val="EquationCaption"/>
                <w:rFonts w:ascii="Verdana" w:hAnsi="Verdana" w:cs="Arial"/>
                <w:sz w:val="18"/>
                <w:szCs w:val="18"/>
              </w:rPr>
              <w:t>jako punkt kontaktu</w:t>
            </w:r>
            <w:r w:rsidR="009F7D25" w:rsidRPr="005A1412">
              <w:rPr>
                <w:rStyle w:val="EquationCaption"/>
                <w:rFonts w:ascii="Verdana" w:hAnsi="Verdana" w:cs="Arial"/>
                <w:sz w:val="18"/>
                <w:szCs w:val="18"/>
              </w:rPr>
              <w:t>,</w:t>
            </w:r>
            <w:r w:rsidRPr="009F7D25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 służący do zgłaszania, weryfikacji, przeglądania i zarządzania ZGŁOSZENIAMI SERWISOWYMI:</w:t>
            </w:r>
          </w:p>
          <w:p w14:paraId="288A1EC8" w14:textId="77777777" w:rsidR="0046371A" w:rsidRPr="009F7D25" w:rsidRDefault="0046371A" w:rsidP="00A603A3">
            <w:pPr>
              <w:numPr>
                <w:ilvl w:val="1"/>
                <w:numId w:val="1"/>
              </w:numPr>
              <w:tabs>
                <w:tab w:val="clear" w:pos="1440"/>
                <w:tab w:val="num" w:pos="360"/>
              </w:tabs>
              <w:spacing w:before="60" w:after="60" w:line="276" w:lineRule="auto"/>
              <w:ind w:left="360"/>
              <w:jc w:val="both"/>
              <w:rPr>
                <w:rStyle w:val="EquationCaption"/>
                <w:rFonts w:ascii="Verdana" w:hAnsi="Verdana" w:cs="Arial"/>
                <w:sz w:val="18"/>
                <w:szCs w:val="18"/>
              </w:rPr>
            </w:pPr>
            <w:r w:rsidRPr="009F7D25">
              <w:rPr>
                <w:rStyle w:val="EquationCaption"/>
                <w:rFonts w:ascii="Verdana" w:hAnsi="Verdana" w:cs="Arial"/>
                <w:sz w:val="18"/>
                <w:szCs w:val="18"/>
              </w:rPr>
              <w:t>PROBLEMÓW: awarii, BŁĘDÓW</w:t>
            </w:r>
          </w:p>
          <w:p w14:paraId="55CB9E6B" w14:textId="77777777" w:rsidR="0046371A" w:rsidRPr="009F7D25" w:rsidRDefault="0046371A" w:rsidP="00A603A3">
            <w:pPr>
              <w:numPr>
                <w:ilvl w:val="1"/>
                <w:numId w:val="1"/>
              </w:numPr>
              <w:tabs>
                <w:tab w:val="clear" w:pos="1440"/>
                <w:tab w:val="num" w:pos="360"/>
              </w:tabs>
              <w:spacing w:before="60" w:after="60" w:line="276" w:lineRule="auto"/>
              <w:ind w:left="360"/>
              <w:jc w:val="both"/>
              <w:rPr>
                <w:rStyle w:val="EquationCaption"/>
                <w:rFonts w:ascii="Verdana" w:hAnsi="Verdana" w:cs="Arial"/>
                <w:sz w:val="18"/>
                <w:szCs w:val="18"/>
              </w:rPr>
            </w:pPr>
            <w:r w:rsidRPr="009F7D25">
              <w:rPr>
                <w:rStyle w:val="EquationCaption"/>
                <w:rFonts w:ascii="Verdana" w:hAnsi="Verdana" w:cs="Arial"/>
                <w:sz w:val="18"/>
                <w:szCs w:val="18"/>
              </w:rPr>
              <w:t>zmian prawnych,</w:t>
            </w:r>
          </w:p>
          <w:p w14:paraId="7F895ECF" w14:textId="77777777" w:rsidR="0046371A" w:rsidRPr="009F7D25" w:rsidRDefault="0046371A" w:rsidP="00A603A3">
            <w:pPr>
              <w:numPr>
                <w:ilvl w:val="1"/>
                <w:numId w:val="1"/>
              </w:numPr>
              <w:tabs>
                <w:tab w:val="clear" w:pos="1440"/>
                <w:tab w:val="num" w:pos="360"/>
              </w:tabs>
              <w:spacing w:before="60" w:after="60" w:line="276" w:lineRule="auto"/>
              <w:ind w:left="360"/>
              <w:jc w:val="both"/>
              <w:rPr>
                <w:rStyle w:val="EquationCaption"/>
                <w:rFonts w:ascii="Verdana" w:hAnsi="Verdana" w:cs="Arial"/>
                <w:sz w:val="18"/>
                <w:szCs w:val="18"/>
              </w:rPr>
            </w:pPr>
            <w:r w:rsidRPr="009F7D25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uzyskiwania porad </w:t>
            </w:r>
            <w:r w:rsidRPr="009F7D25">
              <w:rPr>
                <w:rFonts w:ascii="Verdana" w:hAnsi="Verdana" w:cs="Arial"/>
                <w:sz w:val="18"/>
                <w:szCs w:val="18"/>
              </w:rPr>
              <w:t>w zakresie obsługi OPROGRAMOWANIA</w:t>
            </w:r>
            <w:r w:rsidRPr="009F7D25">
              <w:rPr>
                <w:rStyle w:val="EquationCaption"/>
                <w:rFonts w:ascii="Verdana" w:hAnsi="Verdana" w:cs="Arial"/>
                <w:sz w:val="18"/>
                <w:szCs w:val="18"/>
              </w:rPr>
              <w:t>.</w:t>
            </w:r>
          </w:p>
          <w:p w14:paraId="2CCBFD2D" w14:textId="2AC0BB36" w:rsidR="009F7D25" w:rsidRPr="009F7D25" w:rsidRDefault="00E0432D" w:rsidP="005A1412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Fonts w:ascii="Verdana" w:hAnsi="Verdana" w:cs="Helv"/>
                <w:sz w:val="18"/>
                <w:szCs w:val="18"/>
              </w:rPr>
            </w:pPr>
            <w:r w:rsidRPr="009F7D25">
              <w:rPr>
                <w:rStyle w:val="EquationCaption"/>
                <w:rFonts w:ascii="Verdana" w:hAnsi="Verdana" w:cs="Arial"/>
                <w:sz w:val="18"/>
                <w:szCs w:val="18"/>
              </w:rPr>
              <w:t>Kontakt z serwisem jest możliwy za pomocą</w:t>
            </w:r>
            <w:r w:rsidR="009F7D25" w:rsidRPr="005A1412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 </w:t>
            </w:r>
            <w:r w:rsidRPr="009F7D25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strony internetowej: </w:t>
            </w:r>
          </w:p>
          <w:p w14:paraId="579F22D7" w14:textId="3EDACBED" w:rsidR="0046371A" w:rsidRPr="009F7D25" w:rsidRDefault="0046371A">
            <w:pPr>
              <w:spacing w:before="60" w:after="60" w:line="276" w:lineRule="auto"/>
              <w:ind w:left="360"/>
              <w:rPr>
                <w:rStyle w:val="EquationCaption"/>
                <w:rFonts w:ascii="Verdana" w:hAnsi="Verdana" w:cs="Helv"/>
                <w:sz w:val="18"/>
                <w:szCs w:val="18"/>
              </w:rPr>
            </w:pPr>
          </w:p>
        </w:tc>
      </w:tr>
      <w:tr w:rsidR="0046371A" w:rsidRPr="00663E80" w14:paraId="58229D66" w14:textId="77777777">
        <w:tc>
          <w:tcPr>
            <w:tcW w:w="540" w:type="dxa"/>
          </w:tcPr>
          <w:p w14:paraId="53B15719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556746F4" w14:textId="77777777" w:rsidR="0046371A" w:rsidRPr="00663E80" w:rsidRDefault="0046371A" w:rsidP="00AC4887">
            <w:pPr>
              <w:spacing w:before="60" w:after="60" w:line="300" w:lineRule="atLeast"/>
              <w:jc w:val="both"/>
              <w:rPr>
                <w:rStyle w:val="EquationCaption"/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b/>
                <w:bCs/>
                <w:sz w:val="18"/>
                <w:szCs w:val="18"/>
              </w:rPr>
              <w:t>KIEROWNIK PROJEKTU ZAMAWIAJĄCEGO</w:t>
            </w:r>
          </w:p>
        </w:tc>
        <w:tc>
          <w:tcPr>
            <w:tcW w:w="5940" w:type="dxa"/>
          </w:tcPr>
          <w:p w14:paraId="7619D58E" w14:textId="77777777" w:rsidR="0046371A" w:rsidRPr="00663E80" w:rsidRDefault="0046371A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oznacza osobę reprezentującą ZAMAWIAJĄCEGO w kontaktach z </w:t>
            </w:r>
            <w:r w:rsidR="004A3C4D"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Wykonawcą</w:t>
            </w: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; o uprawnieniach przewidzianych w § 3 UMOWY</w:t>
            </w:r>
          </w:p>
        </w:tc>
      </w:tr>
      <w:tr w:rsidR="0046371A" w:rsidRPr="00663E80" w14:paraId="0895D1BB" w14:textId="77777777">
        <w:tc>
          <w:tcPr>
            <w:tcW w:w="540" w:type="dxa"/>
          </w:tcPr>
          <w:p w14:paraId="42FD32CA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069235F8" w14:textId="0052D3B3" w:rsidR="0046371A" w:rsidRPr="00663E80" w:rsidRDefault="0046371A" w:rsidP="00B83ED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b/>
                <w:bCs/>
                <w:sz w:val="18"/>
                <w:szCs w:val="18"/>
              </w:rPr>
              <w:t xml:space="preserve">KIEROWNIK PROJEKTU </w:t>
            </w:r>
          </w:p>
        </w:tc>
        <w:tc>
          <w:tcPr>
            <w:tcW w:w="5940" w:type="dxa"/>
          </w:tcPr>
          <w:p w14:paraId="322D229E" w14:textId="77777777" w:rsidR="0046371A" w:rsidRPr="00663E80" w:rsidRDefault="0046371A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oznacza osobę reprezentującą </w:t>
            </w:r>
            <w:r w:rsidR="004A3C4D"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Wykon</w:t>
            </w:r>
            <w:r w:rsidR="00B83ED7"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a</w:t>
            </w:r>
            <w:r w:rsidR="004A3C4D"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wcę</w:t>
            </w: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 w kontaktach </w:t>
            </w:r>
            <w:r w:rsidR="002A156B"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br/>
            </w: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z ZAMAWIAJĄCYM o uprawnieniach przewidzianych w § 3 UMOWY</w:t>
            </w:r>
          </w:p>
        </w:tc>
      </w:tr>
      <w:tr w:rsidR="0046371A" w:rsidRPr="00663E80" w14:paraId="126856DC" w14:textId="77777777">
        <w:tc>
          <w:tcPr>
            <w:tcW w:w="540" w:type="dxa"/>
          </w:tcPr>
          <w:p w14:paraId="769BAD99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4D5FCF67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  <w:t>KRYTYCZNOŚĆ ZGŁOSZENIA SERWISOWEGO</w:t>
            </w:r>
          </w:p>
        </w:tc>
        <w:tc>
          <w:tcPr>
            <w:tcW w:w="5940" w:type="dxa"/>
          </w:tcPr>
          <w:p w14:paraId="6FA46FF7" w14:textId="23611C40" w:rsidR="0046371A" w:rsidRPr="00663E80" w:rsidRDefault="0046371A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Fonts w:ascii="Verdana" w:hAnsi="Verdana" w:cs="Arial"/>
                <w:bCs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>oznacza poziom uciążliwości zgłaszanego PROBLEMU dla ZAMAWIAJĄCEGO. Odpowiadają mu odpowiednie CZASY REAKCJI I CZASY REALIZACJI określone w Załączniku nr 3 do UMOWY</w:t>
            </w:r>
          </w:p>
        </w:tc>
      </w:tr>
      <w:tr w:rsidR="0046371A" w:rsidRPr="00663E80" w14:paraId="5FD539EE" w14:textId="77777777">
        <w:tc>
          <w:tcPr>
            <w:tcW w:w="540" w:type="dxa"/>
          </w:tcPr>
          <w:p w14:paraId="47D900C6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6AFF9760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  <w:t>NADZÓR AUTORSKI</w:t>
            </w:r>
          </w:p>
        </w:tc>
        <w:tc>
          <w:tcPr>
            <w:tcW w:w="5940" w:type="dxa"/>
          </w:tcPr>
          <w:p w14:paraId="6A5F29D8" w14:textId="77777777" w:rsidR="0046371A" w:rsidRPr="00663E80" w:rsidRDefault="0046371A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oznacza usługi </w:t>
            </w:r>
            <w:r w:rsidR="004A3C4D" w:rsidRPr="00663E80">
              <w:rPr>
                <w:rFonts w:ascii="Verdana" w:hAnsi="Verdana" w:cs="Arial"/>
                <w:spacing w:val="-3"/>
                <w:sz w:val="18"/>
                <w:szCs w:val="18"/>
              </w:rPr>
              <w:t>Wykonawcy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>, określone w Załączniku nr 2 pkt 1 do UMOWY</w:t>
            </w:r>
          </w:p>
        </w:tc>
      </w:tr>
      <w:tr w:rsidR="0046371A" w:rsidRPr="00663E80" w14:paraId="397D6427" w14:textId="77777777">
        <w:tc>
          <w:tcPr>
            <w:tcW w:w="540" w:type="dxa"/>
          </w:tcPr>
          <w:p w14:paraId="121C3FF9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60CEE522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z w:val="18"/>
                <w:szCs w:val="18"/>
              </w:rPr>
              <w:t>NAPRAWA</w:t>
            </w:r>
          </w:p>
        </w:tc>
        <w:tc>
          <w:tcPr>
            <w:tcW w:w="5940" w:type="dxa"/>
          </w:tcPr>
          <w:p w14:paraId="7C393399" w14:textId="77777777" w:rsidR="0046371A" w:rsidRPr="00663E80" w:rsidRDefault="0046371A" w:rsidP="00A603A3">
            <w:pPr>
              <w:tabs>
                <w:tab w:val="left" w:pos="3402"/>
                <w:tab w:val="left" w:pos="10277"/>
                <w:tab w:val="left" w:pos="15096"/>
                <w:tab w:val="left" w:pos="16709"/>
                <w:tab w:val="left" w:pos="16993"/>
                <w:tab w:val="left" w:pos="19544"/>
              </w:tabs>
              <w:spacing w:before="60" w:after="60" w:line="276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 xml:space="preserve">oznacza usunięcie BŁĘDU lub zastosowanie ROZWIĄZANIA ZASTĘPCZEGO przywracającego działanie 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OPROGRAMOWANIA zgodne z opisem zawartym w </w:t>
            </w: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DOKUMENTACJI UŻYTKOWEJ</w:t>
            </w:r>
          </w:p>
        </w:tc>
      </w:tr>
      <w:tr w:rsidR="0046371A" w:rsidRPr="00663E80" w14:paraId="1CCB607E" w14:textId="77777777">
        <w:tc>
          <w:tcPr>
            <w:tcW w:w="540" w:type="dxa"/>
          </w:tcPr>
          <w:p w14:paraId="1A77F17B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0677AFD6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z w:val="18"/>
                <w:szCs w:val="18"/>
              </w:rPr>
              <w:t>NOWA WERSJA</w:t>
            </w:r>
          </w:p>
        </w:tc>
        <w:tc>
          <w:tcPr>
            <w:tcW w:w="5940" w:type="dxa"/>
          </w:tcPr>
          <w:p w14:paraId="38A16867" w14:textId="77777777" w:rsidR="0046371A" w:rsidRPr="00663E80" w:rsidRDefault="0046371A" w:rsidP="00A603A3">
            <w:pPr>
              <w:tabs>
                <w:tab w:val="left" w:pos="3402"/>
                <w:tab w:val="left" w:pos="10277"/>
                <w:tab w:val="left" w:pos="15096"/>
                <w:tab w:val="left" w:pos="16709"/>
                <w:tab w:val="left" w:pos="16993"/>
                <w:tab w:val="left" w:pos="19544"/>
              </w:tabs>
              <w:spacing w:before="60" w:after="60" w:line="276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 xml:space="preserve">każda nowa wersja oprogramowania, z którą wiąże </w:t>
            </w:r>
            <w:r w:rsidR="002A156B" w:rsidRPr="00663E80">
              <w:rPr>
                <w:rFonts w:ascii="Verdana" w:hAnsi="Verdana" w:cs="Arial"/>
                <w:sz w:val="18"/>
                <w:szCs w:val="18"/>
              </w:rPr>
              <w:br/>
            </w:r>
            <w:r w:rsidRPr="00663E80">
              <w:rPr>
                <w:rFonts w:ascii="Verdana" w:hAnsi="Verdana" w:cs="Arial"/>
                <w:sz w:val="18"/>
                <w:szCs w:val="18"/>
              </w:rPr>
              <w:t>się modyfikacja oprogramowania i/lub bazy danych przeznaczona do zainstalowania, oznaczona kolejnym numerem wersji obejmująca:</w:t>
            </w:r>
          </w:p>
          <w:p w14:paraId="232F1215" w14:textId="77777777" w:rsidR="0046371A" w:rsidRPr="00663E80" w:rsidRDefault="0046371A" w:rsidP="00A603A3">
            <w:pPr>
              <w:numPr>
                <w:ilvl w:val="1"/>
                <w:numId w:val="1"/>
              </w:numPr>
              <w:tabs>
                <w:tab w:val="clear" w:pos="1440"/>
                <w:tab w:val="num" w:pos="360"/>
                <w:tab w:val="left" w:pos="3402"/>
                <w:tab w:val="left" w:pos="10277"/>
                <w:tab w:val="left" w:pos="15096"/>
                <w:tab w:val="left" w:pos="16709"/>
                <w:tab w:val="left" w:pos="16993"/>
                <w:tab w:val="left" w:pos="19544"/>
              </w:tabs>
              <w:spacing w:before="60" w:after="60" w:line="276" w:lineRule="auto"/>
              <w:ind w:left="3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update - uaktualnienie zawierające poprawki</w:t>
            </w:r>
          </w:p>
          <w:p w14:paraId="5FD58139" w14:textId="77777777" w:rsidR="0046371A" w:rsidRPr="00663E80" w:rsidRDefault="0046371A" w:rsidP="00A603A3">
            <w:pPr>
              <w:numPr>
                <w:ilvl w:val="1"/>
                <w:numId w:val="1"/>
              </w:numPr>
              <w:tabs>
                <w:tab w:val="clear" w:pos="1440"/>
                <w:tab w:val="num" w:pos="360"/>
                <w:tab w:val="left" w:pos="3402"/>
                <w:tab w:val="left" w:pos="10277"/>
                <w:tab w:val="left" w:pos="15096"/>
                <w:tab w:val="left" w:pos="16709"/>
                <w:tab w:val="left" w:pos="16993"/>
                <w:tab w:val="left" w:pos="19544"/>
              </w:tabs>
              <w:spacing w:before="60" w:after="60" w:line="276" w:lineRule="auto"/>
              <w:ind w:left="360"/>
              <w:jc w:val="both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663E80">
              <w:rPr>
                <w:rFonts w:ascii="Verdana" w:hAnsi="Verdana" w:cs="Arial"/>
                <w:sz w:val="18"/>
                <w:szCs w:val="18"/>
              </w:rPr>
              <w:t>upgrade</w:t>
            </w:r>
            <w:proofErr w:type="spellEnd"/>
            <w:r w:rsidRPr="00663E80">
              <w:rPr>
                <w:rFonts w:ascii="Verdana" w:hAnsi="Verdana" w:cs="Arial"/>
                <w:sz w:val="18"/>
                <w:szCs w:val="18"/>
              </w:rPr>
              <w:t xml:space="preserve"> - rozszerzenie i zmiany funkcjonalności </w:t>
            </w:r>
            <w:r w:rsidR="002A156B" w:rsidRPr="00663E80">
              <w:rPr>
                <w:rFonts w:ascii="Verdana" w:hAnsi="Verdana" w:cs="Arial"/>
                <w:sz w:val="18"/>
                <w:szCs w:val="18"/>
              </w:rPr>
              <w:br/>
            </w:r>
            <w:r w:rsidRPr="00663E80">
              <w:rPr>
                <w:rFonts w:ascii="Verdana" w:hAnsi="Verdana" w:cs="Arial"/>
                <w:sz w:val="18"/>
                <w:szCs w:val="18"/>
              </w:rPr>
              <w:t>lub modyfikacje wynikające ze zmian technologicznych.</w:t>
            </w:r>
          </w:p>
        </w:tc>
      </w:tr>
      <w:tr w:rsidR="0046371A" w:rsidRPr="00663E80" w14:paraId="329F9964" w14:textId="77777777">
        <w:tc>
          <w:tcPr>
            <w:tcW w:w="540" w:type="dxa"/>
          </w:tcPr>
          <w:p w14:paraId="4141941F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0BDC34A5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Style w:val="EquationCaption"/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b/>
                <w:bCs/>
                <w:sz w:val="18"/>
                <w:szCs w:val="18"/>
              </w:rPr>
              <w:t>OPIEKUN OPROGRAMOWANIA</w:t>
            </w:r>
            <w:r w:rsidR="001D19FA" w:rsidRPr="00663E80">
              <w:rPr>
                <w:rStyle w:val="EquationCaption"/>
                <w:rFonts w:ascii="Verdana" w:hAnsi="Verdana" w:cs="Arial"/>
                <w:b/>
                <w:bCs/>
                <w:sz w:val="18"/>
                <w:szCs w:val="18"/>
              </w:rPr>
              <w:t xml:space="preserve"> ZAMAWIAJĄCEGO</w:t>
            </w:r>
          </w:p>
        </w:tc>
        <w:tc>
          <w:tcPr>
            <w:tcW w:w="5940" w:type="dxa"/>
          </w:tcPr>
          <w:p w14:paraId="19DC4714" w14:textId="77777777" w:rsidR="0046371A" w:rsidRPr="00663E80" w:rsidRDefault="0046371A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Style w:val="EquationCaption"/>
                <w:rFonts w:ascii="Verdana" w:hAnsi="Verdana" w:cs="Arial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oznacza osobę/y wyznaczoną/e przez ZAMAWIAJĄCEGO </w:t>
            </w:r>
            <w:r w:rsidR="00075006"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br/>
            </w: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do merytorycznej współpracy z </w:t>
            </w:r>
            <w:r w:rsidR="004A3C4D"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Wykonawcą</w:t>
            </w: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, w tym definiowania PROBLEMÓW na ZGŁOSZENIU SERWISOWYM reprezentująca/e UŻYTKOWNIKÓW</w:t>
            </w:r>
          </w:p>
        </w:tc>
      </w:tr>
      <w:tr w:rsidR="001D19FA" w:rsidRPr="00663E80" w14:paraId="14B7D7FA" w14:textId="77777777">
        <w:tc>
          <w:tcPr>
            <w:tcW w:w="540" w:type="dxa"/>
          </w:tcPr>
          <w:p w14:paraId="2FCC63FA" w14:textId="77777777" w:rsidR="001D19FA" w:rsidRPr="00663E80" w:rsidRDefault="001D19F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4F242EB5" w14:textId="77777777" w:rsidR="001D19FA" w:rsidRPr="00663E80" w:rsidRDefault="001D19F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b/>
                <w:bCs/>
                <w:sz w:val="18"/>
                <w:szCs w:val="18"/>
              </w:rPr>
              <w:t>OPIEKUN OPROGRAMOWANIA WYKONAWCY</w:t>
            </w:r>
          </w:p>
        </w:tc>
        <w:tc>
          <w:tcPr>
            <w:tcW w:w="5940" w:type="dxa"/>
          </w:tcPr>
          <w:p w14:paraId="3A20BB22" w14:textId="14CDDCB4" w:rsidR="001D19FA" w:rsidRPr="00663E80" w:rsidRDefault="001D19FA" w:rsidP="00A603A3">
            <w:pPr>
              <w:keepLines/>
              <w:spacing w:before="60" w:after="6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oznacza osobę/y wyznaczoną/e przez Wykonawcę </w:t>
            </w:r>
            <w:r w:rsidR="002A156B" w:rsidRPr="00663E80">
              <w:rPr>
                <w:rFonts w:ascii="Verdana" w:hAnsi="Verdana" w:cs="Arial"/>
                <w:spacing w:val="-3"/>
                <w:sz w:val="18"/>
                <w:szCs w:val="18"/>
              </w:rPr>
              <w:br/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>do merytorycznej współpracy z ZAMAWIAJĄCYM, w tym do definiowania nowych funkcjonalności oraz zmian w istniejącej funkcjonalności oraz problemów z oprogramowaniem</w:t>
            </w:r>
          </w:p>
        </w:tc>
      </w:tr>
      <w:tr w:rsidR="0046371A" w:rsidRPr="00663E80" w14:paraId="2D6C240F" w14:textId="77777777">
        <w:tc>
          <w:tcPr>
            <w:tcW w:w="540" w:type="dxa"/>
          </w:tcPr>
          <w:p w14:paraId="6BE55661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582FA8CB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  <w:t>OPROGRAMOWANIE</w:t>
            </w:r>
          </w:p>
        </w:tc>
        <w:tc>
          <w:tcPr>
            <w:tcW w:w="5940" w:type="dxa"/>
          </w:tcPr>
          <w:p w14:paraId="376B60C5" w14:textId="426BFD29" w:rsidR="0046371A" w:rsidRPr="00663E80" w:rsidRDefault="0046371A" w:rsidP="00A603A3">
            <w:pPr>
              <w:keepLines/>
              <w:spacing w:before="60" w:after="60" w:line="276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oznacza oprogramowanie, jak również wszystkie jego NOWE WERSJE; w skład oprogramowania wchodzą poszczególne aplikacje, będące przedmiotem usług w ramach UMOWY, obsługujące obszary funkcjonalne określone w </w:t>
            </w:r>
            <w:r w:rsidRPr="00663E80">
              <w:rPr>
                <w:rFonts w:ascii="Verdana" w:hAnsi="Verdana" w:cs="Arial"/>
                <w:sz w:val="18"/>
                <w:szCs w:val="18"/>
              </w:rPr>
              <w:t>Załączniku nr 1</w:t>
            </w:r>
          </w:p>
        </w:tc>
      </w:tr>
      <w:tr w:rsidR="0046371A" w:rsidRPr="00663E80" w14:paraId="30E3D8EC" w14:textId="77777777">
        <w:tc>
          <w:tcPr>
            <w:tcW w:w="540" w:type="dxa"/>
          </w:tcPr>
          <w:p w14:paraId="28B019A9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06D52371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  <w:t>PROBLEM</w:t>
            </w:r>
          </w:p>
        </w:tc>
        <w:tc>
          <w:tcPr>
            <w:tcW w:w="5940" w:type="dxa"/>
          </w:tcPr>
          <w:p w14:paraId="39BD5E9F" w14:textId="63760A13" w:rsidR="0046371A" w:rsidRPr="00663E80" w:rsidRDefault="0046371A" w:rsidP="00A603A3">
            <w:pPr>
              <w:pStyle w:val="tekstrozdziau"/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  <w:tab w:val="clear" w:pos="7938"/>
                <w:tab w:val="num" w:pos="720"/>
              </w:tabs>
              <w:spacing w:line="276" w:lineRule="auto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>oznacza przeszkodę dla UŻYTKOWNIKA w korzystaniu z OPROGRAMOWANIA. PROBLEM jest zgłaszany przez</w:t>
            </w:r>
            <w:r w:rsidRPr="00663E80">
              <w:rPr>
                <w:rFonts w:ascii="Verdana" w:hAnsi="Verdana" w:cs="Arial"/>
                <w:sz w:val="18"/>
                <w:szCs w:val="18"/>
              </w:rPr>
              <w:t xml:space="preserve"> OPIEKUNA OPROGRAMOWANIA przy użyciu </w:t>
            </w:r>
            <w:r w:rsidR="003409F8" w:rsidRPr="00663E80">
              <w:rPr>
                <w:rFonts w:ascii="Verdana" w:hAnsi="Verdana" w:cs="Arial"/>
                <w:sz w:val="18"/>
                <w:szCs w:val="18"/>
              </w:rPr>
              <w:t>Systemu</w:t>
            </w:r>
            <w:r w:rsidRPr="00663E80">
              <w:rPr>
                <w:rFonts w:ascii="Verdana" w:hAnsi="Verdana" w:cs="Arial"/>
                <w:sz w:val="18"/>
                <w:szCs w:val="18"/>
              </w:rPr>
              <w:t xml:space="preserve">, zgodnie </w:t>
            </w:r>
            <w:r w:rsidR="007E4C85" w:rsidRPr="00663E80">
              <w:rPr>
                <w:rFonts w:ascii="Verdana" w:hAnsi="Verdana" w:cs="Arial"/>
                <w:sz w:val="18"/>
                <w:szCs w:val="18"/>
              </w:rPr>
              <w:t>z </w:t>
            </w:r>
            <w:r w:rsidRPr="00663E80">
              <w:rPr>
                <w:rFonts w:ascii="Verdana" w:hAnsi="Verdana" w:cs="Arial"/>
                <w:sz w:val="18"/>
                <w:szCs w:val="18"/>
              </w:rPr>
              <w:t>obowiązującymi procedurami</w:t>
            </w:r>
            <w:r w:rsidR="001D19FA" w:rsidRPr="00663E80">
              <w:rPr>
                <w:rFonts w:ascii="Verdana" w:hAnsi="Verdana" w:cs="Arial"/>
                <w:sz w:val="18"/>
                <w:szCs w:val="18"/>
              </w:rPr>
              <w:t xml:space="preserve"> po wcześniejszym ustaleniu </w:t>
            </w:r>
            <w:r w:rsidR="007E4C85" w:rsidRPr="00663E80">
              <w:rPr>
                <w:rFonts w:ascii="Verdana" w:hAnsi="Verdana" w:cs="Arial"/>
                <w:sz w:val="18"/>
                <w:szCs w:val="18"/>
              </w:rPr>
              <w:t>z </w:t>
            </w:r>
            <w:r w:rsidR="001D19FA" w:rsidRPr="00663E80">
              <w:rPr>
                <w:rFonts w:ascii="Verdana" w:hAnsi="Verdana" w:cs="Arial"/>
                <w:sz w:val="18"/>
                <w:szCs w:val="18"/>
              </w:rPr>
              <w:t>Opiekunem oprogramowania Wykonawcy zakresu zgłoszenia</w:t>
            </w:r>
          </w:p>
        </w:tc>
      </w:tr>
      <w:tr w:rsidR="0046371A" w:rsidRPr="00663E80" w14:paraId="3B52C0A0" w14:textId="77777777">
        <w:tc>
          <w:tcPr>
            <w:tcW w:w="540" w:type="dxa"/>
          </w:tcPr>
          <w:p w14:paraId="3005A370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635BC106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  <w:t>ROZWIĄZANIE ZASTĘPCZE</w:t>
            </w:r>
          </w:p>
        </w:tc>
        <w:tc>
          <w:tcPr>
            <w:tcW w:w="5940" w:type="dxa"/>
          </w:tcPr>
          <w:p w14:paraId="5208EC01" w14:textId="77777777" w:rsidR="0046371A" w:rsidRPr="00663E80" w:rsidRDefault="0046371A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>oznacza rozwiązanie tymczasowe usuwające lub zmniejszające uciążliwość PROBLEMU dla ZAMAWIAJĄCEGO</w:t>
            </w:r>
          </w:p>
        </w:tc>
      </w:tr>
      <w:tr w:rsidR="0046371A" w:rsidRPr="00663E80" w14:paraId="602A83EC" w14:textId="77777777">
        <w:tc>
          <w:tcPr>
            <w:tcW w:w="540" w:type="dxa"/>
          </w:tcPr>
          <w:p w14:paraId="70B480EE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57C31D40" w14:textId="77777777" w:rsidR="0046371A" w:rsidRPr="00663E80" w:rsidRDefault="0046371A" w:rsidP="00AC4887">
            <w:pPr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SIŁA WYŻSZA </w:t>
            </w:r>
          </w:p>
        </w:tc>
        <w:tc>
          <w:tcPr>
            <w:tcW w:w="5940" w:type="dxa"/>
          </w:tcPr>
          <w:p w14:paraId="73460494" w14:textId="77777777" w:rsidR="0046371A" w:rsidRPr="00663E80" w:rsidRDefault="0046371A" w:rsidP="00A603A3">
            <w:pPr>
              <w:pStyle w:val="NormalnyWeb"/>
              <w:spacing w:before="60" w:beforeAutospacing="0" w:after="60" w:afterAutospacing="0" w:line="276" w:lineRule="auto"/>
              <w:rPr>
                <w:rFonts w:ascii="Verdana" w:hAnsi="Verdana"/>
                <w:sz w:val="18"/>
                <w:szCs w:val="18"/>
              </w:rPr>
            </w:pPr>
            <w:r w:rsidRPr="00663E80">
              <w:rPr>
                <w:rFonts w:ascii="Verdana" w:hAnsi="Verdana"/>
                <w:sz w:val="18"/>
                <w:szCs w:val="18"/>
              </w:rPr>
              <w:t xml:space="preserve">oznacza nadzwyczajne zdarzenie zewnętrzne - niezależne </w:t>
            </w:r>
            <w:r w:rsidR="002A156B" w:rsidRPr="00663E80">
              <w:rPr>
                <w:rFonts w:ascii="Verdana" w:hAnsi="Verdana"/>
                <w:sz w:val="18"/>
                <w:szCs w:val="18"/>
              </w:rPr>
              <w:br/>
            </w:r>
            <w:r w:rsidRPr="00663E80">
              <w:rPr>
                <w:rFonts w:ascii="Verdana" w:hAnsi="Verdana"/>
                <w:sz w:val="18"/>
                <w:szCs w:val="18"/>
              </w:rPr>
              <w:t>od woli STRON, którego STRONA nie mogła przewidzieć oraz któremu nie mogła zapobiec uprzednim podjęciem realnie dostępnych środków - w szczególności takie jak: pożar, powódź, trzęsienie ziemi, działanie żywiołów i sił natury, działania wojenne, terroryzm, zamieszki, rebelie lub rewolucje, strajki, lokauty, decyzje administracyjne, akty prawne, mające wpływ na wykonanie przedmiotu UMOWY</w:t>
            </w:r>
          </w:p>
        </w:tc>
      </w:tr>
      <w:tr w:rsidR="0046371A" w:rsidRPr="00663E80" w14:paraId="25574650" w14:textId="77777777">
        <w:tc>
          <w:tcPr>
            <w:tcW w:w="540" w:type="dxa"/>
          </w:tcPr>
          <w:p w14:paraId="5A13CCC6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44A3B22E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  <w:t>STATUS ZGŁOSZENIA SERWISOWEGO</w:t>
            </w:r>
          </w:p>
        </w:tc>
        <w:tc>
          <w:tcPr>
            <w:tcW w:w="5940" w:type="dxa"/>
          </w:tcPr>
          <w:p w14:paraId="56F757EA" w14:textId="77777777" w:rsidR="00892A10" w:rsidRPr="00663E80" w:rsidRDefault="00892A10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oznacza dany etap rozwiązywania Problemu. Używane 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br/>
              <w:t>są cztery statusy:</w:t>
            </w:r>
          </w:p>
          <w:p w14:paraId="69F4979A" w14:textId="77777777" w:rsidR="00892A10" w:rsidRPr="00663E80" w:rsidRDefault="00892A10" w:rsidP="00A603A3">
            <w:pPr>
              <w:numPr>
                <w:ilvl w:val="0"/>
                <w:numId w:val="9"/>
              </w:numPr>
              <w:spacing w:before="60" w:after="6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spacing w:val="-3"/>
                <w:sz w:val="18"/>
                <w:szCs w:val="18"/>
              </w:rPr>
              <w:t>Przypisany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 – status nadawany ZGŁOSZENIU SERWISOWEMU po jego podjęciu przez Konsultanta Wykonawcy.</w:t>
            </w:r>
          </w:p>
          <w:p w14:paraId="6768E8DA" w14:textId="77777777" w:rsidR="00892A10" w:rsidRPr="00663E80" w:rsidRDefault="00892A10" w:rsidP="00A603A3">
            <w:pPr>
              <w:numPr>
                <w:ilvl w:val="0"/>
                <w:numId w:val="9"/>
              </w:numPr>
              <w:spacing w:before="60" w:after="60" w:line="276" w:lineRule="auto"/>
              <w:jc w:val="both"/>
              <w:rPr>
                <w:rFonts w:ascii="Verdana" w:hAnsi="Verdana" w:cs="Arial"/>
                <w:b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spacing w:val="-3"/>
                <w:sz w:val="18"/>
                <w:szCs w:val="18"/>
              </w:rPr>
              <w:t>Rozwiązane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 – status nadawany ZGŁOSZENIU SERWISOWEMU przez Konsultanta WYKONAWCY 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br/>
              <w:t>po jego rozwiązaniu.</w:t>
            </w:r>
          </w:p>
          <w:p w14:paraId="3EB9E157" w14:textId="77777777" w:rsidR="00892A10" w:rsidRPr="00663E80" w:rsidRDefault="00892A10" w:rsidP="00A603A3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spacing w:val="-3"/>
                <w:sz w:val="18"/>
                <w:szCs w:val="18"/>
              </w:rPr>
              <w:t>Zwrócony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 – status nadawany ZGŁOSZENIU SERWISOWEMU w przypadku zwrócenia zgłoszenia przez Zamawiającego lub Wykonawcę</w:t>
            </w:r>
          </w:p>
          <w:p w14:paraId="7C06A0E4" w14:textId="77777777" w:rsidR="0046371A" w:rsidRPr="00663E80" w:rsidRDefault="00892A10" w:rsidP="00A603A3">
            <w:pPr>
              <w:numPr>
                <w:ilvl w:val="0"/>
                <w:numId w:val="9"/>
              </w:numPr>
              <w:spacing w:before="60" w:after="60" w:line="276" w:lineRule="auto"/>
              <w:jc w:val="both"/>
              <w:rPr>
                <w:rFonts w:ascii="Verdana" w:hAnsi="Verdana" w:cs="Arial"/>
                <w:b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spacing w:val="-3"/>
                <w:sz w:val="18"/>
                <w:szCs w:val="18"/>
              </w:rPr>
              <w:t>Zamknięte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 – status nadawany ZGŁOSZENIU SERWISOWEMU po zaakceptowaniu rozwiązania 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br/>
              <w:t>przez ZAMAWIAJĄCEGO.</w:t>
            </w:r>
          </w:p>
        </w:tc>
      </w:tr>
      <w:tr w:rsidR="0046371A" w:rsidRPr="00663E80" w14:paraId="3F33C7FC" w14:textId="77777777">
        <w:tc>
          <w:tcPr>
            <w:tcW w:w="540" w:type="dxa"/>
          </w:tcPr>
          <w:p w14:paraId="20312BBA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19674F0C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  <w:t>STRONY</w:t>
            </w:r>
          </w:p>
        </w:tc>
        <w:tc>
          <w:tcPr>
            <w:tcW w:w="5940" w:type="dxa"/>
          </w:tcPr>
          <w:p w14:paraId="2B5035FC" w14:textId="77777777" w:rsidR="0046371A" w:rsidRPr="00663E80" w:rsidRDefault="0046371A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oznaczają ZAMAWIAJĄCEGO oraz </w:t>
            </w:r>
            <w:r w:rsidR="004A3C4D" w:rsidRPr="00663E80">
              <w:rPr>
                <w:rFonts w:ascii="Verdana" w:hAnsi="Verdana" w:cs="Arial"/>
                <w:spacing w:val="-3"/>
                <w:sz w:val="18"/>
                <w:szCs w:val="18"/>
              </w:rPr>
              <w:t>Wykonawcę</w:t>
            </w:r>
          </w:p>
        </w:tc>
      </w:tr>
      <w:tr w:rsidR="0046371A" w:rsidRPr="00663E80" w14:paraId="202B2732" w14:textId="77777777">
        <w:tc>
          <w:tcPr>
            <w:tcW w:w="540" w:type="dxa"/>
          </w:tcPr>
          <w:p w14:paraId="408BD44E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4F5C924C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  <w:t>UMOWA</w:t>
            </w:r>
          </w:p>
        </w:tc>
        <w:tc>
          <w:tcPr>
            <w:tcW w:w="5940" w:type="dxa"/>
          </w:tcPr>
          <w:p w14:paraId="2D653EE8" w14:textId="77777777" w:rsidR="0046371A" w:rsidRPr="00663E80" w:rsidRDefault="0046371A" w:rsidP="00A603A3">
            <w:pPr>
              <w:tabs>
                <w:tab w:val="num" w:pos="720"/>
                <w:tab w:val="left" w:pos="2805"/>
              </w:tabs>
              <w:spacing w:before="60" w:after="6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>oznacza niniejszą Umowę</w:t>
            </w:r>
          </w:p>
        </w:tc>
      </w:tr>
      <w:tr w:rsidR="0046371A" w:rsidRPr="00663E80" w14:paraId="4A37C323" w14:textId="77777777">
        <w:tc>
          <w:tcPr>
            <w:tcW w:w="540" w:type="dxa"/>
          </w:tcPr>
          <w:p w14:paraId="328B65A2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28C6C1BC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  <w:t>USŁUGI SERWISOWE</w:t>
            </w:r>
          </w:p>
        </w:tc>
        <w:tc>
          <w:tcPr>
            <w:tcW w:w="5940" w:type="dxa"/>
          </w:tcPr>
          <w:p w14:paraId="6C030084" w14:textId="77777777" w:rsidR="0046371A" w:rsidRPr="00663E80" w:rsidRDefault="0046371A" w:rsidP="00A603A3">
            <w:pPr>
              <w:tabs>
                <w:tab w:val="num" w:pos="720"/>
              </w:tabs>
              <w:spacing w:before="60" w:after="6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oznaczają usługi </w:t>
            </w:r>
            <w:r w:rsidR="004A3C4D" w:rsidRPr="00663E80">
              <w:rPr>
                <w:rFonts w:ascii="Verdana" w:hAnsi="Verdana" w:cs="Arial"/>
                <w:spacing w:val="-3"/>
                <w:sz w:val="18"/>
                <w:szCs w:val="18"/>
              </w:rPr>
              <w:t>Wykonawcy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>, o</w:t>
            </w:r>
            <w:r w:rsidR="00F42F92" w:rsidRPr="00663E80">
              <w:rPr>
                <w:rFonts w:ascii="Verdana" w:hAnsi="Verdana" w:cs="Arial"/>
                <w:spacing w:val="-3"/>
                <w:sz w:val="18"/>
                <w:szCs w:val="18"/>
              </w:rPr>
              <w:t>kreślone w Załączniku nr 2 pkt 1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 xml:space="preserve"> do UMOWY</w:t>
            </w:r>
          </w:p>
        </w:tc>
      </w:tr>
      <w:tr w:rsidR="0046371A" w:rsidRPr="00663E80" w14:paraId="464E71A2" w14:textId="77777777">
        <w:tc>
          <w:tcPr>
            <w:tcW w:w="540" w:type="dxa"/>
          </w:tcPr>
          <w:p w14:paraId="5845E0DE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0BD0859C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pacing w:val="-3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b/>
                <w:bCs/>
                <w:sz w:val="18"/>
                <w:szCs w:val="18"/>
              </w:rPr>
              <w:t>UŻYTKOWNIK</w:t>
            </w:r>
          </w:p>
        </w:tc>
        <w:tc>
          <w:tcPr>
            <w:tcW w:w="5940" w:type="dxa"/>
          </w:tcPr>
          <w:p w14:paraId="59A266CB" w14:textId="77777777" w:rsidR="0046371A" w:rsidRPr="00663E80" w:rsidRDefault="0046371A" w:rsidP="00A603A3">
            <w:pPr>
              <w:pStyle w:val="tekstrozdziau"/>
              <w:tabs>
                <w:tab w:val="clear" w:pos="567"/>
                <w:tab w:val="clear" w:pos="1134"/>
                <w:tab w:val="clear" w:pos="1701"/>
                <w:tab w:val="clear" w:pos="2268"/>
                <w:tab w:val="clear" w:pos="2835"/>
                <w:tab w:val="clear" w:pos="7938"/>
                <w:tab w:val="num" w:pos="720"/>
              </w:tabs>
              <w:spacing w:line="276" w:lineRule="auto"/>
              <w:rPr>
                <w:rFonts w:ascii="Verdana" w:hAnsi="Verdana" w:cs="Arial"/>
                <w:spacing w:val="-3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oznacza osobę, która w ramach stosunku pracy </w:t>
            </w:r>
            <w:r w:rsidR="002A156B"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br/>
            </w: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lub na podstawie stosunku cywilnoprawnego została uprawniona przez </w:t>
            </w:r>
            <w:r w:rsidRPr="00663E80">
              <w:rPr>
                <w:rFonts w:ascii="Verdana" w:hAnsi="Verdana" w:cs="Arial"/>
                <w:spacing w:val="-3"/>
                <w:sz w:val="18"/>
                <w:szCs w:val="18"/>
              </w:rPr>
              <w:t>ZAMAWIAJĄCEGO</w:t>
            </w: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 do używania OPROGRAMOWANIA w ramach wykonywania swoich obowiązków służbowych</w:t>
            </w:r>
          </w:p>
        </w:tc>
      </w:tr>
      <w:tr w:rsidR="0046371A" w:rsidRPr="00663E80" w14:paraId="47644C5B" w14:textId="77777777">
        <w:tc>
          <w:tcPr>
            <w:tcW w:w="540" w:type="dxa"/>
          </w:tcPr>
          <w:p w14:paraId="4A6A1F4E" w14:textId="77777777" w:rsidR="0046371A" w:rsidRPr="00663E80" w:rsidRDefault="0046371A" w:rsidP="00AC4887">
            <w:pPr>
              <w:numPr>
                <w:ilvl w:val="0"/>
                <w:numId w:val="1"/>
              </w:numPr>
              <w:spacing w:before="60" w:after="60" w:line="30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14:paraId="643FC9CD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sz w:val="18"/>
                <w:szCs w:val="18"/>
              </w:rPr>
              <w:t>ZGŁOSZENIE SERWISOWE</w:t>
            </w:r>
          </w:p>
          <w:p w14:paraId="7E2DAED6" w14:textId="77777777" w:rsidR="0046371A" w:rsidRPr="00663E80" w:rsidRDefault="0046371A" w:rsidP="00AC4887">
            <w:pPr>
              <w:keepLines/>
              <w:spacing w:before="60" w:after="60" w:line="300" w:lineRule="atLeas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5940" w:type="dxa"/>
          </w:tcPr>
          <w:p w14:paraId="39994120" w14:textId="0835F476" w:rsidR="0046371A" w:rsidRPr="00663E80" w:rsidRDefault="0046371A" w:rsidP="00A603A3">
            <w:pPr>
              <w:spacing w:before="60" w:after="60" w:line="276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 xml:space="preserve">oznacza informację o PROBLEMIE przekazywaną </w:t>
            </w:r>
            <w:r w:rsidR="002A156B" w:rsidRPr="00663E80">
              <w:rPr>
                <w:rFonts w:ascii="Verdana" w:hAnsi="Verdana" w:cs="Arial"/>
                <w:sz w:val="18"/>
                <w:szCs w:val="18"/>
              </w:rPr>
              <w:br/>
            </w:r>
            <w:r w:rsidRPr="00663E80">
              <w:rPr>
                <w:rFonts w:ascii="Verdana" w:hAnsi="Verdana" w:cs="Arial"/>
                <w:sz w:val="18"/>
                <w:szCs w:val="18"/>
              </w:rPr>
              <w:t xml:space="preserve">przez OPIEKUNA OPROGRAMOWANIA, w formie i w sposób opisany w Procedurze Serwisowej </w:t>
            </w:r>
          </w:p>
        </w:tc>
      </w:tr>
    </w:tbl>
    <w:p w14:paraId="6DD20FD4" w14:textId="77777777" w:rsidR="004F1B66" w:rsidRPr="00663E80" w:rsidRDefault="004F1B66" w:rsidP="00EC16A1">
      <w:pPr>
        <w:pStyle w:val="Paragrafumowy"/>
      </w:pPr>
      <w:bookmarkStart w:id="3" w:name="_Toc81267219"/>
      <w:bookmarkStart w:id="4" w:name="_Toc81278218"/>
      <w:bookmarkStart w:id="5" w:name="_Toc96685018"/>
      <w:r w:rsidRPr="00663E80">
        <w:lastRenderedPageBreak/>
        <w:t>PRZEDMIOT UMOWY</w:t>
      </w:r>
      <w:bookmarkEnd w:id="3"/>
      <w:bookmarkEnd w:id="4"/>
      <w:bookmarkEnd w:id="5"/>
    </w:p>
    <w:p w14:paraId="2EB630E0" w14:textId="211674F4" w:rsidR="000E4326" w:rsidRPr="00663E80" w:rsidRDefault="000E4326" w:rsidP="000E4326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Na podstawie niniejszej UMOWY, </w:t>
      </w:r>
      <w:r w:rsidR="004A3C4D" w:rsidRPr="00663E80">
        <w:rPr>
          <w:rFonts w:ascii="Verdana" w:hAnsi="Verdana" w:cs="Arial"/>
          <w:sz w:val="18"/>
          <w:szCs w:val="18"/>
        </w:rPr>
        <w:t>Wykonawca</w:t>
      </w:r>
      <w:r w:rsidRPr="00663E80">
        <w:rPr>
          <w:rFonts w:ascii="Verdana" w:hAnsi="Verdana" w:cs="Arial"/>
          <w:sz w:val="18"/>
          <w:szCs w:val="18"/>
        </w:rPr>
        <w:t xml:space="preserve"> zobowiązuje się do świadczenia na rzecz </w:t>
      </w:r>
      <w:r w:rsidRPr="00663E80">
        <w:rPr>
          <w:rFonts w:ascii="Verdana" w:hAnsi="Verdana" w:cs="Arial"/>
          <w:spacing w:val="-3"/>
          <w:sz w:val="18"/>
          <w:szCs w:val="18"/>
        </w:rPr>
        <w:t>ZAMAWIAJĄCEGO</w:t>
      </w:r>
      <w:r w:rsidRPr="00663E80">
        <w:rPr>
          <w:rFonts w:ascii="Verdana" w:hAnsi="Verdana" w:cs="Arial"/>
          <w:sz w:val="18"/>
          <w:szCs w:val="18"/>
        </w:rPr>
        <w:t xml:space="preserve"> NADZORU AUTORSKIEGO nad OPROGRAMOWANIEM oraz świadczenia USŁUG SERWISOWYCH, a </w:t>
      </w:r>
      <w:r w:rsidRPr="00663E80">
        <w:rPr>
          <w:rFonts w:ascii="Verdana" w:hAnsi="Verdana" w:cs="Arial"/>
          <w:spacing w:val="-3"/>
          <w:sz w:val="18"/>
          <w:szCs w:val="18"/>
        </w:rPr>
        <w:t>ZAMAWIAJĄCY</w:t>
      </w:r>
      <w:r w:rsidRPr="00663E80">
        <w:rPr>
          <w:rFonts w:ascii="Verdana" w:hAnsi="Verdana" w:cs="Arial"/>
          <w:sz w:val="18"/>
          <w:szCs w:val="18"/>
        </w:rPr>
        <w:t xml:space="preserve"> zobowiązuje się do </w:t>
      </w:r>
      <w:r w:rsidR="00E26821" w:rsidRPr="00663E80">
        <w:rPr>
          <w:rFonts w:ascii="Verdana" w:hAnsi="Verdana" w:cs="Arial"/>
          <w:sz w:val="18"/>
          <w:szCs w:val="18"/>
        </w:rPr>
        <w:t>terminowej</w:t>
      </w:r>
      <w:r w:rsidRPr="00663E80">
        <w:rPr>
          <w:rFonts w:ascii="Verdana" w:hAnsi="Verdana" w:cs="Arial"/>
          <w:sz w:val="18"/>
          <w:szCs w:val="18"/>
        </w:rPr>
        <w:t xml:space="preserve"> zapłaty na rzecz </w:t>
      </w:r>
      <w:r w:rsidR="004A3C4D" w:rsidRPr="00663E80">
        <w:rPr>
          <w:rFonts w:ascii="Verdana" w:hAnsi="Verdana" w:cs="Arial"/>
          <w:sz w:val="18"/>
          <w:szCs w:val="18"/>
        </w:rPr>
        <w:t>Wykonawcy</w:t>
      </w:r>
      <w:r w:rsidR="00416EEB" w:rsidRPr="00663E80">
        <w:rPr>
          <w:rFonts w:ascii="Verdana" w:hAnsi="Verdana" w:cs="Arial"/>
          <w:sz w:val="18"/>
          <w:szCs w:val="18"/>
        </w:rPr>
        <w:t xml:space="preserve"> </w:t>
      </w:r>
      <w:r w:rsidR="00E26821" w:rsidRPr="00663E80">
        <w:rPr>
          <w:rFonts w:ascii="Verdana" w:hAnsi="Verdana" w:cs="Arial"/>
          <w:sz w:val="18"/>
          <w:szCs w:val="18"/>
        </w:rPr>
        <w:t>w</w:t>
      </w:r>
      <w:r w:rsidRPr="00663E80">
        <w:rPr>
          <w:rFonts w:ascii="Verdana" w:hAnsi="Verdana" w:cs="Arial"/>
          <w:sz w:val="18"/>
          <w:szCs w:val="18"/>
        </w:rPr>
        <w:t>ynagrodzenia, na zasadach i w terminach wskazanych w UMOWIE.</w:t>
      </w:r>
    </w:p>
    <w:p w14:paraId="1E7DDAC4" w14:textId="77777777" w:rsidR="000E4326" w:rsidRPr="00663E80" w:rsidRDefault="000E4326" w:rsidP="000E4326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Usługi wskazane w </w:t>
      </w:r>
      <w:r w:rsidR="00E26821" w:rsidRPr="00663E80">
        <w:rPr>
          <w:rFonts w:ascii="Verdana" w:hAnsi="Verdana" w:cs="Arial"/>
          <w:sz w:val="18"/>
          <w:szCs w:val="18"/>
        </w:rPr>
        <w:t>ust.</w:t>
      </w:r>
      <w:r w:rsidRPr="00663E80">
        <w:rPr>
          <w:rFonts w:ascii="Verdana" w:hAnsi="Verdana" w:cs="Arial"/>
          <w:sz w:val="18"/>
          <w:szCs w:val="18"/>
        </w:rPr>
        <w:t xml:space="preserve"> 2.1. świadczone będą przez </w:t>
      </w:r>
      <w:r w:rsidR="004A3C4D" w:rsidRPr="00663E80">
        <w:rPr>
          <w:rFonts w:ascii="Verdana" w:hAnsi="Verdana" w:cs="Arial"/>
          <w:sz w:val="18"/>
          <w:szCs w:val="18"/>
        </w:rPr>
        <w:t>Wykonawcę</w:t>
      </w:r>
      <w:r w:rsidR="00A953BD" w:rsidRPr="00663E80">
        <w:rPr>
          <w:rFonts w:ascii="Verdana" w:hAnsi="Verdana" w:cs="Arial"/>
          <w:sz w:val="18"/>
          <w:szCs w:val="18"/>
        </w:rPr>
        <w:t xml:space="preserve"> </w:t>
      </w:r>
      <w:r w:rsidRPr="00663E80">
        <w:rPr>
          <w:rFonts w:ascii="Verdana" w:hAnsi="Verdana" w:cs="Arial"/>
          <w:sz w:val="18"/>
          <w:szCs w:val="18"/>
        </w:rPr>
        <w:t xml:space="preserve">w zakresie określonym w Załączniku nr 2 do niniejszej UMOWY, zwane dalej PRZEDMIOTEM UMOWY. </w:t>
      </w:r>
    </w:p>
    <w:p w14:paraId="5D3E5F6D" w14:textId="77777777" w:rsidR="00136C9E" w:rsidRPr="00663E80" w:rsidRDefault="004F1B66" w:rsidP="00EC16A1">
      <w:pPr>
        <w:pStyle w:val="Paragrafumowy"/>
      </w:pPr>
      <w:bookmarkStart w:id="6" w:name="_Toc96685019"/>
      <w:r w:rsidRPr="00663E80">
        <w:t>OGÓLNE ZASADY WSPÓŁPRACY</w:t>
      </w:r>
      <w:bookmarkEnd w:id="6"/>
    </w:p>
    <w:p w14:paraId="3CDFCAB7" w14:textId="66C43386" w:rsidR="004F1B66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 xml:space="preserve">Strony zobowiązują się do ścisłej współpracy w zakresie potrzebnym do zapewnienia sprawnej i terminowej realizacji, poprawności merytorycznej oraz jakości Usług Serwisowych, zgodnie z wymaganiami określonymi Umową, </w:t>
      </w:r>
      <w:r w:rsidRPr="00663E80">
        <w:rPr>
          <w:rFonts w:ascii="Verdana" w:hAnsi="Verdana" w:cs="Arial"/>
          <w:sz w:val="18"/>
          <w:szCs w:val="18"/>
        </w:rPr>
        <w:t xml:space="preserve">w szczególności do niezwłocznego przekazywania sobie wszelkich informacji mogących mieć wpływ na realizację </w:t>
      </w:r>
      <w:r w:rsidR="00F77629" w:rsidRPr="00663E80">
        <w:rPr>
          <w:rFonts w:ascii="Verdana" w:hAnsi="Verdana" w:cs="Arial"/>
          <w:sz w:val="18"/>
          <w:szCs w:val="18"/>
        </w:rPr>
        <w:t>PRZEDMIOTU UMOWY.</w:t>
      </w:r>
    </w:p>
    <w:p w14:paraId="70709A75" w14:textId="77777777" w:rsidR="004F1B66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Style w:val="EquationCaption"/>
          <w:rFonts w:ascii="Verdana" w:hAnsi="Verdana" w:cs="Arial"/>
          <w:color w:val="000000"/>
          <w:sz w:val="18"/>
          <w:szCs w:val="18"/>
        </w:rPr>
      </w:pP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>W trakcie realizacji Umowy upoważnieni przedstawiciele Stron, określeni w ust. 3.3 i 3.4 uzgadniać będą wszelkie kwestie organizacyjne związane z wykonywaniem Usług Serwisowych</w:t>
      </w:r>
      <w:r w:rsidRPr="00663E80">
        <w:rPr>
          <w:rStyle w:val="EquationCaption"/>
          <w:rFonts w:ascii="Verdana" w:hAnsi="Verdana" w:cs="Arial"/>
          <w:sz w:val="18"/>
          <w:szCs w:val="18"/>
        </w:rPr>
        <w:t xml:space="preserve">, a w szczególności </w:t>
      </w:r>
      <w:r w:rsidR="00114404" w:rsidRPr="00663E80">
        <w:rPr>
          <w:rStyle w:val="EquationCaption"/>
          <w:rFonts w:ascii="Verdana" w:hAnsi="Verdana" w:cs="Arial"/>
          <w:sz w:val="18"/>
          <w:szCs w:val="18"/>
        </w:rPr>
        <w:t>ustalać</w:t>
      </w:r>
      <w:r w:rsidRPr="00663E80">
        <w:rPr>
          <w:rStyle w:val="EquationCaption"/>
          <w:rFonts w:ascii="Verdana" w:hAnsi="Verdana" w:cs="Arial"/>
          <w:sz w:val="18"/>
          <w:szCs w:val="18"/>
        </w:rPr>
        <w:t xml:space="preserve"> spos</w:t>
      </w:r>
      <w:r w:rsidR="00114404" w:rsidRPr="00663E80">
        <w:rPr>
          <w:rStyle w:val="EquationCaption"/>
          <w:rFonts w:ascii="Verdana" w:hAnsi="Verdana" w:cs="Arial"/>
          <w:sz w:val="18"/>
          <w:szCs w:val="18"/>
        </w:rPr>
        <w:t>ó</w:t>
      </w:r>
      <w:r w:rsidRPr="00663E80">
        <w:rPr>
          <w:rStyle w:val="EquationCaption"/>
          <w:rFonts w:ascii="Verdana" w:hAnsi="Verdana" w:cs="Arial"/>
          <w:sz w:val="18"/>
          <w:szCs w:val="18"/>
        </w:rPr>
        <w:t>b ich prowadzenia.</w:t>
      </w:r>
    </w:p>
    <w:p w14:paraId="2AE25B63" w14:textId="5A877831" w:rsidR="004F1B66" w:rsidRPr="00D164FF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Style w:val="EquationCaption"/>
          <w:rFonts w:ascii="Verdana" w:hAnsi="Verdana" w:cs="Arial"/>
          <w:sz w:val="18"/>
          <w:szCs w:val="18"/>
        </w:rPr>
      </w:pPr>
      <w:bookmarkStart w:id="7" w:name="_Ref86757552"/>
      <w:r w:rsidRPr="00D164FF">
        <w:rPr>
          <w:rStyle w:val="EquationCaption"/>
          <w:rFonts w:ascii="Verdana" w:hAnsi="Verdana" w:cs="Arial"/>
          <w:sz w:val="18"/>
          <w:szCs w:val="18"/>
        </w:rPr>
        <w:t xml:space="preserve">Osobą odpowiedzialną ze strony </w:t>
      </w:r>
      <w:r w:rsidR="00BC7E96" w:rsidRPr="00D164FF">
        <w:rPr>
          <w:rStyle w:val="EquationCaption"/>
          <w:rFonts w:ascii="Verdana" w:hAnsi="Verdana" w:cs="Arial"/>
          <w:sz w:val="18"/>
          <w:szCs w:val="18"/>
        </w:rPr>
        <w:t>Wykonawcy</w:t>
      </w:r>
      <w:r w:rsidRPr="00D164FF">
        <w:rPr>
          <w:rStyle w:val="EquationCaption"/>
          <w:rFonts w:ascii="Verdana" w:hAnsi="Verdana" w:cs="Arial"/>
          <w:sz w:val="18"/>
          <w:szCs w:val="18"/>
        </w:rPr>
        <w:t xml:space="preserve"> za realizację Umowy jest </w:t>
      </w:r>
      <w:r w:rsidR="004C768E">
        <w:rPr>
          <w:rStyle w:val="EquationCaption"/>
          <w:rFonts w:ascii="Verdana" w:hAnsi="Verdana" w:cs="Arial"/>
          <w:sz w:val="18"/>
          <w:szCs w:val="18"/>
        </w:rPr>
        <w:t>…………………….</w:t>
      </w:r>
      <w:r w:rsidR="008406BA" w:rsidRPr="00D164FF">
        <w:rPr>
          <w:rStyle w:val="EquationCaption"/>
          <w:rFonts w:ascii="Verdana" w:hAnsi="Verdana" w:cs="Arial"/>
          <w:sz w:val="18"/>
          <w:szCs w:val="18"/>
        </w:rPr>
        <w:t>,</w:t>
      </w:r>
      <w:r w:rsidR="00463E5E" w:rsidRPr="00D164FF">
        <w:rPr>
          <w:rStyle w:val="EquationCaption"/>
          <w:rFonts w:ascii="Verdana" w:hAnsi="Verdana" w:cs="Arial"/>
          <w:sz w:val="18"/>
          <w:szCs w:val="18"/>
        </w:rPr>
        <w:t xml:space="preserve"> </w:t>
      </w:r>
      <w:r w:rsidR="001D19FA" w:rsidRPr="00D164FF">
        <w:rPr>
          <w:rStyle w:val="EquationCaption"/>
          <w:rFonts w:ascii="Verdana" w:hAnsi="Verdana" w:cs="Arial"/>
          <w:sz w:val="18"/>
          <w:szCs w:val="18"/>
        </w:rPr>
        <w:t xml:space="preserve">Opiekunem oprogramowania jest </w:t>
      </w:r>
      <w:r w:rsidR="004C768E">
        <w:rPr>
          <w:rStyle w:val="EquationCaption"/>
          <w:rFonts w:ascii="Verdana" w:hAnsi="Verdana" w:cs="Arial"/>
          <w:sz w:val="18"/>
          <w:szCs w:val="18"/>
        </w:rPr>
        <w:t>…………………………….</w:t>
      </w:r>
      <w:r w:rsidR="007B67BC" w:rsidRPr="00D164FF">
        <w:rPr>
          <w:rStyle w:val="EquationCaption"/>
          <w:rFonts w:ascii="Verdana" w:hAnsi="Verdana" w:cs="Arial"/>
          <w:sz w:val="18"/>
          <w:szCs w:val="18"/>
        </w:rPr>
        <w:t>,</w:t>
      </w:r>
      <w:r w:rsidR="001D19FA" w:rsidRPr="00D164FF">
        <w:rPr>
          <w:rStyle w:val="EquationCaption"/>
          <w:rFonts w:ascii="Verdana" w:hAnsi="Verdana" w:cs="Arial"/>
          <w:sz w:val="18"/>
          <w:szCs w:val="18"/>
        </w:rPr>
        <w:t xml:space="preserve"> </w:t>
      </w:r>
      <w:r w:rsidRPr="00D164FF">
        <w:rPr>
          <w:rStyle w:val="EquationCaption"/>
          <w:rFonts w:ascii="Verdana" w:hAnsi="Verdana" w:cs="Arial"/>
          <w:sz w:val="18"/>
          <w:szCs w:val="18"/>
        </w:rPr>
        <w:t>a w razie  nieobecności osoba  wyznaczona.</w:t>
      </w:r>
      <w:bookmarkEnd w:id="7"/>
    </w:p>
    <w:p w14:paraId="48D8B98F" w14:textId="74B8CBF6" w:rsidR="004635F0" w:rsidRPr="00663E80" w:rsidRDefault="004635F0" w:rsidP="004635F0">
      <w:pPr>
        <w:numPr>
          <w:ilvl w:val="1"/>
          <w:numId w:val="2"/>
        </w:numPr>
        <w:spacing w:before="60" w:after="60" w:line="300" w:lineRule="atLeast"/>
        <w:jc w:val="both"/>
        <w:rPr>
          <w:rStyle w:val="EquationCaption"/>
          <w:rFonts w:ascii="Verdana" w:hAnsi="Verdana" w:cs="Arial"/>
          <w:color w:val="000000"/>
          <w:sz w:val="18"/>
          <w:szCs w:val="18"/>
        </w:rPr>
      </w:pPr>
      <w:bookmarkStart w:id="8" w:name="_Ref86757555"/>
      <w:r w:rsidRPr="00D164FF">
        <w:rPr>
          <w:rStyle w:val="EquationCaption"/>
          <w:rFonts w:ascii="Verdana" w:hAnsi="Verdana" w:cs="Arial"/>
          <w:sz w:val="18"/>
          <w:szCs w:val="18"/>
        </w:rPr>
        <w:t xml:space="preserve">Osobą odpowiedzialną ze strony Zamawiającego za realizację Umowy i nadzór oraz odbiór prac są Wojciech Kowalski i Wojciech Kokot, a Opiekunem oprogramowania jest Wojciech Kowalski, a w razie ich </w:t>
      </w: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>nieobecności osoba przez nich wyznaczona.</w:t>
      </w:r>
      <w:bookmarkEnd w:id="8"/>
    </w:p>
    <w:p w14:paraId="3D537F90" w14:textId="77777777" w:rsidR="00DB2E9F" w:rsidRPr="00663E80" w:rsidRDefault="00DB2E9F" w:rsidP="00AC4887">
      <w:pPr>
        <w:numPr>
          <w:ilvl w:val="1"/>
          <w:numId w:val="2"/>
        </w:numPr>
        <w:spacing w:before="60" w:after="60" w:line="300" w:lineRule="atLeast"/>
        <w:jc w:val="both"/>
        <w:rPr>
          <w:rStyle w:val="EquationCaption"/>
          <w:rFonts w:ascii="Verdana" w:hAnsi="Verdana" w:cs="Arial"/>
          <w:color w:val="000000"/>
          <w:sz w:val="18"/>
          <w:szCs w:val="18"/>
        </w:rPr>
      </w:pP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 xml:space="preserve">Zmiana osób wymienionych w </w:t>
      </w:r>
      <w:r w:rsidR="00556301"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>ust.</w:t>
      </w: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 xml:space="preserve"> 3.3 i 3.4 nie wymaga zmiany umowy, jedynie pisemnego powiadomienia Strony</w:t>
      </w:r>
      <w:r w:rsidR="00F51D2C"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>.</w:t>
      </w:r>
    </w:p>
    <w:p w14:paraId="47517E45" w14:textId="77777777" w:rsidR="00136C9E" w:rsidRPr="00663E80" w:rsidRDefault="004F1B66" w:rsidP="00EC16A1">
      <w:pPr>
        <w:pStyle w:val="Paragrafumowy"/>
      </w:pPr>
      <w:bookmarkStart w:id="9" w:name="_Toc81267221"/>
      <w:bookmarkStart w:id="10" w:name="_Toc81278220"/>
      <w:bookmarkStart w:id="11" w:name="_Toc96685020"/>
      <w:r w:rsidRPr="00663E80">
        <w:t xml:space="preserve">ZOBOWIĄZANIA </w:t>
      </w:r>
      <w:bookmarkEnd w:id="9"/>
      <w:bookmarkEnd w:id="10"/>
      <w:r w:rsidR="00BC7E96" w:rsidRPr="00663E80">
        <w:t>WYKONAWCY</w:t>
      </w:r>
      <w:bookmarkEnd w:id="11"/>
    </w:p>
    <w:p w14:paraId="1C65F76F" w14:textId="70759A78" w:rsidR="00136C9E" w:rsidRPr="00F45D15" w:rsidRDefault="00BC7E96" w:rsidP="00AC4887">
      <w:pPr>
        <w:numPr>
          <w:ilvl w:val="1"/>
          <w:numId w:val="2"/>
        </w:numPr>
        <w:spacing w:before="60" w:after="60" w:line="300" w:lineRule="atLeast"/>
        <w:jc w:val="both"/>
        <w:rPr>
          <w:rStyle w:val="EquationCaption"/>
          <w:rFonts w:ascii="Verdana" w:hAnsi="Verdana" w:cs="Arial"/>
          <w:color w:val="000000"/>
          <w:sz w:val="18"/>
          <w:szCs w:val="18"/>
        </w:rPr>
      </w:pP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>Wykonawca</w:t>
      </w:r>
      <w:r w:rsidR="004F1B66"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 xml:space="preserve"> zobowiązuje się do wykonywania Usług Serwisowych zgodnie z Umową, ze starannością właściwą dla podmiotu profesjonalnie zajmującego się tego typu usługami.</w:t>
      </w:r>
    </w:p>
    <w:p w14:paraId="0ED2130D" w14:textId="77777777" w:rsidR="00136C9E" w:rsidRPr="00663E80" w:rsidRDefault="00BC7E96" w:rsidP="00AC4887">
      <w:pPr>
        <w:numPr>
          <w:ilvl w:val="1"/>
          <w:numId w:val="2"/>
        </w:numPr>
        <w:spacing w:before="60" w:after="60" w:line="300" w:lineRule="atLeast"/>
        <w:jc w:val="both"/>
        <w:rPr>
          <w:rStyle w:val="EquationCaption"/>
          <w:rFonts w:ascii="Verdana" w:hAnsi="Verdana" w:cs="Arial"/>
          <w:color w:val="000000"/>
          <w:sz w:val="18"/>
          <w:szCs w:val="18"/>
        </w:rPr>
      </w:pP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>Wykonawca</w:t>
      </w:r>
      <w:r w:rsidR="004F1B66"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 xml:space="preserve"> zobowiązuje się zapewnić poprawność merytoryczną i wysoką jakość świadczonych usług.</w:t>
      </w:r>
    </w:p>
    <w:p w14:paraId="2C319644" w14:textId="77777777" w:rsidR="004F1B66" w:rsidRPr="00663E80" w:rsidRDefault="00574915" w:rsidP="00AC4887">
      <w:pPr>
        <w:numPr>
          <w:ilvl w:val="1"/>
          <w:numId w:val="2"/>
        </w:numPr>
        <w:spacing w:before="60" w:after="60" w:line="300" w:lineRule="atLeast"/>
        <w:jc w:val="both"/>
        <w:rPr>
          <w:rStyle w:val="EquationCaption"/>
          <w:rFonts w:ascii="Verdana" w:hAnsi="Verdana" w:cs="Arial"/>
          <w:color w:val="000000"/>
          <w:sz w:val="18"/>
          <w:szCs w:val="18"/>
        </w:rPr>
      </w:pP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>Wykonawca</w:t>
      </w:r>
      <w:r w:rsidR="004F1B66"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 xml:space="preserve"> zapewnia, że osoby delegowane do wykonania Usług Serwisowych posiadają fachową wiedzę oraz doświadczenie w zakresie niezbędnym do realizacji Umowy.</w:t>
      </w:r>
    </w:p>
    <w:p w14:paraId="055E7F8E" w14:textId="77777777" w:rsidR="004F1B66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Style w:val="EquationCaption"/>
          <w:rFonts w:ascii="Verdana" w:hAnsi="Verdana" w:cs="Arial"/>
          <w:color w:val="000000"/>
          <w:sz w:val="18"/>
          <w:szCs w:val="18"/>
        </w:rPr>
      </w:pP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 xml:space="preserve">W zakresie realizacji Umowy </w:t>
      </w:r>
      <w:r w:rsidR="00574915"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>Wykonawca</w:t>
      </w: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 xml:space="preserve"> zobowiązuje się do przestrzegania obowiązujących na terenie Rzeczpospoli</w:t>
      </w:r>
      <w:r w:rsidR="001D19FA"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>tej Polskiej przepisów prawnych oraz dyrektyw Unii Europejskiej.</w:t>
      </w:r>
    </w:p>
    <w:p w14:paraId="15501DB1" w14:textId="6AB3E268" w:rsidR="00136C9E" w:rsidRPr="00663E80" w:rsidRDefault="00574915" w:rsidP="00AC4887">
      <w:pPr>
        <w:numPr>
          <w:ilvl w:val="1"/>
          <w:numId w:val="2"/>
        </w:numPr>
        <w:spacing w:before="60" w:after="60" w:line="300" w:lineRule="atLeast"/>
        <w:jc w:val="both"/>
        <w:rPr>
          <w:rStyle w:val="EquationCaption"/>
          <w:rFonts w:ascii="Verdana" w:hAnsi="Verdana" w:cs="Arial"/>
          <w:color w:val="000000"/>
          <w:sz w:val="18"/>
          <w:szCs w:val="18"/>
        </w:rPr>
      </w:pP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>Wykonawca</w:t>
      </w:r>
      <w:r w:rsidR="004F1B66"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t xml:space="preserve"> zobowiązuje się do przestrzegania Poziomu Usług Serwisowych w zakresie Czasów Reakcji, Czasów Realizacji lub innych przyjętych parametrów zależnych od Krytyczności Zgłoszenia Serwisowego określonych w Załączniku nr 3 do Umowy.</w:t>
      </w:r>
    </w:p>
    <w:p w14:paraId="3D8FBE22" w14:textId="77777777" w:rsidR="004F1B66" w:rsidRPr="00663E80" w:rsidRDefault="004F1B66" w:rsidP="00EC16A1">
      <w:pPr>
        <w:pStyle w:val="Paragrafumowy"/>
      </w:pPr>
      <w:bookmarkStart w:id="12" w:name="_Toc81267222"/>
      <w:bookmarkStart w:id="13" w:name="_Toc81278221"/>
      <w:bookmarkStart w:id="14" w:name="_Toc96685021"/>
      <w:r w:rsidRPr="00663E80">
        <w:t xml:space="preserve">ZOBOWIĄZANIA </w:t>
      </w:r>
      <w:bookmarkEnd w:id="12"/>
      <w:bookmarkEnd w:id="13"/>
      <w:bookmarkEnd w:id="14"/>
      <w:r w:rsidR="00E7004C" w:rsidRPr="00663E80">
        <w:t>ZAMAWIAJĄCEGO</w:t>
      </w:r>
    </w:p>
    <w:p w14:paraId="4E7DE5FC" w14:textId="12019084" w:rsidR="00136C9E" w:rsidRPr="00663E80" w:rsidRDefault="005F3F31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Zamawiający</w:t>
      </w:r>
      <w:r w:rsidR="004F1B66" w:rsidRPr="00663E80">
        <w:rPr>
          <w:rFonts w:ascii="Verdana" w:hAnsi="Verdana" w:cs="Arial"/>
          <w:sz w:val="18"/>
          <w:szCs w:val="18"/>
        </w:rPr>
        <w:t xml:space="preserve"> zobowiązuje się umożliwić </w:t>
      </w:r>
      <w:r w:rsidR="00574915" w:rsidRPr="00663E80">
        <w:rPr>
          <w:rFonts w:ascii="Verdana" w:hAnsi="Verdana" w:cs="Arial"/>
          <w:sz w:val="18"/>
          <w:szCs w:val="18"/>
        </w:rPr>
        <w:t>Wykonawcy</w:t>
      </w:r>
      <w:r w:rsidR="004F1B66" w:rsidRPr="00663E80">
        <w:rPr>
          <w:rFonts w:ascii="Verdana" w:hAnsi="Verdana" w:cs="Arial"/>
          <w:sz w:val="18"/>
          <w:szCs w:val="18"/>
        </w:rPr>
        <w:t xml:space="preserve"> dokonanie czynności serwisowych, a w szczególności do:</w:t>
      </w:r>
    </w:p>
    <w:p w14:paraId="4EECC0E6" w14:textId="77777777" w:rsidR="00136C9E" w:rsidRPr="00663E80" w:rsidRDefault="004F1B66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lastRenderedPageBreak/>
        <w:t xml:space="preserve">delegowania i upoważnienia pracowników do współpracy z </w:t>
      </w:r>
      <w:r w:rsidR="00574915" w:rsidRPr="00663E80">
        <w:rPr>
          <w:rFonts w:ascii="Verdana" w:hAnsi="Verdana" w:cs="Arial"/>
          <w:sz w:val="18"/>
          <w:szCs w:val="18"/>
        </w:rPr>
        <w:t>Wykonawcą</w:t>
      </w:r>
      <w:r w:rsidR="00401E61" w:rsidRPr="00663E80">
        <w:rPr>
          <w:rFonts w:ascii="Verdana" w:hAnsi="Verdana" w:cs="Arial"/>
          <w:sz w:val="18"/>
          <w:szCs w:val="18"/>
        </w:rPr>
        <w:t xml:space="preserve"> w zakresie określonym pisemnie przez Wykonawcę, </w:t>
      </w:r>
      <w:r w:rsidRPr="00663E80">
        <w:rPr>
          <w:rFonts w:ascii="Verdana" w:hAnsi="Verdana" w:cs="Arial"/>
          <w:sz w:val="18"/>
          <w:szCs w:val="18"/>
        </w:rPr>
        <w:t>potrzebnym do świadczenia Usług Serwisowych</w:t>
      </w:r>
      <w:r w:rsidR="00AB10DA" w:rsidRPr="00663E80">
        <w:rPr>
          <w:rFonts w:ascii="Verdana" w:hAnsi="Verdana" w:cs="Arial"/>
          <w:sz w:val="18"/>
          <w:szCs w:val="18"/>
        </w:rPr>
        <w:t>,</w:t>
      </w:r>
    </w:p>
    <w:p w14:paraId="6BB114EA" w14:textId="77777777" w:rsidR="00136C9E" w:rsidRPr="00663E80" w:rsidRDefault="004F1B66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zapewnienia, aby Oprogramowanie było używan</w:t>
      </w:r>
      <w:r w:rsidR="00AB10DA" w:rsidRPr="00663E80">
        <w:rPr>
          <w:rFonts w:ascii="Verdana" w:hAnsi="Verdana" w:cs="Arial"/>
          <w:sz w:val="18"/>
          <w:szCs w:val="18"/>
        </w:rPr>
        <w:t>e</w:t>
      </w:r>
      <w:r w:rsidRPr="00663E80">
        <w:rPr>
          <w:rFonts w:ascii="Verdana" w:hAnsi="Verdana" w:cs="Arial"/>
          <w:sz w:val="18"/>
          <w:szCs w:val="18"/>
        </w:rPr>
        <w:t xml:space="preserve"> zgodnie z Dokumentacją i instrukcjami </w:t>
      </w:r>
      <w:r w:rsidR="00574915" w:rsidRPr="00663E80">
        <w:rPr>
          <w:rFonts w:ascii="Verdana" w:hAnsi="Verdana" w:cs="Arial"/>
          <w:sz w:val="18"/>
          <w:szCs w:val="18"/>
        </w:rPr>
        <w:t>Wykonawcy</w:t>
      </w:r>
      <w:r w:rsidRPr="00663E80">
        <w:rPr>
          <w:rFonts w:ascii="Verdana" w:hAnsi="Verdana" w:cs="Arial"/>
          <w:sz w:val="18"/>
          <w:szCs w:val="18"/>
        </w:rPr>
        <w:t>, wyłącznie przez Użytkowników</w:t>
      </w:r>
      <w:r w:rsidR="00AB10DA" w:rsidRPr="00663E80">
        <w:rPr>
          <w:rFonts w:ascii="Verdana" w:hAnsi="Verdana" w:cs="Arial"/>
          <w:sz w:val="18"/>
          <w:szCs w:val="18"/>
        </w:rPr>
        <w:t>,</w:t>
      </w:r>
    </w:p>
    <w:p w14:paraId="037C3B4A" w14:textId="6111DE89" w:rsidR="004F1B66" w:rsidRPr="00663E80" w:rsidRDefault="004F1B66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dokonywania Zgłoszeń Serwisowych wyłącznie zgodnie z Umową oraz dostarczania </w:t>
      </w:r>
      <w:r w:rsidR="00574915" w:rsidRPr="00663E80">
        <w:rPr>
          <w:rFonts w:ascii="Verdana" w:hAnsi="Verdana" w:cs="Arial"/>
          <w:sz w:val="18"/>
          <w:szCs w:val="18"/>
        </w:rPr>
        <w:t>Wykonawcy</w:t>
      </w:r>
      <w:r w:rsidRPr="00663E80">
        <w:rPr>
          <w:rFonts w:ascii="Verdana" w:hAnsi="Verdana" w:cs="Arial"/>
          <w:sz w:val="18"/>
          <w:szCs w:val="18"/>
        </w:rPr>
        <w:t xml:space="preserve"> rzetelnych i wyczerpujących informacji</w:t>
      </w:r>
      <w:r w:rsidR="00952F61" w:rsidRPr="00663E80">
        <w:rPr>
          <w:rFonts w:ascii="Verdana" w:hAnsi="Verdana" w:cs="Arial"/>
          <w:sz w:val="18"/>
          <w:szCs w:val="18"/>
        </w:rPr>
        <w:t>, w miarę swojej wiedzy</w:t>
      </w:r>
      <w:r w:rsidRPr="00663E80">
        <w:rPr>
          <w:rFonts w:ascii="Verdana" w:hAnsi="Verdana" w:cs="Arial"/>
          <w:sz w:val="18"/>
          <w:szCs w:val="18"/>
        </w:rPr>
        <w:t xml:space="preserve"> o stanie Oprogramowania oraz materiałów potrzebnych do wykonania Usług Serwisowych</w:t>
      </w:r>
      <w:r w:rsidR="009417CC" w:rsidRPr="00663E80">
        <w:rPr>
          <w:rFonts w:ascii="Verdana" w:hAnsi="Verdana" w:cs="Arial"/>
          <w:sz w:val="18"/>
          <w:szCs w:val="18"/>
        </w:rPr>
        <w:t>,</w:t>
      </w:r>
    </w:p>
    <w:p w14:paraId="4FFB371C" w14:textId="77777777" w:rsidR="004F1B66" w:rsidRPr="00663E80" w:rsidRDefault="004F1B66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zapewnienia dostępu i możliwości zapoznania się </w:t>
      </w:r>
      <w:r w:rsidR="00574915" w:rsidRPr="00663E80">
        <w:rPr>
          <w:rFonts w:ascii="Verdana" w:hAnsi="Verdana" w:cs="Arial"/>
          <w:sz w:val="18"/>
          <w:szCs w:val="18"/>
        </w:rPr>
        <w:t>Wykonawcy</w:t>
      </w:r>
      <w:r w:rsidRPr="00663E80">
        <w:rPr>
          <w:rFonts w:ascii="Verdana" w:hAnsi="Verdana" w:cs="Arial"/>
          <w:sz w:val="18"/>
          <w:szCs w:val="18"/>
        </w:rPr>
        <w:t xml:space="preserve"> ze wszystkimi </w:t>
      </w:r>
      <w:r w:rsidR="00952F61" w:rsidRPr="00663E80">
        <w:rPr>
          <w:rFonts w:ascii="Verdana" w:hAnsi="Verdana" w:cs="Arial"/>
          <w:sz w:val="18"/>
          <w:szCs w:val="18"/>
        </w:rPr>
        <w:t xml:space="preserve">wewnętrznymi </w:t>
      </w:r>
      <w:r w:rsidRPr="00663E80">
        <w:rPr>
          <w:rFonts w:ascii="Verdana" w:hAnsi="Verdana" w:cs="Arial"/>
          <w:sz w:val="18"/>
          <w:szCs w:val="18"/>
        </w:rPr>
        <w:t xml:space="preserve">przepisami obowiązującymi u </w:t>
      </w:r>
      <w:r w:rsidR="005F3F31" w:rsidRPr="00663E80">
        <w:rPr>
          <w:rFonts w:ascii="Verdana" w:hAnsi="Verdana" w:cs="Arial"/>
          <w:sz w:val="18"/>
          <w:szCs w:val="18"/>
        </w:rPr>
        <w:t>Zamawiającego</w:t>
      </w:r>
      <w:r w:rsidRPr="00663E80">
        <w:rPr>
          <w:rFonts w:ascii="Verdana" w:hAnsi="Verdana" w:cs="Arial"/>
          <w:sz w:val="18"/>
          <w:szCs w:val="18"/>
        </w:rPr>
        <w:t>, które mogą mieć zastosowanie w realizacji Umowy</w:t>
      </w:r>
      <w:r w:rsidR="004F2743" w:rsidRPr="00663E80">
        <w:rPr>
          <w:rFonts w:ascii="Verdana" w:hAnsi="Verdana" w:cs="Arial"/>
          <w:sz w:val="18"/>
          <w:szCs w:val="18"/>
        </w:rPr>
        <w:t>,</w:t>
      </w:r>
      <w:r w:rsidR="00D6446E" w:rsidRPr="00663E80">
        <w:rPr>
          <w:rFonts w:ascii="Verdana" w:hAnsi="Verdana" w:cs="Arial"/>
          <w:sz w:val="18"/>
          <w:szCs w:val="18"/>
        </w:rPr>
        <w:t xml:space="preserve"> o które pisemnie zawnioskuje Wykonawca,</w:t>
      </w:r>
    </w:p>
    <w:p w14:paraId="737E13F8" w14:textId="77777777" w:rsidR="004F1B66" w:rsidRPr="00663E80" w:rsidRDefault="004F1B66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udzielania informacji </w:t>
      </w:r>
      <w:r w:rsidR="00952F61" w:rsidRPr="00663E80">
        <w:rPr>
          <w:rFonts w:ascii="Verdana" w:hAnsi="Verdana" w:cs="Arial"/>
          <w:sz w:val="18"/>
          <w:szCs w:val="18"/>
        </w:rPr>
        <w:t xml:space="preserve">w miarę swojej wiedzy </w:t>
      </w:r>
      <w:r w:rsidRPr="00663E80">
        <w:rPr>
          <w:rFonts w:ascii="Verdana" w:hAnsi="Verdana" w:cs="Arial"/>
          <w:sz w:val="18"/>
          <w:szCs w:val="18"/>
        </w:rPr>
        <w:t xml:space="preserve">oraz przekazywania wszelkich danych </w:t>
      </w:r>
      <w:r w:rsidR="00260E97" w:rsidRPr="00663E80">
        <w:rPr>
          <w:rFonts w:ascii="Verdana" w:hAnsi="Verdana" w:cs="Arial"/>
          <w:sz w:val="18"/>
          <w:szCs w:val="18"/>
        </w:rPr>
        <w:t xml:space="preserve">pisemnie </w:t>
      </w:r>
      <w:r w:rsidR="00D6446E" w:rsidRPr="00663E80">
        <w:rPr>
          <w:rFonts w:ascii="Verdana" w:hAnsi="Verdana" w:cs="Arial"/>
          <w:sz w:val="18"/>
          <w:szCs w:val="18"/>
        </w:rPr>
        <w:t xml:space="preserve">wnioskowanych </w:t>
      </w:r>
      <w:r w:rsidR="003A4860" w:rsidRPr="00663E80">
        <w:rPr>
          <w:rFonts w:ascii="Verdana" w:hAnsi="Verdana" w:cs="Arial"/>
          <w:sz w:val="18"/>
          <w:szCs w:val="18"/>
        </w:rPr>
        <w:t>przez Wykonawcę</w:t>
      </w:r>
      <w:r w:rsidR="00C374B4" w:rsidRPr="00663E80">
        <w:rPr>
          <w:rFonts w:ascii="Verdana" w:hAnsi="Verdana" w:cs="Arial"/>
          <w:sz w:val="18"/>
          <w:szCs w:val="18"/>
        </w:rPr>
        <w:t>,</w:t>
      </w:r>
      <w:r w:rsidR="003A4860" w:rsidRPr="00663E80">
        <w:rPr>
          <w:rFonts w:ascii="Verdana" w:hAnsi="Verdana" w:cs="Arial"/>
          <w:sz w:val="18"/>
          <w:szCs w:val="18"/>
        </w:rPr>
        <w:t xml:space="preserve"> </w:t>
      </w:r>
      <w:r w:rsidRPr="00663E80">
        <w:rPr>
          <w:rFonts w:ascii="Verdana" w:hAnsi="Verdana" w:cs="Arial"/>
          <w:sz w:val="18"/>
          <w:szCs w:val="18"/>
        </w:rPr>
        <w:t>w zakresie niezbędnym dla wykonywania niniejszej Umowy</w:t>
      </w:r>
      <w:r w:rsidR="009417CC" w:rsidRPr="00663E80">
        <w:rPr>
          <w:rFonts w:ascii="Verdana" w:hAnsi="Verdana" w:cs="Arial"/>
          <w:sz w:val="18"/>
          <w:szCs w:val="18"/>
        </w:rPr>
        <w:t>,</w:t>
      </w:r>
    </w:p>
    <w:p w14:paraId="46D11963" w14:textId="4CCB8F86" w:rsidR="004F1B66" w:rsidRPr="00663E80" w:rsidRDefault="004F1B66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umożliwieni</w:t>
      </w:r>
      <w:r w:rsidR="004F2743" w:rsidRPr="00663E80">
        <w:rPr>
          <w:rFonts w:ascii="Verdana" w:hAnsi="Verdana" w:cs="Arial"/>
          <w:sz w:val="18"/>
          <w:szCs w:val="18"/>
        </w:rPr>
        <w:t>a</w:t>
      </w:r>
      <w:r w:rsidRPr="00663E80">
        <w:rPr>
          <w:rFonts w:ascii="Verdana" w:hAnsi="Verdana" w:cs="Arial"/>
          <w:sz w:val="18"/>
          <w:szCs w:val="18"/>
        </w:rPr>
        <w:t xml:space="preserve"> dostępu do Oprogramowania i danych objętych Zgłoszeniem Serwisowym, w tym o ile wystąpi taka konieczność, pracy w godzinach popołudniowych i wieczornych, a także zapewnienia obecności w tym czasie Kierownika Projektu </w:t>
      </w:r>
      <w:r w:rsidR="005F3F31" w:rsidRPr="00663E80">
        <w:rPr>
          <w:rFonts w:ascii="Verdana" w:hAnsi="Verdana" w:cs="Arial"/>
          <w:sz w:val="18"/>
          <w:szCs w:val="18"/>
        </w:rPr>
        <w:t>Zamawiającego</w:t>
      </w:r>
      <w:r w:rsidRPr="00663E80">
        <w:rPr>
          <w:rFonts w:ascii="Verdana" w:hAnsi="Verdana" w:cs="Arial"/>
          <w:sz w:val="18"/>
          <w:szCs w:val="18"/>
        </w:rPr>
        <w:t xml:space="preserve"> lub innej osoby, określonej w ust. </w:t>
      </w:r>
      <w:r w:rsidRPr="00731695">
        <w:rPr>
          <w:rStyle w:val="EquationCaption"/>
          <w:rFonts w:ascii="Verdana" w:hAnsi="Verdana" w:cs="Arial"/>
          <w:color w:val="000000"/>
          <w:sz w:val="18"/>
          <w:szCs w:val="18"/>
        </w:rPr>
        <w:fldChar w:fldCharType="begin"/>
      </w:r>
      <w:r w:rsidRPr="00663E80">
        <w:rPr>
          <w:rStyle w:val="EquationCaption"/>
          <w:rFonts w:ascii="Verdana" w:hAnsi="Verdana" w:cs="Arial"/>
          <w:color w:val="000000"/>
          <w:sz w:val="18"/>
          <w:szCs w:val="18"/>
        </w:rPr>
        <w:instrText xml:space="preserve"> REF _Ref86757555 \r \h </w:instrText>
      </w:r>
      <w:r w:rsidRPr="00663E80">
        <w:rPr>
          <w:rFonts w:ascii="Verdana" w:hAnsi="Verdana" w:cs="Arial"/>
          <w:color w:val="000000"/>
          <w:sz w:val="18"/>
          <w:szCs w:val="18"/>
        </w:rPr>
        <w:instrText xml:space="preserve"> \* MERGEFORMAT </w:instrText>
      </w:r>
      <w:r w:rsidRPr="00731695">
        <w:rPr>
          <w:rStyle w:val="EquationCaption"/>
          <w:rFonts w:ascii="Verdana" w:hAnsi="Verdana" w:cs="Arial"/>
          <w:color w:val="000000"/>
          <w:sz w:val="18"/>
          <w:szCs w:val="18"/>
        </w:rPr>
      </w:r>
      <w:r w:rsidRPr="00731695">
        <w:rPr>
          <w:rStyle w:val="EquationCaption"/>
          <w:rFonts w:ascii="Verdana" w:hAnsi="Verdana" w:cs="Arial"/>
          <w:color w:val="000000"/>
          <w:sz w:val="18"/>
          <w:szCs w:val="18"/>
        </w:rPr>
        <w:fldChar w:fldCharType="separate"/>
      </w:r>
      <w:r w:rsidR="004A12BD" w:rsidRPr="004A12BD">
        <w:rPr>
          <w:rStyle w:val="EquationCaption"/>
          <w:rFonts w:ascii="Verdana" w:hAnsi="Verdana"/>
          <w:sz w:val="18"/>
          <w:szCs w:val="18"/>
        </w:rPr>
        <w:t>3.4</w:t>
      </w:r>
      <w:r w:rsidRPr="00731695">
        <w:rPr>
          <w:rStyle w:val="EquationCaption"/>
          <w:rFonts w:ascii="Verdana" w:hAnsi="Verdana" w:cs="Arial"/>
          <w:color w:val="000000"/>
          <w:sz w:val="18"/>
          <w:szCs w:val="18"/>
        </w:rPr>
        <w:fldChar w:fldCharType="end"/>
      </w:r>
      <w:r w:rsidRPr="00663E80">
        <w:rPr>
          <w:rFonts w:ascii="Verdana" w:hAnsi="Verdana" w:cs="Arial"/>
          <w:sz w:val="18"/>
          <w:szCs w:val="18"/>
        </w:rPr>
        <w:t>.</w:t>
      </w:r>
      <w:r w:rsidR="00952F61" w:rsidRPr="00663E80">
        <w:rPr>
          <w:rFonts w:ascii="Verdana" w:hAnsi="Verdana" w:cs="Arial"/>
          <w:sz w:val="18"/>
          <w:szCs w:val="18"/>
        </w:rPr>
        <w:t xml:space="preserve"> Wykonawca wystąpi pisemnie do ZAMAWIAJĄCEGO o umożliwienie pracy w godzinach popołudniowych i wieczornych co najmniej na </w:t>
      </w:r>
      <w:r w:rsidR="00AF38A1" w:rsidRPr="00663E80">
        <w:rPr>
          <w:rFonts w:ascii="Verdana" w:hAnsi="Verdana" w:cs="Arial"/>
          <w:sz w:val="18"/>
          <w:szCs w:val="18"/>
        </w:rPr>
        <w:t>3</w:t>
      </w:r>
      <w:r w:rsidR="00952F61" w:rsidRPr="00663E80">
        <w:rPr>
          <w:rFonts w:ascii="Verdana" w:hAnsi="Verdana" w:cs="Arial"/>
          <w:sz w:val="18"/>
          <w:szCs w:val="18"/>
        </w:rPr>
        <w:t xml:space="preserve"> d</w:t>
      </w:r>
      <w:r w:rsidR="00AF38A1" w:rsidRPr="00663E80">
        <w:rPr>
          <w:rFonts w:ascii="Verdana" w:hAnsi="Verdana" w:cs="Arial"/>
          <w:sz w:val="18"/>
          <w:szCs w:val="18"/>
        </w:rPr>
        <w:t>ni</w:t>
      </w:r>
      <w:r w:rsidR="00952F61" w:rsidRPr="00663E80">
        <w:rPr>
          <w:rFonts w:ascii="Verdana" w:hAnsi="Verdana" w:cs="Arial"/>
          <w:sz w:val="18"/>
          <w:szCs w:val="18"/>
        </w:rPr>
        <w:t xml:space="preserve"> wcześniej, </w:t>
      </w:r>
      <w:r w:rsidR="00691EAF" w:rsidRPr="00663E80">
        <w:rPr>
          <w:rFonts w:ascii="Verdana" w:hAnsi="Verdana" w:cs="Arial"/>
          <w:sz w:val="18"/>
          <w:szCs w:val="18"/>
        </w:rPr>
        <w:br/>
      </w:r>
      <w:r w:rsidR="00952F61" w:rsidRPr="00663E80">
        <w:rPr>
          <w:rFonts w:ascii="Verdana" w:hAnsi="Verdana" w:cs="Arial"/>
          <w:sz w:val="18"/>
          <w:szCs w:val="18"/>
        </w:rPr>
        <w:t>z wyłączeniem naprawy błędu krytycznego</w:t>
      </w:r>
      <w:r w:rsidR="009417CC" w:rsidRPr="00663E80">
        <w:rPr>
          <w:rFonts w:ascii="Verdana" w:hAnsi="Verdana" w:cs="Arial"/>
          <w:sz w:val="18"/>
          <w:szCs w:val="18"/>
        </w:rPr>
        <w:t>,</w:t>
      </w:r>
    </w:p>
    <w:p w14:paraId="5EC7D463" w14:textId="77777777" w:rsidR="00D936A2" w:rsidRPr="00663E80" w:rsidRDefault="00D936A2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zapewnienia zdalnego dostępu do wszystkich komponentów Oprogramowania w</w:t>
      </w:r>
      <w:r w:rsidR="00DB53F3" w:rsidRPr="00663E80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>środowisku Zamawiającego na warunk</w:t>
      </w:r>
      <w:r w:rsidR="00952F61" w:rsidRPr="00663E80">
        <w:rPr>
          <w:rFonts w:ascii="Verdana" w:hAnsi="Verdana" w:cs="Arial"/>
          <w:sz w:val="18"/>
          <w:szCs w:val="18"/>
        </w:rPr>
        <w:t>ach określonych przez Wykonawcę</w:t>
      </w:r>
      <w:r w:rsidR="009417CC" w:rsidRPr="00663E80">
        <w:rPr>
          <w:rFonts w:ascii="Verdana" w:hAnsi="Verdana" w:cs="Arial"/>
          <w:sz w:val="18"/>
          <w:szCs w:val="18"/>
        </w:rPr>
        <w:t>,</w:t>
      </w:r>
    </w:p>
    <w:p w14:paraId="332BC99C" w14:textId="7532F65B" w:rsidR="00136C9E" w:rsidRPr="00663E80" w:rsidRDefault="00D936A2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u</w:t>
      </w:r>
      <w:r w:rsidR="004F1B66" w:rsidRPr="00663E80">
        <w:rPr>
          <w:rFonts w:ascii="Verdana" w:hAnsi="Verdana" w:cs="Arial"/>
          <w:sz w:val="18"/>
          <w:szCs w:val="18"/>
        </w:rPr>
        <w:t xml:space="preserve">dostępnienia </w:t>
      </w:r>
      <w:r w:rsidR="00574915" w:rsidRPr="00663E80">
        <w:rPr>
          <w:rFonts w:ascii="Verdana" w:hAnsi="Verdana" w:cs="Arial"/>
          <w:sz w:val="18"/>
          <w:szCs w:val="18"/>
        </w:rPr>
        <w:t>Wykonawcy</w:t>
      </w:r>
      <w:r w:rsidR="004F1B66" w:rsidRPr="00663E80">
        <w:rPr>
          <w:rFonts w:ascii="Verdana" w:hAnsi="Verdana" w:cs="Arial"/>
          <w:sz w:val="18"/>
          <w:szCs w:val="18"/>
        </w:rPr>
        <w:t xml:space="preserve"> sprawnie działającego sprzętu komputerowego i </w:t>
      </w:r>
      <w:r w:rsidR="00052D18" w:rsidRPr="00663E80">
        <w:rPr>
          <w:rFonts w:ascii="Verdana" w:hAnsi="Verdana" w:cs="Arial"/>
          <w:sz w:val="18"/>
          <w:szCs w:val="18"/>
        </w:rPr>
        <w:t xml:space="preserve">prawidłowo </w:t>
      </w:r>
      <w:r w:rsidR="004F1B66" w:rsidRPr="00663E80">
        <w:rPr>
          <w:rFonts w:ascii="Verdana" w:hAnsi="Verdana" w:cs="Arial"/>
          <w:sz w:val="18"/>
          <w:szCs w:val="18"/>
        </w:rPr>
        <w:t>zainstalowanego na nim oprogramowania systemowego, pomieszczeń (z dostępem</w:t>
      </w:r>
      <w:r w:rsidR="003A4860" w:rsidRPr="00663E80">
        <w:rPr>
          <w:rFonts w:ascii="Verdana" w:hAnsi="Verdana" w:cs="Arial"/>
          <w:sz w:val="18"/>
          <w:szCs w:val="18"/>
        </w:rPr>
        <w:t xml:space="preserve"> </w:t>
      </w:r>
      <w:r w:rsidR="004F1B66" w:rsidRPr="00663E80">
        <w:rPr>
          <w:rFonts w:ascii="Verdana" w:hAnsi="Verdana" w:cs="Arial"/>
          <w:sz w:val="18"/>
          <w:szCs w:val="18"/>
        </w:rPr>
        <w:t xml:space="preserve">do </w:t>
      </w:r>
      <w:proofErr w:type="spellStart"/>
      <w:r w:rsidR="004F1B66" w:rsidRPr="00663E80">
        <w:rPr>
          <w:rFonts w:ascii="Verdana" w:hAnsi="Verdana" w:cs="Arial"/>
          <w:sz w:val="18"/>
          <w:szCs w:val="18"/>
        </w:rPr>
        <w:t>internetu</w:t>
      </w:r>
      <w:proofErr w:type="spellEnd"/>
      <w:r w:rsidR="004F1B66" w:rsidRPr="00663E80">
        <w:rPr>
          <w:rFonts w:ascii="Verdana" w:hAnsi="Verdana" w:cs="Arial"/>
          <w:sz w:val="18"/>
          <w:szCs w:val="18"/>
        </w:rPr>
        <w:t xml:space="preserve">) etc. niezbędnych do wykonania Umowy oraz zapewnienia współpracy swoich specjalistów posiadających odpowiednie uprawnienia i wiedzę </w:t>
      </w:r>
      <w:r w:rsidR="006765BF" w:rsidRPr="00663E80">
        <w:rPr>
          <w:rFonts w:ascii="Verdana" w:hAnsi="Verdana" w:cs="Arial"/>
          <w:sz w:val="18"/>
          <w:szCs w:val="18"/>
        </w:rPr>
        <w:t>z </w:t>
      </w:r>
      <w:r w:rsidR="004F1B66" w:rsidRPr="00663E80">
        <w:rPr>
          <w:rFonts w:ascii="Verdana" w:hAnsi="Verdana" w:cs="Arial"/>
          <w:sz w:val="18"/>
          <w:szCs w:val="18"/>
        </w:rPr>
        <w:t xml:space="preserve">przedstawicielami </w:t>
      </w:r>
      <w:r w:rsidR="00BC7E96" w:rsidRPr="00663E80">
        <w:rPr>
          <w:rFonts w:ascii="Verdana" w:hAnsi="Verdana" w:cs="Arial"/>
          <w:sz w:val="18"/>
          <w:szCs w:val="18"/>
        </w:rPr>
        <w:t>Wykonawc</w:t>
      </w:r>
      <w:r w:rsidR="00574915" w:rsidRPr="00663E80">
        <w:rPr>
          <w:rFonts w:ascii="Verdana" w:hAnsi="Verdana" w:cs="Arial"/>
          <w:sz w:val="18"/>
          <w:szCs w:val="18"/>
        </w:rPr>
        <w:t>y</w:t>
      </w:r>
      <w:r w:rsidR="004F1B66" w:rsidRPr="00663E80">
        <w:rPr>
          <w:rFonts w:ascii="Verdana" w:hAnsi="Verdana" w:cs="Arial"/>
          <w:sz w:val="18"/>
          <w:szCs w:val="18"/>
        </w:rPr>
        <w:t xml:space="preserve"> realizującymi Usługi Serwisowe. W przypadku, gdy do świadczenia Usług Serwisowych niezbędne będzie upoważnienie </w:t>
      </w:r>
      <w:r w:rsidR="00574915" w:rsidRPr="00663E80">
        <w:rPr>
          <w:rFonts w:ascii="Verdana" w:hAnsi="Verdana" w:cs="Arial"/>
          <w:sz w:val="18"/>
          <w:szCs w:val="18"/>
        </w:rPr>
        <w:t>Wykonawcy</w:t>
      </w:r>
      <w:r w:rsidR="004F1B66" w:rsidRPr="00663E80">
        <w:rPr>
          <w:rFonts w:ascii="Verdana" w:hAnsi="Verdana" w:cs="Arial"/>
          <w:sz w:val="18"/>
          <w:szCs w:val="18"/>
        </w:rPr>
        <w:t xml:space="preserve"> przez </w:t>
      </w:r>
      <w:r w:rsidR="005F3F31" w:rsidRPr="00663E80">
        <w:rPr>
          <w:rFonts w:ascii="Verdana" w:hAnsi="Verdana" w:cs="Arial"/>
          <w:sz w:val="18"/>
          <w:szCs w:val="18"/>
        </w:rPr>
        <w:t>Zamawiającego</w:t>
      </w:r>
      <w:r w:rsidR="004F1B66" w:rsidRPr="00663E80">
        <w:rPr>
          <w:rFonts w:ascii="Verdana" w:hAnsi="Verdana" w:cs="Arial"/>
          <w:sz w:val="18"/>
          <w:szCs w:val="18"/>
        </w:rPr>
        <w:t xml:space="preserve"> do korzystania z w/w sprzętu lub oprogramowania, </w:t>
      </w:r>
      <w:r w:rsidR="005F3F31" w:rsidRPr="00663E80">
        <w:rPr>
          <w:rFonts w:ascii="Verdana" w:hAnsi="Verdana" w:cs="Arial"/>
          <w:sz w:val="18"/>
          <w:szCs w:val="18"/>
        </w:rPr>
        <w:t>Zamawiający</w:t>
      </w:r>
      <w:r w:rsidR="004F1B66" w:rsidRPr="00663E80">
        <w:rPr>
          <w:rFonts w:ascii="Verdana" w:hAnsi="Verdana" w:cs="Arial"/>
          <w:sz w:val="18"/>
          <w:szCs w:val="18"/>
        </w:rPr>
        <w:t xml:space="preserve"> zobowiązany będzie do udzielenia odpow</w:t>
      </w:r>
      <w:r w:rsidR="00952F61" w:rsidRPr="00663E80">
        <w:rPr>
          <w:rFonts w:ascii="Verdana" w:hAnsi="Verdana" w:cs="Arial"/>
          <w:sz w:val="18"/>
          <w:szCs w:val="18"/>
        </w:rPr>
        <w:t>iednich upoważnień lub licencji o które wystąpi Wykonawca</w:t>
      </w:r>
      <w:r w:rsidR="009417CC" w:rsidRPr="00663E80">
        <w:rPr>
          <w:rFonts w:ascii="Verdana" w:hAnsi="Verdana" w:cs="Arial"/>
          <w:sz w:val="18"/>
          <w:szCs w:val="18"/>
        </w:rPr>
        <w:t>,</w:t>
      </w:r>
    </w:p>
    <w:p w14:paraId="31E231E0" w14:textId="77777777" w:rsidR="00865507" w:rsidRPr="00663E80" w:rsidRDefault="004F2743" w:rsidP="0086550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i</w:t>
      </w:r>
      <w:r w:rsidR="00952F61" w:rsidRPr="00663E80">
        <w:rPr>
          <w:rFonts w:ascii="Verdana" w:hAnsi="Verdana" w:cs="Arial"/>
          <w:sz w:val="18"/>
          <w:szCs w:val="18"/>
        </w:rPr>
        <w:t>nformowani</w:t>
      </w:r>
      <w:r w:rsidRPr="00663E80">
        <w:rPr>
          <w:rFonts w:ascii="Verdana" w:hAnsi="Verdana" w:cs="Arial"/>
          <w:sz w:val="18"/>
          <w:szCs w:val="18"/>
        </w:rPr>
        <w:t>a</w:t>
      </w:r>
      <w:r w:rsidR="00952F61" w:rsidRPr="00663E80">
        <w:rPr>
          <w:rFonts w:ascii="Verdana" w:hAnsi="Verdana" w:cs="Arial"/>
          <w:sz w:val="18"/>
          <w:szCs w:val="18"/>
        </w:rPr>
        <w:t xml:space="preserve"> Wykonawcy</w:t>
      </w:r>
      <w:r w:rsidR="00865507" w:rsidRPr="00663E80">
        <w:rPr>
          <w:rFonts w:ascii="Verdana" w:hAnsi="Verdana" w:cs="Arial"/>
          <w:sz w:val="18"/>
          <w:szCs w:val="18"/>
        </w:rPr>
        <w:t xml:space="preserve"> </w:t>
      </w:r>
      <w:r w:rsidR="00A61098" w:rsidRPr="00663E80">
        <w:rPr>
          <w:rFonts w:ascii="Verdana" w:hAnsi="Verdana" w:cs="Arial"/>
          <w:sz w:val="18"/>
          <w:szCs w:val="18"/>
        </w:rPr>
        <w:t xml:space="preserve">z min. 7 dniowym wyprzedzeniem </w:t>
      </w:r>
      <w:r w:rsidR="00952F61" w:rsidRPr="00663E80">
        <w:rPr>
          <w:rFonts w:ascii="Verdana" w:hAnsi="Verdana" w:cs="Arial"/>
          <w:sz w:val="18"/>
          <w:szCs w:val="18"/>
        </w:rPr>
        <w:t xml:space="preserve">o </w:t>
      </w:r>
      <w:r w:rsidR="00865507" w:rsidRPr="00663E80">
        <w:rPr>
          <w:rFonts w:ascii="Verdana" w:hAnsi="Verdana" w:cs="Arial"/>
          <w:sz w:val="18"/>
          <w:szCs w:val="18"/>
        </w:rPr>
        <w:t>planowanych zmian</w:t>
      </w:r>
      <w:r w:rsidR="00952F61" w:rsidRPr="00663E80">
        <w:rPr>
          <w:rFonts w:ascii="Verdana" w:hAnsi="Verdana" w:cs="Arial"/>
          <w:sz w:val="18"/>
          <w:szCs w:val="18"/>
        </w:rPr>
        <w:t>ach</w:t>
      </w:r>
      <w:r w:rsidR="00865507" w:rsidRPr="00663E80">
        <w:rPr>
          <w:rFonts w:ascii="Verdana" w:hAnsi="Verdana" w:cs="Arial"/>
          <w:sz w:val="18"/>
          <w:szCs w:val="18"/>
        </w:rPr>
        <w:t xml:space="preserve"> w posiadanym sprzęcie, oprogramowaniu systemowym i narzędziowym, na którym działa to Oprogramowanie</w:t>
      </w:r>
      <w:r w:rsidR="00952F61" w:rsidRPr="00663E80">
        <w:rPr>
          <w:rFonts w:ascii="Verdana" w:hAnsi="Verdana" w:cs="Arial"/>
          <w:sz w:val="18"/>
          <w:szCs w:val="18"/>
        </w:rPr>
        <w:t>, celem zachowania kompatybilności ww. elementów</w:t>
      </w:r>
      <w:r w:rsidR="009417CC" w:rsidRPr="00663E80">
        <w:rPr>
          <w:rFonts w:ascii="Verdana" w:hAnsi="Verdana" w:cs="Arial"/>
          <w:sz w:val="18"/>
          <w:szCs w:val="18"/>
        </w:rPr>
        <w:t>,</w:t>
      </w:r>
    </w:p>
    <w:p w14:paraId="4DA02DCC" w14:textId="07739DC1" w:rsidR="00136C9E" w:rsidRPr="00663E80" w:rsidRDefault="004F1B66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potwierdzania wykonania poszczególnych Usług Serwisowych, zgodnie z </w:t>
      </w:r>
      <w:r w:rsidR="00E64629" w:rsidRPr="00663E80">
        <w:rPr>
          <w:rFonts w:ascii="Verdana" w:hAnsi="Verdana" w:cs="Arial"/>
          <w:sz w:val="18"/>
          <w:szCs w:val="18"/>
        </w:rPr>
        <w:t xml:space="preserve">przyjętymi </w:t>
      </w:r>
      <w:r w:rsidRPr="00663E80">
        <w:rPr>
          <w:rFonts w:ascii="Verdana" w:hAnsi="Verdana" w:cs="Arial"/>
          <w:sz w:val="18"/>
          <w:szCs w:val="18"/>
        </w:rPr>
        <w:t>procedurami , o których mowa w Załączniku nr 4.</w:t>
      </w:r>
    </w:p>
    <w:p w14:paraId="1509D9A2" w14:textId="77777777" w:rsidR="00136C9E" w:rsidRPr="00663E80" w:rsidRDefault="005F3F31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Zamawiający</w:t>
      </w:r>
      <w:r w:rsidR="004F1B66" w:rsidRPr="00663E80">
        <w:rPr>
          <w:rFonts w:ascii="Verdana" w:hAnsi="Verdana" w:cs="Arial"/>
          <w:sz w:val="18"/>
          <w:szCs w:val="18"/>
        </w:rPr>
        <w:t xml:space="preserve"> zobowiązuje się do </w:t>
      </w:r>
      <w:r w:rsidR="006432C7" w:rsidRPr="00663E80">
        <w:rPr>
          <w:rFonts w:ascii="Verdana" w:hAnsi="Verdana" w:cs="Arial"/>
          <w:sz w:val="18"/>
          <w:szCs w:val="18"/>
        </w:rPr>
        <w:t>aktualizacji</w:t>
      </w:r>
      <w:r w:rsidR="004F1B66" w:rsidRPr="00663E80">
        <w:rPr>
          <w:rFonts w:ascii="Verdana" w:hAnsi="Verdana" w:cs="Arial"/>
          <w:sz w:val="18"/>
          <w:szCs w:val="18"/>
        </w:rPr>
        <w:t xml:space="preserve"> oprogramowani</w:t>
      </w:r>
      <w:r w:rsidR="004F2743" w:rsidRPr="00663E80">
        <w:rPr>
          <w:rFonts w:ascii="Verdana" w:hAnsi="Verdana" w:cs="Arial"/>
          <w:sz w:val="18"/>
          <w:szCs w:val="18"/>
        </w:rPr>
        <w:t>a</w:t>
      </w:r>
      <w:r w:rsidR="004F1B66" w:rsidRPr="00663E80">
        <w:rPr>
          <w:rFonts w:ascii="Verdana" w:hAnsi="Verdana" w:cs="Arial"/>
          <w:sz w:val="18"/>
          <w:szCs w:val="18"/>
        </w:rPr>
        <w:t xml:space="preserve"> systemowe</w:t>
      </w:r>
      <w:r w:rsidR="006432C7" w:rsidRPr="00663E80">
        <w:rPr>
          <w:rFonts w:ascii="Verdana" w:hAnsi="Verdana" w:cs="Arial"/>
          <w:sz w:val="18"/>
          <w:szCs w:val="18"/>
        </w:rPr>
        <w:t>go</w:t>
      </w:r>
      <w:r w:rsidR="00865507" w:rsidRPr="00663E80">
        <w:rPr>
          <w:rFonts w:ascii="Verdana" w:hAnsi="Verdana" w:cs="Arial"/>
          <w:sz w:val="18"/>
          <w:szCs w:val="18"/>
        </w:rPr>
        <w:t xml:space="preserve"> </w:t>
      </w:r>
      <w:r w:rsidR="002A156B" w:rsidRPr="00663E80">
        <w:rPr>
          <w:rFonts w:ascii="Verdana" w:hAnsi="Verdana" w:cs="Arial"/>
          <w:sz w:val="18"/>
          <w:szCs w:val="18"/>
        </w:rPr>
        <w:br/>
      </w:r>
      <w:r w:rsidR="00865507" w:rsidRPr="00663E80">
        <w:rPr>
          <w:rFonts w:ascii="Verdana" w:hAnsi="Verdana" w:cs="Arial"/>
          <w:sz w:val="18"/>
          <w:szCs w:val="18"/>
        </w:rPr>
        <w:t>i narzędziowe</w:t>
      </w:r>
      <w:r w:rsidR="006432C7" w:rsidRPr="00663E80">
        <w:rPr>
          <w:rFonts w:ascii="Verdana" w:hAnsi="Verdana" w:cs="Arial"/>
          <w:sz w:val="18"/>
          <w:szCs w:val="18"/>
        </w:rPr>
        <w:t>go</w:t>
      </w:r>
      <w:r w:rsidR="004F1B66" w:rsidRPr="00663E80">
        <w:rPr>
          <w:rFonts w:ascii="Verdana" w:hAnsi="Verdana" w:cs="Arial"/>
          <w:sz w:val="18"/>
          <w:szCs w:val="18"/>
        </w:rPr>
        <w:t>, na którym oparte z</w:t>
      </w:r>
      <w:r w:rsidR="006432C7" w:rsidRPr="00663E80">
        <w:rPr>
          <w:rFonts w:ascii="Verdana" w:hAnsi="Verdana" w:cs="Arial"/>
          <w:sz w:val="18"/>
          <w:szCs w:val="18"/>
        </w:rPr>
        <w:t xml:space="preserve">ostało działanie Oprogramowania, w ciągu 60 dni </w:t>
      </w:r>
      <w:r w:rsidR="002A156B" w:rsidRPr="00663E80">
        <w:rPr>
          <w:rFonts w:ascii="Verdana" w:hAnsi="Verdana" w:cs="Arial"/>
          <w:sz w:val="18"/>
          <w:szCs w:val="18"/>
        </w:rPr>
        <w:br/>
      </w:r>
      <w:r w:rsidR="006432C7" w:rsidRPr="00663E80">
        <w:rPr>
          <w:rFonts w:ascii="Verdana" w:hAnsi="Verdana" w:cs="Arial"/>
          <w:sz w:val="18"/>
          <w:szCs w:val="18"/>
        </w:rPr>
        <w:t>od otrzymania od Wykonawcy informacji o konieczności takiej aktualizacji.</w:t>
      </w:r>
    </w:p>
    <w:p w14:paraId="35EECC42" w14:textId="3F220874" w:rsidR="00136C9E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Jeśli </w:t>
      </w:r>
      <w:r w:rsidR="005F3F31" w:rsidRPr="00663E80">
        <w:rPr>
          <w:rFonts w:ascii="Verdana" w:hAnsi="Verdana" w:cs="Arial"/>
          <w:sz w:val="18"/>
          <w:szCs w:val="18"/>
        </w:rPr>
        <w:t>Zamawiający</w:t>
      </w:r>
      <w:r w:rsidRPr="00663E80">
        <w:rPr>
          <w:rFonts w:ascii="Verdana" w:hAnsi="Verdana" w:cs="Arial"/>
          <w:sz w:val="18"/>
          <w:szCs w:val="18"/>
        </w:rPr>
        <w:t xml:space="preserve"> nie wywiąże się z obowiązków wymienionych w niniejszym paragrafie, okoliczność ta traktowana będzie jako </w:t>
      </w:r>
      <w:r w:rsidR="007B67BC" w:rsidRPr="00663E80">
        <w:rPr>
          <w:rFonts w:ascii="Verdana" w:hAnsi="Verdana" w:cs="Arial"/>
          <w:sz w:val="18"/>
          <w:szCs w:val="18"/>
        </w:rPr>
        <w:t>opóźnienie</w:t>
      </w:r>
      <w:r w:rsidRPr="00663E80">
        <w:rPr>
          <w:rFonts w:ascii="Verdana" w:hAnsi="Verdana" w:cs="Arial"/>
          <w:sz w:val="18"/>
          <w:szCs w:val="18"/>
        </w:rPr>
        <w:t xml:space="preserve">, a </w:t>
      </w:r>
      <w:r w:rsidR="00574915" w:rsidRPr="00663E80">
        <w:rPr>
          <w:rFonts w:ascii="Verdana" w:hAnsi="Verdana" w:cs="Arial"/>
          <w:sz w:val="18"/>
          <w:szCs w:val="18"/>
        </w:rPr>
        <w:t>Wykonawca</w:t>
      </w:r>
      <w:r w:rsidRPr="00663E80">
        <w:rPr>
          <w:rFonts w:ascii="Verdana" w:hAnsi="Verdana" w:cs="Arial"/>
          <w:sz w:val="18"/>
          <w:szCs w:val="18"/>
        </w:rPr>
        <w:t xml:space="preserve"> </w:t>
      </w:r>
      <w:r w:rsidR="006432C7" w:rsidRPr="00663E80">
        <w:rPr>
          <w:rFonts w:ascii="Verdana" w:hAnsi="Verdana" w:cs="Arial"/>
          <w:sz w:val="18"/>
          <w:szCs w:val="18"/>
        </w:rPr>
        <w:t xml:space="preserve">kontynuując prace </w:t>
      </w:r>
      <w:r w:rsidR="006432C7" w:rsidRPr="00663E80">
        <w:rPr>
          <w:rFonts w:ascii="Verdana" w:hAnsi="Verdana" w:cs="Arial"/>
          <w:sz w:val="18"/>
          <w:szCs w:val="18"/>
        </w:rPr>
        <w:lastRenderedPageBreak/>
        <w:t xml:space="preserve">objęte niniejszą umową, </w:t>
      </w:r>
      <w:r w:rsidRPr="00663E80">
        <w:rPr>
          <w:rFonts w:ascii="Verdana" w:hAnsi="Verdana" w:cs="Arial"/>
          <w:sz w:val="18"/>
          <w:szCs w:val="18"/>
        </w:rPr>
        <w:t xml:space="preserve">nie ponosi odpowiedzialności za </w:t>
      </w:r>
      <w:r w:rsidR="007100AE" w:rsidRPr="00663E80">
        <w:rPr>
          <w:rFonts w:ascii="Verdana" w:hAnsi="Verdana" w:cs="Arial"/>
          <w:sz w:val="18"/>
          <w:szCs w:val="18"/>
        </w:rPr>
        <w:t>nie</w:t>
      </w:r>
      <w:r w:rsidRPr="00663E80">
        <w:rPr>
          <w:rFonts w:ascii="Verdana" w:hAnsi="Verdana" w:cs="Arial"/>
          <w:sz w:val="18"/>
          <w:szCs w:val="18"/>
        </w:rPr>
        <w:t>dotrzymanie terminó</w:t>
      </w:r>
      <w:r w:rsidR="006432C7" w:rsidRPr="00663E80">
        <w:rPr>
          <w:rFonts w:ascii="Verdana" w:hAnsi="Verdana" w:cs="Arial"/>
          <w:sz w:val="18"/>
          <w:szCs w:val="18"/>
        </w:rPr>
        <w:t xml:space="preserve">w przewidzianych Umową tj. nie może być obciążony karami </w:t>
      </w:r>
      <w:r w:rsidR="00E96944" w:rsidRPr="00663E80">
        <w:rPr>
          <w:rFonts w:ascii="Verdana" w:hAnsi="Verdana" w:cs="Arial"/>
          <w:sz w:val="18"/>
          <w:szCs w:val="18"/>
        </w:rPr>
        <w:t>umownymi z tego tytułu.</w:t>
      </w:r>
      <w:r w:rsidR="006432C7" w:rsidRPr="00663E80">
        <w:rPr>
          <w:rFonts w:ascii="Verdana" w:hAnsi="Verdana" w:cs="Arial"/>
          <w:sz w:val="18"/>
          <w:szCs w:val="18"/>
        </w:rPr>
        <w:t xml:space="preserve"> </w:t>
      </w:r>
    </w:p>
    <w:p w14:paraId="251EC07E" w14:textId="77777777" w:rsidR="004F1B66" w:rsidRPr="00663E80" w:rsidRDefault="004F1B66" w:rsidP="00EC16A1">
      <w:pPr>
        <w:pStyle w:val="Paragrafumowy"/>
      </w:pPr>
      <w:bookmarkStart w:id="15" w:name="_Toc81267226"/>
      <w:bookmarkStart w:id="16" w:name="_Toc81278225"/>
      <w:bookmarkStart w:id="17" w:name="_Toc96685022"/>
      <w:bookmarkStart w:id="18" w:name="_Ref96690961"/>
      <w:bookmarkStart w:id="19" w:name="_Ref120506904"/>
      <w:bookmarkStart w:id="20" w:name="_Ref120506940"/>
      <w:bookmarkStart w:id="21" w:name="_Ref120507002"/>
      <w:bookmarkStart w:id="22" w:name="_Ref120507029"/>
      <w:r w:rsidRPr="00663E80">
        <w:t>WYNAGRODZENIE I ZASADY PŁATNOŚCI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03F8B576" w14:textId="1A97DBAD" w:rsidR="005940EC" w:rsidRPr="004C768E" w:rsidRDefault="00DA6A9E" w:rsidP="004C768E">
      <w:pPr>
        <w:numPr>
          <w:ilvl w:val="1"/>
          <w:numId w:val="2"/>
        </w:numPr>
        <w:tabs>
          <w:tab w:val="clear" w:pos="1106"/>
        </w:tabs>
        <w:spacing w:before="60" w:after="60" w:line="300" w:lineRule="atLeast"/>
        <w:jc w:val="both"/>
        <w:rPr>
          <w:rFonts w:ascii="Verdana" w:hAnsi="Verdana" w:cs="Arial"/>
          <w:iCs/>
          <w:sz w:val="18"/>
          <w:szCs w:val="18"/>
        </w:rPr>
      </w:pPr>
      <w:bookmarkStart w:id="23" w:name="_Hlk22644104"/>
      <w:bookmarkStart w:id="24" w:name="_Ref96690881"/>
      <w:bookmarkStart w:id="25" w:name="_Toc81267227"/>
      <w:bookmarkStart w:id="26" w:name="_Toc81278226"/>
      <w:bookmarkStart w:id="27" w:name="_Toc96685023"/>
      <w:r w:rsidRPr="00663E80">
        <w:rPr>
          <w:rFonts w:ascii="Verdana" w:hAnsi="Verdana" w:cs="Arial"/>
          <w:sz w:val="18"/>
          <w:szCs w:val="18"/>
        </w:rPr>
        <w:t xml:space="preserve">Wykonawcy przysługuje od Zamawiającego maksymalne wynagrodzenie za </w:t>
      </w:r>
      <w:r w:rsidR="00336EAF">
        <w:rPr>
          <w:rFonts w:ascii="Verdana" w:hAnsi="Verdana" w:cs="Arial"/>
          <w:sz w:val="18"/>
          <w:szCs w:val="18"/>
        </w:rPr>
        <w:t xml:space="preserve">prawidłowo zrealizowany cały </w:t>
      </w:r>
      <w:r w:rsidRPr="00663E80">
        <w:rPr>
          <w:rFonts w:ascii="Verdana" w:hAnsi="Verdana" w:cs="Arial"/>
          <w:sz w:val="18"/>
          <w:szCs w:val="18"/>
        </w:rPr>
        <w:t xml:space="preserve">przedmiot umowy w wysokości </w:t>
      </w:r>
      <w:r w:rsidR="00B80688" w:rsidRPr="004C768E">
        <w:rPr>
          <w:rFonts w:ascii="Verdana" w:hAnsi="Verdana" w:cs="Arial"/>
          <w:b/>
          <w:sz w:val="18"/>
          <w:szCs w:val="18"/>
        </w:rPr>
        <w:t>……………………..</w:t>
      </w:r>
      <w:r w:rsidRPr="004C768E">
        <w:rPr>
          <w:rFonts w:ascii="Verdana" w:hAnsi="Verdana" w:cs="Arial"/>
          <w:b/>
          <w:sz w:val="18"/>
          <w:szCs w:val="18"/>
        </w:rPr>
        <w:t xml:space="preserve"> PLN brutto</w:t>
      </w:r>
      <w:r w:rsidRPr="004C768E">
        <w:rPr>
          <w:rFonts w:ascii="Verdana" w:hAnsi="Verdana" w:cs="Arial"/>
          <w:sz w:val="18"/>
          <w:szCs w:val="18"/>
        </w:rPr>
        <w:t xml:space="preserve"> (słownie: </w:t>
      </w:r>
      <w:r w:rsidR="00B80688" w:rsidRPr="004C768E">
        <w:rPr>
          <w:rFonts w:ascii="Verdana" w:hAnsi="Verdana" w:cs="Arial"/>
          <w:sz w:val="18"/>
          <w:szCs w:val="18"/>
        </w:rPr>
        <w:t>……………………….</w:t>
      </w:r>
      <w:r w:rsidRPr="004C768E">
        <w:rPr>
          <w:rFonts w:ascii="Verdana" w:hAnsi="Verdana" w:cs="Arial"/>
          <w:sz w:val="18"/>
          <w:szCs w:val="18"/>
        </w:rPr>
        <w:t xml:space="preserve"> </w:t>
      </w:r>
      <w:r w:rsidR="00B80688" w:rsidRPr="004C768E">
        <w:rPr>
          <w:rFonts w:ascii="Verdana" w:hAnsi="Verdana" w:cs="Arial"/>
          <w:sz w:val="18"/>
          <w:szCs w:val="18"/>
        </w:rPr>
        <w:t>…..</w:t>
      </w:r>
      <w:r w:rsidRPr="004C768E">
        <w:rPr>
          <w:rFonts w:ascii="Verdana" w:hAnsi="Verdana" w:cs="Arial"/>
          <w:sz w:val="18"/>
          <w:szCs w:val="18"/>
        </w:rPr>
        <w:t>/100), płatne w</w:t>
      </w:r>
      <w:r w:rsidR="003C46A2" w:rsidRPr="004C768E">
        <w:rPr>
          <w:rFonts w:ascii="Verdana" w:hAnsi="Verdana" w:cs="Arial"/>
          <w:sz w:val="18"/>
          <w:szCs w:val="18"/>
        </w:rPr>
        <w:t> </w:t>
      </w:r>
      <w:r w:rsidRPr="004C768E">
        <w:rPr>
          <w:rFonts w:ascii="Verdana" w:hAnsi="Verdana" w:cs="Arial"/>
          <w:sz w:val="18"/>
          <w:szCs w:val="18"/>
        </w:rPr>
        <w:t>1</w:t>
      </w:r>
      <w:r w:rsidR="00200538" w:rsidRPr="004C768E">
        <w:rPr>
          <w:rFonts w:ascii="Verdana" w:hAnsi="Verdana" w:cs="Arial"/>
          <w:sz w:val="18"/>
          <w:szCs w:val="18"/>
        </w:rPr>
        <w:t>2</w:t>
      </w:r>
      <w:r w:rsidRPr="004C768E">
        <w:rPr>
          <w:rFonts w:ascii="Verdana" w:hAnsi="Verdana" w:cs="Arial"/>
          <w:sz w:val="18"/>
          <w:szCs w:val="18"/>
        </w:rPr>
        <w:t xml:space="preserve"> ratach</w:t>
      </w:r>
      <w:r w:rsidR="0069076A" w:rsidRPr="004C768E">
        <w:rPr>
          <w:rFonts w:ascii="Verdana" w:hAnsi="Verdana" w:cs="Arial"/>
          <w:sz w:val="18"/>
          <w:szCs w:val="18"/>
        </w:rPr>
        <w:t>, każda</w:t>
      </w:r>
      <w:r w:rsidRPr="004C768E">
        <w:rPr>
          <w:rFonts w:ascii="Verdana" w:hAnsi="Verdana" w:cs="Arial"/>
          <w:sz w:val="18"/>
          <w:szCs w:val="18"/>
        </w:rPr>
        <w:t xml:space="preserve"> </w:t>
      </w:r>
      <w:r w:rsidR="0069076A" w:rsidRPr="004C768E">
        <w:rPr>
          <w:rFonts w:ascii="Verdana" w:hAnsi="Verdana" w:cs="Arial"/>
          <w:sz w:val="18"/>
          <w:szCs w:val="18"/>
        </w:rPr>
        <w:t xml:space="preserve">w wysokości </w:t>
      </w:r>
      <w:r w:rsidR="00B80688" w:rsidRPr="004C768E">
        <w:rPr>
          <w:rFonts w:ascii="Verdana" w:hAnsi="Verdana" w:cs="Arial"/>
          <w:b/>
          <w:sz w:val="18"/>
          <w:szCs w:val="18"/>
        </w:rPr>
        <w:t>…………………….</w:t>
      </w:r>
      <w:r w:rsidR="00AA6973" w:rsidRPr="004C768E">
        <w:rPr>
          <w:rFonts w:ascii="Verdana" w:hAnsi="Verdana" w:cs="Arial"/>
          <w:b/>
          <w:sz w:val="18"/>
          <w:szCs w:val="18"/>
        </w:rPr>
        <w:t> </w:t>
      </w:r>
      <w:r w:rsidR="0069076A" w:rsidRPr="004C768E">
        <w:rPr>
          <w:rFonts w:ascii="Verdana" w:hAnsi="Verdana" w:cs="Arial"/>
          <w:b/>
          <w:sz w:val="18"/>
          <w:szCs w:val="18"/>
        </w:rPr>
        <w:t>PLN brutto</w:t>
      </w:r>
      <w:r w:rsidR="00200538" w:rsidRPr="004C768E">
        <w:rPr>
          <w:rFonts w:ascii="Verdana" w:hAnsi="Verdana" w:cs="Arial"/>
          <w:sz w:val="18"/>
          <w:szCs w:val="18"/>
        </w:rPr>
        <w:t xml:space="preserve"> w</w:t>
      </w:r>
      <w:r w:rsidR="00AA6973" w:rsidRPr="004C768E">
        <w:rPr>
          <w:rFonts w:ascii="Verdana" w:hAnsi="Verdana" w:cs="Arial"/>
          <w:sz w:val="18"/>
          <w:szCs w:val="18"/>
        </w:rPr>
        <w:t> </w:t>
      </w:r>
      <w:r w:rsidR="00200538" w:rsidRPr="004C768E">
        <w:rPr>
          <w:rFonts w:ascii="Verdana" w:hAnsi="Verdana" w:cs="Arial"/>
          <w:sz w:val="18"/>
          <w:szCs w:val="18"/>
        </w:rPr>
        <w:t xml:space="preserve">tym: wartość netto – </w:t>
      </w:r>
      <w:r w:rsidR="00B80688" w:rsidRPr="004C768E">
        <w:rPr>
          <w:rFonts w:ascii="Verdana" w:hAnsi="Verdana" w:cs="Arial"/>
          <w:sz w:val="18"/>
          <w:szCs w:val="18"/>
        </w:rPr>
        <w:t>………………..</w:t>
      </w:r>
      <w:r w:rsidR="00AA6973" w:rsidRPr="004C768E">
        <w:rPr>
          <w:rFonts w:ascii="Verdana" w:hAnsi="Verdana" w:cs="Arial"/>
          <w:sz w:val="18"/>
          <w:szCs w:val="18"/>
        </w:rPr>
        <w:t> </w:t>
      </w:r>
      <w:r w:rsidR="00200538" w:rsidRPr="004C768E">
        <w:rPr>
          <w:rFonts w:ascii="Verdana" w:hAnsi="Verdana" w:cs="Arial"/>
          <w:sz w:val="18"/>
          <w:szCs w:val="18"/>
        </w:rPr>
        <w:t xml:space="preserve">PLN, wartość VAT – </w:t>
      </w:r>
      <w:r w:rsidR="00B80688" w:rsidRPr="004C768E">
        <w:rPr>
          <w:rFonts w:ascii="Verdana" w:hAnsi="Verdana" w:cs="Arial"/>
          <w:sz w:val="18"/>
          <w:szCs w:val="18"/>
        </w:rPr>
        <w:t>……………………</w:t>
      </w:r>
      <w:r w:rsidR="00AA6973" w:rsidRPr="004C768E">
        <w:rPr>
          <w:rFonts w:ascii="Verdana" w:hAnsi="Verdana" w:cs="Arial"/>
          <w:sz w:val="18"/>
          <w:szCs w:val="18"/>
        </w:rPr>
        <w:t> </w:t>
      </w:r>
      <w:r w:rsidR="0069076A" w:rsidRPr="004C768E">
        <w:rPr>
          <w:rFonts w:ascii="Verdana" w:hAnsi="Verdana" w:cs="Arial"/>
          <w:sz w:val="18"/>
          <w:szCs w:val="18"/>
        </w:rPr>
        <w:t>PLN</w:t>
      </w:r>
      <w:bookmarkEnd w:id="23"/>
      <w:r w:rsidR="005940EC" w:rsidRPr="004C768E">
        <w:rPr>
          <w:rFonts w:ascii="Verdana" w:hAnsi="Verdana" w:cs="Arial"/>
          <w:sz w:val="18"/>
          <w:szCs w:val="18"/>
        </w:rPr>
        <w:t>:</w:t>
      </w:r>
    </w:p>
    <w:p w14:paraId="40D40FED" w14:textId="025C2782" w:rsidR="00DB0D6F" w:rsidRPr="004C768E" w:rsidRDefault="0069076A" w:rsidP="00E335D5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iCs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płatnych do 21 dni od daty otrzymania</w:t>
      </w:r>
      <w:r w:rsidRPr="00663E80">
        <w:rPr>
          <w:rFonts w:ascii="Verdana" w:hAnsi="Verdana" w:cs="Arial"/>
          <w:iCs/>
          <w:sz w:val="18"/>
          <w:szCs w:val="18"/>
        </w:rPr>
        <w:t xml:space="preserve"> prawidłowo wystawionej</w:t>
      </w:r>
      <w:r w:rsidRPr="00663E80">
        <w:rPr>
          <w:rFonts w:ascii="Verdana" w:hAnsi="Verdana" w:cs="Arial"/>
          <w:sz w:val="18"/>
          <w:szCs w:val="18"/>
        </w:rPr>
        <w:t xml:space="preserve"> faktury VAT, na konto wskazane na fakturze. </w:t>
      </w:r>
      <w:r w:rsidR="00E335D5" w:rsidRPr="00663E80">
        <w:rPr>
          <w:rFonts w:ascii="Verdana" w:hAnsi="Verdana" w:cs="Arial"/>
          <w:sz w:val="18"/>
          <w:szCs w:val="18"/>
        </w:rPr>
        <w:t>Płatności będą fakturowane przez Wykonawcę na koniec każdego miesiąca począwszy od dnia podpisania umowy.</w:t>
      </w:r>
      <w:r w:rsidRPr="00663E80">
        <w:rPr>
          <w:rFonts w:ascii="Verdana" w:hAnsi="Verdana" w:cs="Arial"/>
          <w:sz w:val="18"/>
          <w:szCs w:val="18"/>
        </w:rPr>
        <w:t xml:space="preserve"> </w:t>
      </w:r>
    </w:p>
    <w:p w14:paraId="246457C2" w14:textId="7150E1D8" w:rsidR="00B221BC" w:rsidRPr="004C768E" w:rsidRDefault="00B221BC" w:rsidP="005A1412">
      <w:pPr>
        <w:pStyle w:val="Akapitzlist"/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iCs/>
          <w:sz w:val="18"/>
          <w:szCs w:val="18"/>
        </w:rPr>
      </w:pPr>
      <w:r>
        <w:rPr>
          <w:rFonts w:ascii="Verdana" w:hAnsi="Verdana" w:cs="Arial"/>
          <w:iCs/>
          <w:sz w:val="18"/>
          <w:szCs w:val="18"/>
        </w:rPr>
        <w:t>Kwota, o której mowa w ust. 1 obejmuje wszelkie koszty i czynności Wykonawcy związane z realizacją przedmiotu  umowy i nie będzie podlegać waloryzacji.</w:t>
      </w:r>
    </w:p>
    <w:p w14:paraId="5E7C469F" w14:textId="77777777" w:rsidR="00B221BC" w:rsidRPr="00663E80" w:rsidRDefault="00B221BC" w:rsidP="005A1412">
      <w:pPr>
        <w:spacing w:before="60" w:after="60" w:line="300" w:lineRule="atLeast"/>
        <w:ind w:left="1106"/>
        <w:jc w:val="both"/>
        <w:rPr>
          <w:rFonts w:ascii="Verdana" w:hAnsi="Verdana" w:cs="Arial"/>
          <w:iCs/>
          <w:sz w:val="18"/>
          <w:szCs w:val="18"/>
        </w:rPr>
      </w:pPr>
    </w:p>
    <w:bookmarkEnd w:id="24"/>
    <w:p w14:paraId="26BFE682" w14:textId="0D06CE30" w:rsidR="00B221BC" w:rsidRDefault="00DB0D6F" w:rsidP="00DB0D6F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iCs/>
          <w:sz w:val="18"/>
          <w:szCs w:val="18"/>
        </w:rPr>
      </w:pPr>
      <w:r w:rsidRPr="00663E80">
        <w:rPr>
          <w:rFonts w:ascii="Verdana" w:hAnsi="Verdana" w:cs="Arial"/>
          <w:iCs/>
          <w:sz w:val="18"/>
          <w:szCs w:val="18"/>
        </w:rPr>
        <w:t>Podstawą zapłaty wynagrodzenia będ</w:t>
      </w:r>
      <w:r w:rsidR="007B67BC" w:rsidRPr="00663E80">
        <w:rPr>
          <w:rFonts w:ascii="Verdana" w:hAnsi="Verdana" w:cs="Arial"/>
          <w:iCs/>
          <w:sz w:val="18"/>
          <w:szCs w:val="18"/>
        </w:rPr>
        <w:t>zie prawidłow</w:t>
      </w:r>
      <w:r w:rsidR="00DA6A9E" w:rsidRPr="00663E80">
        <w:rPr>
          <w:rFonts w:ascii="Verdana" w:hAnsi="Verdana" w:cs="Arial"/>
          <w:iCs/>
          <w:sz w:val="18"/>
          <w:szCs w:val="18"/>
        </w:rPr>
        <w:t>a</w:t>
      </w:r>
      <w:r w:rsidR="007B67BC" w:rsidRPr="00663E80">
        <w:rPr>
          <w:rFonts w:ascii="Verdana" w:hAnsi="Verdana" w:cs="Arial"/>
          <w:iCs/>
          <w:sz w:val="18"/>
          <w:szCs w:val="18"/>
        </w:rPr>
        <w:t xml:space="preserve"> realizacja przedmiotu Umowy </w:t>
      </w:r>
      <w:r w:rsidR="00E64629">
        <w:rPr>
          <w:rFonts w:ascii="Verdana" w:hAnsi="Verdana" w:cs="Arial"/>
          <w:iCs/>
          <w:sz w:val="18"/>
          <w:szCs w:val="18"/>
        </w:rPr>
        <w:br/>
      </w:r>
      <w:r w:rsidR="007B67BC" w:rsidRPr="00663E80">
        <w:rPr>
          <w:rFonts w:ascii="Verdana" w:hAnsi="Verdana" w:cs="Arial"/>
          <w:iCs/>
          <w:sz w:val="18"/>
          <w:szCs w:val="18"/>
        </w:rPr>
        <w:t>oraz</w:t>
      </w:r>
      <w:r w:rsidR="00FF1DE4" w:rsidRPr="00663E80">
        <w:rPr>
          <w:rFonts w:ascii="Verdana" w:hAnsi="Verdana" w:cs="Arial"/>
          <w:iCs/>
          <w:sz w:val="18"/>
          <w:szCs w:val="18"/>
        </w:rPr>
        <w:t xml:space="preserve"> prawidłowo wystawione </w:t>
      </w:r>
      <w:r w:rsidR="00297DD8" w:rsidRPr="00663E80">
        <w:rPr>
          <w:rFonts w:ascii="Verdana" w:hAnsi="Verdana" w:cs="Arial"/>
          <w:iCs/>
          <w:sz w:val="18"/>
          <w:szCs w:val="18"/>
        </w:rPr>
        <w:t xml:space="preserve">w/w faktury VAT wystawione </w:t>
      </w:r>
      <w:r w:rsidR="00B221BC" w:rsidRPr="00663E80">
        <w:rPr>
          <w:rFonts w:ascii="Verdana" w:hAnsi="Verdana" w:cs="Arial"/>
          <w:iCs/>
          <w:sz w:val="18"/>
          <w:szCs w:val="18"/>
        </w:rPr>
        <w:t xml:space="preserve">przez Wykonawcę </w:t>
      </w:r>
      <w:r w:rsidRPr="00663E80">
        <w:rPr>
          <w:rFonts w:ascii="Verdana" w:hAnsi="Verdana" w:cs="Arial"/>
          <w:iCs/>
          <w:sz w:val="18"/>
          <w:szCs w:val="18"/>
        </w:rPr>
        <w:t>na</w:t>
      </w:r>
      <w:r w:rsidR="00B221BC">
        <w:rPr>
          <w:rFonts w:ascii="Verdana" w:hAnsi="Verdana" w:cs="Arial"/>
          <w:iCs/>
          <w:sz w:val="18"/>
          <w:szCs w:val="18"/>
        </w:rPr>
        <w:t>:</w:t>
      </w:r>
    </w:p>
    <w:p w14:paraId="245FBFE2" w14:textId="77777777" w:rsidR="00111323" w:rsidRDefault="00111323" w:rsidP="005A1412">
      <w:pPr>
        <w:pStyle w:val="Akapitzlist"/>
        <w:rPr>
          <w:rFonts w:ascii="Verdana" w:hAnsi="Verdana" w:cs="Arial"/>
          <w:iCs/>
          <w:sz w:val="18"/>
          <w:szCs w:val="18"/>
        </w:rPr>
      </w:pPr>
    </w:p>
    <w:p w14:paraId="2273E026" w14:textId="20298F5D" w:rsidR="00DB0D6F" w:rsidRPr="005A1412" w:rsidRDefault="00DB0D6F">
      <w:pPr>
        <w:spacing w:before="60" w:after="60" w:line="300" w:lineRule="atLeast"/>
        <w:jc w:val="center"/>
        <w:rPr>
          <w:rFonts w:ascii="Verdana" w:hAnsi="Verdana" w:cs="Arial"/>
          <w:b/>
          <w:bCs/>
          <w:iCs/>
          <w:sz w:val="18"/>
          <w:szCs w:val="18"/>
        </w:rPr>
      </w:pPr>
      <w:r w:rsidRPr="005A1412">
        <w:rPr>
          <w:rFonts w:ascii="Verdana" w:hAnsi="Verdana" w:cs="Arial"/>
          <w:b/>
          <w:bCs/>
          <w:iCs/>
          <w:sz w:val="18"/>
          <w:szCs w:val="18"/>
        </w:rPr>
        <w:t>Miasto Zabrze</w:t>
      </w:r>
      <w:r w:rsidR="00B221BC" w:rsidRPr="005A1412">
        <w:rPr>
          <w:rFonts w:ascii="Verdana" w:hAnsi="Verdana" w:cs="Arial"/>
          <w:b/>
          <w:bCs/>
          <w:iCs/>
          <w:sz w:val="18"/>
          <w:szCs w:val="18"/>
        </w:rPr>
        <w:t xml:space="preserve">, </w:t>
      </w:r>
      <w:r w:rsidRPr="005A1412">
        <w:rPr>
          <w:rFonts w:ascii="Verdana" w:hAnsi="Verdana" w:cs="Arial"/>
          <w:b/>
          <w:bCs/>
          <w:iCs/>
          <w:sz w:val="18"/>
          <w:szCs w:val="18"/>
        </w:rPr>
        <w:t>ul. Powstańców Śląskich 5-7</w:t>
      </w:r>
      <w:r w:rsidR="00B221BC" w:rsidRPr="005A1412">
        <w:rPr>
          <w:rFonts w:ascii="Verdana" w:hAnsi="Verdana" w:cs="Arial"/>
          <w:b/>
          <w:bCs/>
          <w:iCs/>
          <w:sz w:val="18"/>
          <w:szCs w:val="18"/>
        </w:rPr>
        <w:t>,</w:t>
      </w:r>
    </w:p>
    <w:p w14:paraId="094E8750" w14:textId="608C24BB" w:rsidR="00B221BC" w:rsidRPr="005A1412" w:rsidRDefault="00C30ADA" w:rsidP="005A1412">
      <w:pPr>
        <w:pStyle w:val="Akapitzlist"/>
        <w:numPr>
          <w:ilvl w:val="1"/>
          <w:numId w:val="22"/>
        </w:numPr>
        <w:spacing w:before="60" w:after="60" w:line="360" w:lineRule="auto"/>
        <w:jc w:val="center"/>
        <w:rPr>
          <w:rFonts w:ascii="Verdana" w:hAnsi="Verdana" w:cs="Arial"/>
          <w:b/>
          <w:bCs/>
          <w:iCs/>
          <w:sz w:val="18"/>
          <w:szCs w:val="18"/>
        </w:rPr>
      </w:pPr>
      <w:r w:rsidRPr="00C30ADA">
        <w:rPr>
          <w:rFonts w:ascii="Verdana" w:hAnsi="Verdana" w:cs="Arial"/>
          <w:b/>
          <w:bCs/>
          <w:iCs/>
          <w:sz w:val="18"/>
          <w:szCs w:val="18"/>
        </w:rPr>
        <w:t>Za</w:t>
      </w:r>
      <w:r w:rsidR="00B221BC" w:rsidRPr="005A1412">
        <w:rPr>
          <w:rFonts w:ascii="Verdana" w:hAnsi="Verdana" w:cs="Arial"/>
          <w:b/>
          <w:bCs/>
          <w:iCs/>
          <w:sz w:val="18"/>
          <w:szCs w:val="18"/>
        </w:rPr>
        <w:t xml:space="preserve">brze, </w:t>
      </w:r>
      <w:r w:rsidR="00111323" w:rsidRPr="005A1412">
        <w:rPr>
          <w:rFonts w:ascii="Verdana" w:hAnsi="Verdana" w:cs="Arial"/>
          <w:b/>
          <w:bCs/>
          <w:iCs/>
          <w:sz w:val="18"/>
          <w:szCs w:val="18"/>
        </w:rPr>
        <w:t>NIP: 648-274-33-51</w:t>
      </w:r>
    </w:p>
    <w:p w14:paraId="4456D90C" w14:textId="624906D9" w:rsidR="00111323" w:rsidRPr="005A1412" w:rsidRDefault="00111323">
      <w:pPr>
        <w:pStyle w:val="ust"/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>Wykonawca może wystawić i przesłać fakturę:</w:t>
      </w:r>
    </w:p>
    <w:p w14:paraId="52D185FD" w14:textId="77777777" w:rsidR="00111323" w:rsidRPr="005A1412" w:rsidRDefault="00111323">
      <w:pPr>
        <w:pStyle w:val="ust"/>
        <w:numPr>
          <w:ilvl w:val="0"/>
          <w:numId w:val="21"/>
        </w:numPr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>tradycyjnie w wersji papierowej, którą należy dostarczyć na poniższy adres:</w:t>
      </w:r>
    </w:p>
    <w:p w14:paraId="4B0E1293" w14:textId="77777777" w:rsidR="00111323" w:rsidRPr="005A1412" w:rsidRDefault="00111323">
      <w:pPr>
        <w:pStyle w:val="ust"/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>Urząd Miejski w Zabrzu</w:t>
      </w:r>
    </w:p>
    <w:p w14:paraId="75EB7F2B" w14:textId="756DA95D" w:rsidR="00111323" w:rsidRPr="005A1412" w:rsidRDefault="00C30ADA">
      <w:pPr>
        <w:pStyle w:val="ust"/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>Wydział Informatyki i Rozwoju Społeczeństwa Informacyjnego</w:t>
      </w:r>
    </w:p>
    <w:p w14:paraId="667A98CB" w14:textId="0B07590A" w:rsidR="00111323" w:rsidRPr="005A1412" w:rsidRDefault="00111323">
      <w:pPr>
        <w:pStyle w:val="ust"/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>ul. Powstańców Śląskich </w:t>
      </w:r>
      <w:r w:rsidR="00C30ADA" w:rsidRPr="005A1412">
        <w:rPr>
          <w:rFonts w:ascii="Verdana" w:hAnsi="Verdana"/>
          <w:sz w:val="18"/>
          <w:szCs w:val="18"/>
        </w:rPr>
        <w:t>5-7</w:t>
      </w:r>
    </w:p>
    <w:p w14:paraId="08448D79" w14:textId="77777777" w:rsidR="00111323" w:rsidRPr="005A1412" w:rsidRDefault="00111323">
      <w:pPr>
        <w:pStyle w:val="ust"/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>41-800 Zabrze</w:t>
      </w:r>
    </w:p>
    <w:p w14:paraId="48F419BF" w14:textId="5923B07C" w:rsidR="00111323" w:rsidRPr="005A1412" w:rsidRDefault="00111323">
      <w:pPr>
        <w:pStyle w:val="ust"/>
        <w:numPr>
          <w:ilvl w:val="0"/>
          <w:numId w:val="21"/>
        </w:numPr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 xml:space="preserve">elektronicznie w formacie pdf lub innym nieedytowalnym, którą należy dostarczyć na adres mailowy: </w:t>
      </w:r>
      <w:hyperlink r:id="rId8" w:history="1">
        <w:r w:rsidRPr="005A1412">
          <w:rPr>
            <w:rStyle w:val="Hipercze"/>
            <w:rFonts w:ascii="Verdana" w:hAnsi="Verdana"/>
            <w:sz w:val="18"/>
            <w:szCs w:val="18"/>
          </w:rPr>
          <w:t>sekretariat_</w:t>
        </w:r>
        <w:r w:rsidRPr="00C30ADA">
          <w:rPr>
            <w:rStyle w:val="Hipercze"/>
            <w:rFonts w:ascii="Verdana" w:hAnsi="Verdana"/>
            <w:sz w:val="18"/>
            <w:szCs w:val="18"/>
          </w:rPr>
          <w:t>irsi</w:t>
        </w:r>
        <w:r w:rsidRPr="005A1412">
          <w:rPr>
            <w:rStyle w:val="Hipercze"/>
            <w:rFonts w:ascii="Verdana" w:hAnsi="Verdana"/>
            <w:sz w:val="18"/>
            <w:szCs w:val="18"/>
          </w:rPr>
          <w:t>@um.zabrze.pl</w:t>
        </w:r>
      </w:hyperlink>
      <w:r w:rsidRPr="005A1412">
        <w:rPr>
          <w:rFonts w:ascii="Verdana" w:hAnsi="Verdana"/>
          <w:sz w:val="18"/>
          <w:szCs w:val="18"/>
        </w:rPr>
        <w:t xml:space="preserve">, </w:t>
      </w:r>
    </w:p>
    <w:p w14:paraId="4E33FC16" w14:textId="6A2FC4C8" w:rsidR="00111323" w:rsidRPr="005A1412" w:rsidRDefault="00111323">
      <w:pPr>
        <w:pStyle w:val="ust"/>
        <w:numPr>
          <w:ilvl w:val="0"/>
          <w:numId w:val="21"/>
        </w:numPr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 xml:space="preserve">elektronicznie w formie faktury ustrukturyzowanej w formacie </w:t>
      </w:r>
      <w:proofErr w:type="spellStart"/>
      <w:r w:rsidRPr="005A1412">
        <w:rPr>
          <w:rFonts w:ascii="Verdana" w:hAnsi="Verdana"/>
          <w:sz w:val="18"/>
          <w:szCs w:val="18"/>
        </w:rPr>
        <w:t>xml</w:t>
      </w:r>
      <w:proofErr w:type="spellEnd"/>
      <w:r w:rsidRPr="005A1412">
        <w:rPr>
          <w:rFonts w:ascii="Verdana" w:hAnsi="Verdana"/>
          <w:sz w:val="18"/>
          <w:szCs w:val="18"/>
        </w:rPr>
        <w:t xml:space="preserve"> (wystawionej poprzez platformę PEF), którą należy dostarczyć na Platformę Elektronicznego Fakturowania (PEF) o numerze GLN 5907772093412.</w:t>
      </w:r>
    </w:p>
    <w:p w14:paraId="3B5D7915" w14:textId="33EF78AD" w:rsidR="00111323" w:rsidRPr="005A1412" w:rsidRDefault="00111323" w:rsidP="005A1412">
      <w:pPr>
        <w:pStyle w:val="ust"/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>Adres Platformy Elektronicznego Fakturowania Wykonawcy:……………………</w:t>
      </w:r>
      <w:bookmarkStart w:id="28" w:name="_Hlk22644136"/>
    </w:p>
    <w:bookmarkEnd w:id="28"/>
    <w:p w14:paraId="526ADE9B" w14:textId="60DEE40A" w:rsidR="00DB0D6F" w:rsidRPr="00663E80" w:rsidRDefault="00DB0D6F" w:rsidP="00DB0D6F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Wszelkie inne usługi, </w:t>
      </w:r>
      <w:r w:rsidR="007B67BC" w:rsidRPr="00663E80">
        <w:rPr>
          <w:rFonts w:ascii="Verdana" w:hAnsi="Verdana" w:cs="Arial"/>
          <w:sz w:val="18"/>
          <w:szCs w:val="18"/>
        </w:rPr>
        <w:t>niewymienione</w:t>
      </w:r>
      <w:r w:rsidRPr="00663E80">
        <w:rPr>
          <w:rFonts w:ascii="Verdana" w:hAnsi="Verdana" w:cs="Arial"/>
          <w:sz w:val="18"/>
          <w:szCs w:val="18"/>
        </w:rPr>
        <w:t xml:space="preserve"> w UMOWIE będą świadczone przez Wykonawcę</w:t>
      </w:r>
      <w:r w:rsidR="007B67BC" w:rsidRPr="00663E80">
        <w:rPr>
          <w:rFonts w:ascii="Verdana" w:hAnsi="Verdana" w:cs="Arial"/>
          <w:sz w:val="18"/>
          <w:szCs w:val="18"/>
        </w:rPr>
        <w:t xml:space="preserve"> </w:t>
      </w:r>
      <w:r w:rsidRPr="00663E80">
        <w:rPr>
          <w:rFonts w:ascii="Verdana" w:hAnsi="Verdana" w:cs="Arial"/>
          <w:sz w:val="18"/>
          <w:szCs w:val="18"/>
        </w:rPr>
        <w:t xml:space="preserve">na podstawie odrębnych umów i wg aktualnych stawek obowiązujących </w:t>
      </w:r>
      <w:r w:rsidR="00B80688">
        <w:rPr>
          <w:rFonts w:ascii="Verdana" w:hAnsi="Verdana" w:cs="Arial"/>
          <w:sz w:val="18"/>
          <w:szCs w:val="18"/>
        </w:rPr>
        <w:t xml:space="preserve">i </w:t>
      </w:r>
      <w:r w:rsidRPr="00663E80">
        <w:rPr>
          <w:rFonts w:ascii="Verdana" w:hAnsi="Verdana" w:cs="Arial"/>
          <w:sz w:val="18"/>
          <w:szCs w:val="18"/>
        </w:rPr>
        <w:t xml:space="preserve">ustalonych z ZAMAWIAJĄCYM zawartych w Załączniku nr 6 do umowy. Przed rozpoczęciem realizacji zlecenia Strony </w:t>
      </w:r>
      <w:r w:rsidR="007B67BC" w:rsidRPr="00663E80">
        <w:rPr>
          <w:rFonts w:ascii="Verdana" w:hAnsi="Verdana" w:cs="Arial"/>
          <w:sz w:val="18"/>
          <w:szCs w:val="18"/>
        </w:rPr>
        <w:t xml:space="preserve">pisemnie </w:t>
      </w:r>
      <w:r w:rsidRPr="00663E80">
        <w:rPr>
          <w:rFonts w:ascii="Verdana" w:hAnsi="Verdana" w:cs="Arial"/>
          <w:sz w:val="18"/>
          <w:szCs w:val="18"/>
        </w:rPr>
        <w:t>ustalają zakres, termin wykonania zlecenia oraz wysokość wynagrodzenia zapisując te ustalenia w Formularzu Wymagań zgodnie z punktem 4 Załącznika nr 2 do Umowy.</w:t>
      </w:r>
    </w:p>
    <w:p w14:paraId="10FF6974" w14:textId="77777777" w:rsidR="00DB0D6F" w:rsidRPr="00663E80" w:rsidRDefault="00DB0D6F" w:rsidP="00DB0D6F">
      <w:pPr>
        <w:numPr>
          <w:ilvl w:val="1"/>
          <w:numId w:val="2"/>
        </w:numPr>
        <w:spacing w:before="60" w:after="60" w:line="300" w:lineRule="atLeast"/>
        <w:jc w:val="both"/>
        <w:rPr>
          <w:rStyle w:val="EquationCaption"/>
          <w:rFonts w:ascii="Verdana" w:hAnsi="Verdana" w:cs="Arial"/>
          <w:sz w:val="18"/>
          <w:szCs w:val="18"/>
        </w:rPr>
      </w:pPr>
      <w:r w:rsidRPr="00663E80">
        <w:rPr>
          <w:rStyle w:val="EquationCaption"/>
          <w:rFonts w:ascii="Verdana" w:hAnsi="Verdana" w:cs="Arial"/>
          <w:sz w:val="18"/>
          <w:szCs w:val="18"/>
        </w:rPr>
        <w:t xml:space="preserve">Za każdy dzień opóźnienia w zapłacie wynagrodzenia, </w:t>
      </w:r>
      <w:r w:rsidRPr="00663E80">
        <w:rPr>
          <w:rFonts w:ascii="Verdana" w:hAnsi="Verdana" w:cs="Arial"/>
          <w:sz w:val="18"/>
          <w:szCs w:val="18"/>
        </w:rPr>
        <w:t>ZAMAWIAJĄCY</w:t>
      </w:r>
      <w:r w:rsidRPr="00663E80">
        <w:rPr>
          <w:rStyle w:val="EquationCaption"/>
          <w:rFonts w:ascii="Verdana" w:hAnsi="Verdana" w:cs="Arial"/>
          <w:sz w:val="18"/>
          <w:szCs w:val="18"/>
        </w:rPr>
        <w:t xml:space="preserve"> ma obowiązek zapłacić odsetki w wysokości ustawowej. Wykonawca w pierwszej kolejności zaliczy dokonaną wpłatę na spłatę należnych odsetek.</w:t>
      </w:r>
    </w:p>
    <w:p w14:paraId="317D3A8B" w14:textId="4BA67832" w:rsidR="00DB0D6F" w:rsidRPr="00663E80" w:rsidRDefault="00DB0D6F" w:rsidP="00DB0D6F">
      <w:pPr>
        <w:numPr>
          <w:ilvl w:val="1"/>
          <w:numId w:val="2"/>
        </w:numPr>
        <w:spacing w:after="12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Wykonawca oświadcza, że jest płatnikiem podatku od towarów i usług i posiada numer identyfikacji podatkowej NIP: </w:t>
      </w:r>
      <w:r w:rsidR="00B221BC">
        <w:rPr>
          <w:rFonts w:ascii="Verdana" w:hAnsi="Verdana" w:cs="Arial"/>
          <w:sz w:val="18"/>
          <w:szCs w:val="18"/>
        </w:rPr>
        <w:t>……………………………………..</w:t>
      </w:r>
      <w:r w:rsidRPr="00663E80">
        <w:rPr>
          <w:rFonts w:ascii="Verdana" w:hAnsi="Verdana" w:cs="Arial"/>
          <w:sz w:val="18"/>
          <w:szCs w:val="18"/>
        </w:rPr>
        <w:t>.</w:t>
      </w:r>
    </w:p>
    <w:p w14:paraId="2C3BB133" w14:textId="2966DAD3" w:rsidR="00DB0D6F" w:rsidRPr="00663E80" w:rsidRDefault="00DB0D6F" w:rsidP="00DB0D6F">
      <w:pPr>
        <w:numPr>
          <w:ilvl w:val="1"/>
          <w:numId w:val="2"/>
        </w:numPr>
        <w:spacing w:after="12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lastRenderedPageBreak/>
        <w:t>ZAMAWIAJĄCY posiada numer identyfikacji podatkowej NIP: 648-27-43-351</w:t>
      </w:r>
      <w:r w:rsidR="00E602B2">
        <w:rPr>
          <w:rFonts w:ascii="Verdana" w:hAnsi="Verdana" w:cs="Arial"/>
          <w:sz w:val="18"/>
          <w:szCs w:val="18"/>
        </w:rPr>
        <w:t>.</w:t>
      </w:r>
    </w:p>
    <w:p w14:paraId="0909CF0B" w14:textId="1D7C755F" w:rsidR="004F1B66" w:rsidRPr="00F45D15" w:rsidRDefault="004F1B66" w:rsidP="00EC16A1">
      <w:pPr>
        <w:pStyle w:val="Paragrafumowy"/>
        <w:rPr>
          <w:rStyle w:val="EquationCaption"/>
        </w:rPr>
      </w:pPr>
      <w:r w:rsidRPr="00663E80">
        <w:t>ODPOWIEDZIALNOŚĆ</w:t>
      </w:r>
      <w:bookmarkEnd w:id="25"/>
      <w:bookmarkEnd w:id="26"/>
      <w:r w:rsidRPr="00663E80">
        <w:t>, KARY UMOWNE</w:t>
      </w:r>
      <w:bookmarkEnd w:id="27"/>
    </w:p>
    <w:p w14:paraId="5858807B" w14:textId="2BB55DC6" w:rsidR="008E7785" w:rsidRPr="00663E80" w:rsidDel="00231022" w:rsidRDefault="008E7785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 w:rsidDel="00231022">
        <w:rPr>
          <w:rFonts w:ascii="Verdana" w:hAnsi="Verdana" w:cs="Arial"/>
          <w:sz w:val="18"/>
          <w:szCs w:val="18"/>
        </w:rPr>
        <w:t xml:space="preserve">O Ile bezwzględnie obowiązujące przepisy prawa nie stanowią inaczej, </w:t>
      </w:r>
      <w:r w:rsidR="00574915" w:rsidRPr="00663E80">
        <w:rPr>
          <w:rFonts w:ascii="Verdana" w:hAnsi="Verdana" w:cs="Arial"/>
          <w:sz w:val="18"/>
          <w:szCs w:val="18"/>
        </w:rPr>
        <w:t>Wykonawca</w:t>
      </w:r>
      <w:r w:rsidRPr="00663E80" w:rsidDel="00231022">
        <w:rPr>
          <w:rFonts w:ascii="Verdana" w:hAnsi="Verdana" w:cs="Arial"/>
          <w:sz w:val="18"/>
          <w:szCs w:val="18"/>
        </w:rPr>
        <w:t xml:space="preserve"> nie ponosi odpowiedzialności z tytułu jakichkolwiek strat lub szkód poniesionych przez </w:t>
      </w:r>
      <w:r w:rsidR="005F3F31" w:rsidRPr="00663E80">
        <w:rPr>
          <w:rFonts w:ascii="Verdana" w:hAnsi="Verdana" w:cs="Arial"/>
          <w:sz w:val="18"/>
          <w:szCs w:val="18"/>
        </w:rPr>
        <w:t>Zamawiającego</w:t>
      </w:r>
      <w:r w:rsidRPr="00663E80" w:rsidDel="00231022">
        <w:rPr>
          <w:rFonts w:ascii="Verdana" w:hAnsi="Verdana" w:cs="Arial"/>
          <w:sz w:val="18"/>
          <w:szCs w:val="18"/>
        </w:rPr>
        <w:t xml:space="preserve"> lub osoby trzecie:</w:t>
      </w:r>
    </w:p>
    <w:p w14:paraId="5645E452" w14:textId="614785CF" w:rsidR="00136C9E" w:rsidRPr="00663E80" w:rsidRDefault="008E7785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 w:rsidDel="00231022">
        <w:rPr>
          <w:rFonts w:ascii="Verdana" w:hAnsi="Verdana" w:cs="Arial"/>
          <w:sz w:val="18"/>
          <w:szCs w:val="18"/>
        </w:rPr>
        <w:t xml:space="preserve">na skutek nie rozwiązania przez </w:t>
      </w:r>
      <w:r w:rsidR="00574915" w:rsidRPr="00663E80">
        <w:rPr>
          <w:rFonts w:ascii="Verdana" w:hAnsi="Verdana" w:cs="Arial"/>
          <w:sz w:val="18"/>
          <w:szCs w:val="18"/>
        </w:rPr>
        <w:t>Wykonawcę</w:t>
      </w:r>
      <w:r w:rsidRPr="00663E80" w:rsidDel="00231022">
        <w:rPr>
          <w:rFonts w:ascii="Verdana" w:hAnsi="Verdana" w:cs="Arial"/>
          <w:sz w:val="18"/>
          <w:szCs w:val="18"/>
        </w:rPr>
        <w:t xml:space="preserve"> Problemu w terminie z powodu braku możliwości natychmiastowego przystąpienia do rozwiązywania Problemu z </w:t>
      </w:r>
      <w:r w:rsidR="005F715B" w:rsidRPr="00663E80">
        <w:rPr>
          <w:rFonts w:ascii="Verdana" w:hAnsi="Verdana" w:cs="Arial"/>
          <w:sz w:val="18"/>
          <w:szCs w:val="18"/>
        </w:rPr>
        <w:t>przyczyn leżących po stronie</w:t>
      </w:r>
      <w:r w:rsidRPr="00663E80" w:rsidDel="00231022">
        <w:rPr>
          <w:rFonts w:ascii="Verdana" w:hAnsi="Verdana" w:cs="Arial"/>
          <w:sz w:val="18"/>
          <w:szCs w:val="18"/>
        </w:rPr>
        <w:t xml:space="preserve"> </w:t>
      </w:r>
      <w:r w:rsidR="005F3F31" w:rsidRPr="00663E80">
        <w:rPr>
          <w:rFonts w:ascii="Verdana" w:hAnsi="Verdana" w:cs="Arial"/>
          <w:sz w:val="18"/>
          <w:szCs w:val="18"/>
        </w:rPr>
        <w:t>Zamawiającego</w:t>
      </w:r>
      <w:r w:rsidRPr="00663E80" w:rsidDel="00231022">
        <w:rPr>
          <w:rFonts w:ascii="Verdana" w:hAnsi="Verdana" w:cs="Arial"/>
          <w:sz w:val="18"/>
          <w:szCs w:val="18"/>
        </w:rPr>
        <w:t xml:space="preserve"> lub nie</w:t>
      </w:r>
      <w:r w:rsidR="00F133FB" w:rsidRPr="00663E80">
        <w:rPr>
          <w:rFonts w:ascii="Verdana" w:hAnsi="Verdana" w:cs="Arial"/>
          <w:sz w:val="18"/>
          <w:szCs w:val="18"/>
        </w:rPr>
        <w:t xml:space="preserve"> </w:t>
      </w:r>
      <w:r w:rsidRPr="00663E80" w:rsidDel="00231022">
        <w:rPr>
          <w:rFonts w:ascii="Verdana" w:hAnsi="Verdana" w:cs="Arial"/>
          <w:sz w:val="18"/>
          <w:szCs w:val="18"/>
        </w:rPr>
        <w:t xml:space="preserve">kontynuowania Usług Serwisowych </w:t>
      </w:r>
      <w:r w:rsidR="006765BF" w:rsidRPr="00663E80" w:rsidDel="00231022">
        <w:rPr>
          <w:rFonts w:ascii="Verdana" w:hAnsi="Verdana" w:cs="Arial"/>
          <w:sz w:val="18"/>
          <w:szCs w:val="18"/>
        </w:rPr>
        <w:t>z</w:t>
      </w:r>
      <w:r w:rsidR="006765BF" w:rsidRPr="00663E80">
        <w:rPr>
          <w:rFonts w:ascii="Verdana" w:hAnsi="Verdana" w:cs="Arial"/>
          <w:sz w:val="18"/>
          <w:szCs w:val="18"/>
        </w:rPr>
        <w:t> </w:t>
      </w:r>
      <w:r w:rsidRPr="00663E80" w:rsidDel="00231022">
        <w:rPr>
          <w:rFonts w:ascii="Verdana" w:hAnsi="Verdana" w:cs="Arial"/>
          <w:sz w:val="18"/>
          <w:szCs w:val="18"/>
        </w:rPr>
        <w:t xml:space="preserve">przyczyn leżących po stronie </w:t>
      </w:r>
      <w:r w:rsidR="005F3F31" w:rsidRPr="00663E80">
        <w:rPr>
          <w:rFonts w:ascii="Verdana" w:hAnsi="Verdana" w:cs="Arial"/>
          <w:sz w:val="18"/>
          <w:szCs w:val="18"/>
        </w:rPr>
        <w:t>Zamawiającego</w:t>
      </w:r>
      <w:r w:rsidRPr="00663E80" w:rsidDel="00231022">
        <w:rPr>
          <w:rFonts w:ascii="Verdana" w:hAnsi="Verdana" w:cs="Arial"/>
          <w:sz w:val="18"/>
          <w:szCs w:val="18"/>
        </w:rPr>
        <w:t>,</w:t>
      </w:r>
    </w:p>
    <w:p w14:paraId="5254FE5F" w14:textId="68BB26EC" w:rsidR="00136C9E" w:rsidRPr="00663E80" w:rsidRDefault="008E7785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 w:rsidDel="00231022">
        <w:rPr>
          <w:rFonts w:ascii="Verdana" w:hAnsi="Verdana" w:cs="Arial"/>
          <w:sz w:val="18"/>
          <w:szCs w:val="18"/>
        </w:rPr>
        <w:t>związanych z niemożnością korzystania z Oprogramowania na skutek wystąpienia Błędu Krytycznego, także w czasie wykonywania Usług Serwisowych, zgodnie z</w:t>
      </w:r>
      <w:r w:rsidR="006765BF" w:rsidRPr="00663E80">
        <w:rPr>
          <w:rFonts w:ascii="Verdana" w:hAnsi="Verdana" w:cs="Arial"/>
          <w:sz w:val="18"/>
          <w:szCs w:val="18"/>
        </w:rPr>
        <w:t> </w:t>
      </w:r>
      <w:r w:rsidRPr="00663E80" w:rsidDel="00231022">
        <w:rPr>
          <w:rFonts w:ascii="Verdana" w:hAnsi="Verdana" w:cs="Arial"/>
          <w:sz w:val="18"/>
          <w:szCs w:val="18"/>
        </w:rPr>
        <w:t>terminami określonymi w Załączniku 3;</w:t>
      </w:r>
    </w:p>
    <w:p w14:paraId="21AF6186" w14:textId="6ED1086B" w:rsidR="00136C9E" w:rsidRPr="00663E80" w:rsidRDefault="008E7785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 w:rsidDel="00231022">
        <w:rPr>
          <w:rFonts w:ascii="Verdana" w:hAnsi="Verdana" w:cs="Arial"/>
          <w:sz w:val="18"/>
          <w:szCs w:val="18"/>
        </w:rPr>
        <w:t xml:space="preserve">na skutek przekazania przez </w:t>
      </w:r>
      <w:r w:rsidR="005F3F31" w:rsidRPr="00663E80">
        <w:rPr>
          <w:rFonts w:ascii="Verdana" w:hAnsi="Verdana" w:cs="Arial"/>
          <w:sz w:val="18"/>
          <w:szCs w:val="18"/>
        </w:rPr>
        <w:t>Zamawiającego</w:t>
      </w:r>
      <w:r w:rsidRPr="00663E80" w:rsidDel="00231022">
        <w:rPr>
          <w:rFonts w:ascii="Verdana" w:hAnsi="Verdana" w:cs="Arial"/>
          <w:sz w:val="18"/>
          <w:szCs w:val="18"/>
        </w:rPr>
        <w:t xml:space="preserve"> niewłaściwych informacji lub nie przekazania informacji lub materiałów potrzebnych do świadczenia Usług Serwisowych,</w:t>
      </w:r>
      <w:r w:rsidR="00CB5542" w:rsidRPr="00663E80">
        <w:rPr>
          <w:rFonts w:ascii="Verdana" w:hAnsi="Verdana" w:cs="Arial"/>
          <w:sz w:val="18"/>
          <w:szCs w:val="18"/>
        </w:rPr>
        <w:t xml:space="preserve"> o które wnioskował na piśmie Wykonawca,</w:t>
      </w:r>
    </w:p>
    <w:p w14:paraId="603D1171" w14:textId="77777777" w:rsidR="008E7785" w:rsidRPr="00663E80" w:rsidDel="00231022" w:rsidRDefault="008E7785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 w:rsidDel="00231022">
        <w:rPr>
          <w:rFonts w:ascii="Verdana" w:hAnsi="Verdana" w:cs="Arial"/>
          <w:sz w:val="18"/>
          <w:szCs w:val="18"/>
        </w:rPr>
        <w:t xml:space="preserve">wynikających z nieprawidłowej obsługi Oprogramowania przez </w:t>
      </w:r>
      <w:r w:rsidR="005F3F31" w:rsidRPr="00663E80">
        <w:rPr>
          <w:rFonts w:ascii="Verdana" w:hAnsi="Verdana" w:cs="Arial"/>
          <w:sz w:val="18"/>
          <w:szCs w:val="18"/>
        </w:rPr>
        <w:t>Zamawiającego</w:t>
      </w:r>
      <w:r w:rsidRPr="00663E80" w:rsidDel="00231022">
        <w:rPr>
          <w:rFonts w:ascii="Verdana" w:hAnsi="Verdana" w:cs="Arial"/>
          <w:sz w:val="18"/>
          <w:szCs w:val="18"/>
        </w:rPr>
        <w:t>,</w:t>
      </w:r>
    </w:p>
    <w:p w14:paraId="21D30BFF" w14:textId="77777777" w:rsidR="008E7785" w:rsidRPr="00663E80" w:rsidDel="00231022" w:rsidRDefault="008E7785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 w:rsidDel="00231022">
        <w:rPr>
          <w:rFonts w:ascii="Verdana" w:hAnsi="Verdana" w:cs="Arial"/>
          <w:sz w:val="18"/>
          <w:szCs w:val="18"/>
        </w:rPr>
        <w:t xml:space="preserve">spowodowanych przez błędy i awarie sprzętu lub oprogramowania nie objętych Usługami </w:t>
      </w:r>
      <w:r w:rsidR="00BC7E96" w:rsidRPr="00663E80">
        <w:rPr>
          <w:rFonts w:ascii="Verdana" w:hAnsi="Verdana" w:cs="Arial"/>
          <w:sz w:val="18"/>
          <w:szCs w:val="18"/>
        </w:rPr>
        <w:t>Wykonawc</w:t>
      </w:r>
      <w:r w:rsidR="00574915" w:rsidRPr="00663E80">
        <w:rPr>
          <w:rFonts w:ascii="Verdana" w:hAnsi="Verdana" w:cs="Arial"/>
          <w:sz w:val="18"/>
          <w:szCs w:val="18"/>
        </w:rPr>
        <w:t>y</w:t>
      </w:r>
      <w:r w:rsidRPr="00663E80" w:rsidDel="00231022">
        <w:rPr>
          <w:rFonts w:ascii="Verdana" w:hAnsi="Verdana" w:cs="Arial"/>
          <w:sz w:val="18"/>
          <w:szCs w:val="18"/>
        </w:rPr>
        <w:t>,</w:t>
      </w:r>
    </w:p>
    <w:p w14:paraId="387FF75A" w14:textId="77777777" w:rsidR="008E7785" w:rsidRPr="00663E80" w:rsidDel="00231022" w:rsidRDefault="008E7785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 w:rsidDel="00231022">
        <w:rPr>
          <w:rFonts w:ascii="Verdana" w:hAnsi="Verdana" w:cs="Arial"/>
          <w:sz w:val="18"/>
          <w:szCs w:val="18"/>
        </w:rPr>
        <w:t xml:space="preserve">związanych z wystąpieniem </w:t>
      </w:r>
      <w:r w:rsidR="000C7BC9" w:rsidRPr="00663E80">
        <w:rPr>
          <w:rFonts w:ascii="Verdana" w:hAnsi="Verdana" w:cs="Arial"/>
          <w:sz w:val="18"/>
          <w:szCs w:val="18"/>
        </w:rPr>
        <w:t>s</w:t>
      </w:r>
      <w:r w:rsidRPr="00663E80" w:rsidDel="00231022">
        <w:rPr>
          <w:rFonts w:ascii="Verdana" w:hAnsi="Verdana" w:cs="Arial"/>
          <w:sz w:val="18"/>
          <w:szCs w:val="18"/>
        </w:rPr>
        <w:t xml:space="preserve">iły </w:t>
      </w:r>
      <w:r w:rsidR="000C7BC9" w:rsidRPr="00663E80">
        <w:rPr>
          <w:rFonts w:ascii="Verdana" w:hAnsi="Verdana" w:cs="Arial"/>
          <w:sz w:val="18"/>
          <w:szCs w:val="18"/>
        </w:rPr>
        <w:t>w</w:t>
      </w:r>
      <w:r w:rsidRPr="00663E80" w:rsidDel="00231022">
        <w:rPr>
          <w:rFonts w:ascii="Verdana" w:hAnsi="Verdana" w:cs="Arial"/>
          <w:sz w:val="18"/>
          <w:szCs w:val="18"/>
        </w:rPr>
        <w:t>yższej i utratą danych;</w:t>
      </w:r>
    </w:p>
    <w:p w14:paraId="2040F6A3" w14:textId="643CE528" w:rsidR="008E7785" w:rsidRPr="00663E80" w:rsidRDefault="008E7785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 w:rsidDel="00231022">
        <w:rPr>
          <w:rFonts w:ascii="Verdana" w:hAnsi="Verdana" w:cs="Arial"/>
          <w:sz w:val="18"/>
          <w:szCs w:val="18"/>
        </w:rPr>
        <w:t xml:space="preserve">spowodowanych przez ingerencję w kody źródłowe Oprogramowania lub naruszenie warunków </w:t>
      </w:r>
      <w:r w:rsidR="0029064D" w:rsidRPr="00663E80" w:rsidDel="00231022">
        <w:rPr>
          <w:rFonts w:ascii="Verdana" w:hAnsi="Verdana" w:cs="Arial"/>
          <w:sz w:val="18"/>
          <w:szCs w:val="18"/>
        </w:rPr>
        <w:t>licencyjnych</w:t>
      </w:r>
      <w:r w:rsidRPr="00663E80" w:rsidDel="00231022">
        <w:rPr>
          <w:rFonts w:ascii="Verdana" w:hAnsi="Verdana" w:cs="Arial"/>
          <w:sz w:val="18"/>
          <w:szCs w:val="18"/>
        </w:rPr>
        <w:t xml:space="preserve">, a także będące następstwem działania wirusa komputerowego, napraw lub innego rodzaju ingerencji w Oprogramowanie innych osób niż etatowi pracownicy </w:t>
      </w:r>
      <w:r w:rsidR="00574915" w:rsidRPr="00663E80">
        <w:rPr>
          <w:rFonts w:ascii="Verdana" w:hAnsi="Verdana" w:cs="Arial"/>
          <w:sz w:val="18"/>
          <w:szCs w:val="18"/>
        </w:rPr>
        <w:t>Wykonawcy</w:t>
      </w:r>
      <w:r w:rsidRPr="00663E80" w:rsidDel="00231022">
        <w:rPr>
          <w:rFonts w:ascii="Verdana" w:hAnsi="Verdana" w:cs="Arial"/>
          <w:sz w:val="18"/>
          <w:szCs w:val="18"/>
        </w:rPr>
        <w:t>.</w:t>
      </w:r>
    </w:p>
    <w:p w14:paraId="0D0C22A3" w14:textId="42858A94" w:rsidR="00856DE1" w:rsidRDefault="009526AB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Z zastrzeżeniem powyższego, całkowita odpowiedzialność odszkodowawcza Wykonawcy w tym również kary umowne, o którym mowa w ust. 7.</w:t>
      </w:r>
      <w:r w:rsidR="005A1412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 jest ograniczona do wysokości 100 % sumy wynagrodzenia, o którym mowa w </w:t>
      </w:r>
      <w:r w:rsidR="00782E3D">
        <w:rPr>
          <w:rFonts w:ascii="Verdana" w:hAnsi="Verdana" w:cs="Arial"/>
          <w:sz w:val="18"/>
          <w:szCs w:val="18"/>
        </w:rPr>
        <w:t>§ 6 niniejs</w:t>
      </w:r>
      <w:r w:rsidR="006602F0">
        <w:rPr>
          <w:rFonts w:ascii="Verdana" w:hAnsi="Verdana" w:cs="Arial"/>
          <w:sz w:val="18"/>
          <w:szCs w:val="18"/>
        </w:rPr>
        <w:t>z</w:t>
      </w:r>
      <w:r w:rsidR="00782E3D">
        <w:rPr>
          <w:rFonts w:ascii="Verdana" w:hAnsi="Verdana" w:cs="Arial"/>
          <w:sz w:val="18"/>
          <w:szCs w:val="18"/>
        </w:rPr>
        <w:t>ej Umow</w:t>
      </w:r>
      <w:r w:rsidR="006602F0">
        <w:rPr>
          <w:rFonts w:ascii="Verdana" w:hAnsi="Verdana" w:cs="Arial"/>
          <w:sz w:val="18"/>
          <w:szCs w:val="18"/>
        </w:rPr>
        <w:t>y</w:t>
      </w:r>
      <w:r w:rsidR="00782E3D">
        <w:rPr>
          <w:rFonts w:ascii="Verdana" w:hAnsi="Verdana" w:cs="Arial"/>
          <w:sz w:val="18"/>
          <w:szCs w:val="18"/>
        </w:rPr>
        <w:t>.</w:t>
      </w:r>
    </w:p>
    <w:p w14:paraId="2E46CFD4" w14:textId="019B3CF4" w:rsidR="009526AB" w:rsidRPr="00663E80" w:rsidRDefault="009526AB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Za niewykonanie lub nienależyte wykonanie umowy Strony ustanawiają odpowiedzialność odszkodowawczą w formie kar umownych liczonych od łącznej wartości brutto przedmiotu Umowy określonej w </w:t>
      </w:r>
      <w:r w:rsidRPr="00663E80">
        <w:rPr>
          <w:rFonts w:ascii="Verdana" w:hAnsi="Verdana" w:cs="Calibri"/>
          <w:sz w:val="18"/>
          <w:szCs w:val="18"/>
        </w:rPr>
        <w:t>§ 6 ust. 1</w:t>
      </w:r>
      <w:r w:rsidRPr="00663E80">
        <w:rPr>
          <w:rFonts w:ascii="Verdana" w:hAnsi="Verdana" w:cs="Arial"/>
          <w:sz w:val="18"/>
          <w:szCs w:val="18"/>
        </w:rPr>
        <w:t>, z następujących tytułów:</w:t>
      </w:r>
    </w:p>
    <w:p w14:paraId="259978D2" w14:textId="47C7D803" w:rsidR="00856DE1" w:rsidRPr="00663E80" w:rsidRDefault="008B6C9D" w:rsidP="00856DE1">
      <w:pPr>
        <w:numPr>
          <w:ilvl w:val="0"/>
          <w:numId w:val="15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Wykonawca zapłaci Zamawiającemu </w:t>
      </w:r>
      <w:r w:rsidRPr="008F36B3">
        <w:rPr>
          <w:rFonts w:ascii="Verdana" w:hAnsi="Verdana" w:cs="Arial"/>
          <w:sz w:val="18"/>
          <w:szCs w:val="18"/>
        </w:rPr>
        <w:t>10%</w:t>
      </w:r>
      <w:r w:rsidRPr="00663E80">
        <w:rPr>
          <w:rFonts w:ascii="Verdana" w:hAnsi="Verdana" w:cs="Arial"/>
          <w:sz w:val="18"/>
          <w:szCs w:val="18"/>
        </w:rPr>
        <w:t xml:space="preserve"> wartości umowy </w:t>
      </w:r>
      <w:r w:rsidR="000E4B09">
        <w:rPr>
          <w:rFonts w:ascii="Verdana" w:hAnsi="Verdana" w:cs="Arial"/>
          <w:sz w:val="18"/>
          <w:szCs w:val="18"/>
        </w:rPr>
        <w:t>w </w:t>
      </w:r>
      <w:r w:rsidRPr="00663E80">
        <w:rPr>
          <w:rFonts w:ascii="Verdana" w:hAnsi="Verdana" w:cs="Arial"/>
          <w:sz w:val="18"/>
          <w:szCs w:val="18"/>
        </w:rPr>
        <w:t xml:space="preserve">razie </w:t>
      </w:r>
      <w:r w:rsidR="00856DE1" w:rsidRPr="00663E80">
        <w:rPr>
          <w:rFonts w:ascii="Verdana" w:hAnsi="Verdana" w:cs="Arial"/>
          <w:sz w:val="18"/>
          <w:szCs w:val="18"/>
        </w:rPr>
        <w:t>odstąpienia o</w:t>
      </w:r>
      <w:r w:rsidRPr="00663E80">
        <w:rPr>
          <w:rFonts w:ascii="Verdana" w:hAnsi="Verdana" w:cs="Arial"/>
          <w:sz w:val="18"/>
          <w:szCs w:val="18"/>
        </w:rPr>
        <w:t xml:space="preserve">d wykonania umowy </w:t>
      </w:r>
      <w:r w:rsidR="00260E97" w:rsidRPr="00663E80">
        <w:rPr>
          <w:rFonts w:ascii="Verdana" w:hAnsi="Verdana" w:cs="Arial"/>
          <w:sz w:val="18"/>
          <w:szCs w:val="18"/>
        </w:rPr>
        <w:t xml:space="preserve">lub jej rozwiązania </w:t>
      </w:r>
      <w:r w:rsidRPr="00663E80">
        <w:rPr>
          <w:rFonts w:ascii="Verdana" w:hAnsi="Verdana" w:cs="Arial"/>
          <w:sz w:val="18"/>
          <w:szCs w:val="18"/>
        </w:rPr>
        <w:t>z przyczyn leżących po stronie Wykonawcy.</w:t>
      </w:r>
    </w:p>
    <w:p w14:paraId="0BBCCD36" w14:textId="71F7F8BB" w:rsidR="00EA22A3" w:rsidRPr="00663E80" w:rsidRDefault="008B6C9D" w:rsidP="00856DE1">
      <w:pPr>
        <w:numPr>
          <w:ilvl w:val="0"/>
          <w:numId w:val="15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Zamawiający zapłaci Wykonawcy 10% wartości umowy w razie odstąpienia</w:t>
      </w:r>
      <w:r w:rsidR="00856DE1" w:rsidRPr="00663E80">
        <w:rPr>
          <w:rFonts w:ascii="Verdana" w:hAnsi="Verdana" w:cs="Arial"/>
          <w:sz w:val="18"/>
          <w:szCs w:val="18"/>
        </w:rPr>
        <w:t xml:space="preserve"> </w:t>
      </w:r>
      <w:r w:rsidR="00EA22A3" w:rsidRPr="00663E80">
        <w:rPr>
          <w:rFonts w:ascii="Verdana" w:hAnsi="Verdana" w:cs="Arial"/>
          <w:sz w:val="18"/>
          <w:szCs w:val="18"/>
        </w:rPr>
        <w:t xml:space="preserve">od </w:t>
      </w:r>
      <w:r w:rsidRPr="00663E80">
        <w:rPr>
          <w:rFonts w:ascii="Verdana" w:hAnsi="Verdana" w:cs="Arial"/>
          <w:sz w:val="18"/>
          <w:szCs w:val="18"/>
        </w:rPr>
        <w:t>wykonania umowy</w:t>
      </w:r>
      <w:r w:rsidR="00EA22A3" w:rsidRPr="00663E80">
        <w:rPr>
          <w:rFonts w:ascii="Verdana" w:hAnsi="Verdana" w:cs="Arial"/>
          <w:sz w:val="18"/>
          <w:szCs w:val="18"/>
        </w:rPr>
        <w:t xml:space="preserve"> </w:t>
      </w:r>
      <w:r w:rsidR="00C67ADA" w:rsidRPr="00663E80">
        <w:rPr>
          <w:rFonts w:ascii="Verdana" w:hAnsi="Verdana" w:cs="Arial"/>
          <w:sz w:val="18"/>
          <w:szCs w:val="18"/>
        </w:rPr>
        <w:t xml:space="preserve">lub jej rozwiązania </w:t>
      </w:r>
      <w:r w:rsidR="00EA22A3" w:rsidRPr="00663E80">
        <w:rPr>
          <w:rFonts w:ascii="Verdana" w:hAnsi="Verdana" w:cs="Arial"/>
          <w:sz w:val="18"/>
          <w:szCs w:val="18"/>
        </w:rPr>
        <w:t>z przyczyn leżących po stronie Zamawiającego.</w:t>
      </w:r>
    </w:p>
    <w:p w14:paraId="65193794" w14:textId="5341B86F" w:rsidR="00E91B46" w:rsidRPr="00663E80" w:rsidRDefault="005647A1" w:rsidP="00856DE1">
      <w:pPr>
        <w:numPr>
          <w:ilvl w:val="0"/>
          <w:numId w:val="15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Za nieterminową realizację umowy</w:t>
      </w:r>
      <w:r w:rsidR="00F52694" w:rsidRPr="00663E80">
        <w:rPr>
          <w:rFonts w:ascii="Verdana" w:hAnsi="Verdana" w:cs="Arial"/>
          <w:sz w:val="18"/>
          <w:szCs w:val="18"/>
        </w:rPr>
        <w:t xml:space="preserve"> </w:t>
      </w:r>
      <w:r w:rsidRPr="00663E80">
        <w:rPr>
          <w:rFonts w:ascii="Verdana" w:hAnsi="Verdana" w:cs="Arial"/>
          <w:sz w:val="18"/>
          <w:szCs w:val="18"/>
        </w:rPr>
        <w:t>Wykonawca zapłaci Zamawiającemu 0,1%</w:t>
      </w:r>
      <w:r w:rsidR="00856DE1" w:rsidRPr="00663E80">
        <w:rPr>
          <w:rFonts w:ascii="Verdana" w:hAnsi="Verdana" w:cs="Arial"/>
          <w:sz w:val="18"/>
          <w:szCs w:val="18"/>
        </w:rPr>
        <w:t xml:space="preserve"> </w:t>
      </w:r>
      <w:r w:rsidR="004B65BA" w:rsidRPr="00663E80">
        <w:rPr>
          <w:rFonts w:ascii="Verdana" w:hAnsi="Verdana" w:cs="Arial"/>
          <w:sz w:val="18"/>
          <w:szCs w:val="18"/>
        </w:rPr>
        <w:t>wartości umowy za każdy dzień opóźnienia.</w:t>
      </w:r>
    </w:p>
    <w:p w14:paraId="137613FE" w14:textId="694C03AA" w:rsidR="00E91B46" w:rsidRDefault="00E91B46" w:rsidP="00856DE1">
      <w:pPr>
        <w:numPr>
          <w:ilvl w:val="0"/>
          <w:numId w:val="15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Za nieterminowe usuwanie błędów Wykonawca zapłaci Zamawiającemu 0,1%</w:t>
      </w:r>
      <w:r w:rsidR="00856DE1" w:rsidRPr="00663E80">
        <w:rPr>
          <w:rFonts w:ascii="Verdana" w:hAnsi="Verdana" w:cs="Arial"/>
          <w:sz w:val="18"/>
          <w:szCs w:val="18"/>
        </w:rPr>
        <w:t xml:space="preserve"> </w:t>
      </w:r>
      <w:r w:rsidRPr="00663E80">
        <w:rPr>
          <w:rFonts w:ascii="Verdana" w:hAnsi="Verdana" w:cs="Arial"/>
          <w:sz w:val="18"/>
          <w:szCs w:val="18"/>
        </w:rPr>
        <w:t>wartości umowy za każdy dzień opóźnienia.</w:t>
      </w:r>
    </w:p>
    <w:p w14:paraId="243578E9" w14:textId="384841DE" w:rsidR="00094A26" w:rsidRPr="00F52F3E" w:rsidRDefault="00094A26" w:rsidP="00856DE1">
      <w:pPr>
        <w:numPr>
          <w:ilvl w:val="0"/>
          <w:numId w:val="15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F45D15">
        <w:rPr>
          <w:rFonts w:ascii="Verdana" w:hAnsi="Verdana" w:cs="Arial"/>
          <w:sz w:val="18"/>
          <w:szCs w:val="18"/>
        </w:rPr>
        <w:t>Za nienależyte wykonanie umowy Wykonawca zapłaci Zamawiającemu 10% wartości umowy.</w:t>
      </w:r>
    </w:p>
    <w:p w14:paraId="25DDFE35" w14:textId="0DA51E07" w:rsidR="00136C9E" w:rsidRPr="00663E80" w:rsidRDefault="00405B4F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W razie zaistnienia istotnej zmiany okoliczności powodującej, że wykonanie umowy nie leży w interesie publicznym, czego nie można było przewidzieć w chwili zawarci</w:t>
      </w:r>
      <w:r w:rsidR="00CB5542" w:rsidRPr="00663E80">
        <w:rPr>
          <w:rFonts w:ascii="Verdana" w:hAnsi="Verdana" w:cs="Arial"/>
          <w:sz w:val="18"/>
          <w:szCs w:val="18"/>
        </w:rPr>
        <w:t>a U</w:t>
      </w:r>
      <w:r w:rsidRPr="00663E80">
        <w:rPr>
          <w:rFonts w:ascii="Verdana" w:hAnsi="Verdana" w:cs="Arial"/>
          <w:sz w:val="18"/>
          <w:szCs w:val="18"/>
        </w:rPr>
        <w:t xml:space="preserve">mowy, Zamawiający może odstąpić od umowy w terminie 30 dni od powzięcia wiadomości </w:t>
      </w:r>
      <w:r w:rsidR="006765BF" w:rsidRPr="00663E80">
        <w:rPr>
          <w:rFonts w:ascii="Verdana" w:hAnsi="Verdana" w:cs="Arial"/>
          <w:sz w:val="18"/>
          <w:szCs w:val="18"/>
        </w:rPr>
        <w:lastRenderedPageBreak/>
        <w:t>o </w:t>
      </w:r>
      <w:r w:rsidRPr="00663E80">
        <w:rPr>
          <w:rFonts w:ascii="Verdana" w:hAnsi="Verdana" w:cs="Arial"/>
          <w:sz w:val="18"/>
          <w:szCs w:val="18"/>
        </w:rPr>
        <w:t xml:space="preserve">tych okolicznościach. W takim przypadku Wykonawca może żądać wyłącznie wynagrodzenia należnego z tytułu </w:t>
      </w:r>
      <w:r w:rsidR="00B143CD" w:rsidRPr="00663E80">
        <w:rPr>
          <w:rFonts w:ascii="Verdana" w:hAnsi="Verdana" w:cs="Arial"/>
          <w:sz w:val="18"/>
          <w:szCs w:val="18"/>
        </w:rPr>
        <w:t xml:space="preserve">niewadliwego </w:t>
      </w:r>
      <w:r w:rsidRPr="00663E80">
        <w:rPr>
          <w:rFonts w:ascii="Verdana" w:hAnsi="Verdana" w:cs="Arial"/>
          <w:sz w:val="18"/>
          <w:szCs w:val="18"/>
        </w:rPr>
        <w:t>wykonania części umowy.</w:t>
      </w:r>
    </w:p>
    <w:p w14:paraId="506E0FAB" w14:textId="3E366461" w:rsidR="008E7785" w:rsidRPr="00663E80" w:rsidDel="00231022" w:rsidRDefault="005F3F31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Zamawiający</w:t>
      </w:r>
      <w:r w:rsidR="008E7785" w:rsidRPr="00663E80" w:rsidDel="00231022">
        <w:rPr>
          <w:rFonts w:ascii="Verdana" w:hAnsi="Verdana" w:cs="Arial"/>
          <w:sz w:val="18"/>
          <w:szCs w:val="18"/>
        </w:rPr>
        <w:t xml:space="preserve"> </w:t>
      </w:r>
      <w:r w:rsidR="0088257F" w:rsidRPr="00663E80">
        <w:rPr>
          <w:rFonts w:ascii="Verdana" w:hAnsi="Verdana" w:cs="Arial"/>
          <w:sz w:val="18"/>
          <w:szCs w:val="18"/>
        </w:rPr>
        <w:t>może być obciążony kosztem poniesionym</w:t>
      </w:r>
      <w:r w:rsidR="008E7785" w:rsidRPr="00663E80" w:rsidDel="00231022">
        <w:rPr>
          <w:rFonts w:ascii="Verdana" w:hAnsi="Verdana" w:cs="Arial"/>
          <w:sz w:val="18"/>
          <w:szCs w:val="18"/>
        </w:rPr>
        <w:t xml:space="preserve"> przez </w:t>
      </w:r>
      <w:r w:rsidR="00574915" w:rsidRPr="00663E80">
        <w:rPr>
          <w:rFonts w:ascii="Verdana" w:hAnsi="Verdana" w:cs="Arial"/>
          <w:sz w:val="18"/>
          <w:szCs w:val="18"/>
        </w:rPr>
        <w:t>Wykonawcę</w:t>
      </w:r>
      <w:r w:rsidR="008E7785" w:rsidRPr="00663E80" w:rsidDel="00231022">
        <w:rPr>
          <w:rFonts w:ascii="Verdana" w:hAnsi="Verdana" w:cs="Arial"/>
          <w:sz w:val="18"/>
          <w:szCs w:val="18"/>
        </w:rPr>
        <w:t xml:space="preserve"> w wysokości </w:t>
      </w:r>
      <w:r w:rsidR="002B1A2F" w:rsidRPr="002B1A2F">
        <w:rPr>
          <w:rFonts w:ascii="Verdana" w:hAnsi="Verdana" w:cs="Arial"/>
          <w:bCs/>
          <w:iCs/>
          <w:sz w:val="18"/>
          <w:szCs w:val="18"/>
        </w:rPr>
        <w:t xml:space="preserve">określonej w </w:t>
      </w:r>
      <w:r w:rsidR="002B1A2F">
        <w:rPr>
          <w:rFonts w:ascii="Verdana" w:hAnsi="Verdana" w:cs="Arial"/>
          <w:b/>
          <w:iCs/>
          <w:sz w:val="18"/>
          <w:szCs w:val="18"/>
        </w:rPr>
        <w:t>Załączniku nr 6</w:t>
      </w:r>
      <w:r w:rsidR="00FC0286" w:rsidRPr="00905B4C">
        <w:rPr>
          <w:rFonts w:ascii="Verdana" w:hAnsi="Verdana" w:cs="Arial"/>
          <w:iCs/>
          <w:sz w:val="18"/>
          <w:szCs w:val="18"/>
        </w:rPr>
        <w:t xml:space="preserve">, </w:t>
      </w:r>
      <w:r w:rsidR="008E7785" w:rsidRPr="00905B4C" w:rsidDel="00231022">
        <w:rPr>
          <w:rFonts w:ascii="Verdana" w:hAnsi="Verdana" w:cs="Arial"/>
          <w:sz w:val="18"/>
          <w:szCs w:val="18"/>
        </w:rPr>
        <w:t>za każdą rozpoczętą godzin</w:t>
      </w:r>
      <w:r w:rsidR="004B3806" w:rsidRPr="00905B4C">
        <w:rPr>
          <w:rFonts w:ascii="Verdana" w:hAnsi="Verdana" w:cs="Arial"/>
          <w:sz w:val="18"/>
          <w:szCs w:val="18"/>
        </w:rPr>
        <w:t>ę</w:t>
      </w:r>
      <w:r w:rsidR="008E7785" w:rsidRPr="00905B4C" w:rsidDel="00231022">
        <w:rPr>
          <w:rFonts w:ascii="Verdana" w:hAnsi="Verdana" w:cs="Arial"/>
          <w:sz w:val="18"/>
          <w:szCs w:val="18"/>
        </w:rPr>
        <w:t xml:space="preserve"> świadczenia serwisu, jeżeli</w:t>
      </w:r>
      <w:r w:rsidR="00FA5723" w:rsidRPr="00905B4C">
        <w:rPr>
          <w:rFonts w:ascii="Verdana" w:hAnsi="Verdana" w:cs="Arial"/>
          <w:sz w:val="18"/>
          <w:szCs w:val="18"/>
        </w:rPr>
        <w:t xml:space="preserve"> po uzgodnieniu </w:t>
      </w:r>
      <w:r w:rsidR="00DB3904" w:rsidRPr="00905B4C">
        <w:rPr>
          <w:rFonts w:ascii="Verdana" w:hAnsi="Verdana" w:cs="Arial"/>
          <w:sz w:val="18"/>
          <w:szCs w:val="18"/>
        </w:rPr>
        <w:t xml:space="preserve">przez </w:t>
      </w:r>
      <w:r w:rsidR="00FA5723" w:rsidRPr="00663E80">
        <w:rPr>
          <w:rFonts w:ascii="Verdana" w:hAnsi="Verdana" w:cs="Arial"/>
          <w:sz w:val="18"/>
          <w:szCs w:val="18"/>
        </w:rPr>
        <w:t>Stron</w:t>
      </w:r>
      <w:r w:rsidR="00DB3904" w:rsidRPr="00663E80">
        <w:rPr>
          <w:rFonts w:ascii="Verdana" w:hAnsi="Verdana" w:cs="Arial"/>
          <w:sz w:val="18"/>
          <w:szCs w:val="18"/>
        </w:rPr>
        <w:t xml:space="preserve">y </w:t>
      </w:r>
      <w:r w:rsidR="00FA5723" w:rsidRPr="00663E80">
        <w:rPr>
          <w:rFonts w:ascii="Verdana" w:hAnsi="Verdana" w:cs="Arial"/>
          <w:sz w:val="18"/>
          <w:szCs w:val="18"/>
        </w:rPr>
        <w:t>Umowy</w:t>
      </w:r>
      <w:r w:rsidR="00DB3904" w:rsidRPr="00663E80">
        <w:rPr>
          <w:rFonts w:ascii="Verdana" w:hAnsi="Verdana" w:cs="Arial"/>
          <w:sz w:val="18"/>
          <w:szCs w:val="18"/>
        </w:rPr>
        <w:t xml:space="preserve"> potwierdzonym pisemnie: </w:t>
      </w:r>
    </w:p>
    <w:p w14:paraId="295BF9D9" w14:textId="77777777" w:rsidR="008E7785" w:rsidRPr="00663E80" w:rsidDel="00231022" w:rsidRDefault="008E7785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 w:rsidDel="00231022">
        <w:rPr>
          <w:rFonts w:ascii="Verdana" w:hAnsi="Verdana" w:cs="Arial"/>
          <w:sz w:val="18"/>
          <w:szCs w:val="18"/>
        </w:rPr>
        <w:t xml:space="preserve">okaże się, że zgłoszony przez </w:t>
      </w:r>
      <w:r w:rsidR="005F3F31" w:rsidRPr="00663E80">
        <w:rPr>
          <w:rFonts w:ascii="Verdana" w:hAnsi="Verdana" w:cs="Arial"/>
          <w:sz w:val="18"/>
          <w:szCs w:val="18"/>
        </w:rPr>
        <w:t>Zamawiającego</w:t>
      </w:r>
      <w:r w:rsidRPr="00663E80" w:rsidDel="00231022">
        <w:rPr>
          <w:rFonts w:ascii="Verdana" w:hAnsi="Verdana" w:cs="Arial"/>
          <w:sz w:val="18"/>
          <w:szCs w:val="18"/>
        </w:rPr>
        <w:t xml:space="preserve"> Błąd nie występuje, albo</w:t>
      </w:r>
    </w:p>
    <w:p w14:paraId="488CD4CB" w14:textId="77777777" w:rsidR="008E7785" w:rsidRPr="00663E80" w:rsidDel="00231022" w:rsidRDefault="008E7785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 w:rsidDel="00231022">
        <w:rPr>
          <w:rFonts w:ascii="Verdana" w:hAnsi="Verdana" w:cs="Arial"/>
          <w:sz w:val="18"/>
          <w:szCs w:val="18"/>
        </w:rPr>
        <w:t>okaże się, że zgłoszony Błąd wystąpił wskutek nieprawidłowej obsługi Oprogramowania przez Użytkownika,</w:t>
      </w:r>
    </w:p>
    <w:p w14:paraId="5DCC5D37" w14:textId="31DAECA7" w:rsidR="00FA5723" w:rsidRPr="00663E80" w:rsidRDefault="008E7785" w:rsidP="00FA5723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 w:rsidDel="00231022">
        <w:rPr>
          <w:rFonts w:ascii="Verdana" w:hAnsi="Verdana" w:cs="Arial"/>
          <w:sz w:val="18"/>
          <w:szCs w:val="18"/>
        </w:rPr>
        <w:t>okaże się, że zgłoszony Błąd nie jest związany z wadliwą pracą Oprogramowania a np. z brakiem zasilania, uszkodzeniem sprzętu, brakiem podłączenia do sieci itp.</w:t>
      </w:r>
    </w:p>
    <w:p w14:paraId="0420EF49" w14:textId="36B5A2CD" w:rsidR="00B143CD" w:rsidRPr="00663E80" w:rsidRDefault="00B143CD" w:rsidP="00636952">
      <w:pPr>
        <w:pStyle w:val="Akapitzlist"/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Wykonawca wyraża zgodę na potrącenie kary umownej z przysługującego mu</w:t>
      </w:r>
      <w:r w:rsidR="00D10B58" w:rsidRPr="00663E80">
        <w:rPr>
          <w:rFonts w:ascii="Verdana" w:hAnsi="Verdana" w:cs="Arial"/>
          <w:sz w:val="18"/>
          <w:szCs w:val="18"/>
        </w:rPr>
        <w:t xml:space="preserve"> </w:t>
      </w:r>
      <w:r w:rsidRPr="00663E80">
        <w:rPr>
          <w:rFonts w:ascii="Verdana" w:hAnsi="Verdana" w:cs="Arial"/>
          <w:sz w:val="18"/>
          <w:szCs w:val="18"/>
        </w:rPr>
        <w:t>wynagrodzenia.</w:t>
      </w:r>
    </w:p>
    <w:p w14:paraId="7E8870FF" w14:textId="77777777" w:rsidR="00136C9E" w:rsidRPr="00663E80" w:rsidRDefault="004F1B66" w:rsidP="00EC16A1">
      <w:pPr>
        <w:pStyle w:val="Paragrafumowy"/>
      </w:pPr>
      <w:bookmarkStart w:id="29" w:name="_Toc81267228"/>
      <w:bookmarkStart w:id="30" w:name="_Toc81278227"/>
      <w:bookmarkStart w:id="31" w:name="_Toc96685024"/>
      <w:r w:rsidRPr="00663E80">
        <w:t>INFORMACJE POUFNE</w:t>
      </w:r>
      <w:bookmarkEnd w:id="29"/>
      <w:bookmarkEnd w:id="30"/>
      <w:bookmarkEnd w:id="31"/>
    </w:p>
    <w:p w14:paraId="5363F0A7" w14:textId="0F5A2AB2" w:rsidR="005C1BCE" w:rsidRPr="00663E80" w:rsidRDefault="00130209" w:rsidP="000D3BC6">
      <w:pPr>
        <w:numPr>
          <w:ilvl w:val="1"/>
          <w:numId w:val="7"/>
        </w:numPr>
        <w:tabs>
          <w:tab w:val="clear" w:pos="680"/>
          <w:tab w:val="num" w:pos="1134"/>
        </w:tabs>
        <w:spacing w:before="60" w:after="60" w:line="300" w:lineRule="atLeast"/>
        <w:ind w:left="1134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Strony zobowiązują się do zachowania ścisłej poufności polegającej na tym, iż nie ujawnią żadnej nieuprawnionej osobie trzeciej informacji poufnych. Strony zobowiązują się wzajemnie do zachowania w poufności wszelkich informacji, jakie uzyskały w związku </w:t>
      </w:r>
      <w:r w:rsidR="00E74437">
        <w:rPr>
          <w:rFonts w:ascii="Verdana" w:hAnsi="Verdana" w:cs="Arial"/>
          <w:sz w:val="18"/>
          <w:szCs w:val="18"/>
        </w:rPr>
        <w:t>z </w:t>
      </w:r>
      <w:r w:rsidRPr="00663E80">
        <w:rPr>
          <w:rFonts w:ascii="Verdana" w:hAnsi="Verdana" w:cs="Arial"/>
          <w:sz w:val="18"/>
          <w:szCs w:val="18"/>
        </w:rPr>
        <w:t>zawarciem, wykonywaniem i rozwiązaniem niniejszej Umowy, co do których mogą powziąć podejrzenie, iż są informacjami poufnymi lub że jako takie są traktowane przez drugą Stronę. W razie jakichkolwiek wątpliwości, co do charakteru danej informacji, przed jej ujawnieniem lub uczynieniem jej dostępną, Strona zwróci się do drugiej Strony o wskazanie, czy informację tę ma traktować, jako poufną.</w:t>
      </w:r>
    </w:p>
    <w:p w14:paraId="3C1426FC" w14:textId="2FD05419" w:rsidR="005C1BCE" w:rsidRPr="00663E80" w:rsidRDefault="00130209" w:rsidP="000D3BC6">
      <w:pPr>
        <w:numPr>
          <w:ilvl w:val="1"/>
          <w:numId w:val="7"/>
        </w:numPr>
        <w:tabs>
          <w:tab w:val="clear" w:pos="680"/>
          <w:tab w:val="num" w:pos="1134"/>
        </w:tabs>
        <w:spacing w:before="60" w:after="60" w:line="300" w:lineRule="atLeast"/>
        <w:ind w:left="1134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Informacje będą miały charakter poufny przez cały okres obowiązywania niniejszej Umowy oraz przez czas nieograniczony po jej rozwiązaniu lub zakończeniu.</w:t>
      </w:r>
    </w:p>
    <w:p w14:paraId="6C287619" w14:textId="71336E08" w:rsidR="005C1BCE" w:rsidRPr="00663E80" w:rsidRDefault="00130209" w:rsidP="000D3BC6">
      <w:pPr>
        <w:numPr>
          <w:ilvl w:val="1"/>
          <w:numId w:val="7"/>
        </w:numPr>
        <w:tabs>
          <w:tab w:val="clear" w:pos="680"/>
          <w:tab w:val="num" w:pos="1134"/>
        </w:tabs>
        <w:spacing w:before="60" w:after="60" w:line="300" w:lineRule="atLeast"/>
        <w:ind w:left="1134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 xml:space="preserve">Strony nie mogą wykorzystać informacji poufnych inaczej niż do celów określonych </w:t>
      </w:r>
      <w:r w:rsidR="006765BF" w:rsidRPr="00663E80">
        <w:rPr>
          <w:rFonts w:ascii="Verdana" w:hAnsi="Verdana"/>
          <w:sz w:val="18"/>
          <w:szCs w:val="18"/>
        </w:rPr>
        <w:t>w </w:t>
      </w:r>
      <w:r w:rsidRPr="00663E80">
        <w:rPr>
          <w:rFonts w:ascii="Verdana" w:hAnsi="Verdana"/>
          <w:sz w:val="18"/>
          <w:szCs w:val="18"/>
        </w:rPr>
        <w:t>Umowie.</w:t>
      </w:r>
    </w:p>
    <w:p w14:paraId="67479424" w14:textId="5D1127C2" w:rsidR="005C1BCE" w:rsidRPr="00663E80" w:rsidRDefault="00130209" w:rsidP="000D3BC6">
      <w:pPr>
        <w:numPr>
          <w:ilvl w:val="1"/>
          <w:numId w:val="7"/>
        </w:numPr>
        <w:tabs>
          <w:tab w:val="clear" w:pos="680"/>
          <w:tab w:val="num" w:pos="1134"/>
        </w:tabs>
        <w:spacing w:before="60" w:after="60" w:line="300" w:lineRule="atLeast"/>
        <w:ind w:left="1134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Obowiązek zachowania poufności nie dotyczy informacji poufnych:</w:t>
      </w:r>
    </w:p>
    <w:p w14:paraId="51E3D980" w14:textId="579F827D" w:rsidR="00130209" w:rsidRPr="00663E80" w:rsidRDefault="00130209" w:rsidP="00EC16A1">
      <w:pPr>
        <w:numPr>
          <w:ilvl w:val="2"/>
          <w:numId w:val="7"/>
        </w:numPr>
        <w:spacing w:before="60" w:after="60" w:line="300" w:lineRule="atLeast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których ujawnienie jest wymagane przez bezwzględnie obowiązujące przepisy prawa,</w:t>
      </w:r>
    </w:p>
    <w:p w14:paraId="3A5485D8" w14:textId="4B3C4EA8" w:rsidR="00130209" w:rsidRPr="00663E80" w:rsidRDefault="00130209" w:rsidP="00EC16A1">
      <w:pPr>
        <w:numPr>
          <w:ilvl w:val="2"/>
          <w:numId w:val="7"/>
        </w:numPr>
        <w:spacing w:before="60" w:after="60" w:line="300" w:lineRule="atLeast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których ujawnienie następuje na żądanie podmiotu uprawnionego do kontroli, pod warunkiem, że podmiot ten został poinformowany o poufnym charakterze informacji,</w:t>
      </w:r>
    </w:p>
    <w:p w14:paraId="3805A29E" w14:textId="4D0FF5AE" w:rsidR="00130209" w:rsidRPr="00663E80" w:rsidRDefault="00130209" w:rsidP="00EC16A1">
      <w:pPr>
        <w:numPr>
          <w:ilvl w:val="2"/>
          <w:numId w:val="7"/>
        </w:numPr>
        <w:spacing w:before="60" w:after="60" w:line="300" w:lineRule="atLeast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które Strona uzyskała lub uzyska od osoby trzeciej, jeżeli przepisy obowiązującego prawa lub zobowiązanie umowne wiążące tę osobę nie zakazują ujawnienia przez nią tych informacji i o ile Strona nie zobowiązała się do zachowania poufności,</w:t>
      </w:r>
    </w:p>
    <w:p w14:paraId="6A0E98FC" w14:textId="662DDA55" w:rsidR="00130209" w:rsidRPr="00663E80" w:rsidRDefault="00130209" w:rsidP="00EC16A1">
      <w:pPr>
        <w:numPr>
          <w:ilvl w:val="2"/>
          <w:numId w:val="7"/>
        </w:numPr>
        <w:spacing w:before="60" w:after="60" w:line="300" w:lineRule="atLeast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w których posiadanie Strona weszła zgodnie z obowiązującymi przepisami prawa, przed dniem uzyskania takich informacji na podstawie Umowy,</w:t>
      </w:r>
    </w:p>
    <w:p w14:paraId="37C6F18F" w14:textId="762F2B3E" w:rsidR="00130209" w:rsidRPr="00663E80" w:rsidRDefault="00130209" w:rsidP="00EC16A1">
      <w:pPr>
        <w:numPr>
          <w:ilvl w:val="2"/>
          <w:numId w:val="7"/>
        </w:numPr>
        <w:spacing w:before="60" w:after="60" w:line="300" w:lineRule="atLeast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 xml:space="preserve">dotyczących faktu zawarcia Umowy, z wyłączeniem jej postanowień szczególnych, </w:t>
      </w:r>
      <w:r w:rsidR="006765BF" w:rsidRPr="00663E80">
        <w:rPr>
          <w:rFonts w:ascii="Verdana" w:hAnsi="Verdana"/>
          <w:sz w:val="18"/>
          <w:szCs w:val="18"/>
        </w:rPr>
        <w:t>w </w:t>
      </w:r>
      <w:r w:rsidRPr="00663E80">
        <w:rPr>
          <w:rFonts w:ascii="Verdana" w:hAnsi="Verdana"/>
          <w:sz w:val="18"/>
          <w:szCs w:val="18"/>
        </w:rPr>
        <w:t>zakresie wykorzystania tej okoliczności w materiałach marketingowych Strony,</w:t>
      </w:r>
    </w:p>
    <w:p w14:paraId="58B22F0E" w14:textId="771D6941" w:rsidR="00130209" w:rsidRPr="00663E80" w:rsidRDefault="00130209" w:rsidP="00EC16A1">
      <w:pPr>
        <w:numPr>
          <w:ilvl w:val="2"/>
          <w:numId w:val="7"/>
        </w:numPr>
        <w:spacing w:before="60" w:after="60" w:line="300" w:lineRule="atLeast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dotyczących faktu zawarcia Umowy oraz jej postanowień szczególnych, których ujawnienie następuje na żądanie podmiotu prowadzącego audyt lub świadczącego pomoc prawną pod warunkiem, że podmiot ten został poinformowany o poufnym charakterze informacji</w:t>
      </w:r>
      <w:r w:rsidR="005445E0">
        <w:rPr>
          <w:rFonts w:ascii="Verdana" w:hAnsi="Verdana"/>
          <w:sz w:val="18"/>
          <w:szCs w:val="18"/>
        </w:rPr>
        <w:t>.</w:t>
      </w:r>
    </w:p>
    <w:p w14:paraId="0D9D534D" w14:textId="0A9AEDB3" w:rsidR="005C1BCE" w:rsidRPr="00663E80" w:rsidRDefault="00130209" w:rsidP="004A12BD">
      <w:pPr>
        <w:pStyle w:val="Tytu"/>
        <w:numPr>
          <w:ilvl w:val="1"/>
          <w:numId w:val="7"/>
        </w:numPr>
        <w:tabs>
          <w:tab w:val="clear" w:pos="680"/>
          <w:tab w:val="num" w:pos="1134"/>
        </w:tabs>
        <w:spacing w:after="120" w:line="360" w:lineRule="auto"/>
        <w:ind w:left="1134"/>
        <w:jc w:val="both"/>
        <w:rPr>
          <w:rFonts w:ascii="Verdana" w:hAnsi="Verdana"/>
          <w:b w:val="0"/>
          <w:noProof/>
          <w:sz w:val="18"/>
          <w:szCs w:val="18"/>
        </w:rPr>
      </w:pPr>
      <w:r w:rsidRPr="00663E80">
        <w:rPr>
          <w:rFonts w:ascii="Verdana" w:hAnsi="Verdana"/>
          <w:b w:val="0"/>
          <w:noProof/>
          <w:sz w:val="18"/>
          <w:szCs w:val="18"/>
        </w:rPr>
        <w:t xml:space="preserve">W przypadku, gdy jedna Strona zostanie zobowiązana nakazem sądu bądź organu administracji państwowej do ujawnienia informacji poufnych drugiej Strony albo konieczność ich ujawnienia będzie wynikała z przepisów prawa, zobowiązuje się </w:t>
      </w:r>
      <w:r w:rsidRPr="00663E80">
        <w:rPr>
          <w:rFonts w:ascii="Verdana" w:hAnsi="Verdana"/>
          <w:b w:val="0"/>
          <w:noProof/>
          <w:sz w:val="18"/>
          <w:szCs w:val="18"/>
        </w:rPr>
        <w:lastRenderedPageBreak/>
        <w:t>niezwłocznie pisemnie powiadomić o tym fakcie drugą Stronę oraz poinformować odbiorcę informacji poufnych o ich poufnym charakterze.</w:t>
      </w:r>
    </w:p>
    <w:p w14:paraId="67916858" w14:textId="749DAF63" w:rsidR="005C1BCE" w:rsidRPr="00663E80" w:rsidRDefault="00130209" w:rsidP="00F45D15">
      <w:pPr>
        <w:pStyle w:val="Tytu"/>
        <w:numPr>
          <w:ilvl w:val="1"/>
          <w:numId w:val="7"/>
        </w:numPr>
        <w:tabs>
          <w:tab w:val="clear" w:pos="680"/>
          <w:tab w:val="left" w:pos="1134"/>
        </w:tabs>
        <w:spacing w:after="120" w:line="360" w:lineRule="auto"/>
        <w:ind w:left="1134"/>
        <w:jc w:val="both"/>
        <w:rPr>
          <w:rFonts w:ascii="Verdana" w:hAnsi="Verdana"/>
          <w:b w:val="0"/>
          <w:bCs w:val="0"/>
          <w:sz w:val="18"/>
          <w:szCs w:val="18"/>
        </w:rPr>
      </w:pPr>
      <w:r w:rsidRPr="00663E80">
        <w:rPr>
          <w:rFonts w:ascii="Verdana" w:hAnsi="Verdana"/>
          <w:b w:val="0"/>
          <w:bCs w:val="0"/>
          <w:sz w:val="18"/>
          <w:szCs w:val="18"/>
        </w:rPr>
        <w:t>Każda ze Stron ponosi pełną odpowiedzialność za szkody wyrządzone drugiej Stronie wskutek ujawnienia informacji, w posiadanie, których weszła w związku z realizacją Umowy.</w:t>
      </w:r>
    </w:p>
    <w:p w14:paraId="441EC91A" w14:textId="6C15B825" w:rsidR="00130209" w:rsidRPr="00663E80" w:rsidRDefault="00130209" w:rsidP="00EC16A1">
      <w:pPr>
        <w:pStyle w:val="Paragrafumowy"/>
      </w:pPr>
      <w:bookmarkStart w:id="32" w:name="_Toc81267231"/>
      <w:bookmarkStart w:id="33" w:name="_Toc81278230"/>
      <w:bookmarkStart w:id="34" w:name="_Toc96685025"/>
      <w:r w:rsidRPr="00663E80">
        <w:t>OCHRONA DANYCH OSOBOWYCH</w:t>
      </w:r>
    </w:p>
    <w:p w14:paraId="7885C97D" w14:textId="473A6A4E" w:rsidR="00B2152C" w:rsidRPr="005A1412" w:rsidRDefault="00B2152C" w:rsidP="005A1412">
      <w:pPr>
        <w:pStyle w:val="xmsonormal"/>
        <w:numPr>
          <w:ilvl w:val="1"/>
          <w:numId w:val="2"/>
        </w:numPr>
        <w:spacing w:line="276" w:lineRule="auto"/>
        <w:jc w:val="both"/>
        <w:rPr>
          <w:rFonts w:ascii="Verdana" w:hAnsi="Verdana"/>
          <w:sz w:val="18"/>
          <w:szCs w:val="18"/>
        </w:rPr>
      </w:pPr>
      <w:bookmarkStart w:id="35" w:name="x__Hlk20135837"/>
      <w:r w:rsidRPr="005A1412">
        <w:rPr>
          <w:rFonts w:ascii="Verdana" w:hAnsi="Verdana" w:cs="Arial"/>
          <w:sz w:val="18"/>
          <w:szCs w:val="18"/>
        </w:rPr>
        <w:t>Wykonawca zobowiązuje się do:</w:t>
      </w:r>
      <w:bookmarkEnd w:id="35"/>
    </w:p>
    <w:p w14:paraId="3F8FC2A3" w14:textId="77777777" w:rsidR="00B2152C" w:rsidRPr="005A1412" w:rsidRDefault="00B2152C">
      <w:pPr>
        <w:pStyle w:val="xmsonormal"/>
        <w:spacing w:line="276" w:lineRule="auto"/>
        <w:ind w:left="851" w:hanging="425"/>
        <w:jc w:val="both"/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 xml:space="preserve">1)         </w:t>
      </w:r>
      <w:r w:rsidRPr="005A1412">
        <w:rPr>
          <w:rFonts w:ascii="Verdana" w:hAnsi="Verdana" w:cs="Arial"/>
          <w:sz w:val="18"/>
          <w:szCs w:val="18"/>
        </w:rPr>
        <w:t xml:space="preserve">wypełniania obowiązków przewidzianych w art. 13 lub art. 14 Rozporządzenia Parlamentu Europejskiego i Rady (UE) 2016/679 z dnia 27.04.2016 r. w sprawie ochrony osób fizycznych w związku z przetwarzaniem danych osobowych i w sprawie swobodnego przepływu takich danych oraz uchylenia dyrektywy 95/46/WE (ogólne rozporządzenie o ochronie danych) (Dz. Urz. UE L z 04.05.2016 r., Nr 119, s. 1 oraz Dz. Urz. UE L z 23.05.2018, Nr 127, str. 2), zwanego dalej w skrócie </w:t>
      </w:r>
      <w:r w:rsidRPr="005A1412">
        <w:rPr>
          <w:rFonts w:ascii="Verdana" w:hAnsi="Verdana" w:cs="Arial"/>
          <w:b/>
          <w:bCs/>
          <w:sz w:val="18"/>
          <w:szCs w:val="18"/>
        </w:rPr>
        <w:t>„RODO”</w:t>
      </w:r>
      <w:r w:rsidRPr="005A1412">
        <w:rPr>
          <w:rFonts w:ascii="Verdana" w:hAnsi="Verdana" w:cs="Arial"/>
          <w:sz w:val="18"/>
          <w:szCs w:val="18"/>
        </w:rPr>
        <w:t xml:space="preserve"> wobec osób fizycznych, od których dane osobowe bezpośrednio lub pośrednio zostały pozyskane w związku z realizacją umowy. </w:t>
      </w:r>
    </w:p>
    <w:p w14:paraId="092AB55E" w14:textId="77777777" w:rsidR="00B2152C" w:rsidRPr="005A1412" w:rsidRDefault="00B2152C">
      <w:pPr>
        <w:pStyle w:val="xmsonormal"/>
        <w:spacing w:line="276" w:lineRule="auto"/>
        <w:ind w:left="851" w:hanging="425"/>
        <w:jc w:val="both"/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 xml:space="preserve">2)         </w:t>
      </w:r>
      <w:r w:rsidRPr="005A1412">
        <w:rPr>
          <w:rFonts w:ascii="Verdana" w:hAnsi="Verdana" w:cs="Arial"/>
          <w:sz w:val="18"/>
          <w:szCs w:val="18"/>
        </w:rPr>
        <w:t>do przestrzegania przepisów RODO oraz ustawy z dnia 10 maja 2018 roku o ochronie danych osobowych (</w:t>
      </w:r>
      <w:proofErr w:type="spellStart"/>
      <w:r w:rsidRPr="005A1412">
        <w:rPr>
          <w:rFonts w:ascii="Verdana" w:hAnsi="Verdana" w:cs="Arial"/>
          <w:sz w:val="18"/>
          <w:szCs w:val="18"/>
        </w:rPr>
        <w:t>t.j</w:t>
      </w:r>
      <w:proofErr w:type="spellEnd"/>
      <w:r w:rsidRPr="005A1412">
        <w:rPr>
          <w:rFonts w:ascii="Verdana" w:hAnsi="Verdana" w:cs="Arial"/>
          <w:sz w:val="18"/>
          <w:szCs w:val="18"/>
        </w:rPr>
        <w:t>. Dz.U. z 2019 r. poz. 1781).</w:t>
      </w:r>
    </w:p>
    <w:p w14:paraId="467C9BEF" w14:textId="6426929D" w:rsidR="00B2152C" w:rsidRPr="005A1412" w:rsidRDefault="00B2152C" w:rsidP="005A1412">
      <w:pPr>
        <w:pStyle w:val="xmsonormal"/>
        <w:numPr>
          <w:ilvl w:val="1"/>
          <w:numId w:val="2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5A1412">
        <w:rPr>
          <w:rFonts w:ascii="Verdana" w:hAnsi="Verdana" w:cs="Arial"/>
          <w:sz w:val="18"/>
          <w:szCs w:val="18"/>
        </w:rPr>
        <w:t>Wykonawca oświadcza, że:</w:t>
      </w:r>
    </w:p>
    <w:p w14:paraId="3576EFEC" w14:textId="77777777" w:rsidR="00B2152C" w:rsidRPr="005A1412" w:rsidRDefault="00B2152C" w:rsidP="005A1412">
      <w:pPr>
        <w:pStyle w:val="xmsolistparagraph"/>
        <w:spacing w:after="0" w:afterAutospacing="0" w:line="276" w:lineRule="auto"/>
        <w:ind w:left="851" w:hanging="425"/>
        <w:jc w:val="both"/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 xml:space="preserve">a)          </w:t>
      </w:r>
      <w:r w:rsidRPr="005A1412">
        <w:rPr>
          <w:rFonts w:ascii="Verdana" w:hAnsi="Verdana" w:cs="Arial"/>
          <w:sz w:val="18"/>
          <w:szCs w:val="18"/>
        </w:rPr>
        <w:t>znane są mu wszelkie obowiązki wynikające z obowiązujących przepisów o ochronie danych osobowych mające zastosowanie oraz RODO,</w:t>
      </w:r>
    </w:p>
    <w:p w14:paraId="2EDF113E" w14:textId="77777777" w:rsidR="00B2152C" w:rsidRPr="005A1412" w:rsidRDefault="00B2152C">
      <w:pPr>
        <w:pStyle w:val="xmsonormal"/>
        <w:spacing w:line="276" w:lineRule="auto"/>
        <w:ind w:left="851" w:hanging="425"/>
        <w:jc w:val="both"/>
        <w:rPr>
          <w:rFonts w:ascii="Verdana" w:hAnsi="Verdana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 xml:space="preserve">b)         </w:t>
      </w:r>
      <w:r w:rsidRPr="005A1412">
        <w:rPr>
          <w:rFonts w:ascii="Verdana" w:hAnsi="Verdana" w:cs="Arial"/>
          <w:sz w:val="18"/>
          <w:szCs w:val="18"/>
        </w:rPr>
        <w:t>zapewni wystarczające gwarancje wdrożenia odpowiednich środków technicznych i organizacyjnych, aby przetwarzanie danych osobowych spełniało wymogi wynikające z obowiązujących przepisów o ochronie danych osobowych oraz RODO mających zastosowanie i chroniło prawa osób, których dane dotyczą,</w:t>
      </w:r>
    </w:p>
    <w:p w14:paraId="3EA54F91" w14:textId="598C6D78" w:rsidR="00B2152C" w:rsidRPr="005A1412" w:rsidRDefault="00B2152C">
      <w:pPr>
        <w:pStyle w:val="xmsonormal"/>
        <w:spacing w:line="276" w:lineRule="auto"/>
        <w:ind w:left="851" w:hanging="425"/>
        <w:jc w:val="both"/>
        <w:rPr>
          <w:rFonts w:ascii="Verdana" w:hAnsi="Verdana" w:cs="Arial"/>
          <w:sz w:val="18"/>
          <w:szCs w:val="18"/>
        </w:rPr>
      </w:pPr>
      <w:r w:rsidRPr="005A1412">
        <w:rPr>
          <w:rFonts w:ascii="Verdana" w:hAnsi="Verdana"/>
          <w:sz w:val="18"/>
          <w:szCs w:val="18"/>
        </w:rPr>
        <w:t xml:space="preserve">c)          </w:t>
      </w:r>
      <w:r w:rsidRPr="005A1412">
        <w:rPr>
          <w:rFonts w:ascii="Verdana" w:hAnsi="Verdana" w:cs="Arial"/>
          <w:sz w:val="18"/>
          <w:szCs w:val="18"/>
        </w:rPr>
        <w:t>w przypadku korzystania z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dotyczą.</w:t>
      </w:r>
    </w:p>
    <w:p w14:paraId="66EA318F" w14:textId="7DC3B61E" w:rsidR="00B2152C" w:rsidRPr="005A1412" w:rsidRDefault="00B2152C" w:rsidP="005A1412">
      <w:pPr>
        <w:pStyle w:val="xmsonormal"/>
        <w:spacing w:line="276" w:lineRule="auto"/>
        <w:ind w:left="851" w:hanging="425"/>
        <w:jc w:val="both"/>
        <w:rPr>
          <w:rFonts w:ascii="Verdana" w:hAnsi="Verdana"/>
          <w:sz w:val="18"/>
          <w:szCs w:val="18"/>
        </w:rPr>
      </w:pPr>
      <w:r w:rsidRPr="005A1412">
        <w:rPr>
          <w:rFonts w:ascii="Verdana" w:hAnsi="Verdana" w:cs="Arial"/>
          <w:sz w:val="18"/>
          <w:szCs w:val="18"/>
        </w:rPr>
        <w:t>9.3. Strony postanawiają, że z uwagi na fakt, iż wykonanie zobowiązań wynikających z Umowy przez Wykonawcę rodzić będzie potrzebę powierzenia przetwarzania danych osobowych, których administratorem jest Zamawiający, Strony w dniu zawarcia niniejszej Umowy zawrą odrębną umowę, w której Zamawiający powierzy Wykonawcy przetwarzanie danych osobowych w celu wykonania przez Wykonawcę zobowiązań wynikających z Umowy i wyłącznie w zakresie niezbędnym dla wykonania przez Wykonawcę takich zobowiązań.</w:t>
      </w:r>
    </w:p>
    <w:p w14:paraId="1E97318D" w14:textId="72B39D9E" w:rsidR="004F1B66" w:rsidRPr="00F45D15" w:rsidRDefault="004F1B66" w:rsidP="00EC16A1">
      <w:pPr>
        <w:pStyle w:val="Paragrafumowy"/>
        <w:rPr>
          <w:rStyle w:val="EquationCaption"/>
          <w:b w:val="0"/>
        </w:rPr>
      </w:pPr>
      <w:r w:rsidRPr="00663E80">
        <w:t>CZAS TRWANIA, ROZWIĄZANIE UMOWY</w:t>
      </w:r>
      <w:bookmarkEnd w:id="32"/>
      <w:bookmarkEnd w:id="33"/>
      <w:bookmarkEnd w:id="34"/>
    </w:p>
    <w:p w14:paraId="2954BB53" w14:textId="64E08210" w:rsidR="00DA6A9E" w:rsidRPr="00663E80" w:rsidRDefault="00DA6A9E" w:rsidP="003A52CD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Umowa została zawarta na czas oznaczony </w:t>
      </w:r>
      <w:r w:rsidR="00E45536">
        <w:rPr>
          <w:rFonts w:ascii="Verdana" w:hAnsi="Verdana" w:cs="Arial"/>
          <w:sz w:val="18"/>
          <w:szCs w:val="18"/>
        </w:rPr>
        <w:t xml:space="preserve">-1 rok, </w:t>
      </w:r>
      <w:r w:rsidR="00F3141F" w:rsidRPr="00663E80">
        <w:rPr>
          <w:rFonts w:ascii="Verdana" w:hAnsi="Verdana" w:cs="Arial"/>
          <w:sz w:val="18"/>
          <w:szCs w:val="18"/>
        </w:rPr>
        <w:t xml:space="preserve">od </w:t>
      </w:r>
      <w:r w:rsidR="00E45536">
        <w:rPr>
          <w:rFonts w:ascii="Verdana" w:hAnsi="Verdana" w:cs="Arial"/>
          <w:sz w:val="18"/>
          <w:szCs w:val="18"/>
        </w:rPr>
        <w:t>dnia podpisania tj. od dnia………..do dnia……….</w:t>
      </w:r>
    </w:p>
    <w:p w14:paraId="32A33579" w14:textId="77777777" w:rsidR="00DA6A9E" w:rsidRPr="00663E80" w:rsidRDefault="004F1B66" w:rsidP="00DA6A9E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Umowa może być rozwiązana za porozumieniem Stron w każdym czasie.</w:t>
      </w:r>
    </w:p>
    <w:p w14:paraId="3A472006" w14:textId="0CA1E64B" w:rsidR="004F1B66" w:rsidRPr="00663E80" w:rsidRDefault="00721D70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Każdej ze S</w:t>
      </w:r>
      <w:r w:rsidR="004F1B66" w:rsidRPr="00663E80">
        <w:rPr>
          <w:rFonts w:ascii="Verdana" w:hAnsi="Verdana" w:cs="Arial"/>
          <w:sz w:val="18"/>
          <w:szCs w:val="18"/>
        </w:rPr>
        <w:t xml:space="preserve">tron przysługuje prawo jednostronnego rozwiązania umowy w drodze pisemnego wypowiedzenia z zachowaniem </w:t>
      </w:r>
      <w:r w:rsidR="006A78EA" w:rsidRPr="00663E80">
        <w:rPr>
          <w:rFonts w:ascii="Verdana" w:hAnsi="Verdana" w:cs="Arial"/>
          <w:sz w:val="18"/>
          <w:szCs w:val="18"/>
        </w:rPr>
        <w:t>jedno</w:t>
      </w:r>
      <w:r w:rsidR="004F1B66" w:rsidRPr="00663E80">
        <w:rPr>
          <w:rFonts w:ascii="Verdana" w:hAnsi="Verdana" w:cs="Arial"/>
          <w:sz w:val="18"/>
          <w:szCs w:val="18"/>
        </w:rPr>
        <w:t>miesięcznego okresu wypowiedzenia, ze skutkiem na koniec miesiąca kalendarzowego.</w:t>
      </w:r>
    </w:p>
    <w:p w14:paraId="55A46171" w14:textId="13EA9501" w:rsidR="004F1B66" w:rsidRPr="00663E80" w:rsidRDefault="00B12A98" w:rsidP="00AC4887">
      <w:pPr>
        <w:numPr>
          <w:ilvl w:val="1"/>
          <w:numId w:val="2"/>
        </w:numPr>
        <w:tabs>
          <w:tab w:val="num" w:pos="1440"/>
        </w:tabs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>Niezależnie od prawa do naliczenia kary umownej określonej w niniejszej umowie k</w:t>
      </w:r>
      <w:r w:rsidR="004F1B66" w:rsidRPr="00663E80">
        <w:rPr>
          <w:rFonts w:ascii="Verdana" w:hAnsi="Verdana" w:cs="Arial"/>
          <w:sz w:val="18"/>
          <w:szCs w:val="18"/>
        </w:rPr>
        <w:t>ażda ze Stron może jednostronnie rozwiązać niniejszą Umowę bez zachowania okresu wypowiedzenia, w przypadku, gdy:</w:t>
      </w:r>
    </w:p>
    <w:p w14:paraId="1E3B0F09" w14:textId="1B01F35B" w:rsidR="004F1B66" w:rsidRPr="00663E80" w:rsidRDefault="004F1B66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druga Strona, nie wykonuje lub nienależycie wykonuje zobowiązania wynikające  Umowy, pomimo uprzedniego pisemnego wezwania do podjęcia należytego wykonywania Umowy, ze wskazaniem </w:t>
      </w:r>
      <w:r w:rsidR="00233AE9" w:rsidRPr="00663E80">
        <w:rPr>
          <w:rFonts w:ascii="Verdana" w:hAnsi="Verdana" w:cs="Arial"/>
          <w:sz w:val="18"/>
          <w:szCs w:val="18"/>
        </w:rPr>
        <w:t xml:space="preserve">i uzasadnieniem </w:t>
      </w:r>
      <w:r w:rsidRPr="00663E80">
        <w:rPr>
          <w:rFonts w:ascii="Verdana" w:hAnsi="Verdana" w:cs="Arial"/>
          <w:sz w:val="18"/>
          <w:szCs w:val="18"/>
        </w:rPr>
        <w:t xml:space="preserve">przyczyny wezwania, </w:t>
      </w:r>
      <w:r w:rsidR="006052C1" w:rsidRPr="00663E80">
        <w:rPr>
          <w:rFonts w:ascii="Verdana" w:hAnsi="Verdana" w:cs="Arial"/>
          <w:sz w:val="18"/>
          <w:szCs w:val="18"/>
        </w:rPr>
        <w:br/>
      </w:r>
      <w:r w:rsidRPr="00663E80">
        <w:rPr>
          <w:rFonts w:ascii="Verdana" w:hAnsi="Verdana" w:cs="Arial"/>
          <w:sz w:val="18"/>
          <w:szCs w:val="18"/>
        </w:rPr>
        <w:t xml:space="preserve">w terminie </w:t>
      </w:r>
      <w:r w:rsidR="00A11B72" w:rsidRPr="00663E80">
        <w:rPr>
          <w:rFonts w:ascii="Verdana" w:hAnsi="Verdana" w:cs="Arial"/>
          <w:sz w:val="18"/>
          <w:szCs w:val="18"/>
        </w:rPr>
        <w:t xml:space="preserve">14 </w:t>
      </w:r>
      <w:r w:rsidR="00E851E1" w:rsidRPr="00663E80">
        <w:rPr>
          <w:rFonts w:ascii="Verdana" w:hAnsi="Verdana" w:cs="Arial"/>
          <w:sz w:val="18"/>
          <w:szCs w:val="18"/>
        </w:rPr>
        <w:t>d</w:t>
      </w:r>
      <w:r w:rsidRPr="00663E80">
        <w:rPr>
          <w:rFonts w:ascii="Verdana" w:hAnsi="Verdana" w:cs="Arial"/>
          <w:sz w:val="18"/>
          <w:szCs w:val="18"/>
        </w:rPr>
        <w:t xml:space="preserve">ni </w:t>
      </w:r>
      <w:r w:rsidR="00E851E1" w:rsidRPr="00663E80">
        <w:rPr>
          <w:rFonts w:ascii="Verdana" w:hAnsi="Verdana" w:cs="Arial"/>
          <w:sz w:val="18"/>
          <w:szCs w:val="18"/>
        </w:rPr>
        <w:t>r</w:t>
      </w:r>
      <w:r w:rsidRPr="00663E80">
        <w:rPr>
          <w:rFonts w:ascii="Verdana" w:hAnsi="Verdana" w:cs="Arial"/>
          <w:sz w:val="18"/>
          <w:szCs w:val="18"/>
        </w:rPr>
        <w:t>oboczych od daty otrzymania wezwania. Warunkiem ważności rozwiązania Umowy jest zachowanie formy pisemnej i określenie podstawy rozwiązania.</w:t>
      </w:r>
    </w:p>
    <w:p w14:paraId="5ABC7DB9" w14:textId="094A05EB" w:rsidR="004F1B66" w:rsidRPr="00663E80" w:rsidRDefault="005F3F31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Zamawiający</w:t>
      </w:r>
      <w:r w:rsidR="004F1B66" w:rsidRPr="00663E80">
        <w:rPr>
          <w:rFonts w:ascii="Verdana" w:hAnsi="Verdana" w:cs="Arial"/>
          <w:sz w:val="18"/>
          <w:szCs w:val="18"/>
        </w:rPr>
        <w:t xml:space="preserve"> zalega z jakimikolwiek płatnościami na rzecz </w:t>
      </w:r>
      <w:r w:rsidR="00574915" w:rsidRPr="00663E80">
        <w:rPr>
          <w:rFonts w:ascii="Verdana" w:hAnsi="Verdana" w:cs="Arial"/>
          <w:sz w:val="18"/>
          <w:szCs w:val="18"/>
        </w:rPr>
        <w:t>Wykonawcy</w:t>
      </w:r>
      <w:r w:rsidR="004F1B66" w:rsidRPr="00663E80">
        <w:rPr>
          <w:rFonts w:ascii="Verdana" w:hAnsi="Verdana" w:cs="Arial"/>
          <w:sz w:val="18"/>
          <w:szCs w:val="18"/>
        </w:rPr>
        <w:t xml:space="preserve"> </w:t>
      </w:r>
      <w:r w:rsidR="00F12134" w:rsidRPr="00663E80">
        <w:rPr>
          <w:rFonts w:ascii="Verdana" w:hAnsi="Verdana" w:cs="Arial"/>
          <w:sz w:val="18"/>
          <w:szCs w:val="18"/>
        </w:rPr>
        <w:t xml:space="preserve">dłużej niż </w:t>
      </w:r>
      <w:r w:rsidR="00ED4020" w:rsidRPr="00663E80">
        <w:rPr>
          <w:rFonts w:ascii="Verdana" w:hAnsi="Verdana" w:cs="Arial"/>
          <w:sz w:val="18"/>
          <w:szCs w:val="18"/>
        </w:rPr>
        <w:t>3</w:t>
      </w:r>
      <w:r w:rsidR="004F1B66" w:rsidRPr="00663E80">
        <w:rPr>
          <w:rFonts w:ascii="Verdana" w:hAnsi="Verdana" w:cs="Arial"/>
          <w:sz w:val="18"/>
          <w:szCs w:val="18"/>
        </w:rPr>
        <w:t>0 dni.</w:t>
      </w:r>
    </w:p>
    <w:p w14:paraId="0C2FF78E" w14:textId="496BE190" w:rsidR="004F1B66" w:rsidRPr="00663E80" w:rsidRDefault="004F1B66" w:rsidP="00AC4887">
      <w:pPr>
        <w:numPr>
          <w:ilvl w:val="2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w stosunku do drugiej Strony </w:t>
      </w:r>
      <w:r w:rsidRPr="00663E80">
        <w:rPr>
          <w:rFonts w:ascii="Verdana" w:hAnsi="Verdana" w:cs="Arial"/>
          <w:spacing w:val="-2"/>
          <w:sz w:val="18"/>
          <w:szCs w:val="18"/>
        </w:rPr>
        <w:t>zostanie złożony wniosek o ogłoszenie upadłości lub wszczęcie postępowania naprawczego lub nastąpi likwidacja przedsiębiorstwa drugiej Strony;</w:t>
      </w:r>
    </w:p>
    <w:p w14:paraId="45097CDB" w14:textId="401FD585" w:rsidR="006A78EA" w:rsidRPr="00663E80" w:rsidRDefault="006A78EA" w:rsidP="0047611A">
      <w:pPr>
        <w:numPr>
          <w:ilvl w:val="1"/>
          <w:numId w:val="2"/>
        </w:numPr>
        <w:tabs>
          <w:tab w:val="num" w:pos="1440"/>
          <w:tab w:val="num" w:pos="2160"/>
        </w:tabs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Umowa może zostać rozwiązana przed upływem okresu, na który została zawarta przez Zamawiającego bez zachowania okresu wypowiedzenia w przypadku nie uchwalenia środków finansowych w uchwale budżetowej na kolejny rok budżetowy, na cel określony w umowie</w:t>
      </w:r>
      <w:r w:rsidR="0047611A" w:rsidRPr="00663E80">
        <w:rPr>
          <w:rFonts w:ascii="Verdana" w:hAnsi="Verdana" w:cs="Arial"/>
          <w:sz w:val="18"/>
          <w:szCs w:val="18"/>
        </w:rPr>
        <w:t>, na co Wykonawca wyraża zgodę</w:t>
      </w:r>
      <w:r w:rsidRPr="00663E80">
        <w:rPr>
          <w:rFonts w:ascii="Verdana" w:hAnsi="Verdana" w:cs="Arial"/>
          <w:sz w:val="18"/>
          <w:szCs w:val="18"/>
        </w:rPr>
        <w:t>. W takim przypadku Zamawiający zawiadomi Wykonawcę na piśmie o przyczynie rozwiązania umowy</w:t>
      </w:r>
      <w:r w:rsidR="001C3AA7" w:rsidRPr="00663E80">
        <w:rPr>
          <w:rFonts w:ascii="Verdana" w:hAnsi="Verdana" w:cs="Arial"/>
          <w:sz w:val="18"/>
          <w:szCs w:val="18"/>
        </w:rPr>
        <w:t>.</w:t>
      </w:r>
      <w:r w:rsidR="0047611A" w:rsidRPr="00663E80">
        <w:rPr>
          <w:rFonts w:ascii="Verdana" w:hAnsi="Verdana" w:cs="Arial"/>
          <w:sz w:val="18"/>
          <w:szCs w:val="18"/>
        </w:rPr>
        <w:t xml:space="preserve"> Wykonawcy nie przysługuje </w:t>
      </w:r>
      <w:r w:rsidR="005447D7" w:rsidRPr="00663E80">
        <w:rPr>
          <w:rFonts w:ascii="Verdana" w:hAnsi="Verdana" w:cs="Arial"/>
          <w:sz w:val="18"/>
          <w:szCs w:val="18"/>
        </w:rPr>
        <w:t>w </w:t>
      </w:r>
      <w:r w:rsidR="0047611A" w:rsidRPr="00663E80">
        <w:rPr>
          <w:rFonts w:ascii="Verdana" w:hAnsi="Verdana" w:cs="Arial"/>
          <w:sz w:val="18"/>
          <w:szCs w:val="18"/>
        </w:rPr>
        <w:t>takim przypadku żadne roszczenie</w:t>
      </w:r>
      <w:r w:rsidR="0047611A" w:rsidRPr="00F45D15">
        <w:rPr>
          <w:rFonts w:ascii="Verdana" w:hAnsi="Verdana"/>
        </w:rPr>
        <w:t xml:space="preserve"> </w:t>
      </w:r>
      <w:r w:rsidR="0047611A" w:rsidRPr="00663E80">
        <w:rPr>
          <w:rFonts w:ascii="Verdana" w:hAnsi="Verdana" w:cs="Arial"/>
          <w:sz w:val="18"/>
          <w:szCs w:val="18"/>
        </w:rPr>
        <w:t>wynikające z faktu niezrealizowania pozostałej części umowy.</w:t>
      </w:r>
    </w:p>
    <w:p w14:paraId="1807BBAC" w14:textId="5431FDEC" w:rsidR="00136C9E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Style w:val="EquationCaption"/>
          <w:rFonts w:ascii="Verdana" w:hAnsi="Verdana" w:cs="Arial"/>
          <w:sz w:val="18"/>
          <w:szCs w:val="18"/>
        </w:rPr>
      </w:pPr>
      <w:r w:rsidRPr="00663E80">
        <w:rPr>
          <w:rStyle w:val="EquationCaption"/>
          <w:rFonts w:ascii="Verdana" w:hAnsi="Verdana" w:cs="Arial"/>
          <w:sz w:val="18"/>
          <w:szCs w:val="18"/>
        </w:rPr>
        <w:t xml:space="preserve">W przypadku wypowiedzenia lub rozwiązania Umowy, </w:t>
      </w:r>
      <w:r w:rsidR="00574915" w:rsidRPr="00663E80">
        <w:rPr>
          <w:rStyle w:val="EquationCaption"/>
          <w:rFonts w:ascii="Verdana" w:hAnsi="Verdana" w:cs="Arial"/>
          <w:sz w:val="18"/>
          <w:szCs w:val="18"/>
        </w:rPr>
        <w:t>Wykonawca</w:t>
      </w:r>
      <w:r w:rsidRPr="00663E80">
        <w:rPr>
          <w:rStyle w:val="EquationCaption"/>
          <w:rFonts w:ascii="Verdana" w:hAnsi="Verdana" w:cs="Arial"/>
          <w:sz w:val="18"/>
          <w:szCs w:val="18"/>
        </w:rPr>
        <w:t xml:space="preserve"> zachowuje prawo do wynagrodzenia za </w:t>
      </w:r>
      <w:r w:rsidR="00B143CD" w:rsidRPr="00663E80">
        <w:rPr>
          <w:rStyle w:val="EquationCaption"/>
          <w:rFonts w:ascii="Verdana" w:hAnsi="Verdana" w:cs="Arial"/>
          <w:sz w:val="18"/>
          <w:szCs w:val="18"/>
        </w:rPr>
        <w:t xml:space="preserve">prawidłowo wykonane </w:t>
      </w:r>
      <w:r w:rsidRPr="00663E80">
        <w:rPr>
          <w:rStyle w:val="EquationCaption"/>
          <w:rFonts w:ascii="Verdana" w:hAnsi="Verdana" w:cs="Arial"/>
          <w:sz w:val="18"/>
          <w:szCs w:val="18"/>
        </w:rPr>
        <w:t>Usługi Serwisowe do dnia rozwiązania Umowy.</w:t>
      </w:r>
    </w:p>
    <w:p w14:paraId="7BB76E5A" w14:textId="77777777" w:rsidR="004F1B66" w:rsidRPr="00F45D15" w:rsidRDefault="004F1B66" w:rsidP="00EC16A1">
      <w:pPr>
        <w:pStyle w:val="Paragrafumowy"/>
        <w:rPr>
          <w:rStyle w:val="EquationCaption"/>
          <w:bCs/>
        </w:rPr>
      </w:pPr>
      <w:bookmarkStart w:id="36" w:name="_Toc81267232"/>
      <w:bookmarkStart w:id="37" w:name="_Toc81278231"/>
      <w:bookmarkStart w:id="38" w:name="_Toc96685026"/>
      <w:r w:rsidRPr="00663E80">
        <w:t>POSTANOWIENIA DODATKOWE</w:t>
      </w:r>
      <w:bookmarkEnd w:id="36"/>
      <w:bookmarkEnd w:id="37"/>
      <w:bookmarkEnd w:id="38"/>
    </w:p>
    <w:p w14:paraId="47116DBA" w14:textId="27564142" w:rsidR="004F1B66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Każda ze Stron może używać nazwy drugiej Strony w związku z zawarciem Umowy </w:t>
      </w:r>
      <w:r w:rsidR="003B0000" w:rsidRPr="00663E80">
        <w:rPr>
          <w:rFonts w:ascii="Verdana" w:hAnsi="Verdana" w:cs="Arial"/>
          <w:sz w:val="18"/>
          <w:szCs w:val="18"/>
        </w:rPr>
        <w:br/>
      </w:r>
      <w:r w:rsidRPr="00663E80">
        <w:rPr>
          <w:rFonts w:ascii="Verdana" w:hAnsi="Verdana" w:cs="Arial"/>
          <w:sz w:val="18"/>
          <w:szCs w:val="18"/>
        </w:rPr>
        <w:t>w materiałach dotyczących referencji, w dokumentach wewnętrznego planowania działalności oraz w sprawozdaniach rocznych dla akcjonariuszy, jak również w sytuacjach wymaganych przez przepisy prawa w tym Ustawy o rachunkowości.</w:t>
      </w:r>
    </w:p>
    <w:p w14:paraId="02AB5C4E" w14:textId="77777777" w:rsidR="004F1B66" w:rsidRPr="00663E80" w:rsidRDefault="004F1B66" w:rsidP="00EC16A1">
      <w:pPr>
        <w:pStyle w:val="Paragrafumowy"/>
        <w:rPr>
          <w:bCs/>
        </w:rPr>
      </w:pPr>
      <w:bookmarkStart w:id="39" w:name="_Toc81267233"/>
      <w:bookmarkStart w:id="40" w:name="_Toc81278232"/>
      <w:bookmarkStart w:id="41" w:name="_Toc96685027"/>
      <w:r w:rsidRPr="00663E80">
        <w:t>SIŁA WYŻSZA</w:t>
      </w:r>
      <w:bookmarkEnd w:id="39"/>
      <w:bookmarkEnd w:id="40"/>
      <w:bookmarkEnd w:id="41"/>
    </w:p>
    <w:p w14:paraId="0300C6C0" w14:textId="77777777" w:rsidR="004F1B66" w:rsidRPr="00663E80" w:rsidRDefault="004F1B66" w:rsidP="00AC4887">
      <w:pPr>
        <w:numPr>
          <w:ilvl w:val="1"/>
          <w:numId w:val="2"/>
        </w:numPr>
        <w:suppressAutoHyphens/>
        <w:spacing w:before="60" w:after="60" w:line="300" w:lineRule="atLeast"/>
        <w:jc w:val="both"/>
        <w:rPr>
          <w:rFonts w:ascii="Verdana" w:hAnsi="Verdana" w:cs="Arial"/>
          <w:spacing w:val="-2"/>
          <w:sz w:val="18"/>
          <w:szCs w:val="18"/>
        </w:rPr>
      </w:pPr>
      <w:r w:rsidRPr="00663E80">
        <w:rPr>
          <w:rFonts w:ascii="Verdana" w:hAnsi="Verdana" w:cs="Arial"/>
          <w:spacing w:val="-2"/>
          <w:sz w:val="18"/>
          <w:szCs w:val="18"/>
        </w:rPr>
        <w:t xml:space="preserve">Żadna ze stron nie będzie odpowiedzialna za wykonanie lub nienależyte wykonanie swoich zobowiązań w ramach Umowy, jeżeli niewykonanie lub nienależyte wykonanie zobowiązań wynikających z Umowy jest wynikiem </w:t>
      </w:r>
      <w:r w:rsidR="00FB023B" w:rsidRPr="00663E80">
        <w:rPr>
          <w:rFonts w:ascii="Verdana" w:hAnsi="Verdana" w:cs="Arial"/>
          <w:spacing w:val="-2"/>
          <w:sz w:val="18"/>
          <w:szCs w:val="18"/>
        </w:rPr>
        <w:t>s</w:t>
      </w:r>
      <w:r w:rsidRPr="00663E80">
        <w:rPr>
          <w:rFonts w:ascii="Verdana" w:hAnsi="Verdana" w:cs="Arial"/>
          <w:spacing w:val="-2"/>
          <w:sz w:val="18"/>
          <w:szCs w:val="18"/>
        </w:rPr>
        <w:t xml:space="preserve">iły </w:t>
      </w:r>
      <w:r w:rsidR="00FB023B" w:rsidRPr="00663E80">
        <w:rPr>
          <w:rFonts w:ascii="Verdana" w:hAnsi="Verdana" w:cs="Arial"/>
          <w:spacing w:val="-2"/>
          <w:sz w:val="18"/>
          <w:szCs w:val="18"/>
        </w:rPr>
        <w:t>w</w:t>
      </w:r>
      <w:r w:rsidRPr="00663E80">
        <w:rPr>
          <w:rFonts w:ascii="Verdana" w:hAnsi="Verdana" w:cs="Arial"/>
          <w:spacing w:val="-2"/>
          <w:sz w:val="18"/>
          <w:szCs w:val="18"/>
        </w:rPr>
        <w:t>yższej.</w:t>
      </w:r>
    </w:p>
    <w:p w14:paraId="4FD55FE2" w14:textId="5D5BDB42" w:rsidR="004F1B66" w:rsidRPr="00663E80" w:rsidRDefault="004F1B66" w:rsidP="00AC4887">
      <w:pPr>
        <w:numPr>
          <w:ilvl w:val="1"/>
          <w:numId w:val="2"/>
        </w:numPr>
        <w:suppressAutoHyphens/>
        <w:spacing w:before="60" w:after="60" w:line="300" w:lineRule="atLeast"/>
        <w:jc w:val="both"/>
        <w:rPr>
          <w:rFonts w:ascii="Verdana" w:hAnsi="Verdana" w:cs="Arial"/>
          <w:spacing w:val="-2"/>
          <w:sz w:val="18"/>
          <w:szCs w:val="18"/>
        </w:rPr>
      </w:pPr>
      <w:r w:rsidRPr="00663E80">
        <w:rPr>
          <w:rFonts w:ascii="Verdana" w:hAnsi="Verdana" w:cs="Arial"/>
          <w:spacing w:val="-2"/>
          <w:sz w:val="18"/>
          <w:szCs w:val="18"/>
        </w:rPr>
        <w:t xml:space="preserve">W przypadku zaistnienia </w:t>
      </w:r>
      <w:r w:rsidR="00FB023B" w:rsidRPr="00663E80">
        <w:rPr>
          <w:rFonts w:ascii="Verdana" w:hAnsi="Verdana" w:cs="Arial"/>
          <w:spacing w:val="-2"/>
          <w:sz w:val="18"/>
          <w:szCs w:val="18"/>
        </w:rPr>
        <w:t>s</w:t>
      </w:r>
      <w:r w:rsidRPr="00663E80">
        <w:rPr>
          <w:rFonts w:ascii="Verdana" w:hAnsi="Verdana" w:cs="Arial"/>
          <w:spacing w:val="-2"/>
          <w:sz w:val="18"/>
          <w:szCs w:val="18"/>
        </w:rPr>
        <w:t xml:space="preserve">iły </w:t>
      </w:r>
      <w:r w:rsidR="00FB023B" w:rsidRPr="00663E80">
        <w:rPr>
          <w:rFonts w:ascii="Verdana" w:hAnsi="Verdana" w:cs="Arial"/>
          <w:spacing w:val="-2"/>
          <w:sz w:val="18"/>
          <w:szCs w:val="18"/>
        </w:rPr>
        <w:t>w</w:t>
      </w:r>
      <w:r w:rsidRPr="00663E80">
        <w:rPr>
          <w:rFonts w:ascii="Verdana" w:hAnsi="Verdana" w:cs="Arial"/>
          <w:spacing w:val="-2"/>
          <w:sz w:val="18"/>
          <w:szCs w:val="18"/>
        </w:rPr>
        <w:t xml:space="preserve">yższej, Strona, której taka okoliczność uniemożliwia lub utrudnia prawidłowe wywiązanie się z jej zobowiązań bezzwłocznie, nie później jednak niż w ciągu 14 dni powiadomi drugą Stronę o takich okolicznościach i ich przyczynie oraz przedstawi dokumentację, która wyjaśnia naturę i przyczyny zaistniałej okoliczności. Jeżeli druga Strona nie zdecyduje inaczej w formie pisemnej, Strona zgłaszająca okoliczności musi kontynuować realizację swoich zobowiązań wynikających z Umowy w takim stopniu, w jakim jest to możliwe i musi szukać rozsądnych środków alternatywnych dla realizowania zakresu, jaki nie podlega wpływowi </w:t>
      </w:r>
      <w:r w:rsidR="00A916AE" w:rsidRPr="00663E80">
        <w:rPr>
          <w:rFonts w:ascii="Verdana" w:hAnsi="Verdana" w:cs="Arial"/>
          <w:spacing w:val="-2"/>
          <w:sz w:val="18"/>
          <w:szCs w:val="18"/>
        </w:rPr>
        <w:t>s</w:t>
      </w:r>
      <w:r w:rsidRPr="00663E80">
        <w:rPr>
          <w:rFonts w:ascii="Verdana" w:hAnsi="Verdana" w:cs="Arial"/>
          <w:spacing w:val="-2"/>
          <w:sz w:val="18"/>
          <w:szCs w:val="18"/>
        </w:rPr>
        <w:t>iły</w:t>
      </w:r>
      <w:r w:rsidR="00A916AE" w:rsidRPr="00663E80">
        <w:rPr>
          <w:rFonts w:ascii="Verdana" w:hAnsi="Verdana" w:cs="Arial"/>
          <w:spacing w:val="-2"/>
          <w:sz w:val="18"/>
          <w:szCs w:val="18"/>
        </w:rPr>
        <w:t xml:space="preserve"> w</w:t>
      </w:r>
      <w:r w:rsidRPr="00663E80">
        <w:rPr>
          <w:rFonts w:ascii="Verdana" w:hAnsi="Verdana" w:cs="Arial"/>
          <w:spacing w:val="-2"/>
          <w:sz w:val="18"/>
          <w:szCs w:val="18"/>
        </w:rPr>
        <w:t>yższej.</w:t>
      </w:r>
    </w:p>
    <w:p w14:paraId="47CC516A" w14:textId="2322FCE1" w:rsidR="004F1B66" w:rsidRPr="00663E80" w:rsidRDefault="004F1B66" w:rsidP="00AC4887">
      <w:pPr>
        <w:numPr>
          <w:ilvl w:val="1"/>
          <w:numId w:val="2"/>
        </w:numPr>
        <w:suppressAutoHyphens/>
        <w:spacing w:before="60" w:after="60" w:line="300" w:lineRule="atLeast"/>
        <w:jc w:val="both"/>
        <w:rPr>
          <w:rFonts w:ascii="Verdana" w:hAnsi="Verdana" w:cs="Arial"/>
          <w:spacing w:val="-2"/>
          <w:sz w:val="18"/>
          <w:szCs w:val="18"/>
        </w:rPr>
      </w:pPr>
      <w:r w:rsidRPr="00663E80">
        <w:rPr>
          <w:rFonts w:ascii="Verdana" w:hAnsi="Verdana" w:cs="Arial"/>
          <w:spacing w:val="-2"/>
          <w:sz w:val="18"/>
          <w:szCs w:val="18"/>
        </w:rPr>
        <w:t xml:space="preserve">Stan </w:t>
      </w:r>
      <w:r w:rsidR="00A916AE" w:rsidRPr="00663E80">
        <w:rPr>
          <w:rFonts w:ascii="Verdana" w:hAnsi="Verdana" w:cs="Arial"/>
          <w:spacing w:val="-2"/>
          <w:sz w:val="18"/>
          <w:szCs w:val="18"/>
        </w:rPr>
        <w:t>s</w:t>
      </w:r>
      <w:r w:rsidRPr="00663E80">
        <w:rPr>
          <w:rFonts w:ascii="Verdana" w:hAnsi="Verdana" w:cs="Arial"/>
          <w:spacing w:val="-2"/>
          <w:sz w:val="18"/>
          <w:szCs w:val="18"/>
        </w:rPr>
        <w:t xml:space="preserve">iły </w:t>
      </w:r>
      <w:r w:rsidR="00A916AE" w:rsidRPr="00663E80">
        <w:rPr>
          <w:rFonts w:ascii="Verdana" w:hAnsi="Verdana" w:cs="Arial"/>
          <w:spacing w:val="-2"/>
          <w:sz w:val="18"/>
          <w:szCs w:val="18"/>
        </w:rPr>
        <w:t>w</w:t>
      </w:r>
      <w:r w:rsidRPr="00663E80">
        <w:rPr>
          <w:rFonts w:ascii="Verdana" w:hAnsi="Verdana" w:cs="Arial"/>
          <w:spacing w:val="-2"/>
          <w:sz w:val="18"/>
          <w:szCs w:val="18"/>
        </w:rPr>
        <w:t xml:space="preserve">yższej powoduje odpowiednie przesunięcie terminu realizacji Umowy, bez jakichkolwiek negatywnych konsekwencji dla </w:t>
      </w:r>
      <w:r w:rsidR="00D139FA" w:rsidRPr="00663E80">
        <w:rPr>
          <w:rFonts w:ascii="Verdana" w:hAnsi="Verdana" w:cs="Arial"/>
          <w:spacing w:val="-2"/>
          <w:sz w:val="18"/>
          <w:szCs w:val="18"/>
        </w:rPr>
        <w:t>k</w:t>
      </w:r>
      <w:r w:rsidRPr="00663E80">
        <w:rPr>
          <w:rFonts w:ascii="Verdana" w:hAnsi="Verdana" w:cs="Arial"/>
          <w:spacing w:val="-2"/>
          <w:sz w:val="18"/>
          <w:szCs w:val="18"/>
        </w:rPr>
        <w:t>a</w:t>
      </w:r>
      <w:r w:rsidR="00D139FA" w:rsidRPr="00663E80">
        <w:rPr>
          <w:rFonts w:ascii="Verdana" w:hAnsi="Verdana" w:cs="Arial"/>
          <w:spacing w:val="-2"/>
          <w:sz w:val="18"/>
          <w:szCs w:val="18"/>
        </w:rPr>
        <w:t>żd</w:t>
      </w:r>
      <w:r w:rsidRPr="00663E80">
        <w:rPr>
          <w:rFonts w:ascii="Verdana" w:hAnsi="Verdana" w:cs="Arial"/>
          <w:spacing w:val="-2"/>
          <w:sz w:val="18"/>
          <w:szCs w:val="18"/>
        </w:rPr>
        <w:t>ej ze Stron.</w:t>
      </w:r>
    </w:p>
    <w:p w14:paraId="045C2C6C" w14:textId="77777777" w:rsidR="004F1B66" w:rsidRPr="00663E80" w:rsidRDefault="004F1B66" w:rsidP="00EC16A1">
      <w:pPr>
        <w:pStyle w:val="Paragrafumowy"/>
      </w:pPr>
      <w:bookmarkStart w:id="42" w:name="_Toc81267234"/>
      <w:bookmarkStart w:id="43" w:name="_Toc81278233"/>
      <w:bookmarkStart w:id="44" w:name="_Toc96685028"/>
      <w:r w:rsidRPr="00663E80">
        <w:lastRenderedPageBreak/>
        <w:t>JURYSDYKCJA, ROZSTRZYGANIE SPORÓW</w:t>
      </w:r>
      <w:bookmarkEnd w:id="42"/>
      <w:bookmarkEnd w:id="43"/>
      <w:bookmarkEnd w:id="44"/>
    </w:p>
    <w:p w14:paraId="5F20E7B3" w14:textId="77777777" w:rsidR="004F1B66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Umowa podlegać będzie prawu polskiemu i jurysdykcji sądów polskich.</w:t>
      </w:r>
    </w:p>
    <w:p w14:paraId="0C65AE46" w14:textId="77777777" w:rsidR="004F1B66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Wszelkie spory powstałe pomiędzy Stronami odnośnie interpretacji lub skutków prawnych niniejszej Umowy lub któregokolwiek z jej postanowień, Strony rozstrzygną polubownie</w:t>
      </w:r>
      <w:r w:rsidR="006432C7" w:rsidRPr="00663E80">
        <w:rPr>
          <w:rFonts w:ascii="Verdana" w:hAnsi="Verdana" w:cs="Arial"/>
          <w:sz w:val="18"/>
          <w:szCs w:val="18"/>
        </w:rPr>
        <w:t xml:space="preserve"> a jeśli to nie będzie możliwe przez sąd właściwy miejscowo dla Zamawiającego</w:t>
      </w:r>
      <w:r w:rsidRPr="00663E80">
        <w:rPr>
          <w:rFonts w:ascii="Verdana" w:hAnsi="Verdana" w:cs="Arial"/>
          <w:sz w:val="18"/>
          <w:szCs w:val="18"/>
        </w:rPr>
        <w:t>.</w:t>
      </w:r>
    </w:p>
    <w:p w14:paraId="33DB6AA7" w14:textId="77777777" w:rsidR="004F1B66" w:rsidRPr="00663E80" w:rsidRDefault="004F1B66" w:rsidP="00EC16A1">
      <w:pPr>
        <w:pStyle w:val="Paragrafumowy"/>
      </w:pPr>
      <w:bookmarkStart w:id="45" w:name="_Toc81267235"/>
      <w:bookmarkStart w:id="46" w:name="_Toc81278234"/>
      <w:bookmarkStart w:id="47" w:name="_Toc96685029"/>
      <w:r w:rsidRPr="00663E80">
        <w:t>POSTANOWIENIA KOŃCOWE</w:t>
      </w:r>
      <w:bookmarkEnd w:id="45"/>
      <w:bookmarkEnd w:id="46"/>
      <w:bookmarkEnd w:id="47"/>
    </w:p>
    <w:p w14:paraId="03975D7E" w14:textId="77777777" w:rsidR="004F1B66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Wszelkie zawiadomienia określone Umową winny być składane i dokonywane:</w:t>
      </w:r>
    </w:p>
    <w:p w14:paraId="60EA4F90" w14:textId="1D1DF6AD" w:rsidR="004F1B66" w:rsidRPr="00663E80" w:rsidRDefault="004F1B66" w:rsidP="00AC4887">
      <w:pPr>
        <w:numPr>
          <w:ilvl w:val="2"/>
          <w:numId w:val="2"/>
        </w:numPr>
        <w:tabs>
          <w:tab w:val="left" w:pos="1440"/>
        </w:tabs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w formie pisemnej pod rygorem nieważności i przesyłane listem poleconym lub pocztą kurierską albo doręczane w oryginale na adres określony poniżej – </w:t>
      </w:r>
      <w:r w:rsidR="00153A89" w:rsidRPr="00663E80">
        <w:rPr>
          <w:rFonts w:ascii="Verdana" w:hAnsi="Verdana" w:cs="Arial"/>
          <w:sz w:val="18"/>
          <w:szCs w:val="18"/>
        </w:rPr>
        <w:br/>
      </w:r>
      <w:r w:rsidRPr="00663E80">
        <w:rPr>
          <w:rFonts w:ascii="Verdana" w:hAnsi="Verdana" w:cs="Arial"/>
          <w:sz w:val="18"/>
          <w:szCs w:val="18"/>
        </w:rPr>
        <w:t>w odniesieniu do tych oświadczeń i powiadomień dla których Umowa przewiduje formę pisemną pod rygorem nieważności.</w:t>
      </w:r>
    </w:p>
    <w:p w14:paraId="17FB2846" w14:textId="77587A9C" w:rsidR="004F1B66" w:rsidRPr="00663E80" w:rsidRDefault="004F1B66" w:rsidP="00AC4887">
      <w:pPr>
        <w:numPr>
          <w:ilvl w:val="2"/>
          <w:numId w:val="2"/>
        </w:numPr>
        <w:tabs>
          <w:tab w:val="left" w:pos="1440"/>
        </w:tabs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pocztą elektroniczną lub telefonicznie na adres i numery podane poniżej a następnie potwierdzane w formie pisemnej i przesyłane listem poleconym lub pocztą kurierską albo doręczane w oryginale na adres określony poniżej – w pozostałych przypadkach, przy czym skutek oświadczenia liczony będzie od momentu doręczenia zawiadomienia pocztą elektroniczną bądź telefonicznie.</w:t>
      </w:r>
    </w:p>
    <w:p w14:paraId="1944BA8E" w14:textId="77777777" w:rsidR="00A2604C" w:rsidRPr="00663E80" w:rsidRDefault="004F1B66" w:rsidP="00A2604C">
      <w:pPr>
        <w:numPr>
          <w:ilvl w:val="1"/>
          <w:numId w:val="2"/>
        </w:numPr>
        <w:spacing w:before="60" w:after="24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Strony wskazują następujące adresy dla doręczeń: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4531"/>
      </w:tblGrid>
      <w:tr w:rsidR="00F31009" w:rsidRPr="00663E80" w14:paraId="14C0FCAC" w14:textId="77777777">
        <w:trPr>
          <w:trHeight w:val="519"/>
        </w:trPr>
        <w:tc>
          <w:tcPr>
            <w:tcW w:w="2500" w:type="pct"/>
            <w:vAlign w:val="center"/>
          </w:tcPr>
          <w:p w14:paraId="7CB5AB1B" w14:textId="77777777" w:rsidR="004F1B66" w:rsidRPr="00663E80" w:rsidRDefault="005F3F31" w:rsidP="00F45D15">
            <w:pPr>
              <w:pStyle w:val="Tekstprzypisudolnego"/>
              <w:keepNext/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sz w:val="18"/>
                <w:szCs w:val="18"/>
              </w:rPr>
              <w:t>Zamawiający</w:t>
            </w:r>
          </w:p>
        </w:tc>
        <w:tc>
          <w:tcPr>
            <w:tcW w:w="2500" w:type="pct"/>
            <w:vAlign w:val="center"/>
          </w:tcPr>
          <w:p w14:paraId="60721C9F" w14:textId="77777777" w:rsidR="004F1B66" w:rsidRPr="00663E80" w:rsidRDefault="00BC7E96" w:rsidP="00F45D15">
            <w:pPr>
              <w:pStyle w:val="Tekstprzypisudolnego"/>
              <w:keepNext/>
              <w:spacing w:before="60" w:after="6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sz w:val="18"/>
                <w:szCs w:val="18"/>
              </w:rPr>
              <w:t>Wykonawc</w:t>
            </w:r>
            <w:r w:rsidR="00574915" w:rsidRPr="00663E80">
              <w:rPr>
                <w:rFonts w:ascii="Verdana" w:hAnsi="Verdana" w:cs="Arial"/>
                <w:b/>
                <w:sz w:val="18"/>
                <w:szCs w:val="18"/>
              </w:rPr>
              <w:t>a</w:t>
            </w:r>
          </w:p>
        </w:tc>
      </w:tr>
      <w:tr w:rsidR="00F31009" w:rsidRPr="00663E80" w14:paraId="42487944" w14:textId="77777777" w:rsidTr="00663CE8">
        <w:trPr>
          <w:trHeight w:val="1028"/>
        </w:trPr>
        <w:tc>
          <w:tcPr>
            <w:tcW w:w="2500" w:type="pct"/>
            <w:vAlign w:val="center"/>
          </w:tcPr>
          <w:p w14:paraId="4AA9FE18" w14:textId="08C20F1D" w:rsidR="00411B0B" w:rsidRPr="00663E80" w:rsidRDefault="00067CEE" w:rsidP="00F45D15">
            <w:pPr>
              <w:pStyle w:val="Tekstprzypisudolnego"/>
              <w:keepNext/>
              <w:spacing w:before="60" w:after="60"/>
              <w:jc w:val="center"/>
              <w:rPr>
                <w:rFonts w:ascii="Verdana" w:hAnsi="Verdana" w:cs="Arial"/>
                <w:noProof/>
                <w:sz w:val="18"/>
                <w:szCs w:val="18"/>
              </w:rPr>
            </w:pPr>
            <w:r w:rsidRPr="00F52F3E">
              <w:rPr>
                <w:rFonts w:ascii="Verdana" w:hAnsi="Verdana" w:cs="Arial"/>
                <w:sz w:val="18"/>
                <w:szCs w:val="18"/>
              </w:rPr>
              <w:fldChar w:fldCharType="begin"/>
            </w:r>
            <w:r w:rsidRPr="00663E80">
              <w:rPr>
                <w:rFonts w:ascii="Verdana" w:hAnsi="Verdana" w:cs="Arial"/>
                <w:sz w:val="18"/>
                <w:szCs w:val="18"/>
              </w:rPr>
              <w:instrText xml:space="preserve"> MERGEFIELD "ADRES_ZAMAWIAJĄCEGO" </w:instrText>
            </w:r>
            <w:r w:rsidRPr="00F52F3E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="00FA5326" w:rsidRPr="00663E80">
              <w:rPr>
                <w:rFonts w:ascii="Verdana" w:hAnsi="Verdana" w:cs="Arial"/>
                <w:noProof/>
                <w:sz w:val="18"/>
                <w:szCs w:val="18"/>
              </w:rPr>
              <w:t xml:space="preserve"> </w:t>
            </w:r>
            <w:r w:rsidR="000409A2" w:rsidRPr="00663E80">
              <w:rPr>
                <w:rFonts w:ascii="Verdana" w:hAnsi="Verdana" w:cs="Arial"/>
                <w:noProof/>
                <w:sz w:val="18"/>
                <w:szCs w:val="18"/>
              </w:rPr>
              <w:t>Miasto Zabrze</w:t>
            </w:r>
            <w:r w:rsidR="000409A2" w:rsidRPr="00663E80">
              <w:rPr>
                <w:rFonts w:ascii="Verdana" w:hAnsi="Verdana" w:cs="Arial"/>
                <w:noProof/>
                <w:sz w:val="18"/>
                <w:szCs w:val="18"/>
              </w:rPr>
              <w:br/>
              <w:t xml:space="preserve">z siedzibą władz w </w:t>
            </w:r>
            <w:r w:rsidR="00FA5326" w:rsidRPr="00663E80">
              <w:rPr>
                <w:rFonts w:ascii="Verdana" w:hAnsi="Verdana" w:cs="Arial"/>
                <w:noProof/>
                <w:sz w:val="18"/>
                <w:szCs w:val="18"/>
              </w:rPr>
              <w:t>Urz</w:t>
            </w:r>
            <w:r w:rsidR="005762F1" w:rsidRPr="00663E80">
              <w:rPr>
                <w:rFonts w:ascii="Verdana" w:hAnsi="Verdana" w:cs="Arial"/>
                <w:noProof/>
                <w:sz w:val="18"/>
                <w:szCs w:val="18"/>
              </w:rPr>
              <w:t>ą</w:t>
            </w:r>
            <w:r w:rsidR="00FA5326" w:rsidRPr="00663E80">
              <w:rPr>
                <w:rFonts w:ascii="Verdana" w:hAnsi="Verdana" w:cs="Arial"/>
                <w:noProof/>
                <w:sz w:val="18"/>
                <w:szCs w:val="18"/>
              </w:rPr>
              <w:t>d</w:t>
            </w:r>
            <w:r w:rsidR="000409A2" w:rsidRPr="00663E80">
              <w:rPr>
                <w:rFonts w:ascii="Verdana" w:hAnsi="Verdana" w:cs="Arial"/>
                <w:noProof/>
                <w:sz w:val="18"/>
                <w:szCs w:val="18"/>
              </w:rPr>
              <w:t>zie</w:t>
            </w:r>
            <w:r w:rsidR="005C0B97" w:rsidRPr="00663E80">
              <w:rPr>
                <w:rFonts w:ascii="Verdana" w:hAnsi="Verdana" w:cs="Arial"/>
                <w:noProof/>
                <w:sz w:val="18"/>
                <w:szCs w:val="18"/>
              </w:rPr>
              <w:t xml:space="preserve"> M</w:t>
            </w:r>
            <w:r w:rsidR="000409A2" w:rsidRPr="00663E80">
              <w:rPr>
                <w:rFonts w:ascii="Verdana" w:hAnsi="Verdana" w:cs="Arial"/>
                <w:noProof/>
                <w:sz w:val="18"/>
                <w:szCs w:val="18"/>
              </w:rPr>
              <w:t>iejskim</w:t>
            </w:r>
            <w:r w:rsidR="00FA5326" w:rsidRPr="00663E80">
              <w:rPr>
                <w:rFonts w:ascii="Verdana" w:hAnsi="Verdana" w:cs="Arial"/>
                <w:noProof/>
                <w:sz w:val="18"/>
                <w:szCs w:val="18"/>
              </w:rPr>
              <w:t xml:space="preserve"> </w:t>
            </w:r>
            <w:r w:rsidR="000409A2" w:rsidRPr="00663E80">
              <w:rPr>
                <w:rFonts w:ascii="Verdana" w:hAnsi="Verdana" w:cs="Arial"/>
                <w:noProof/>
                <w:sz w:val="18"/>
                <w:szCs w:val="18"/>
              </w:rPr>
              <w:br/>
            </w:r>
            <w:r w:rsidR="005C0B97" w:rsidRPr="00663E80">
              <w:rPr>
                <w:rFonts w:ascii="Verdana" w:hAnsi="Verdana" w:cs="Arial"/>
                <w:noProof/>
                <w:sz w:val="18"/>
                <w:szCs w:val="18"/>
              </w:rPr>
              <w:t>przy</w:t>
            </w:r>
            <w:r w:rsidR="00411B0B" w:rsidRPr="00663E80">
              <w:rPr>
                <w:rFonts w:ascii="Verdana" w:hAnsi="Verdana" w:cs="Arial"/>
                <w:noProof/>
                <w:sz w:val="18"/>
                <w:szCs w:val="18"/>
              </w:rPr>
              <w:t xml:space="preserve"> ul. Powstańców </w:t>
            </w:r>
            <w:r w:rsidR="008F36B3">
              <w:rPr>
                <w:rFonts w:ascii="Verdana" w:hAnsi="Verdana" w:cs="Arial"/>
                <w:noProof/>
                <w:sz w:val="18"/>
                <w:szCs w:val="18"/>
              </w:rPr>
              <w:t xml:space="preserve">Śląskich </w:t>
            </w:r>
            <w:r w:rsidR="00411B0B" w:rsidRPr="00663E80">
              <w:rPr>
                <w:rFonts w:ascii="Verdana" w:hAnsi="Verdana" w:cs="Arial"/>
                <w:noProof/>
                <w:sz w:val="18"/>
                <w:szCs w:val="18"/>
              </w:rPr>
              <w:t xml:space="preserve">5-7, </w:t>
            </w:r>
          </w:p>
          <w:p w14:paraId="7685AD9E" w14:textId="77777777" w:rsidR="004F1B66" w:rsidRPr="00663E80" w:rsidRDefault="00411B0B" w:rsidP="00F45D15">
            <w:pPr>
              <w:pStyle w:val="Tekstprzypisudolnego"/>
              <w:keepNext/>
              <w:spacing w:before="60" w:after="60"/>
              <w:jc w:val="center"/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663E80">
              <w:rPr>
                <w:rFonts w:ascii="Verdana" w:hAnsi="Verdana" w:cs="Arial"/>
                <w:noProof/>
                <w:sz w:val="18"/>
                <w:szCs w:val="18"/>
              </w:rPr>
              <w:t>41-800 Zabrze</w:t>
            </w:r>
            <w:r w:rsidR="00067CEE" w:rsidRPr="00F52F3E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2500" w:type="pct"/>
            <w:vAlign w:val="center"/>
          </w:tcPr>
          <w:p w14:paraId="2A66BC09" w14:textId="51D6A7D5" w:rsidR="004F1B66" w:rsidRPr="00663E80" w:rsidRDefault="004F1B66" w:rsidP="00F45D15">
            <w:pPr>
              <w:keepNext/>
              <w:spacing w:before="60" w:after="60"/>
              <w:jc w:val="center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</w:tr>
    </w:tbl>
    <w:p w14:paraId="7160F0EE" w14:textId="27888070" w:rsidR="004F1B66" w:rsidRPr="00663E80" w:rsidRDefault="004F1B66" w:rsidP="00AC4887">
      <w:pPr>
        <w:numPr>
          <w:ilvl w:val="1"/>
          <w:numId w:val="2"/>
        </w:numPr>
        <w:spacing w:before="24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Niniejsza Umowa zastępuje wszelkie dotychczasowe ustne i pisemne ustalenia lub porozumienia dotyczące jej przedmiotu.</w:t>
      </w:r>
    </w:p>
    <w:p w14:paraId="2F07C263" w14:textId="77777777" w:rsidR="004F1B66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Strony zobowiązują się do współpracy w zakresie interpretacji Umowy i podejmą wszelkie kroki w celu prawidłowej realizacji jej postanowień.</w:t>
      </w:r>
    </w:p>
    <w:p w14:paraId="57B92768" w14:textId="386AC80A" w:rsidR="004F1B66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Wszelkie zmiany treści Umowy dla swej skuteczności wymagają formy pisemnej pod rygorem nieważności</w:t>
      </w:r>
      <w:r w:rsidR="00AA6241" w:rsidRPr="00663E80">
        <w:rPr>
          <w:rFonts w:ascii="Verdana" w:hAnsi="Verdana" w:cs="Arial"/>
          <w:sz w:val="18"/>
          <w:szCs w:val="18"/>
        </w:rPr>
        <w:t>.</w:t>
      </w:r>
    </w:p>
    <w:p w14:paraId="752999A5" w14:textId="77777777" w:rsidR="004F1B66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We wszystkich kwestiach nieuregulowanych w Umowie zastosowanie będą miały przepisy kodeksu cywilnego oraz ustawy Prawo Zamówień Publicznych.</w:t>
      </w:r>
    </w:p>
    <w:p w14:paraId="57F8391D" w14:textId="77777777" w:rsidR="004F1B66" w:rsidRPr="00663E80" w:rsidRDefault="004F1B66" w:rsidP="00AC4887">
      <w:pPr>
        <w:numPr>
          <w:ilvl w:val="1"/>
          <w:numId w:val="2"/>
        </w:numPr>
        <w:spacing w:before="60" w:after="6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color w:val="000000"/>
          <w:sz w:val="18"/>
          <w:szCs w:val="18"/>
        </w:rPr>
        <w:t>Do Umowy załączono następujące Załączniki:</w:t>
      </w:r>
    </w:p>
    <w:tbl>
      <w:tblPr>
        <w:tblW w:w="4609" w:type="pct"/>
        <w:tblInd w:w="7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"/>
        <w:gridCol w:w="1470"/>
        <w:gridCol w:w="281"/>
        <w:gridCol w:w="6327"/>
      </w:tblGrid>
      <w:tr w:rsidR="00555A82" w:rsidRPr="00663E80" w14:paraId="39B26722" w14:textId="77777777">
        <w:tc>
          <w:tcPr>
            <w:tcW w:w="170" w:type="pct"/>
          </w:tcPr>
          <w:p w14:paraId="68B3F635" w14:textId="77777777" w:rsidR="004F1B66" w:rsidRPr="00663E80" w:rsidRDefault="004F1B66" w:rsidP="00AC4887">
            <w:pPr>
              <w:numPr>
                <w:ilvl w:val="2"/>
                <w:numId w:val="2"/>
              </w:numPr>
              <w:spacing w:before="60" w:after="60"/>
              <w:ind w:left="0" w:firstLine="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79" w:type="pct"/>
          </w:tcPr>
          <w:p w14:paraId="5AF945F0" w14:textId="77777777" w:rsidR="004F1B66" w:rsidRPr="00663E80" w:rsidRDefault="004F1B66" w:rsidP="00805EB0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Załącznik nr 1</w:t>
            </w:r>
          </w:p>
        </w:tc>
        <w:tc>
          <w:tcPr>
            <w:tcW w:w="168" w:type="pct"/>
          </w:tcPr>
          <w:p w14:paraId="27FCFD9A" w14:textId="77777777" w:rsidR="004F1B66" w:rsidRPr="00663E80" w:rsidRDefault="004F1B66" w:rsidP="00805EB0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-</w:t>
            </w:r>
          </w:p>
        </w:tc>
        <w:tc>
          <w:tcPr>
            <w:tcW w:w="3783" w:type="pct"/>
          </w:tcPr>
          <w:p w14:paraId="2F99C8A0" w14:textId="77777777" w:rsidR="004F1B66" w:rsidRPr="00663E80" w:rsidRDefault="004F1B66" w:rsidP="00805EB0">
            <w:pPr>
              <w:spacing w:before="60" w:after="60"/>
              <w:rPr>
                <w:rStyle w:val="EquationCaption"/>
                <w:rFonts w:ascii="Verdana" w:hAnsi="Verdana" w:cs="Arial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 xml:space="preserve">Wykaz Oprogramowania objętego Usługami </w:t>
            </w:r>
            <w:r w:rsidR="00CB3D70" w:rsidRPr="00663E80">
              <w:rPr>
                <w:rStyle w:val="EquationCaption"/>
                <w:rFonts w:ascii="Verdana" w:hAnsi="Verdana" w:cs="Arial"/>
                <w:sz w:val="18"/>
                <w:szCs w:val="18"/>
              </w:rPr>
              <w:t>Serwisowymi</w:t>
            </w:r>
          </w:p>
        </w:tc>
      </w:tr>
      <w:tr w:rsidR="00555A82" w:rsidRPr="00663E80" w14:paraId="347D346D" w14:textId="77777777">
        <w:tc>
          <w:tcPr>
            <w:tcW w:w="170" w:type="pct"/>
          </w:tcPr>
          <w:p w14:paraId="0C2B685C" w14:textId="77777777" w:rsidR="004F1B66" w:rsidRPr="00663E80" w:rsidRDefault="004F1B66" w:rsidP="00AC4887">
            <w:pPr>
              <w:numPr>
                <w:ilvl w:val="2"/>
                <w:numId w:val="2"/>
              </w:numPr>
              <w:spacing w:before="60" w:after="60"/>
              <w:ind w:left="0" w:firstLine="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79" w:type="pct"/>
          </w:tcPr>
          <w:p w14:paraId="784F3F33" w14:textId="77777777" w:rsidR="004F1B66" w:rsidRPr="00663E80" w:rsidRDefault="004F1B66" w:rsidP="00805EB0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Załącznik nr 2</w:t>
            </w:r>
          </w:p>
        </w:tc>
        <w:tc>
          <w:tcPr>
            <w:tcW w:w="168" w:type="pct"/>
          </w:tcPr>
          <w:p w14:paraId="1338870F" w14:textId="77777777" w:rsidR="004F1B66" w:rsidRPr="00663E80" w:rsidRDefault="004F1B66" w:rsidP="00805EB0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-</w:t>
            </w:r>
          </w:p>
        </w:tc>
        <w:tc>
          <w:tcPr>
            <w:tcW w:w="3783" w:type="pct"/>
          </w:tcPr>
          <w:p w14:paraId="7AA203EA" w14:textId="34608B03" w:rsidR="004F1B66" w:rsidRPr="00663E80" w:rsidRDefault="004F1B66" w:rsidP="00805EB0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Zakres Usług</w:t>
            </w:r>
          </w:p>
        </w:tc>
      </w:tr>
      <w:tr w:rsidR="00555A82" w:rsidRPr="00663E80" w14:paraId="0FD41F7D" w14:textId="77777777">
        <w:tc>
          <w:tcPr>
            <w:tcW w:w="170" w:type="pct"/>
          </w:tcPr>
          <w:p w14:paraId="4250FC5C" w14:textId="77777777" w:rsidR="004F1B66" w:rsidRPr="00663E80" w:rsidRDefault="004F1B66" w:rsidP="00AC4887">
            <w:pPr>
              <w:numPr>
                <w:ilvl w:val="2"/>
                <w:numId w:val="2"/>
              </w:numPr>
              <w:spacing w:before="60" w:after="60"/>
              <w:ind w:left="0" w:firstLine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879" w:type="pct"/>
          </w:tcPr>
          <w:p w14:paraId="37EE2931" w14:textId="77777777" w:rsidR="004F1B66" w:rsidRPr="00663E80" w:rsidRDefault="004F1B66" w:rsidP="00805EB0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Załącznik nr 3</w:t>
            </w:r>
          </w:p>
        </w:tc>
        <w:tc>
          <w:tcPr>
            <w:tcW w:w="168" w:type="pct"/>
          </w:tcPr>
          <w:p w14:paraId="46AF197D" w14:textId="77777777" w:rsidR="004F1B66" w:rsidRPr="00663E80" w:rsidRDefault="004F1B66" w:rsidP="00805EB0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-</w:t>
            </w:r>
          </w:p>
        </w:tc>
        <w:tc>
          <w:tcPr>
            <w:tcW w:w="3783" w:type="pct"/>
          </w:tcPr>
          <w:p w14:paraId="46719E56" w14:textId="77777777" w:rsidR="004F1B66" w:rsidRPr="00663E80" w:rsidRDefault="004F1B66" w:rsidP="00805EB0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 xml:space="preserve">Krytyczność Zgłoszenia </w:t>
            </w:r>
          </w:p>
        </w:tc>
      </w:tr>
      <w:tr w:rsidR="00555A82" w:rsidRPr="00663E80" w14:paraId="689D4FEF" w14:textId="77777777">
        <w:tc>
          <w:tcPr>
            <w:tcW w:w="170" w:type="pct"/>
          </w:tcPr>
          <w:p w14:paraId="57C8B482" w14:textId="77777777" w:rsidR="004F1B66" w:rsidRPr="00663E80" w:rsidRDefault="004F1B66" w:rsidP="00AC4887">
            <w:pPr>
              <w:numPr>
                <w:ilvl w:val="2"/>
                <w:numId w:val="2"/>
              </w:numPr>
              <w:spacing w:before="60" w:after="60"/>
              <w:ind w:left="0" w:firstLine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  <w:tc>
          <w:tcPr>
            <w:tcW w:w="879" w:type="pct"/>
          </w:tcPr>
          <w:p w14:paraId="49C1BE9C" w14:textId="77777777" w:rsidR="004F1B66" w:rsidRPr="00663E80" w:rsidRDefault="004F1B66" w:rsidP="00805EB0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Załącznik nr 4</w:t>
            </w:r>
          </w:p>
        </w:tc>
        <w:tc>
          <w:tcPr>
            <w:tcW w:w="168" w:type="pct"/>
          </w:tcPr>
          <w:p w14:paraId="28BA4947" w14:textId="77777777" w:rsidR="004F1B66" w:rsidRPr="00663E80" w:rsidRDefault="004F1B66" w:rsidP="00805EB0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-</w:t>
            </w:r>
          </w:p>
        </w:tc>
        <w:tc>
          <w:tcPr>
            <w:tcW w:w="3783" w:type="pct"/>
          </w:tcPr>
          <w:p w14:paraId="0D9A0422" w14:textId="77777777" w:rsidR="004F1B66" w:rsidRPr="00663E80" w:rsidRDefault="004F1B66" w:rsidP="00805EB0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 xml:space="preserve">Procedury </w:t>
            </w:r>
          </w:p>
        </w:tc>
      </w:tr>
      <w:tr w:rsidR="00A14AB0" w:rsidRPr="00663E80" w14:paraId="35CCCD07" w14:textId="77777777">
        <w:tc>
          <w:tcPr>
            <w:tcW w:w="170" w:type="pct"/>
          </w:tcPr>
          <w:p w14:paraId="76107DE1" w14:textId="77777777" w:rsidR="00A14AB0" w:rsidRPr="00663E80" w:rsidRDefault="00A14AB0" w:rsidP="00AC4887">
            <w:pPr>
              <w:numPr>
                <w:ilvl w:val="2"/>
                <w:numId w:val="2"/>
              </w:numPr>
              <w:spacing w:before="60" w:after="60"/>
              <w:ind w:left="0" w:firstLine="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79" w:type="pct"/>
          </w:tcPr>
          <w:p w14:paraId="71BA1CD1" w14:textId="77777777" w:rsidR="00A14AB0" w:rsidRPr="00663E80" w:rsidRDefault="00A14AB0" w:rsidP="00805EB0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Załącznik nr 5</w:t>
            </w:r>
          </w:p>
        </w:tc>
        <w:tc>
          <w:tcPr>
            <w:tcW w:w="168" w:type="pct"/>
          </w:tcPr>
          <w:p w14:paraId="0BF07657" w14:textId="77777777" w:rsidR="00A14AB0" w:rsidRPr="00663E80" w:rsidRDefault="00A14AB0" w:rsidP="00805EB0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-</w:t>
            </w:r>
          </w:p>
        </w:tc>
        <w:tc>
          <w:tcPr>
            <w:tcW w:w="3783" w:type="pct"/>
          </w:tcPr>
          <w:p w14:paraId="22F89730" w14:textId="77777777" w:rsidR="00A14AB0" w:rsidRPr="00663E80" w:rsidRDefault="00A14AB0" w:rsidP="00A14AB0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Wykaz osób</w:t>
            </w:r>
            <w:r w:rsidRPr="00663E8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63E80">
              <w:rPr>
                <w:rFonts w:ascii="Verdana" w:hAnsi="Verdana" w:cs="Arial"/>
                <w:sz w:val="18"/>
                <w:szCs w:val="18"/>
              </w:rPr>
              <w:t>delegowanych do wykonania Usług Serwisowych</w:t>
            </w:r>
          </w:p>
        </w:tc>
      </w:tr>
      <w:tr w:rsidR="006432C7" w:rsidRPr="00663E80" w14:paraId="61CD3543" w14:textId="77777777">
        <w:tc>
          <w:tcPr>
            <w:tcW w:w="170" w:type="pct"/>
          </w:tcPr>
          <w:p w14:paraId="0CE24F0D" w14:textId="77777777" w:rsidR="006432C7" w:rsidRPr="00663E80" w:rsidRDefault="006432C7" w:rsidP="00AC4887">
            <w:pPr>
              <w:numPr>
                <w:ilvl w:val="2"/>
                <w:numId w:val="2"/>
              </w:numPr>
              <w:spacing w:before="60" w:after="60"/>
              <w:ind w:left="0" w:firstLine="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79" w:type="pct"/>
          </w:tcPr>
          <w:p w14:paraId="60FF6077" w14:textId="46514165" w:rsidR="002A34C4" w:rsidRPr="00663E80" w:rsidRDefault="006432C7" w:rsidP="00FB6C5E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 xml:space="preserve">Załącznik nr </w:t>
            </w:r>
            <w:r w:rsidR="009B609A" w:rsidRPr="00663E80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168" w:type="pct"/>
          </w:tcPr>
          <w:p w14:paraId="40249EA8" w14:textId="77777777" w:rsidR="006432C7" w:rsidRPr="00663E80" w:rsidRDefault="006432C7" w:rsidP="00FB6C5E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-</w:t>
            </w:r>
          </w:p>
        </w:tc>
        <w:tc>
          <w:tcPr>
            <w:tcW w:w="3783" w:type="pct"/>
          </w:tcPr>
          <w:p w14:paraId="57E75C4F" w14:textId="4932A915" w:rsidR="002A34C4" w:rsidRPr="00663E80" w:rsidRDefault="00D42802" w:rsidP="00A14AB0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Stawki za usługi nie wymienione w Umowie</w:t>
            </w:r>
          </w:p>
        </w:tc>
      </w:tr>
      <w:tr w:rsidR="000D49E7" w:rsidRPr="00663E80" w14:paraId="1700D4F1" w14:textId="77777777">
        <w:tc>
          <w:tcPr>
            <w:tcW w:w="170" w:type="pct"/>
          </w:tcPr>
          <w:p w14:paraId="35B83E97" w14:textId="77777777" w:rsidR="000D49E7" w:rsidRPr="00663E80" w:rsidRDefault="000D49E7" w:rsidP="00AC4887">
            <w:pPr>
              <w:numPr>
                <w:ilvl w:val="2"/>
                <w:numId w:val="2"/>
              </w:numPr>
              <w:spacing w:before="60" w:after="60"/>
              <w:ind w:left="0" w:firstLine="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79" w:type="pct"/>
          </w:tcPr>
          <w:p w14:paraId="7845E558" w14:textId="15F5D63A" w:rsidR="000D49E7" w:rsidRPr="00663E80" w:rsidRDefault="000D49E7" w:rsidP="00FB6C5E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Załącznik nr 7</w:t>
            </w:r>
          </w:p>
        </w:tc>
        <w:tc>
          <w:tcPr>
            <w:tcW w:w="168" w:type="pct"/>
          </w:tcPr>
          <w:p w14:paraId="2C7C4D8B" w14:textId="13283D26" w:rsidR="000D49E7" w:rsidRPr="00663E80" w:rsidRDefault="000D49E7" w:rsidP="00FB6C5E">
            <w:pPr>
              <w:spacing w:before="60" w:after="6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-</w:t>
            </w:r>
          </w:p>
        </w:tc>
        <w:tc>
          <w:tcPr>
            <w:tcW w:w="3783" w:type="pct"/>
          </w:tcPr>
          <w:p w14:paraId="37B7889E" w14:textId="05383F77" w:rsidR="000D49E7" w:rsidRPr="00663E80" w:rsidRDefault="000D49E7" w:rsidP="00A14AB0">
            <w:pPr>
              <w:spacing w:before="60" w:after="6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663E80">
              <w:rPr>
                <w:rFonts w:ascii="Verdana" w:hAnsi="Verdana" w:cs="Arial"/>
                <w:sz w:val="18"/>
                <w:szCs w:val="18"/>
              </w:rPr>
              <w:t>Tryb i zasady przekazywania danych</w:t>
            </w:r>
          </w:p>
        </w:tc>
      </w:tr>
    </w:tbl>
    <w:p w14:paraId="18814121" w14:textId="77777777" w:rsidR="004F1B66" w:rsidRPr="00663E80" w:rsidRDefault="004F1B66">
      <w:pPr>
        <w:tabs>
          <w:tab w:val="num" w:pos="2880"/>
        </w:tabs>
        <w:spacing w:before="60" w:after="60" w:line="300" w:lineRule="atLeast"/>
        <w:ind w:left="680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Wymienione Załączniki stanowią integralną część Umowy.</w:t>
      </w:r>
    </w:p>
    <w:p w14:paraId="31AC5725" w14:textId="1E92FB1F" w:rsidR="00A2604C" w:rsidRPr="00663E80" w:rsidRDefault="004F1B66" w:rsidP="00C61BE6">
      <w:pPr>
        <w:numPr>
          <w:ilvl w:val="1"/>
          <w:numId w:val="2"/>
        </w:numPr>
        <w:spacing w:before="60" w:after="240" w:line="300" w:lineRule="atLeast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color w:val="000000"/>
          <w:sz w:val="18"/>
          <w:szCs w:val="18"/>
        </w:rPr>
        <w:lastRenderedPageBreak/>
        <w:t xml:space="preserve">Umowę sporządzono </w:t>
      </w:r>
      <w:r w:rsidRPr="00F45D15">
        <w:rPr>
          <w:rFonts w:ascii="Verdana" w:hAnsi="Verdana" w:cs="Arial"/>
          <w:sz w:val="18"/>
          <w:szCs w:val="18"/>
        </w:rPr>
        <w:t xml:space="preserve">w </w:t>
      </w:r>
      <w:r w:rsidR="0046104F" w:rsidRPr="00F45D15">
        <w:rPr>
          <w:rFonts w:ascii="Verdana" w:hAnsi="Verdana" w:cs="Arial"/>
          <w:sz w:val="18"/>
          <w:szCs w:val="18"/>
        </w:rPr>
        <w:t xml:space="preserve">dwóch </w:t>
      </w:r>
      <w:r w:rsidRPr="00663E80">
        <w:rPr>
          <w:rFonts w:ascii="Verdana" w:hAnsi="Verdana" w:cs="Arial"/>
          <w:color w:val="000000"/>
          <w:sz w:val="18"/>
          <w:szCs w:val="18"/>
        </w:rPr>
        <w:t xml:space="preserve">jednobrzmiących egzemplarzach, po </w:t>
      </w:r>
      <w:r w:rsidR="0046104F">
        <w:rPr>
          <w:rFonts w:ascii="Verdana" w:hAnsi="Verdana" w:cs="Arial"/>
          <w:color w:val="000000"/>
          <w:sz w:val="18"/>
          <w:szCs w:val="18"/>
        </w:rPr>
        <w:t>jednym</w:t>
      </w:r>
      <w:r w:rsidRPr="00663E80">
        <w:rPr>
          <w:rFonts w:ascii="Verdana" w:hAnsi="Verdana" w:cs="Arial"/>
          <w:color w:val="000000"/>
          <w:sz w:val="18"/>
          <w:szCs w:val="18"/>
        </w:rPr>
        <w:t xml:space="preserve"> dla każdej ze Stron. </w:t>
      </w:r>
      <w:r w:rsidRPr="00663E80">
        <w:rPr>
          <w:rFonts w:ascii="Verdana" w:hAnsi="Verdana" w:cs="Arial"/>
          <w:sz w:val="18"/>
          <w:szCs w:val="18"/>
        </w:rPr>
        <w:t>Każda strona niniejszej umowy powinna być parafowana przez upoważnionych przedstawicieli Stron, przy czym moc oryginału mają wyłącznie parafowane i podpisane egzemplarze Umowy.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F31009" w:rsidRPr="00663E80" w14:paraId="4CD2F7E3" w14:textId="77777777">
        <w:tc>
          <w:tcPr>
            <w:tcW w:w="2500" w:type="pct"/>
          </w:tcPr>
          <w:p w14:paraId="3B97FD35" w14:textId="77777777" w:rsidR="004F1B66" w:rsidRPr="00663E80" w:rsidRDefault="00DA6A9E" w:rsidP="00DA6A9E">
            <w:pPr>
              <w:spacing w:before="60" w:after="60" w:line="300" w:lineRule="atLeast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W imieniu i na rzecz Wykonawcy:</w:t>
            </w:r>
          </w:p>
        </w:tc>
        <w:tc>
          <w:tcPr>
            <w:tcW w:w="2500" w:type="pct"/>
          </w:tcPr>
          <w:p w14:paraId="50D9C121" w14:textId="77777777" w:rsidR="004F1B66" w:rsidRPr="00663E80" w:rsidRDefault="00DA6A9E" w:rsidP="00DA6A9E">
            <w:pPr>
              <w:spacing w:before="60" w:after="60" w:line="300" w:lineRule="atLeast"/>
              <w:jc w:val="right"/>
              <w:rPr>
                <w:rFonts w:ascii="Verdana" w:hAnsi="Verdana" w:cs="Arial"/>
                <w:b/>
                <w:bCs/>
                <w:i/>
                <w:sz w:val="18"/>
                <w:szCs w:val="18"/>
              </w:rPr>
            </w:pPr>
            <w:r w:rsidRPr="00663E80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W imieniu i na rzecz Zamawiającego</w:t>
            </w:r>
            <w:r w:rsidR="004F1B66" w:rsidRPr="00663E80">
              <w:rPr>
                <w:rFonts w:ascii="Verdana" w:hAnsi="Verdana" w:cs="Arial"/>
                <w:b/>
                <w:bCs/>
                <w:i/>
                <w:sz w:val="18"/>
                <w:szCs w:val="18"/>
              </w:rPr>
              <w:t>:</w:t>
            </w:r>
          </w:p>
        </w:tc>
      </w:tr>
      <w:tr w:rsidR="003A52CD" w:rsidRPr="00663E80" w14:paraId="09D86080" w14:textId="77777777" w:rsidTr="00354190">
        <w:tc>
          <w:tcPr>
            <w:tcW w:w="2500" w:type="pct"/>
          </w:tcPr>
          <w:p w14:paraId="547CA4B1" w14:textId="77777777" w:rsidR="003A52CD" w:rsidRPr="00663E80" w:rsidRDefault="003A52CD" w:rsidP="00354190">
            <w:pPr>
              <w:spacing w:before="60" w:after="60" w:line="300" w:lineRule="atLeast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2500" w:type="pct"/>
          </w:tcPr>
          <w:p w14:paraId="4CC7035A" w14:textId="77777777" w:rsidR="003A52CD" w:rsidRPr="00663E80" w:rsidRDefault="003A52CD" w:rsidP="00354190">
            <w:pPr>
              <w:spacing w:before="60" w:after="60" w:line="300" w:lineRule="atLeast"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3A52CD" w:rsidRPr="00663E80" w14:paraId="1306E3FF" w14:textId="77777777" w:rsidTr="00354190">
        <w:tc>
          <w:tcPr>
            <w:tcW w:w="2500" w:type="pct"/>
          </w:tcPr>
          <w:p w14:paraId="4CFAC8F2" w14:textId="77777777" w:rsidR="003A52CD" w:rsidRPr="00663E80" w:rsidRDefault="003A52CD" w:rsidP="00354190">
            <w:pPr>
              <w:spacing w:before="60" w:after="60" w:line="300" w:lineRule="atLeast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2500" w:type="pct"/>
          </w:tcPr>
          <w:p w14:paraId="4BFBB977" w14:textId="77777777" w:rsidR="003A52CD" w:rsidRPr="00663E80" w:rsidRDefault="003A52CD" w:rsidP="00354190">
            <w:pPr>
              <w:spacing w:before="60" w:after="60" w:line="300" w:lineRule="atLeast"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F31009" w:rsidRPr="00663E80" w14:paraId="67076FBF" w14:textId="77777777">
        <w:tc>
          <w:tcPr>
            <w:tcW w:w="2500" w:type="pct"/>
          </w:tcPr>
          <w:p w14:paraId="0A657858" w14:textId="77777777" w:rsidR="008C3BFA" w:rsidRPr="00663E80" w:rsidRDefault="008C3BFA" w:rsidP="00156FCF">
            <w:pPr>
              <w:spacing w:before="60" w:after="60" w:line="300" w:lineRule="atLeast"/>
              <w:jc w:val="both"/>
              <w:rPr>
                <w:rFonts w:ascii="Verdana" w:hAnsi="Verdana" w:cs="Arial"/>
                <w:bCs/>
                <w:sz w:val="18"/>
                <w:szCs w:val="18"/>
              </w:rPr>
            </w:pPr>
          </w:p>
        </w:tc>
        <w:tc>
          <w:tcPr>
            <w:tcW w:w="2500" w:type="pct"/>
          </w:tcPr>
          <w:p w14:paraId="71C67F1D" w14:textId="77777777" w:rsidR="008C3BFA" w:rsidRPr="00663E80" w:rsidRDefault="008C3BFA" w:rsidP="008C3BFA">
            <w:pPr>
              <w:spacing w:before="60" w:after="60" w:line="300" w:lineRule="atLeast"/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</w:tbl>
    <w:p w14:paraId="2356E81A" w14:textId="32079268" w:rsidR="003A52CD" w:rsidRPr="00663E80" w:rsidRDefault="003A52CD" w:rsidP="002E2C91">
      <w:pPr>
        <w:pStyle w:val="Standard"/>
        <w:spacing w:after="0" w:line="320" w:lineRule="atLeast"/>
        <w:jc w:val="left"/>
        <w:rPr>
          <w:rFonts w:ascii="Verdana" w:hAnsi="Verdana"/>
          <w:b/>
          <w:bCs/>
          <w:sz w:val="18"/>
          <w:szCs w:val="18"/>
          <w:lang w:val="pl-PL"/>
        </w:rPr>
      </w:pPr>
    </w:p>
    <w:p w14:paraId="5812EEA2" w14:textId="77777777" w:rsidR="001C2900" w:rsidRPr="00663E80" w:rsidRDefault="003A52CD" w:rsidP="003A52CD">
      <w:pPr>
        <w:pStyle w:val="Standard"/>
        <w:spacing w:after="0" w:line="320" w:lineRule="atLeast"/>
        <w:jc w:val="righ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br w:type="page"/>
      </w:r>
      <w:r w:rsidR="001C2900" w:rsidRPr="00663E80">
        <w:rPr>
          <w:rFonts w:ascii="Verdana" w:hAnsi="Verdana"/>
          <w:b/>
          <w:bCs/>
          <w:sz w:val="18"/>
          <w:szCs w:val="18"/>
          <w:lang w:val="pl-PL"/>
        </w:rPr>
        <w:lastRenderedPageBreak/>
        <w:t>Załącznik nr 1 do UMOWY</w:t>
      </w:r>
    </w:p>
    <w:p w14:paraId="695997BD" w14:textId="772AFAD1" w:rsidR="00067CEE" w:rsidRPr="00663E80" w:rsidRDefault="001C2900" w:rsidP="00067CEE">
      <w:pPr>
        <w:pStyle w:val="Tytu"/>
        <w:spacing w:before="60" w:after="60" w:line="300" w:lineRule="atLeast"/>
        <w:jc w:val="right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/>
          <w:bCs w:val="0"/>
          <w:sz w:val="18"/>
          <w:szCs w:val="18"/>
        </w:rPr>
        <w:t xml:space="preserve"> serwisowej </w:t>
      </w:r>
      <w:r w:rsidR="004E21A3" w:rsidRPr="00663E80">
        <w:rPr>
          <w:rFonts w:ascii="Verdana" w:hAnsi="Verdana"/>
          <w:bCs w:val="0"/>
          <w:sz w:val="18"/>
          <w:szCs w:val="18"/>
        </w:rPr>
        <w:t>CRU/</w:t>
      </w:r>
      <w:r w:rsidR="00E846BA" w:rsidRPr="00663E80">
        <w:rPr>
          <w:rFonts w:ascii="Verdana" w:hAnsi="Verdana" w:cs="Arial"/>
          <w:sz w:val="18"/>
          <w:szCs w:val="18"/>
        </w:rPr>
        <w:t>…………./20</w:t>
      </w:r>
      <w:r w:rsidR="00354ABC">
        <w:rPr>
          <w:rFonts w:ascii="Verdana" w:hAnsi="Verdana" w:cs="Arial"/>
          <w:sz w:val="18"/>
          <w:szCs w:val="18"/>
        </w:rPr>
        <w:t>20</w:t>
      </w:r>
    </w:p>
    <w:p w14:paraId="2D1F142A" w14:textId="77777777" w:rsidR="001C2900" w:rsidRPr="00663E80" w:rsidRDefault="001C2900" w:rsidP="001C2900">
      <w:pPr>
        <w:pStyle w:val="Standard"/>
        <w:spacing w:after="0" w:line="320" w:lineRule="atLeast"/>
        <w:jc w:val="right"/>
        <w:rPr>
          <w:rFonts w:ascii="Verdana" w:hAnsi="Verdana"/>
          <w:b/>
          <w:bCs/>
          <w:sz w:val="18"/>
          <w:szCs w:val="18"/>
          <w:lang w:val="pl-PL"/>
        </w:rPr>
      </w:pPr>
    </w:p>
    <w:p w14:paraId="1C555551" w14:textId="77777777" w:rsidR="001C2900" w:rsidRPr="00663E80" w:rsidRDefault="001C2900" w:rsidP="001C2900">
      <w:pPr>
        <w:pStyle w:val="Standard"/>
        <w:spacing w:after="0" w:line="320" w:lineRule="atLeast"/>
        <w:jc w:val="both"/>
        <w:rPr>
          <w:rFonts w:ascii="Verdana" w:hAnsi="Verdana"/>
          <w:b/>
          <w:bCs/>
          <w:sz w:val="18"/>
          <w:szCs w:val="18"/>
          <w:lang w:val="pl-PL"/>
        </w:rPr>
      </w:pPr>
    </w:p>
    <w:p w14:paraId="10B6D7E6" w14:textId="77777777" w:rsidR="001C2900" w:rsidRPr="00663E80" w:rsidRDefault="001C2900" w:rsidP="001C2900">
      <w:pPr>
        <w:pStyle w:val="Standard"/>
        <w:spacing w:after="0" w:line="320" w:lineRule="atLeast"/>
        <w:rPr>
          <w:rFonts w:ascii="Verdana" w:hAnsi="Verdana"/>
          <w:b/>
          <w:bCs/>
          <w:sz w:val="18"/>
          <w:szCs w:val="18"/>
          <w:lang w:val="pl-PL"/>
        </w:rPr>
      </w:pPr>
      <w:bookmarkStart w:id="48" w:name="_Hlk54096356"/>
      <w:r w:rsidRPr="00663E80">
        <w:rPr>
          <w:rFonts w:ascii="Verdana" w:hAnsi="Verdana"/>
          <w:b/>
          <w:bCs/>
          <w:sz w:val="18"/>
          <w:szCs w:val="18"/>
          <w:lang w:val="pl-PL"/>
        </w:rPr>
        <w:t>Specyfikacja obszarów funkcjonalnych obsługiwanych przez OPROGRAMOWANIE objęte</w:t>
      </w:r>
      <w:r w:rsidRPr="00663E80">
        <w:rPr>
          <w:rFonts w:ascii="Verdana" w:hAnsi="Verdana"/>
          <w:b/>
          <w:bCs/>
          <w:sz w:val="18"/>
          <w:szCs w:val="18"/>
          <w:lang w:val="pl-PL"/>
        </w:rPr>
        <w:br/>
        <w:t>USŁUGAMI SERWISOWYMI</w:t>
      </w:r>
    </w:p>
    <w:p w14:paraId="5185535E" w14:textId="77777777" w:rsidR="001C2900" w:rsidRPr="00663E80" w:rsidRDefault="001C2900" w:rsidP="001C2900">
      <w:pPr>
        <w:pStyle w:val="Standard"/>
        <w:spacing w:after="0" w:line="320" w:lineRule="atLeast"/>
        <w:jc w:val="both"/>
        <w:rPr>
          <w:rFonts w:ascii="Verdana" w:hAnsi="Verdana"/>
          <w:b/>
          <w:bCs/>
          <w:sz w:val="18"/>
          <w:szCs w:val="18"/>
          <w:lang w:val="pl-PL"/>
        </w:rPr>
      </w:pPr>
    </w:p>
    <w:p w14:paraId="02DC1B90" w14:textId="77777777" w:rsidR="00067CEE" w:rsidRPr="00663E80" w:rsidRDefault="00067CEE" w:rsidP="00604CCE">
      <w:pPr>
        <w:pStyle w:val="Standard"/>
        <w:spacing w:line="320" w:lineRule="atLeast"/>
        <w:ind w:left="2551" w:hanging="425"/>
        <w:jc w:val="lef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t>L</w:t>
      </w:r>
      <w:r w:rsidR="00604CCE" w:rsidRPr="00663E80">
        <w:rPr>
          <w:rFonts w:ascii="Verdana" w:hAnsi="Verdana"/>
          <w:b/>
          <w:bCs/>
          <w:sz w:val="18"/>
          <w:szCs w:val="18"/>
          <w:lang w:val="pl-PL"/>
        </w:rPr>
        <w:t>p.  </w:t>
      </w:r>
      <w:r w:rsidRPr="00663E80">
        <w:rPr>
          <w:rFonts w:ascii="Verdana" w:hAnsi="Verdana"/>
          <w:b/>
          <w:bCs/>
          <w:sz w:val="18"/>
          <w:szCs w:val="18"/>
          <w:lang w:val="pl-PL"/>
        </w:rPr>
        <w:t>N</w:t>
      </w:r>
      <w:r w:rsidR="00604CCE" w:rsidRPr="00663E80">
        <w:rPr>
          <w:rFonts w:ascii="Verdana" w:hAnsi="Verdana"/>
          <w:b/>
          <w:bCs/>
          <w:sz w:val="18"/>
          <w:szCs w:val="18"/>
          <w:lang w:val="pl-PL"/>
        </w:rPr>
        <w:t>azwa obszaru</w:t>
      </w:r>
    </w:p>
    <w:tbl>
      <w:tblPr>
        <w:tblStyle w:val="Tabela-Siatka"/>
        <w:tblW w:w="0" w:type="auto"/>
        <w:tblInd w:w="2127" w:type="dxa"/>
        <w:tblLook w:val="04A0" w:firstRow="1" w:lastRow="0" w:firstColumn="1" w:lastColumn="0" w:noHBand="0" w:noVBand="1"/>
      </w:tblPr>
      <w:tblGrid>
        <w:gridCol w:w="522"/>
        <w:gridCol w:w="2917"/>
        <w:gridCol w:w="1134"/>
      </w:tblGrid>
      <w:tr w:rsidR="006456BB" w:rsidRPr="00C131A8" w14:paraId="059929C4" w14:textId="77777777" w:rsidTr="00F45D15">
        <w:tc>
          <w:tcPr>
            <w:tcW w:w="522" w:type="dxa"/>
            <w:vAlign w:val="center"/>
          </w:tcPr>
          <w:p w14:paraId="360780C5" w14:textId="1EF1F9C2" w:rsidR="006456BB" w:rsidRPr="00F45D15" w:rsidRDefault="00C131A8" w:rsidP="00F45D15">
            <w:pPr>
              <w:pStyle w:val="Standard"/>
              <w:spacing w:after="0" w:line="240" w:lineRule="auto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  <w:r w:rsidRPr="00F45D15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Lp.</w:t>
            </w:r>
          </w:p>
        </w:tc>
        <w:tc>
          <w:tcPr>
            <w:tcW w:w="2917" w:type="dxa"/>
            <w:vAlign w:val="center"/>
          </w:tcPr>
          <w:p w14:paraId="58E3DB22" w14:textId="1DC2E89B" w:rsidR="006456BB" w:rsidRPr="00F45D15" w:rsidRDefault="00C131A8" w:rsidP="00F45D15">
            <w:pPr>
              <w:pStyle w:val="Standard"/>
              <w:spacing w:after="0" w:line="240" w:lineRule="auto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  <w:r w:rsidRPr="00C131A8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O</w:t>
            </w:r>
            <w:r w:rsidRPr="00F45D15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programowanie</w:t>
            </w:r>
          </w:p>
        </w:tc>
        <w:tc>
          <w:tcPr>
            <w:tcW w:w="1134" w:type="dxa"/>
            <w:vAlign w:val="center"/>
          </w:tcPr>
          <w:p w14:paraId="385A91D3" w14:textId="63B80510" w:rsidR="006456BB" w:rsidRPr="00F45D15" w:rsidRDefault="00C131A8" w:rsidP="00F45D15">
            <w:pPr>
              <w:pStyle w:val="Standard"/>
              <w:spacing w:after="0" w:line="240" w:lineRule="auto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  <w:r w:rsidRPr="00F45D15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Ilość licencji</w:t>
            </w:r>
          </w:p>
        </w:tc>
      </w:tr>
      <w:tr w:rsidR="006456BB" w14:paraId="0901909A" w14:textId="77777777" w:rsidTr="00F45D15">
        <w:tc>
          <w:tcPr>
            <w:tcW w:w="522" w:type="dxa"/>
          </w:tcPr>
          <w:p w14:paraId="5FE3FD12" w14:textId="601F1247" w:rsidR="006456BB" w:rsidRDefault="00C131A8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  <w:r w:rsidR="006456BB">
              <w:rPr>
                <w:rFonts w:ascii="Verdana" w:hAnsi="Verdana"/>
                <w:bCs/>
                <w:sz w:val="18"/>
                <w:szCs w:val="18"/>
                <w:lang w:val="pl-PL"/>
              </w:rPr>
              <w:t>.</w:t>
            </w:r>
          </w:p>
        </w:tc>
        <w:tc>
          <w:tcPr>
            <w:tcW w:w="2917" w:type="dxa"/>
          </w:tcPr>
          <w:p w14:paraId="48709692" w14:textId="7235A475" w:rsidR="006456BB" w:rsidRDefault="00C131A8" w:rsidP="00411B0B">
            <w:pPr>
              <w:pStyle w:val="Standard"/>
              <w:spacing w:line="320" w:lineRule="atLeast"/>
              <w:jc w:val="both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Kataster</w:t>
            </w:r>
            <w:r w:rsidR="006757F4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 xml:space="preserve"> WZ</w:t>
            </w:r>
          </w:p>
        </w:tc>
        <w:tc>
          <w:tcPr>
            <w:tcW w:w="1134" w:type="dxa"/>
          </w:tcPr>
          <w:p w14:paraId="224D429F" w14:textId="141A95FA" w:rsidR="006456BB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  <w:tr w:rsidR="00C131A8" w14:paraId="1944C176" w14:textId="77777777" w:rsidTr="00F45D15">
        <w:tc>
          <w:tcPr>
            <w:tcW w:w="522" w:type="dxa"/>
          </w:tcPr>
          <w:p w14:paraId="55BDF146" w14:textId="10AF3E91" w:rsidR="00C131A8" w:rsidRDefault="00C131A8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2.</w:t>
            </w:r>
          </w:p>
        </w:tc>
        <w:tc>
          <w:tcPr>
            <w:tcW w:w="2917" w:type="dxa"/>
          </w:tcPr>
          <w:p w14:paraId="72DDF3DA" w14:textId="4592C8DF" w:rsidR="00C131A8" w:rsidRPr="00663E80" w:rsidRDefault="00C131A8" w:rsidP="00411B0B">
            <w:pPr>
              <w:pStyle w:val="Standard"/>
              <w:spacing w:line="320" w:lineRule="atLeast"/>
              <w:jc w:val="both"/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Geo-Zasób:</w:t>
            </w:r>
          </w:p>
        </w:tc>
        <w:tc>
          <w:tcPr>
            <w:tcW w:w="1134" w:type="dxa"/>
          </w:tcPr>
          <w:p w14:paraId="47E0E1D7" w14:textId="5AF858EF" w:rsidR="00C131A8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  <w:tr w:rsidR="00C131A8" w14:paraId="62F58938" w14:textId="77777777" w:rsidTr="00F45D15">
        <w:tc>
          <w:tcPr>
            <w:tcW w:w="522" w:type="dxa"/>
          </w:tcPr>
          <w:p w14:paraId="7096920C" w14:textId="77777777" w:rsidR="00C131A8" w:rsidRDefault="00C131A8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</w:p>
        </w:tc>
        <w:tc>
          <w:tcPr>
            <w:tcW w:w="2917" w:type="dxa"/>
          </w:tcPr>
          <w:p w14:paraId="5B6DD164" w14:textId="74E6C2ED" w:rsidR="00C131A8" w:rsidRPr="00663E80" w:rsidRDefault="00C131A8" w:rsidP="00F45D15">
            <w:pPr>
              <w:pStyle w:val="Standard"/>
              <w:spacing w:line="320" w:lineRule="atLeast"/>
              <w:ind w:left="354"/>
              <w:jc w:val="both"/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Geo-Prace</w:t>
            </w:r>
          </w:p>
        </w:tc>
        <w:tc>
          <w:tcPr>
            <w:tcW w:w="1134" w:type="dxa"/>
          </w:tcPr>
          <w:p w14:paraId="1F06CD0F" w14:textId="04789CBF" w:rsidR="00C131A8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  <w:tr w:rsidR="00C131A8" w14:paraId="22471E9F" w14:textId="77777777" w:rsidTr="00F45D15">
        <w:tc>
          <w:tcPr>
            <w:tcW w:w="522" w:type="dxa"/>
          </w:tcPr>
          <w:p w14:paraId="23AA72DC" w14:textId="77777777" w:rsidR="00C131A8" w:rsidRDefault="00C131A8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</w:p>
        </w:tc>
        <w:tc>
          <w:tcPr>
            <w:tcW w:w="2917" w:type="dxa"/>
          </w:tcPr>
          <w:p w14:paraId="5D051E8A" w14:textId="7E6922A9" w:rsidR="00C131A8" w:rsidRPr="00663E80" w:rsidRDefault="00C131A8" w:rsidP="00F45D15">
            <w:pPr>
              <w:pStyle w:val="Standard"/>
              <w:spacing w:line="320" w:lineRule="atLeast"/>
              <w:ind w:left="354"/>
              <w:jc w:val="both"/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Geo-ZUD</w:t>
            </w:r>
          </w:p>
        </w:tc>
        <w:tc>
          <w:tcPr>
            <w:tcW w:w="1134" w:type="dxa"/>
          </w:tcPr>
          <w:p w14:paraId="28716BF3" w14:textId="22220FA6" w:rsidR="00C131A8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  <w:tr w:rsidR="00C131A8" w14:paraId="178110D7" w14:textId="77777777" w:rsidTr="00F45D15">
        <w:tc>
          <w:tcPr>
            <w:tcW w:w="522" w:type="dxa"/>
          </w:tcPr>
          <w:p w14:paraId="6A9FC5C3" w14:textId="77777777" w:rsidR="00C131A8" w:rsidRDefault="00C131A8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</w:p>
        </w:tc>
        <w:tc>
          <w:tcPr>
            <w:tcW w:w="2917" w:type="dxa"/>
          </w:tcPr>
          <w:p w14:paraId="0E72C9D2" w14:textId="1508AEDF" w:rsidR="00C131A8" w:rsidRPr="00663E80" w:rsidRDefault="00C131A8" w:rsidP="00F45D15">
            <w:pPr>
              <w:pStyle w:val="Standard"/>
              <w:spacing w:line="320" w:lineRule="atLeast"/>
              <w:ind w:left="354"/>
              <w:jc w:val="both"/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Geo-Zlecenia</w:t>
            </w:r>
          </w:p>
        </w:tc>
        <w:tc>
          <w:tcPr>
            <w:tcW w:w="1134" w:type="dxa"/>
          </w:tcPr>
          <w:p w14:paraId="64B53A0E" w14:textId="0FBF18FE" w:rsidR="00C131A8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  <w:tr w:rsidR="00C131A8" w14:paraId="32AD591D" w14:textId="77777777" w:rsidTr="00F45D15">
        <w:tc>
          <w:tcPr>
            <w:tcW w:w="522" w:type="dxa"/>
          </w:tcPr>
          <w:p w14:paraId="5CFE9106" w14:textId="77777777" w:rsidR="00C131A8" w:rsidRDefault="00C131A8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</w:p>
        </w:tc>
        <w:tc>
          <w:tcPr>
            <w:tcW w:w="2917" w:type="dxa"/>
          </w:tcPr>
          <w:p w14:paraId="2D0E70EB" w14:textId="208D9644" w:rsidR="00C131A8" w:rsidRPr="00663E80" w:rsidRDefault="00C131A8" w:rsidP="00F45D15">
            <w:pPr>
              <w:pStyle w:val="Standard"/>
              <w:spacing w:line="320" w:lineRule="atLeast"/>
              <w:ind w:left="354"/>
              <w:jc w:val="both"/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Geo-Osnowa</w:t>
            </w:r>
          </w:p>
        </w:tc>
        <w:tc>
          <w:tcPr>
            <w:tcW w:w="1134" w:type="dxa"/>
          </w:tcPr>
          <w:p w14:paraId="1E0EA3C4" w14:textId="312E78E7" w:rsidR="00C131A8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  <w:tr w:rsidR="00C131A8" w14:paraId="6B685124" w14:textId="77777777" w:rsidTr="00F45D15">
        <w:tc>
          <w:tcPr>
            <w:tcW w:w="522" w:type="dxa"/>
          </w:tcPr>
          <w:p w14:paraId="56DD39EA" w14:textId="77777777" w:rsidR="00C131A8" w:rsidRDefault="00C131A8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</w:p>
        </w:tc>
        <w:tc>
          <w:tcPr>
            <w:tcW w:w="2917" w:type="dxa"/>
          </w:tcPr>
          <w:p w14:paraId="0003B73B" w14:textId="5D2ED05C" w:rsidR="00C131A8" w:rsidRPr="00663E80" w:rsidRDefault="00C131A8" w:rsidP="00F45D15">
            <w:pPr>
              <w:pStyle w:val="Standard"/>
              <w:spacing w:line="320" w:lineRule="atLeast"/>
              <w:ind w:left="354"/>
              <w:jc w:val="both"/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Geo-Portal/Geo-Ośrodek</w:t>
            </w:r>
          </w:p>
        </w:tc>
        <w:tc>
          <w:tcPr>
            <w:tcW w:w="1134" w:type="dxa"/>
          </w:tcPr>
          <w:p w14:paraId="2998F128" w14:textId="5EE10B56" w:rsidR="00C131A8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  <w:tr w:rsidR="00C131A8" w14:paraId="7A4F6847" w14:textId="77777777" w:rsidTr="00F45D15">
        <w:tc>
          <w:tcPr>
            <w:tcW w:w="522" w:type="dxa"/>
          </w:tcPr>
          <w:p w14:paraId="2B19E0F1" w14:textId="77777777" w:rsidR="00C131A8" w:rsidRDefault="00C131A8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</w:p>
        </w:tc>
        <w:tc>
          <w:tcPr>
            <w:tcW w:w="2917" w:type="dxa"/>
          </w:tcPr>
          <w:p w14:paraId="1AD75778" w14:textId="07F9BD0E" w:rsidR="00C131A8" w:rsidRPr="00663E80" w:rsidRDefault="00C131A8" w:rsidP="00F45D15">
            <w:pPr>
              <w:pStyle w:val="Standard"/>
              <w:spacing w:line="320" w:lineRule="atLeast"/>
              <w:ind w:left="354"/>
              <w:jc w:val="both"/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Geo-Szkice</w:t>
            </w:r>
          </w:p>
        </w:tc>
        <w:tc>
          <w:tcPr>
            <w:tcW w:w="1134" w:type="dxa"/>
          </w:tcPr>
          <w:p w14:paraId="524348DF" w14:textId="7A7CBEC6" w:rsidR="00C131A8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  <w:tr w:rsidR="006456BB" w14:paraId="627AD337" w14:textId="77777777" w:rsidTr="00F45D15">
        <w:tc>
          <w:tcPr>
            <w:tcW w:w="522" w:type="dxa"/>
          </w:tcPr>
          <w:p w14:paraId="1C151853" w14:textId="02BAB1D5" w:rsidR="006456BB" w:rsidRDefault="006456BB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3.</w:t>
            </w:r>
          </w:p>
        </w:tc>
        <w:tc>
          <w:tcPr>
            <w:tcW w:w="2917" w:type="dxa"/>
          </w:tcPr>
          <w:p w14:paraId="7052DA5A" w14:textId="21B8AA4F" w:rsidR="006456BB" w:rsidRDefault="00C131A8" w:rsidP="00411B0B">
            <w:pPr>
              <w:pStyle w:val="Standard"/>
              <w:spacing w:line="320" w:lineRule="atLeast"/>
              <w:jc w:val="both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Sonet -Edycja</w:t>
            </w:r>
          </w:p>
        </w:tc>
        <w:tc>
          <w:tcPr>
            <w:tcW w:w="1134" w:type="dxa"/>
          </w:tcPr>
          <w:p w14:paraId="358FA35C" w14:textId="6AF35541" w:rsidR="006456BB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12</w:t>
            </w:r>
          </w:p>
        </w:tc>
      </w:tr>
      <w:tr w:rsidR="006456BB" w14:paraId="37425FB6" w14:textId="77777777" w:rsidTr="00F45D15">
        <w:tc>
          <w:tcPr>
            <w:tcW w:w="522" w:type="dxa"/>
          </w:tcPr>
          <w:p w14:paraId="1D05DA2C" w14:textId="24242AB3" w:rsidR="006456BB" w:rsidRDefault="006456BB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4.</w:t>
            </w:r>
          </w:p>
        </w:tc>
        <w:tc>
          <w:tcPr>
            <w:tcW w:w="2917" w:type="dxa"/>
          </w:tcPr>
          <w:p w14:paraId="048F80C3" w14:textId="042DCDEC" w:rsidR="006456BB" w:rsidRDefault="00C131A8" w:rsidP="00411B0B">
            <w:pPr>
              <w:pStyle w:val="Standard"/>
              <w:spacing w:line="320" w:lineRule="atLeast"/>
              <w:jc w:val="both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Oprogramowanie JARC</w:t>
            </w:r>
          </w:p>
        </w:tc>
        <w:tc>
          <w:tcPr>
            <w:tcW w:w="1134" w:type="dxa"/>
          </w:tcPr>
          <w:p w14:paraId="104B63DA" w14:textId="1EAFBEA6" w:rsidR="006456BB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  <w:tr w:rsidR="006456BB" w14:paraId="11A52F91" w14:textId="77777777" w:rsidTr="00F45D15">
        <w:tc>
          <w:tcPr>
            <w:tcW w:w="522" w:type="dxa"/>
          </w:tcPr>
          <w:p w14:paraId="085EA7D5" w14:textId="4FAA2786" w:rsidR="006456BB" w:rsidRDefault="006456BB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5.</w:t>
            </w:r>
          </w:p>
        </w:tc>
        <w:tc>
          <w:tcPr>
            <w:tcW w:w="2917" w:type="dxa"/>
          </w:tcPr>
          <w:p w14:paraId="32593A45" w14:textId="673ADBAB" w:rsidR="006456BB" w:rsidRDefault="00C131A8" w:rsidP="00411B0B">
            <w:pPr>
              <w:pStyle w:val="Standard"/>
              <w:spacing w:line="320" w:lineRule="atLeast"/>
              <w:jc w:val="both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Ochrona Danych Osobowych</w:t>
            </w:r>
          </w:p>
        </w:tc>
        <w:tc>
          <w:tcPr>
            <w:tcW w:w="1134" w:type="dxa"/>
          </w:tcPr>
          <w:p w14:paraId="241D4322" w14:textId="57319E93" w:rsidR="006456BB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  <w:tr w:rsidR="006456BB" w14:paraId="04780EA9" w14:textId="77777777" w:rsidTr="00F45D15">
        <w:tc>
          <w:tcPr>
            <w:tcW w:w="522" w:type="dxa"/>
          </w:tcPr>
          <w:p w14:paraId="091E9AB5" w14:textId="1DD494BB" w:rsidR="006456BB" w:rsidRDefault="006456BB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6.</w:t>
            </w:r>
          </w:p>
        </w:tc>
        <w:tc>
          <w:tcPr>
            <w:tcW w:w="2917" w:type="dxa"/>
          </w:tcPr>
          <w:p w14:paraId="7621BABD" w14:textId="39AB9EE5" w:rsidR="006456BB" w:rsidRDefault="00C131A8" w:rsidP="00411B0B">
            <w:pPr>
              <w:pStyle w:val="Standard"/>
              <w:spacing w:line="320" w:lineRule="atLeast"/>
              <w:jc w:val="both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PZP (Geo-Plany)</w:t>
            </w:r>
          </w:p>
        </w:tc>
        <w:tc>
          <w:tcPr>
            <w:tcW w:w="1134" w:type="dxa"/>
          </w:tcPr>
          <w:p w14:paraId="0705CC37" w14:textId="259D570E" w:rsidR="006456BB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  <w:tr w:rsidR="006456BB" w14:paraId="5EEED41F" w14:textId="77777777" w:rsidTr="00F45D15">
        <w:tc>
          <w:tcPr>
            <w:tcW w:w="522" w:type="dxa"/>
          </w:tcPr>
          <w:p w14:paraId="0CD7111C" w14:textId="51FC439A" w:rsidR="006456BB" w:rsidRDefault="006456BB" w:rsidP="006063BD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7.</w:t>
            </w:r>
          </w:p>
        </w:tc>
        <w:tc>
          <w:tcPr>
            <w:tcW w:w="2917" w:type="dxa"/>
          </w:tcPr>
          <w:p w14:paraId="31B81CFD" w14:textId="6E7C711F" w:rsidR="006456BB" w:rsidRDefault="00C131A8" w:rsidP="00411B0B">
            <w:pPr>
              <w:pStyle w:val="Standard"/>
              <w:spacing w:line="320" w:lineRule="atLeast"/>
              <w:jc w:val="both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 w:rsidRPr="00663E80">
              <w:rPr>
                <w:rFonts w:ascii="Verdana" w:hAnsi="Verdana"/>
                <w:bCs/>
                <w:noProof/>
                <w:sz w:val="18"/>
                <w:szCs w:val="18"/>
                <w:lang w:val="pl-PL"/>
              </w:rPr>
              <w:t>GisWebNet</w:t>
            </w:r>
          </w:p>
        </w:tc>
        <w:tc>
          <w:tcPr>
            <w:tcW w:w="1134" w:type="dxa"/>
          </w:tcPr>
          <w:p w14:paraId="7F3CEA20" w14:textId="20216BE9" w:rsidR="006456BB" w:rsidRDefault="00A85A82" w:rsidP="00A85A82">
            <w:pPr>
              <w:pStyle w:val="Standard"/>
              <w:spacing w:line="320" w:lineRule="atLeast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pl-PL"/>
              </w:rPr>
              <w:t>1</w:t>
            </w:r>
          </w:p>
        </w:tc>
      </w:tr>
    </w:tbl>
    <w:p w14:paraId="6D37E451" w14:textId="33B3F8A5" w:rsidR="0035467F" w:rsidRPr="00663E80" w:rsidRDefault="0035467F" w:rsidP="004F0374">
      <w:pPr>
        <w:pStyle w:val="Standard"/>
        <w:spacing w:after="0" w:line="320" w:lineRule="atLeast"/>
        <w:ind w:left="2127"/>
        <w:jc w:val="both"/>
        <w:rPr>
          <w:rFonts w:ascii="Verdana" w:hAnsi="Verdana"/>
          <w:bCs/>
          <w:sz w:val="18"/>
          <w:szCs w:val="18"/>
          <w:lang w:val="pl-PL"/>
        </w:rPr>
      </w:pPr>
      <w:r w:rsidRPr="00F52F3E">
        <w:rPr>
          <w:rFonts w:ascii="Verdana" w:hAnsi="Verdana"/>
          <w:bCs/>
          <w:sz w:val="18"/>
          <w:szCs w:val="18"/>
          <w:lang w:val="pl-PL"/>
        </w:rPr>
        <w:fldChar w:fldCharType="begin"/>
      </w:r>
      <w:r w:rsidRPr="00663E80">
        <w:rPr>
          <w:rFonts w:ascii="Verdana" w:hAnsi="Verdana"/>
          <w:bCs/>
          <w:sz w:val="18"/>
          <w:szCs w:val="18"/>
          <w:lang w:val="pl-PL"/>
        </w:rPr>
        <w:instrText xml:space="preserve"> MERGEFIELD "OBSZARY" </w:instrText>
      </w:r>
      <w:r w:rsidRPr="00F52F3E">
        <w:rPr>
          <w:rFonts w:ascii="Verdana" w:hAnsi="Verdana"/>
          <w:bCs/>
          <w:sz w:val="18"/>
          <w:szCs w:val="18"/>
          <w:lang w:val="pl-PL"/>
        </w:rPr>
        <w:fldChar w:fldCharType="end"/>
      </w:r>
    </w:p>
    <w:bookmarkEnd w:id="48"/>
    <w:p w14:paraId="143EF323" w14:textId="77777777" w:rsidR="003A52CD" w:rsidRPr="00663E80" w:rsidRDefault="004F1B66" w:rsidP="003A52CD">
      <w:pPr>
        <w:pStyle w:val="Standard"/>
        <w:spacing w:after="0" w:line="320" w:lineRule="atLeast"/>
        <w:ind w:left="2520"/>
        <w:jc w:val="righ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Cs/>
          <w:sz w:val="18"/>
          <w:szCs w:val="18"/>
          <w:lang w:val="pl-PL"/>
        </w:rPr>
        <w:br w:type="page"/>
      </w:r>
      <w:r w:rsidR="003A52CD" w:rsidRPr="00663E80">
        <w:rPr>
          <w:rFonts w:ascii="Verdana" w:hAnsi="Verdana"/>
          <w:b/>
          <w:bCs/>
          <w:sz w:val="18"/>
          <w:szCs w:val="18"/>
          <w:lang w:val="pl-PL"/>
        </w:rPr>
        <w:lastRenderedPageBreak/>
        <w:t>Załącznik nr 2 do UMOWY</w:t>
      </w:r>
    </w:p>
    <w:p w14:paraId="4E0234FE" w14:textId="6048D07E" w:rsidR="003A52CD" w:rsidRPr="00663E80" w:rsidRDefault="003A52CD" w:rsidP="003A52CD">
      <w:pPr>
        <w:pStyle w:val="Tytu"/>
        <w:spacing w:before="60" w:after="60" w:line="300" w:lineRule="atLeast"/>
        <w:jc w:val="right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/>
          <w:bCs w:val="0"/>
          <w:sz w:val="18"/>
          <w:szCs w:val="18"/>
        </w:rPr>
        <w:t xml:space="preserve">serwisowej </w:t>
      </w:r>
      <w:r w:rsidR="004E21A3" w:rsidRPr="00663E80">
        <w:rPr>
          <w:rFonts w:ascii="Verdana" w:hAnsi="Verdana"/>
          <w:bCs w:val="0"/>
          <w:sz w:val="18"/>
          <w:szCs w:val="18"/>
        </w:rPr>
        <w:t>CRU/</w:t>
      </w:r>
      <w:r w:rsidR="004373DB" w:rsidRPr="00663E80">
        <w:rPr>
          <w:rFonts w:ascii="Verdana" w:hAnsi="Verdana" w:cs="Arial"/>
          <w:sz w:val="18"/>
          <w:szCs w:val="18"/>
        </w:rPr>
        <w:t>……………../</w:t>
      </w:r>
      <w:r w:rsidR="00CF5513" w:rsidRPr="00663E80">
        <w:rPr>
          <w:rFonts w:ascii="Verdana" w:hAnsi="Verdana" w:cs="Arial"/>
          <w:sz w:val="18"/>
          <w:szCs w:val="18"/>
        </w:rPr>
        <w:t>20</w:t>
      </w:r>
      <w:r w:rsidR="00354ABC">
        <w:rPr>
          <w:rFonts w:ascii="Verdana" w:hAnsi="Verdana" w:cs="Arial"/>
          <w:sz w:val="18"/>
          <w:szCs w:val="18"/>
        </w:rPr>
        <w:t>20</w:t>
      </w:r>
    </w:p>
    <w:p w14:paraId="45B7E5B7" w14:textId="77777777" w:rsidR="003A52CD" w:rsidRPr="00663E80" w:rsidRDefault="003A52CD" w:rsidP="008111DA">
      <w:pPr>
        <w:pStyle w:val="Standard"/>
        <w:tabs>
          <w:tab w:val="clear" w:pos="533"/>
          <w:tab w:val="clear" w:pos="567"/>
          <w:tab w:val="clear" w:pos="1066"/>
          <w:tab w:val="clear" w:pos="1598"/>
          <w:tab w:val="clear" w:pos="2131"/>
          <w:tab w:val="clear" w:pos="2664"/>
          <w:tab w:val="clear" w:pos="3197"/>
          <w:tab w:val="clear" w:pos="3730"/>
          <w:tab w:val="clear" w:pos="4262"/>
          <w:tab w:val="clear" w:pos="4795"/>
          <w:tab w:val="clear" w:pos="5328"/>
          <w:tab w:val="clear" w:pos="9000"/>
        </w:tabs>
        <w:spacing w:after="0" w:line="320" w:lineRule="atLeast"/>
        <w:rPr>
          <w:rFonts w:ascii="Verdana" w:hAnsi="Verdana"/>
          <w:b/>
          <w:bCs/>
          <w:sz w:val="18"/>
          <w:szCs w:val="18"/>
          <w:lang w:val="pl-PL"/>
        </w:rPr>
      </w:pPr>
    </w:p>
    <w:p w14:paraId="3AF47778" w14:textId="77777777" w:rsidR="003A52CD" w:rsidRPr="00663E80" w:rsidRDefault="003A52CD" w:rsidP="003A52CD">
      <w:pPr>
        <w:pStyle w:val="Standard"/>
        <w:tabs>
          <w:tab w:val="clear" w:pos="533"/>
          <w:tab w:val="clear" w:pos="567"/>
          <w:tab w:val="clear" w:pos="1066"/>
          <w:tab w:val="clear" w:pos="1598"/>
          <w:tab w:val="clear" w:pos="2131"/>
          <w:tab w:val="clear" w:pos="2664"/>
          <w:tab w:val="clear" w:pos="3197"/>
          <w:tab w:val="clear" w:pos="3730"/>
          <w:tab w:val="clear" w:pos="4262"/>
          <w:tab w:val="clear" w:pos="4795"/>
          <w:tab w:val="clear" w:pos="5328"/>
        </w:tabs>
        <w:spacing w:after="0" w:line="320" w:lineRule="atLeas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t>Zakres Usług Serwisowych</w:t>
      </w:r>
    </w:p>
    <w:p w14:paraId="4F981634" w14:textId="77777777" w:rsidR="003A52CD" w:rsidRPr="00663E80" w:rsidRDefault="003A52CD" w:rsidP="003A52CD">
      <w:pPr>
        <w:pStyle w:val="Standard"/>
        <w:tabs>
          <w:tab w:val="clear" w:pos="533"/>
          <w:tab w:val="clear" w:pos="567"/>
          <w:tab w:val="clear" w:pos="1066"/>
          <w:tab w:val="clear" w:pos="1598"/>
          <w:tab w:val="clear" w:pos="2131"/>
          <w:tab w:val="clear" w:pos="2664"/>
          <w:tab w:val="clear" w:pos="3197"/>
          <w:tab w:val="clear" w:pos="3730"/>
          <w:tab w:val="clear" w:pos="4262"/>
          <w:tab w:val="clear" w:pos="4795"/>
          <w:tab w:val="clear" w:pos="5328"/>
        </w:tabs>
        <w:spacing w:after="0" w:line="320" w:lineRule="atLeast"/>
        <w:rPr>
          <w:rFonts w:ascii="Verdana" w:hAnsi="Verdana"/>
          <w:b/>
          <w:bCs/>
          <w:sz w:val="18"/>
          <w:szCs w:val="18"/>
          <w:lang w:val="pl-PL"/>
        </w:rPr>
      </w:pPr>
    </w:p>
    <w:p w14:paraId="18989A0A" w14:textId="67BB30FD" w:rsidR="003A52CD" w:rsidRPr="00663E80" w:rsidRDefault="003A52CD" w:rsidP="003A52CD">
      <w:p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bookmarkStart w:id="49" w:name="_Ref96246015"/>
      <w:r w:rsidRPr="00663E80">
        <w:rPr>
          <w:rFonts w:ascii="Verdana" w:hAnsi="Verdana" w:cs="Arial"/>
          <w:sz w:val="18"/>
          <w:szCs w:val="18"/>
        </w:rPr>
        <w:t>Na podstawie niniejszej umowy Wykonawca zobowiązuje się do świadczenia na zasadach określonych w</w:t>
      </w:r>
      <w:r w:rsidR="008111DA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>Załączniku nr 3 i 4 następujących Usług Serwisowych:</w:t>
      </w:r>
    </w:p>
    <w:p w14:paraId="315A409C" w14:textId="77777777" w:rsidR="003A52CD" w:rsidRPr="00663E80" w:rsidRDefault="003A52CD" w:rsidP="003A52CD">
      <w:pPr>
        <w:numPr>
          <w:ilvl w:val="0"/>
          <w:numId w:val="5"/>
        </w:numPr>
        <w:tabs>
          <w:tab w:val="clear" w:pos="900"/>
          <w:tab w:val="num" w:pos="360"/>
        </w:tabs>
        <w:spacing w:before="60" w:after="60" w:line="360" w:lineRule="auto"/>
        <w:ind w:hanging="900"/>
        <w:jc w:val="both"/>
        <w:rPr>
          <w:rFonts w:ascii="Verdana" w:hAnsi="Verdana" w:cs="Arial"/>
          <w:sz w:val="18"/>
          <w:szCs w:val="18"/>
        </w:rPr>
      </w:pPr>
      <w:bookmarkStart w:id="50" w:name="_Hlk54093225"/>
      <w:r w:rsidRPr="00663E80">
        <w:rPr>
          <w:rFonts w:ascii="Verdana" w:hAnsi="Verdana" w:cs="Arial"/>
          <w:sz w:val="18"/>
          <w:szCs w:val="18"/>
        </w:rPr>
        <w:t>Zakres Nadzoru Autorskiego:</w:t>
      </w:r>
    </w:p>
    <w:p w14:paraId="6E6D6561" w14:textId="5AE357AE" w:rsidR="003A52CD" w:rsidRPr="00663E80" w:rsidRDefault="003A52CD" w:rsidP="003A52CD">
      <w:pPr>
        <w:numPr>
          <w:ilvl w:val="1"/>
          <w:numId w:val="3"/>
        </w:num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/>
          <w:color w:val="000000"/>
          <w:sz w:val="18"/>
          <w:szCs w:val="18"/>
        </w:rPr>
        <w:t>dostosowanie Oprogramowania do zmian wynikających z</w:t>
      </w:r>
      <w:r w:rsidR="003A69BD">
        <w:rPr>
          <w:rFonts w:ascii="Verdana" w:hAnsi="Verdana"/>
          <w:color w:val="000000"/>
          <w:sz w:val="18"/>
          <w:szCs w:val="18"/>
        </w:rPr>
        <w:t> </w:t>
      </w:r>
      <w:r w:rsidRPr="00663E80">
        <w:rPr>
          <w:rFonts w:ascii="Verdana" w:hAnsi="Verdana"/>
          <w:color w:val="000000"/>
          <w:sz w:val="18"/>
          <w:szCs w:val="18"/>
        </w:rPr>
        <w:t>przepisów prawnych i</w:t>
      </w:r>
      <w:r w:rsidR="003A69BD">
        <w:rPr>
          <w:rFonts w:ascii="Verdana" w:hAnsi="Verdana"/>
          <w:color w:val="000000"/>
          <w:sz w:val="18"/>
          <w:szCs w:val="18"/>
        </w:rPr>
        <w:t> </w:t>
      </w:r>
      <w:r w:rsidRPr="00663E80">
        <w:rPr>
          <w:rFonts w:ascii="Verdana" w:hAnsi="Verdana"/>
          <w:color w:val="000000"/>
          <w:sz w:val="18"/>
          <w:szCs w:val="18"/>
        </w:rPr>
        <w:t>nowych powszechnie obowiązujących zmian prawa w</w:t>
      </w:r>
      <w:r w:rsidR="003A69BD">
        <w:rPr>
          <w:rFonts w:ascii="Verdana" w:hAnsi="Verdana"/>
          <w:color w:val="000000"/>
          <w:sz w:val="18"/>
          <w:szCs w:val="18"/>
        </w:rPr>
        <w:t> </w:t>
      </w:r>
      <w:r w:rsidRPr="00663E80">
        <w:rPr>
          <w:rFonts w:ascii="Verdana" w:hAnsi="Verdana"/>
          <w:color w:val="000000"/>
          <w:sz w:val="18"/>
          <w:szCs w:val="18"/>
        </w:rPr>
        <w:t>terminie nie dłuższym niż 30 dni licząc od</w:t>
      </w:r>
      <w:r w:rsidR="008111DA">
        <w:rPr>
          <w:rFonts w:ascii="Verdana" w:hAnsi="Verdana"/>
          <w:color w:val="000000"/>
          <w:sz w:val="18"/>
          <w:szCs w:val="18"/>
        </w:rPr>
        <w:t> </w:t>
      </w:r>
      <w:r w:rsidRPr="00663E80">
        <w:rPr>
          <w:rFonts w:ascii="Verdana" w:hAnsi="Verdana"/>
          <w:color w:val="000000"/>
          <w:sz w:val="18"/>
          <w:szCs w:val="18"/>
        </w:rPr>
        <w:t>terminu wejścia w życie zmienionych regulacji, jednakże nie krócej niż 30 dni od dnia otrzymania przez Wykonawcę informacji o konieczności dostosowana Oprogramowania. Dostosowanie, o którym mowa w zdaniu poprzednim nie obejmuje wprowadzenia nowych funkcjonalności w Oprogramowaniu nawet, jeżeli konieczność ich wprowadzenia wynika ze zmiany stanu prawnego. W przypadku niemożliwości terminowego wykonania zmian w Oprogramowaniu fakt ten należy zgłosić Zamawiającemu co najmniej 5 dni przed upływem terminu wykonania zmian. W uzasadnionych przypadkach Strony mogą ustalić nowy termin wykonania dostosowań w Oprogramowaniu,</w:t>
      </w:r>
    </w:p>
    <w:p w14:paraId="75D729BB" w14:textId="64735188" w:rsidR="003A52CD" w:rsidRPr="00663E80" w:rsidRDefault="003A52CD" w:rsidP="003A52CD">
      <w:pPr>
        <w:numPr>
          <w:ilvl w:val="1"/>
          <w:numId w:val="3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aktualizacja, modyfikacja oraz rozszerzenia lub zmiana funkcjonalności i technologii OPROGRAMOWANIA wykonane z własnej inicjatywy </w:t>
      </w:r>
      <w:r w:rsidR="007F0CDE">
        <w:rPr>
          <w:rFonts w:ascii="Verdana" w:hAnsi="Verdana" w:cs="Arial"/>
          <w:sz w:val="18"/>
          <w:szCs w:val="18"/>
        </w:rPr>
        <w:t>Wykonawcy</w:t>
      </w:r>
      <w:r w:rsidR="002E2AA1">
        <w:rPr>
          <w:rFonts w:ascii="Verdana" w:hAnsi="Verdana" w:cs="Arial"/>
          <w:sz w:val="18"/>
          <w:szCs w:val="18"/>
        </w:rPr>
        <w:t>,</w:t>
      </w:r>
    </w:p>
    <w:p w14:paraId="5A68CF90" w14:textId="77777777" w:rsidR="003A52CD" w:rsidRPr="00663E80" w:rsidRDefault="003A52CD" w:rsidP="003A52CD">
      <w:pPr>
        <w:numPr>
          <w:ilvl w:val="1"/>
          <w:numId w:val="3"/>
        </w:num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dostarczanie aktualnej DOKUMENTACJI UŻYTKOWEJ.</w:t>
      </w:r>
    </w:p>
    <w:bookmarkEnd w:id="50"/>
    <w:p w14:paraId="01EF9F0F" w14:textId="77777777" w:rsidR="003A52CD" w:rsidRPr="00663E80" w:rsidRDefault="003A52CD" w:rsidP="003A52CD">
      <w:pPr>
        <w:spacing w:before="60" w:after="60" w:line="360" w:lineRule="auto"/>
        <w:ind w:left="720"/>
        <w:jc w:val="both"/>
        <w:rPr>
          <w:rFonts w:ascii="Verdana" w:hAnsi="Verdana" w:cs="Arial"/>
          <w:sz w:val="18"/>
          <w:szCs w:val="18"/>
        </w:rPr>
      </w:pPr>
    </w:p>
    <w:p w14:paraId="60B5AA76" w14:textId="77777777" w:rsidR="003A52CD" w:rsidRPr="00663E80" w:rsidRDefault="003A52CD" w:rsidP="003A52CD">
      <w:pPr>
        <w:numPr>
          <w:ilvl w:val="0"/>
          <w:numId w:val="5"/>
        </w:numPr>
        <w:tabs>
          <w:tab w:val="clear" w:pos="900"/>
          <w:tab w:val="num" w:pos="360"/>
        </w:tabs>
        <w:spacing w:before="60" w:after="60" w:line="360" w:lineRule="auto"/>
        <w:ind w:hanging="900"/>
        <w:jc w:val="both"/>
        <w:rPr>
          <w:rFonts w:ascii="Verdana" w:hAnsi="Verdana" w:cs="Arial"/>
          <w:sz w:val="18"/>
          <w:szCs w:val="18"/>
        </w:rPr>
      </w:pPr>
      <w:bookmarkStart w:id="51" w:name="_Hlk54094630"/>
      <w:r w:rsidRPr="00663E80">
        <w:rPr>
          <w:rFonts w:ascii="Verdana" w:hAnsi="Verdana" w:cs="Arial"/>
          <w:sz w:val="18"/>
          <w:szCs w:val="18"/>
        </w:rPr>
        <w:t>Zakres Usług Serwisowych Oprogramowania:</w:t>
      </w:r>
    </w:p>
    <w:p w14:paraId="34594A8F" w14:textId="370BAD7E" w:rsidR="003A52CD" w:rsidRPr="00663E80" w:rsidRDefault="003A52CD" w:rsidP="003A52CD">
      <w:pPr>
        <w:numPr>
          <w:ilvl w:val="1"/>
          <w:numId w:val="11"/>
        </w:num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analiza, diagnozowanie i usuwanie B</w:t>
      </w:r>
      <w:r w:rsidR="007F0CDE">
        <w:rPr>
          <w:rFonts w:ascii="Verdana" w:hAnsi="Verdana" w:cs="Arial"/>
          <w:sz w:val="18"/>
          <w:szCs w:val="18"/>
        </w:rPr>
        <w:t>łędów Oprogramowania,</w:t>
      </w:r>
      <w:r w:rsidRPr="00663E80">
        <w:rPr>
          <w:rFonts w:ascii="Verdana" w:hAnsi="Verdana" w:cs="Arial"/>
          <w:sz w:val="18"/>
          <w:szCs w:val="18"/>
        </w:rPr>
        <w:t>,</w:t>
      </w:r>
    </w:p>
    <w:p w14:paraId="608E2AB0" w14:textId="77777777" w:rsidR="003A52CD" w:rsidRPr="00663E80" w:rsidRDefault="003A52CD" w:rsidP="003A52CD">
      <w:pPr>
        <w:numPr>
          <w:ilvl w:val="1"/>
          <w:numId w:val="11"/>
        </w:num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naprawa baz danych OPROGRAMOWANIA,</w:t>
      </w:r>
    </w:p>
    <w:p w14:paraId="49087A81" w14:textId="560B8181" w:rsidR="003A52CD" w:rsidRPr="00663E80" w:rsidRDefault="003A52CD" w:rsidP="003A52CD">
      <w:pPr>
        <w:numPr>
          <w:ilvl w:val="1"/>
          <w:numId w:val="11"/>
        </w:num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 xml:space="preserve">świadczenie usług związanych z serwisem diagnostycznym baz danych, oprogramowania systemowo-narzędziowego i OPROGRAMOWANIA realizowanym przez specjalistów </w:t>
      </w:r>
      <w:r w:rsidR="00B80688">
        <w:rPr>
          <w:rFonts w:ascii="Verdana" w:hAnsi="Verdana"/>
          <w:sz w:val="18"/>
          <w:szCs w:val="18"/>
        </w:rPr>
        <w:t>Wykonawcy</w:t>
      </w:r>
      <w:r w:rsidRPr="00663E80">
        <w:rPr>
          <w:rFonts w:ascii="Verdana" w:hAnsi="Verdana"/>
          <w:sz w:val="18"/>
          <w:szCs w:val="18"/>
        </w:rPr>
        <w:t xml:space="preserve"> poprzez Internet,</w:t>
      </w:r>
    </w:p>
    <w:p w14:paraId="65507529" w14:textId="24FD0618" w:rsidR="003A52CD" w:rsidRPr="00663E80" w:rsidRDefault="003A52CD" w:rsidP="003A52CD">
      <w:pPr>
        <w:numPr>
          <w:ilvl w:val="1"/>
          <w:numId w:val="11"/>
        </w:numPr>
        <w:spacing w:before="60" w:after="60" w:line="360" w:lineRule="auto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przeprowadzenie w okresie obowiązywania UMOWY w siedzibie ZAMAWIAJĄCEGO (bez dodatkowych kosztów) 8 wizyt serwisowo-wdrożeniowych o czasie trwania 6 godzin, po uprzednim zgłoszeniu przez ZAMAWIAJĄCEGO potrzeby przeprowadzenia takich wizyt.</w:t>
      </w:r>
    </w:p>
    <w:p w14:paraId="5AAB9EFA" w14:textId="12741DB0" w:rsidR="003A52CD" w:rsidRPr="00663E80" w:rsidRDefault="003A52CD" w:rsidP="003A52CD">
      <w:pPr>
        <w:numPr>
          <w:ilvl w:val="1"/>
          <w:numId w:val="11"/>
        </w:num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 xml:space="preserve">usługi </w:t>
      </w:r>
      <w:r w:rsidR="00CD2A94">
        <w:rPr>
          <w:rFonts w:ascii="Verdana" w:hAnsi="Verdana" w:cs="Arial"/>
          <w:sz w:val="18"/>
          <w:szCs w:val="18"/>
        </w:rPr>
        <w:t xml:space="preserve">serwisowe świadczone przez Wykonawcę </w:t>
      </w:r>
      <w:r w:rsidRPr="00663E80">
        <w:rPr>
          <w:rFonts w:ascii="Verdana" w:hAnsi="Verdana" w:cs="Arial"/>
          <w:sz w:val="18"/>
          <w:szCs w:val="18"/>
        </w:rPr>
        <w:t xml:space="preserve"> w DNI ROBOCZE w godzinach 9</w:t>
      </w:r>
      <w:r w:rsidR="00B92474">
        <w:rPr>
          <w:rFonts w:ascii="Verdana" w:hAnsi="Verdana" w:cs="Arial"/>
          <w:sz w:val="18"/>
          <w:szCs w:val="18"/>
        </w:rPr>
        <w:t>:00</w:t>
      </w:r>
      <w:r w:rsidRPr="00663E80">
        <w:rPr>
          <w:rFonts w:ascii="Verdana" w:hAnsi="Verdana" w:cs="Arial"/>
          <w:sz w:val="18"/>
          <w:szCs w:val="18"/>
        </w:rPr>
        <w:t xml:space="preserve"> – 16</w:t>
      </w:r>
      <w:r w:rsidR="00B92474">
        <w:rPr>
          <w:rFonts w:ascii="Verdana" w:hAnsi="Verdana" w:cs="Arial"/>
          <w:sz w:val="18"/>
          <w:szCs w:val="18"/>
        </w:rPr>
        <w:t>:00</w:t>
      </w:r>
      <w:r w:rsidRPr="00663E80">
        <w:rPr>
          <w:rFonts w:ascii="Verdana" w:hAnsi="Verdana" w:cs="Arial"/>
          <w:sz w:val="18"/>
          <w:szCs w:val="18"/>
        </w:rPr>
        <w:t>.</w:t>
      </w:r>
    </w:p>
    <w:bookmarkEnd w:id="51"/>
    <w:p w14:paraId="3DC01FE4" w14:textId="56B93DB0" w:rsidR="00663E80" w:rsidRDefault="003A52CD" w:rsidP="007F4038">
      <w:pPr>
        <w:numPr>
          <w:ilvl w:val="0"/>
          <w:numId w:val="13"/>
        </w:numPr>
        <w:tabs>
          <w:tab w:val="clear" w:pos="900"/>
          <w:tab w:val="num" w:pos="360"/>
        </w:tabs>
        <w:spacing w:before="60" w:after="60" w:line="300" w:lineRule="atLeast"/>
        <w:ind w:hanging="900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W przypadku konieczności wprowadzenia do Oprogramowania nowych funkcjonalności, wg specyficznych oczekiwań Zamawiającego będą one wprowadzone w zakresie i w sposób opisany w zaakceptowanych wcześniej przez Strony, a przygotowane przez Wykonawcę Formularzach Wymagań.</w:t>
      </w:r>
      <w:bookmarkEnd w:id="49"/>
    </w:p>
    <w:p w14:paraId="094139A4" w14:textId="77777777" w:rsidR="00663E80" w:rsidRDefault="00663E80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br w:type="page"/>
      </w:r>
    </w:p>
    <w:p w14:paraId="0E943ED4" w14:textId="478B62F3" w:rsidR="003A52CD" w:rsidRPr="00663E80" w:rsidRDefault="003A52CD" w:rsidP="003A52CD">
      <w:pPr>
        <w:pStyle w:val="Standard"/>
        <w:spacing w:after="0" w:line="320" w:lineRule="atLeast"/>
        <w:jc w:val="righ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lastRenderedPageBreak/>
        <w:t>Załącznik nr 3 do UMOWY</w:t>
      </w:r>
    </w:p>
    <w:p w14:paraId="683B0C0D" w14:textId="2791701C" w:rsidR="003A52CD" w:rsidRPr="00663E80" w:rsidRDefault="003A52CD" w:rsidP="003A52CD">
      <w:pPr>
        <w:pStyle w:val="Tytu"/>
        <w:spacing w:before="60" w:after="60" w:line="300" w:lineRule="atLeast"/>
        <w:jc w:val="right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/>
          <w:bCs w:val="0"/>
          <w:sz w:val="18"/>
          <w:szCs w:val="18"/>
        </w:rPr>
        <w:t xml:space="preserve">serwisowej </w:t>
      </w:r>
      <w:r w:rsidR="004E21A3" w:rsidRPr="00663E80">
        <w:rPr>
          <w:rFonts w:ascii="Verdana" w:hAnsi="Verdana"/>
          <w:bCs w:val="0"/>
          <w:sz w:val="18"/>
          <w:szCs w:val="18"/>
        </w:rPr>
        <w:t>CRU/</w:t>
      </w:r>
      <w:r w:rsidR="00CF5513" w:rsidRPr="00663E80">
        <w:rPr>
          <w:rFonts w:ascii="Verdana" w:hAnsi="Verdana" w:cs="Arial"/>
          <w:sz w:val="18"/>
          <w:szCs w:val="18"/>
        </w:rPr>
        <w:t>…………./20</w:t>
      </w:r>
      <w:r w:rsidR="00354ABC">
        <w:rPr>
          <w:rFonts w:ascii="Verdana" w:hAnsi="Verdana" w:cs="Arial"/>
          <w:sz w:val="18"/>
          <w:szCs w:val="18"/>
        </w:rPr>
        <w:t>20</w:t>
      </w:r>
    </w:p>
    <w:p w14:paraId="3C4A420A" w14:textId="77777777" w:rsidR="003A52CD" w:rsidRPr="00663E80" w:rsidRDefault="003A52CD" w:rsidP="003A52CD">
      <w:pPr>
        <w:pStyle w:val="Standard"/>
        <w:spacing w:before="240" w:after="240" w:line="320" w:lineRule="atLeast"/>
        <w:rPr>
          <w:rFonts w:ascii="Verdana" w:hAnsi="Verdana"/>
          <w:b/>
          <w:bCs/>
          <w:sz w:val="18"/>
          <w:szCs w:val="18"/>
          <w:lang w:val="pl-PL"/>
        </w:rPr>
      </w:pPr>
    </w:p>
    <w:p w14:paraId="07D44204" w14:textId="77777777" w:rsidR="003A52CD" w:rsidRPr="00663E80" w:rsidRDefault="003A52CD" w:rsidP="003A52CD">
      <w:pPr>
        <w:pStyle w:val="Standard"/>
        <w:spacing w:before="240" w:after="240" w:line="320" w:lineRule="atLeas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t>Krytyczność Zgłoszenia</w:t>
      </w:r>
    </w:p>
    <w:p w14:paraId="74F558C2" w14:textId="77777777" w:rsidR="003A52CD" w:rsidRPr="00663E80" w:rsidRDefault="003A52CD" w:rsidP="003A52CD">
      <w:pPr>
        <w:pStyle w:val="Standard"/>
        <w:spacing w:before="360" w:after="240" w:line="240" w:lineRule="auto"/>
        <w:jc w:val="left"/>
        <w:rPr>
          <w:rFonts w:ascii="Verdana" w:hAnsi="Verdana"/>
          <w:b/>
          <w:bCs/>
          <w:i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i/>
          <w:sz w:val="18"/>
          <w:szCs w:val="18"/>
          <w:lang w:val="pl-PL"/>
        </w:rPr>
        <w:t>Kategorie Błędów:</w:t>
      </w:r>
    </w:p>
    <w:p w14:paraId="035B0B5B" w14:textId="77777777" w:rsidR="003A52CD" w:rsidRPr="00663E80" w:rsidRDefault="003A52CD" w:rsidP="003A52CD">
      <w:pPr>
        <w:pStyle w:val="Standard"/>
        <w:jc w:val="both"/>
        <w:rPr>
          <w:rFonts w:ascii="Verdana" w:hAnsi="Verdana"/>
          <w:sz w:val="18"/>
          <w:szCs w:val="18"/>
          <w:lang w:val="pl-PL"/>
        </w:rPr>
      </w:pPr>
      <w:r w:rsidRPr="00663E80">
        <w:rPr>
          <w:rFonts w:ascii="Verdana" w:hAnsi="Verdana"/>
          <w:sz w:val="18"/>
          <w:szCs w:val="18"/>
          <w:lang w:val="pl-PL"/>
        </w:rPr>
        <w:t>Błędy dzieli się na trzy kategorie, zgodnie z poniższymi definicjami:</w:t>
      </w:r>
    </w:p>
    <w:p w14:paraId="56CF65B8" w14:textId="08D3CCE4" w:rsidR="003A52CD" w:rsidRPr="00663E80" w:rsidRDefault="003A52CD" w:rsidP="003A52CD">
      <w:pPr>
        <w:pStyle w:val="Standard"/>
        <w:tabs>
          <w:tab w:val="clear" w:pos="533"/>
          <w:tab w:val="clear" w:pos="567"/>
          <w:tab w:val="clear" w:pos="1066"/>
          <w:tab w:val="clear" w:pos="1598"/>
          <w:tab w:val="clear" w:pos="2131"/>
          <w:tab w:val="clear" w:pos="2664"/>
          <w:tab w:val="clear" w:pos="3197"/>
          <w:tab w:val="clear" w:pos="3730"/>
          <w:tab w:val="clear" w:pos="4262"/>
          <w:tab w:val="clear" w:pos="4795"/>
          <w:tab w:val="clear" w:pos="5328"/>
          <w:tab w:val="clear" w:pos="9000"/>
          <w:tab w:val="left" w:pos="2127"/>
        </w:tabs>
        <w:ind w:left="2410" w:hanging="1984"/>
        <w:jc w:val="both"/>
        <w:rPr>
          <w:rFonts w:ascii="Verdana" w:hAnsi="Verdana"/>
          <w:sz w:val="18"/>
          <w:szCs w:val="18"/>
          <w:lang w:val="pl-PL"/>
        </w:rPr>
      </w:pPr>
      <w:r w:rsidRPr="00663E80">
        <w:rPr>
          <w:rFonts w:ascii="Verdana" w:hAnsi="Verdana"/>
          <w:b/>
          <w:sz w:val="18"/>
          <w:szCs w:val="18"/>
          <w:lang w:val="pl-PL"/>
        </w:rPr>
        <w:t>Błąd Krytyczny</w:t>
      </w:r>
      <w:r w:rsidRPr="00663E80">
        <w:rPr>
          <w:rFonts w:ascii="Verdana" w:hAnsi="Verdana"/>
          <w:sz w:val="18"/>
          <w:szCs w:val="18"/>
          <w:lang w:val="pl-PL"/>
        </w:rPr>
        <w:tab/>
        <w:t>–</w:t>
      </w:r>
      <w:r w:rsidRPr="00663E80">
        <w:rPr>
          <w:rFonts w:ascii="Verdana" w:hAnsi="Verdana"/>
          <w:sz w:val="18"/>
          <w:szCs w:val="18"/>
          <w:lang w:val="pl-PL"/>
        </w:rPr>
        <w:tab/>
        <w:t>Błąd uniemożliwiający całkowicie eksploatację Oprogramowania lub</w:t>
      </w:r>
      <w:r w:rsidR="007609D2">
        <w:rPr>
          <w:rFonts w:ascii="Verdana" w:hAnsi="Verdana"/>
          <w:sz w:val="18"/>
          <w:szCs w:val="18"/>
          <w:lang w:val="pl-PL"/>
        </w:rPr>
        <w:t> </w:t>
      </w:r>
      <w:r w:rsidRPr="00663E80">
        <w:rPr>
          <w:rFonts w:ascii="Verdana" w:hAnsi="Verdana"/>
          <w:sz w:val="18"/>
          <w:szCs w:val="18"/>
          <w:lang w:val="pl-PL"/>
        </w:rPr>
        <w:t>powodujący utratę danych lub powodujący uszkodzenie danych i jednocześnie niepozwalający na znalezienie takiego sposobu używania Oprogramowania, aby obejść skutki jego wystąpienia.</w:t>
      </w:r>
    </w:p>
    <w:p w14:paraId="6D7E1E81" w14:textId="77777777" w:rsidR="003A52CD" w:rsidRPr="00663E80" w:rsidRDefault="003A52CD" w:rsidP="003A52CD">
      <w:pPr>
        <w:pStyle w:val="Standard"/>
        <w:tabs>
          <w:tab w:val="clear" w:pos="533"/>
          <w:tab w:val="clear" w:pos="567"/>
          <w:tab w:val="clear" w:pos="1066"/>
          <w:tab w:val="clear" w:pos="1598"/>
          <w:tab w:val="clear" w:pos="2131"/>
          <w:tab w:val="clear" w:pos="2664"/>
          <w:tab w:val="clear" w:pos="3197"/>
          <w:tab w:val="clear" w:pos="3730"/>
          <w:tab w:val="clear" w:pos="4262"/>
          <w:tab w:val="clear" w:pos="4795"/>
          <w:tab w:val="clear" w:pos="5328"/>
          <w:tab w:val="clear" w:pos="9000"/>
          <w:tab w:val="left" w:pos="2127"/>
        </w:tabs>
        <w:ind w:left="2410" w:hanging="1984"/>
        <w:jc w:val="both"/>
        <w:rPr>
          <w:rFonts w:ascii="Verdana" w:hAnsi="Verdana"/>
          <w:sz w:val="18"/>
          <w:szCs w:val="18"/>
          <w:lang w:val="pl-PL"/>
        </w:rPr>
      </w:pPr>
      <w:r w:rsidRPr="00663E80">
        <w:rPr>
          <w:rFonts w:ascii="Verdana" w:hAnsi="Verdana"/>
          <w:b/>
          <w:sz w:val="18"/>
          <w:szCs w:val="18"/>
          <w:lang w:val="pl-PL"/>
        </w:rPr>
        <w:t>Błąd Istotny</w:t>
      </w:r>
      <w:r w:rsidRPr="00663E80">
        <w:rPr>
          <w:rFonts w:ascii="Verdana" w:hAnsi="Verdana"/>
          <w:sz w:val="18"/>
          <w:szCs w:val="18"/>
          <w:lang w:val="pl-PL"/>
        </w:rPr>
        <w:tab/>
        <w:t>–</w:t>
      </w:r>
      <w:r w:rsidRPr="00663E80">
        <w:rPr>
          <w:rFonts w:ascii="Verdana" w:hAnsi="Verdana"/>
          <w:sz w:val="18"/>
          <w:szCs w:val="18"/>
          <w:lang w:val="pl-PL"/>
        </w:rPr>
        <w:tab/>
        <w:t>Błąd uniemożliwiający w danej chwili eksploatację Oprogramowania lub powodujący utratę danych lub powodujący uszkodzenie danych i jednocześnie pozwalający na znalezienie takiego sposobu używania Oprogramowania, aby obejść skutki jego wystąpienia, bez istotnego wydłużenia czasu wykonywanych operacji.</w:t>
      </w:r>
    </w:p>
    <w:p w14:paraId="1A6532D3" w14:textId="3AF0644C" w:rsidR="003A52CD" w:rsidRPr="00663E80" w:rsidRDefault="003A52CD" w:rsidP="003A52CD">
      <w:pPr>
        <w:pStyle w:val="Standard"/>
        <w:tabs>
          <w:tab w:val="clear" w:pos="533"/>
          <w:tab w:val="clear" w:pos="567"/>
          <w:tab w:val="clear" w:pos="1066"/>
          <w:tab w:val="clear" w:pos="1598"/>
          <w:tab w:val="clear" w:pos="2131"/>
          <w:tab w:val="clear" w:pos="2664"/>
          <w:tab w:val="clear" w:pos="3197"/>
          <w:tab w:val="clear" w:pos="3730"/>
          <w:tab w:val="clear" w:pos="4262"/>
          <w:tab w:val="clear" w:pos="4795"/>
          <w:tab w:val="clear" w:pos="5328"/>
          <w:tab w:val="clear" w:pos="9000"/>
          <w:tab w:val="left" w:pos="2127"/>
          <w:tab w:val="left" w:pos="2410"/>
        </w:tabs>
        <w:ind w:left="2410" w:hanging="1984"/>
        <w:jc w:val="both"/>
        <w:rPr>
          <w:rFonts w:ascii="Verdana" w:hAnsi="Verdana"/>
          <w:sz w:val="18"/>
          <w:szCs w:val="18"/>
          <w:lang w:val="pl-PL"/>
        </w:rPr>
      </w:pPr>
      <w:r w:rsidRPr="00663E80">
        <w:rPr>
          <w:rFonts w:ascii="Verdana" w:hAnsi="Verdana"/>
          <w:b/>
          <w:sz w:val="18"/>
          <w:szCs w:val="18"/>
          <w:lang w:val="pl-PL"/>
        </w:rPr>
        <w:t xml:space="preserve">Błąd Inny </w:t>
      </w:r>
      <w:r w:rsidRPr="00663E80">
        <w:rPr>
          <w:rFonts w:ascii="Verdana" w:hAnsi="Verdana"/>
          <w:sz w:val="18"/>
          <w:szCs w:val="18"/>
          <w:lang w:val="pl-PL"/>
        </w:rPr>
        <w:tab/>
        <w:t>–</w:t>
      </w:r>
      <w:r w:rsidRPr="00663E80">
        <w:rPr>
          <w:rFonts w:ascii="Verdana" w:hAnsi="Verdana"/>
          <w:sz w:val="18"/>
          <w:szCs w:val="18"/>
          <w:lang w:val="pl-PL"/>
        </w:rPr>
        <w:tab/>
        <w:t>Pozostałe Błędy, które nie zostały zakwalifikowane jako Błędy Istotne lub</w:t>
      </w:r>
      <w:r w:rsidR="00750BD1">
        <w:rPr>
          <w:rFonts w:ascii="Verdana" w:hAnsi="Verdana"/>
          <w:sz w:val="18"/>
          <w:szCs w:val="18"/>
          <w:lang w:val="pl-PL"/>
        </w:rPr>
        <w:t> </w:t>
      </w:r>
      <w:r w:rsidRPr="00663E80">
        <w:rPr>
          <w:rFonts w:ascii="Verdana" w:hAnsi="Verdana"/>
          <w:sz w:val="18"/>
          <w:szCs w:val="18"/>
          <w:lang w:val="pl-PL"/>
        </w:rPr>
        <w:t>Błędy Krytyczne.</w:t>
      </w:r>
    </w:p>
    <w:p w14:paraId="375B9B26" w14:textId="77777777" w:rsidR="003A52CD" w:rsidRPr="00663E80" w:rsidRDefault="003A52CD" w:rsidP="003A52CD">
      <w:pPr>
        <w:pStyle w:val="Standard"/>
        <w:spacing w:before="480"/>
        <w:jc w:val="left"/>
        <w:rPr>
          <w:rFonts w:ascii="Verdana" w:hAnsi="Verdana"/>
          <w:b/>
          <w:i/>
          <w:sz w:val="18"/>
          <w:szCs w:val="18"/>
          <w:lang w:val="pl-PL"/>
        </w:rPr>
      </w:pPr>
      <w:r w:rsidRPr="00663E80">
        <w:rPr>
          <w:rFonts w:ascii="Verdana" w:hAnsi="Verdana"/>
          <w:b/>
          <w:i/>
          <w:sz w:val="18"/>
          <w:szCs w:val="18"/>
          <w:lang w:val="pl-PL"/>
        </w:rPr>
        <w:t>Czasy Reakcji i Realizacji:</w:t>
      </w:r>
    </w:p>
    <w:p w14:paraId="505BDA1E" w14:textId="77777777" w:rsidR="003A52CD" w:rsidRPr="00663E80" w:rsidRDefault="003A52CD" w:rsidP="003A52CD">
      <w:pPr>
        <w:pStyle w:val="Standard"/>
        <w:jc w:val="both"/>
        <w:rPr>
          <w:rFonts w:ascii="Verdana" w:hAnsi="Verdana"/>
          <w:sz w:val="18"/>
          <w:szCs w:val="18"/>
          <w:lang w:val="pl-PL"/>
        </w:rPr>
      </w:pPr>
      <w:r w:rsidRPr="00663E80">
        <w:rPr>
          <w:rFonts w:ascii="Verdana" w:hAnsi="Verdana"/>
          <w:sz w:val="18"/>
          <w:szCs w:val="18"/>
          <w:lang w:val="pl-PL"/>
        </w:rPr>
        <w:t>Dla poszczególnych kategorii Błędów wprowadza się następujące czasy reakcji:</w:t>
      </w:r>
    </w:p>
    <w:p w14:paraId="6ECB9E84" w14:textId="77777777" w:rsidR="003A52CD" w:rsidRPr="00663E80" w:rsidRDefault="003A52CD" w:rsidP="003A52CD">
      <w:pPr>
        <w:pStyle w:val="Standard"/>
        <w:tabs>
          <w:tab w:val="clear" w:pos="533"/>
          <w:tab w:val="clear" w:pos="567"/>
          <w:tab w:val="clear" w:pos="1066"/>
          <w:tab w:val="clear" w:pos="1598"/>
          <w:tab w:val="clear" w:pos="2664"/>
          <w:tab w:val="clear" w:pos="3197"/>
          <w:tab w:val="clear" w:pos="3730"/>
          <w:tab w:val="clear" w:pos="4262"/>
          <w:tab w:val="clear" w:pos="4795"/>
          <w:tab w:val="clear" w:pos="5328"/>
          <w:tab w:val="clear" w:pos="9000"/>
        </w:tabs>
        <w:ind w:left="2410" w:hanging="1984"/>
        <w:jc w:val="both"/>
        <w:rPr>
          <w:rFonts w:ascii="Verdana" w:hAnsi="Verdana"/>
          <w:sz w:val="18"/>
          <w:szCs w:val="18"/>
          <w:lang w:val="pl-PL"/>
        </w:rPr>
      </w:pPr>
      <w:r w:rsidRPr="00663E80">
        <w:rPr>
          <w:rFonts w:ascii="Verdana" w:hAnsi="Verdana"/>
          <w:b/>
          <w:sz w:val="18"/>
          <w:szCs w:val="18"/>
          <w:lang w:val="pl-PL"/>
        </w:rPr>
        <w:t>Błąd Krytyczny</w:t>
      </w:r>
      <w:r w:rsidRPr="00663E80">
        <w:rPr>
          <w:rFonts w:ascii="Verdana" w:hAnsi="Verdana"/>
          <w:b/>
          <w:sz w:val="18"/>
          <w:szCs w:val="18"/>
          <w:lang w:val="pl-PL"/>
        </w:rPr>
        <w:tab/>
      </w:r>
      <w:r w:rsidRPr="00663E80">
        <w:rPr>
          <w:rFonts w:ascii="Verdana" w:hAnsi="Verdana"/>
          <w:sz w:val="18"/>
          <w:szCs w:val="18"/>
          <w:lang w:val="pl-PL"/>
        </w:rPr>
        <w:t>–</w:t>
      </w:r>
      <w:r w:rsidRPr="00663E80">
        <w:rPr>
          <w:rFonts w:ascii="Verdana" w:hAnsi="Verdana"/>
          <w:sz w:val="18"/>
          <w:szCs w:val="18"/>
          <w:lang w:val="pl-PL"/>
        </w:rPr>
        <w:tab/>
        <w:t>przystąpienie do usuwania Błędu w ciągu 24 godzin, a usunięcie Błędu w ciągu 2 Dni Roboczych od chwili zaakceptowania przez Strony sposobu działania.</w:t>
      </w:r>
    </w:p>
    <w:p w14:paraId="148D2431" w14:textId="11869DAB" w:rsidR="003A52CD" w:rsidRPr="00663E80" w:rsidRDefault="003A52CD" w:rsidP="003A52CD">
      <w:pPr>
        <w:pStyle w:val="Standard"/>
        <w:tabs>
          <w:tab w:val="clear" w:pos="533"/>
          <w:tab w:val="clear" w:pos="567"/>
          <w:tab w:val="clear" w:pos="1066"/>
          <w:tab w:val="clear" w:pos="1598"/>
          <w:tab w:val="clear" w:pos="2664"/>
          <w:tab w:val="clear" w:pos="3197"/>
          <w:tab w:val="clear" w:pos="3730"/>
          <w:tab w:val="clear" w:pos="4262"/>
          <w:tab w:val="clear" w:pos="4795"/>
          <w:tab w:val="clear" w:pos="5328"/>
          <w:tab w:val="clear" w:pos="9000"/>
        </w:tabs>
        <w:ind w:left="2410" w:hanging="1984"/>
        <w:jc w:val="both"/>
        <w:rPr>
          <w:rFonts w:ascii="Verdana" w:hAnsi="Verdana"/>
          <w:sz w:val="18"/>
          <w:szCs w:val="18"/>
          <w:lang w:val="pl-PL"/>
        </w:rPr>
      </w:pPr>
      <w:r w:rsidRPr="00663E80">
        <w:rPr>
          <w:rFonts w:ascii="Verdana" w:hAnsi="Verdana"/>
          <w:b/>
          <w:sz w:val="18"/>
          <w:szCs w:val="18"/>
          <w:lang w:val="pl-PL"/>
        </w:rPr>
        <w:t>Błąd Istotny</w:t>
      </w:r>
      <w:r w:rsidRPr="00663E80">
        <w:rPr>
          <w:rFonts w:ascii="Verdana" w:hAnsi="Verdana"/>
          <w:b/>
          <w:sz w:val="18"/>
          <w:szCs w:val="18"/>
          <w:lang w:val="pl-PL"/>
        </w:rPr>
        <w:tab/>
      </w:r>
      <w:r w:rsidRPr="00663E80">
        <w:rPr>
          <w:rFonts w:ascii="Verdana" w:hAnsi="Verdana"/>
          <w:sz w:val="18"/>
          <w:szCs w:val="18"/>
          <w:lang w:val="pl-PL"/>
        </w:rPr>
        <w:t>–</w:t>
      </w:r>
      <w:r w:rsidRPr="00663E80">
        <w:rPr>
          <w:rFonts w:ascii="Verdana" w:hAnsi="Verdana"/>
          <w:sz w:val="18"/>
          <w:szCs w:val="18"/>
          <w:lang w:val="pl-PL"/>
        </w:rPr>
        <w:tab/>
        <w:t xml:space="preserve">przystąpienie do usuwania Błędu w ciągu 24 godzin, a usunięcie Błędu w ciągu  </w:t>
      </w:r>
      <w:r w:rsidR="00354ABC">
        <w:rPr>
          <w:rFonts w:ascii="Verdana" w:hAnsi="Verdana"/>
          <w:sz w:val="18"/>
          <w:szCs w:val="18"/>
          <w:lang w:val="pl-PL"/>
        </w:rPr>
        <w:t>…………</w:t>
      </w:r>
      <w:r w:rsidRPr="00663E80">
        <w:rPr>
          <w:rFonts w:ascii="Verdana" w:hAnsi="Verdana"/>
          <w:sz w:val="18"/>
          <w:szCs w:val="18"/>
          <w:lang w:val="pl-PL"/>
        </w:rPr>
        <w:t>Dni Roboczych od chwili zaakceptowania przez Strony sposobu działania.</w:t>
      </w:r>
    </w:p>
    <w:p w14:paraId="05B2378F" w14:textId="77777777" w:rsidR="003A52CD" w:rsidRPr="00663E80" w:rsidRDefault="003A52CD" w:rsidP="003A52CD">
      <w:pPr>
        <w:pStyle w:val="Standard"/>
        <w:tabs>
          <w:tab w:val="clear" w:pos="533"/>
          <w:tab w:val="clear" w:pos="567"/>
          <w:tab w:val="clear" w:pos="1066"/>
          <w:tab w:val="clear" w:pos="1598"/>
          <w:tab w:val="clear" w:pos="2664"/>
          <w:tab w:val="clear" w:pos="3197"/>
          <w:tab w:val="clear" w:pos="3730"/>
          <w:tab w:val="clear" w:pos="4262"/>
          <w:tab w:val="clear" w:pos="4795"/>
          <w:tab w:val="clear" w:pos="5328"/>
          <w:tab w:val="clear" w:pos="9000"/>
        </w:tabs>
        <w:ind w:left="2410" w:hanging="1984"/>
        <w:jc w:val="both"/>
        <w:rPr>
          <w:rFonts w:ascii="Verdana" w:hAnsi="Verdana"/>
          <w:sz w:val="18"/>
          <w:szCs w:val="18"/>
          <w:lang w:val="pl-PL"/>
        </w:rPr>
      </w:pPr>
      <w:r w:rsidRPr="00663E80">
        <w:rPr>
          <w:rFonts w:ascii="Verdana" w:hAnsi="Verdana"/>
          <w:b/>
          <w:sz w:val="18"/>
          <w:szCs w:val="18"/>
          <w:lang w:val="pl-PL"/>
        </w:rPr>
        <w:t>Błąd Inny</w:t>
      </w:r>
      <w:r w:rsidRPr="00663E80">
        <w:rPr>
          <w:rFonts w:ascii="Verdana" w:hAnsi="Verdana"/>
          <w:b/>
          <w:sz w:val="18"/>
          <w:szCs w:val="18"/>
          <w:lang w:val="pl-PL"/>
        </w:rPr>
        <w:tab/>
      </w:r>
      <w:r w:rsidRPr="00663E80">
        <w:rPr>
          <w:rFonts w:ascii="Verdana" w:hAnsi="Verdana"/>
          <w:sz w:val="18"/>
          <w:szCs w:val="18"/>
          <w:lang w:val="pl-PL"/>
        </w:rPr>
        <w:t>–</w:t>
      </w:r>
      <w:r w:rsidRPr="00663E80">
        <w:rPr>
          <w:rFonts w:ascii="Verdana" w:hAnsi="Verdana"/>
          <w:sz w:val="18"/>
          <w:szCs w:val="18"/>
          <w:lang w:val="pl-PL"/>
        </w:rPr>
        <w:tab/>
        <w:t>w terminie ustalonym przez Strony.</w:t>
      </w:r>
    </w:p>
    <w:p w14:paraId="210A0E91" w14:textId="566DB469" w:rsidR="00663E80" w:rsidRDefault="00663E80">
      <w:pPr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</w:p>
    <w:p w14:paraId="0E757BEB" w14:textId="0EBB6167" w:rsidR="003A52CD" w:rsidRPr="00663E80" w:rsidRDefault="003A52CD" w:rsidP="003A52CD">
      <w:pPr>
        <w:pStyle w:val="Standard"/>
        <w:spacing w:after="0" w:line="320" w:lineRule="atLeast"/>
        <w:jc w:val="righ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lastRenderedPageBreak/>
        <w:t>Załącznik nr 4 do UMOWY</w:t>
      </w:r>
    </w:p>
    <w:p w14:paraId="4C1FA0AA" w14:textId="7143DC82" w:rsidR="003A52CD" w:rsidRPr="00663E80" w:rsidRDefault="003A52CD" w:rsidP="003A52CD">
      <w:pPr>
        <w:pStyle w:val="Tytu"/>
        <w:spacing w:before="60" w:after="60" w:line="300" w:lineRule="atLeast"/>
        <w:jc w:val="right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/>
          <w:bCs w:val="0"/>
          <w:sz w:val="18"/>
          <w:szCs w:val="18"/>
        </w:rPr>
        <w:t xml:space="preserve">serwisowej </w:t>
      </w:r>
      <w:r w:rsidR="004E21A3" w:rsidRPr="00663E80">
        <w:rPr>
          <w:rFonts w:ascii="Verdana" w:hAnsi="Verdana"/>
          <w:bCs w:val="0"/>
          <w:sz w:val="18"/>
          <w:szCs w:val="18"/>
        </w:rPr>
        <w:t>CRU/</w:t>
      </w:r>
      <w:r w:rsidR="00CF5513" w:rsidRPr="00663E80">
        <w:rPr>
          <w:rFonts w:ascii="Verdana" w:hAnsi="Verdana" w:cs="Arial"/>
          <w:sz w:val="18"/>
          <w:szCs w:val="18"/>
        </w:rPr>
        <w:t>…………./20</w:t>
      </w:r>
      <w:r w:rsidR="00354ABC">
        <w:rPr>
          <w:rFonts w:ascii="Verdana" w:hAnsi="Verdana" w:cs="Arial"/>
          <w:sz w:val="18"/>
          <w:szCs w:val="18"/>
        </w:rPr>
        <w:t>20</w:t>
      </w:r>
    </w:p>
    <w:p w14:paraId="74637FBB" w14:textId="77777777" w:rsidR="003A52CD" w:rsidRPr="00663E80" w:rsidRDefault="003A52CD" w:rsidP="003A52CD">
      <w:pPr>
        <w:pStyle w:val="Standard"/>
        <w:spacing w:before="240" w:after="240" w:line="320" w:lineRule="atLeast"/>
        <w:rPr>
          <w:rFonts w:ascii="Verdana" w:hAnsi="Verdana"/>
          <w:b/>
          <w:bCs/>
          <w:sz w:val="18"/>
          <w:szCs w:val="18"/>
          <w:lang w:val="pl-PL"/>
        </w:rPr>
      </w:pPr>
    </w:p>
    <w:p w14:paraId="2828314E" w14:textId="3CAE2FA2" w:rsidR="003A52CD" w:rsidRPr="00663E80" w:rsidRDefault="003A52CD" w:rsidP="003A52CD">
      <w:pPr>
        <w:pStyle w:val="Standard"/>
        <w:spacing w:before="240" w:after="240" w:line="320" w:lineRule="atLeas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t>Procedury obsługi zgłoszeń</w:t>
      </w:r>
    </w:p>
    <w:p w14:paraId="28F8474B" w14:textId="77777777" w:rsidR="003A52CD" w:rsidRPr="00663E80" w:rsidRDefault="003A52CD" w:rsidP="003A52CD">
      <w:pPr>
        <w:numPr>
          <w:ilvl w:val="0"/>
          <w:numId w:val="4"/>
        </w:numPr>
        <w:spacing w:line="360" w:lineRule="auto"/>
        <w:jc w:val="both"/>
        <w:rPr>
          <w:rFonts w:ascii="Verdana" w:hAnsi="Verdana"/>
          <w:color w:val="000000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Procedurze podlega ostatnia, obowiązująca i udostępniona Zamawiającemu przez Wykonawcę wersja Oprogramowania.</w:t>
      </w:r>
    </w:p>
    <w:p w14:paraId="57D3C66F" w14:textId="22BF4007" w:rsidR="003A52CD" w:rsidRPr="00663E80" w:rsidRDefault="003A52CD" w:rsidP="003A52CD">
      <w:pPr>
        <w:numPr>
          <w:ilvl w:val="0"/>
          <w:numId w:val="4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Świadczenie Usług odbywać się będzie na podstawie Zgłoszeń Serwisowych, które będą kierowane przez Zamawiającego do Wykonawcy wyłącznie przez osobę uprawnioną .</w:t>
      </w:r>
    </w:p>
    <w:p w14:paraId="6206AC7E" w14:textId="77777777" w:rsidR="003A52CD" w:rsidRPr="00663E80" w:rsidRDefault="003A52CD" w:rsidP="003A52CD">
      <w:pPr>
        <w:numPr>
          <w:ilvl w:val="0"/>
          <w:numId w:val="4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Personel Wykonawcy podejmuje działania związane z Oprogramowaniem po akceptacji przez przedstawicieli Zamawiającego proponowanych przez Wykonawcę działań. Działania takie wykonywane są wyłącznie w zakresie ustalonym z Zamawiającym i przez niego zaakceptowanym.</w:t>
      </w:r>
    </w:p>
    <w:p w14:paraId="35143B36" w14:textId="0E55554F" w:rsidR="003A52CD" w:rsidRPr="00663E80" w:rsidRDefault="003A52CD" w:rsidP="003A52CD">
      <w:pPr>
        <w:numPr>
          <w:ilvl w:val="0"/>
          <w:numId w:val="4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W przypadku konieczności wprowadzenia poprawek do Oprogramowania, odpowiednie terminy zostaną uzgodnione przez Strony. Instalacja poprawki w odpowiedniej, przewidzianej przez Wykonawcę kolejności jest obligatoryjna.</w:t>
      </w:r>
    </w:p>
    <w:p w14:paraId="64304D7F" w14:textId="616C1D4B" w:rsidR="003A52CD" w:rsidRPr="00663E80" w:rsidRDefault="003A52CD" w:rsidP="003A52CD">
      <w:pPr>
        <w:numPr>
          <w:ilvl w:val="0"/>
          <w:numId w:val="4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 xml:space="preserve">Prace nad ustaleniem charakteru Błędu lub dokonaniem korekt, poprawek lub dodatków do Oprogramowania mogą być realizowane u Wykonawcy lub u Zamawiającego, według uznania </w:t>
      </w:r>
      <w:r w:rsidR="006D496C" w:rsidRPr="00663E80">
        <w:rPr>
          <w:rFonts w:ascii="Verdana" w:hAnsi="Verdana"/>
          <w:sz w:val="18"/>
          <w:szCs w:val="18"/>
        </w:rPr>
        <w:t>STRON</w:t>
      </w:r>
      <w:r w:rsidRPr="00663E80">
        <w:rPr>
          <w:rFonts w:ascii="Verdana" w:hAnsi="Verdana"/>
          <w:sz w:val="18"/>
          <w:szCs w:val="18"/>
        </w:rPr>
        <w:t>.</w:t>
      </w:r>
    </w:p>
    <w:p w14:paraId="2C19FAE6" w14:textId="77777777" w:rsidR="003A52CD" w:rsidRPr="00663E80" w:rsidRDefault="003A52CD" w:rsidP="003A52CD">
      <w:pPr>
        <w:pStyle w:val="Standard"/>
        <w:spacing w:after="0" w:line="320" w:lineRule="atLeast"/>
        <w:jc w:val="righ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sz w:val="18"/>
          <w:szCs w:val="18"/>
          <w:lang w:val="pl-PL"/>
        </w:rPr>
        <w:br w:type="page"/>
      </w:r>
      <w:r w:rsidRPr="00663E80">
        <w:rPr>
          <w:rFonts w:ascii="Verdana" w:hAnsi="Verdana"/>
          <w:b/>
          <w:bCs/>
          <w:sz w:val="18"/>
          <w:szCs w:val="18"/>
          <w:lang w:val="pl-PL"/>
        </w:rPr>
        <w:lastRenderedPageBreak/>
        <w:t>Załącznik nr 5 do UMOWY</w:t>
      </w:r>
    </w:p>
    <w:p w14:paraId="7BBB0365" w14:textId="3D41B5FC" w:rsidR="003A52CD" w:rsidRPr="00663E80" w:rsidRDefault="003A52CD" w:rsidP="003A52CD">
      <w:pPr>
        <w:pStyle w:val="Tytu"/>
        <w:spacing w:before="60" w:after="60" w:line="300" w:lineRule="atLeast"/>
        <w:jc w:val="right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/>
          <w:bCs w:val="0"/>
          <w:sz w:val="18"/>
          <w:szCs w:val="18"/>
        </w:rPr>
        <w:t xml:space="preserve">serwisowej </w:t>
      </w:r>
      <w:r w:rsidR="004E21A3" w:rsidRPr="00663E80">
        <w:rPr>
          <w:rFonts w:ascii="Verdana" w:hAnsi="Verdana"/>
          <w:bCs w:val="0"/>
          <w:sz w:val="18"/>
          <w:szCs w:val="18"/>
        </w:rPr>
        <w:t>CRU/</w:t>
      </w:r>
      <w:r w:rsidRPr="00663E80">
        <w:rPr>
          <w:rFonts w:ascii="Verdana" w:hAnsi="Verdana" w:cs="Arial"/>
          <w:sz w:val="18"/>
          <w:szCs w:val="18"/>
        </w:rPr>
        <w:t>………….</w:t>
      </w:r>
      <w:r w:rsidR="00CF5513" w:rsidRPr="00663E80">
        <w:rPr>
          <w:rFonts w:ascii="Verdana" w:hAnsi="Verdana" w:cs="Arial"/>
          <w:sz w:val="18"/>
          <w:szCs w:val="18"/>
        </w:rPr>
        <w:t>/20</w:t>
      </w:r>
      <w:r w:rsidR="00354ABC">
        <w:rPr>
          <w:rFonts w:ascii="Verdana" w:hAnsi="Verdana" w:cs="Arial"/>
          <w:sz w:val="18"/>
          <w:szCs w:val="18"/>
        </w:rPr>
        <w:t>20</w:t>
      </w:r>
    </w:p>
    <w:p w14:paraId="507E4296" w14:textId="77777777" w:rsidR="003A52CD" w:rsidRPr="00663E80" w:rsidRDefault="003A52CD" w:rsidP="003A52CD">
      <w:pPr>
        <w:pStyle w:val="Standard"/>
        <w:spacing w:before="240" w:after="240" w:line="320" w:lineRule="atLeas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t>Wykaz osób delegowanych do wykonania Usług Serwisowych</w:t>
      </w:r>
    </w:p>
    <w:p w14:paraId="16CD48F0" w14:textId="687EB63D" w:rsidR="003A52CD" w:rsidRPr="00663E80" w:rsidRDefault="003A52CD" w:rsidP="003A52CD">
      <w:p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Ja niżej podpisany/a oświadczam, że przed przystąpieniem do wykonywania Usług serwisowych zostałem/</w:t>
      </w:r>
      <w:proofErr w:type="spellStart"/>
      <w:r w:rsidRPr="00663E80">
        <w:rPr>
          <w:rFonts w:ascii="Verdana" w:hAnsi="Verdana" w:cs="Arial"/>
          <w:sz w:val="18"/>
          <w:szCs w:val="18"/>
        </w:rPr>
        <w:t>am</w:t>
      </w:r>
      <w:proofErr w:type="spellEnd"/>
      <w:r w:rsidRPr="00663E80">
        <w:rPr>
          <w:rFonts w:ascii="Verdana" w:hAnsi="Verdana" w:cs="Arial"/>
          <w:sz w:val="18"/>
          <w:szCs w:val="18"/>
        </w:rPr>
        <w:t xml:space="preserve"> zaznajomiony/a z</w:t>
      </w:r>
      <w:r w:rsidR="00653AD0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>przepisami dotyczącymi ochrony danych osobowych, w</w:t>
      </w:r>
      <w:r w:rsidR="00663E80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 xml:space="preserve">tym </w:t>
      </w:r>
      <w:r w:rsidR="00663E80" w:rsidRPr="00663E80">
        <w:rPr>
          <w:rFonts w:ascii="Verdana" w:hAnsi="Verdana" w:cs="Arial"/>
          <w:sz w:val="18"/>
          <w:szCs w:val="18"/>
        </w:rPr>
        <w:t>z</w:t>
      </w:r>
      <w:r w:rsidR="00663E80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>przepisami ustawy z</w:t>
      </w:r>
      <w:r w:rsidR="00653AD0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 xml:space="preserve">dnia </w:t>
      </w:r>
      <w:r w:rsidR="003B1B46">
        <w:rPr>
          <w:rFonts w:ascii="Verdana" w:hAnsi="Verdana" w:cs="Arial"/>
          <w:sz w:val="18"/>
          <w:szCs w:val="18"/>
        </w:rPr>
        <w:t>10</w:t>
      </w:r>
      <w:r w:rsidR="00653AD0">
        <w:rPr>
          <w:rFonts w:ascii="Verdana" w:hAnsi="Verdana" w:cs="Arial"/>
          <w:sz w:val="18"/>
          <w:szCs w:val="18"/>
        </w:rPr>
        <w:t> </w:t>
      </w:r>
      <w:r w:rsidR="003B1B46">
        <w:rPr>
          <w:rFonts w:ascii="Verdana" w:hAnsi="Verdana" w:cs="Arial"/>
          <w:sz w:val="18"/>
          <w:szCs w:val="18"/>
        </w:rPr>
        <w:t>maja 2018</w:t>
      </w:r>
      <w:r w:rsidR="00653AD0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>r. o</w:t>
      </w:r>
      <w:r w:rsidR="00653AD0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 xml:space="preserve">ochronie danych osobowych </w:t>
      </w:r>
      <w:r w:rsidR="00D0445B" w:rsidRPr="00663E80">
        <w:rPr>
          <w:rFonts w:ascii="Verdana" w:hAnsi="Verdana" w:cs="Arial"/>
          <w:sz w:val="18"/>
          <w:szCs w:val="18"/>
        </w:rPr>
        <w:t>(</w:t>
      </w:r>
      <w:proofErr w:type="spellStart"/>
      <w:r w:rsidR="00D0445B" w:rsidRPr="00663E80">
        <w:rPr>
          <w:rFonts w:ascii="Verdana" w:hAnsi="Verdana" w:cs="Arial"/>
          <w:sz w:val="18"/>
          <w:szCs w:val="18"/>
        </w:rPr>
        <w:t>t.j</w:t>
      </w:r>
      <w:proofErr w:type="spellEnd"/>
      <w:r w:rsidR="00D0445B" w:rsidRPr="00663E80">
        <w:rPr>
          <w:rFonts w:ascii="Verdana" w:hAnsi="Verdana" w:cs="Arial"/>
          <w:sz w:val="18"/>
          <w:szCs w:val="18"/>
        </w:rPr>
        <w:t>. Dz. U. z</w:t>
      </w:r>
      <w:r w:rsidR="00FE63D1">
        <w:rPr>
          <w:rFonts w:ascii="Verdana" w:hAnsi="Verdana" w:cs="Arial"/>
          <w:sz w:val="18"/>
          <w:szCs w:val="18"/>
        </w:rPr>
        <w:t> </w:t>
      </w:r>
      <w:r w:rsidR="0042388F" w:rsidRPr="00663E80">
        <w:rPr>
          <w:rFonts w:ascii="Verdana" w:hAnsi="Verdana" w:cs="Arial"/>
          <w:sz w:val="18"/>
          <w:szCs w:val="18"/>
        </w:rPr>
        <w:t>201</w:t>
      </w:r>
      <w:r w:rsidR="003B1B46">
        <w:rPr>
          <w:rFonts w:ascii="Verdana" w:hAnsi="Verdana" w:cs="Arial"/>
          <w:sz w:val="18"/>
          <w:szCs w:val="18"/>
        </w:rPr>
        <w:t>8</w:t>
      </w:r>
      <w:r w:rsidR="00FE63D1">
        <w:rPr>
          <w:rFonts w:ascii="Verdana" w:hAnsi="Verdana" w:cs="Arial"/>
          <w:sz w:val="18"/>
          <w:szCs w:val="18"/>
        </w:rPr>
        <w:t> </w:t>
      </w:r>
      <w:r w:rsidR="0042388F" w:rsidRPr="00663E80">
        <w:rPr>
          <w:rFonts w:ascii="Verdana" w:hAnsi="Verdana" w:cs="Arial"/>
          <w:sz w:val="18"/>
          <w:szCs w:val="18"/>
        </w:rPr>
        <w:t>r.</w:t>
      </w:r>
      <w:r w:rsidR="00D0445B" w:rsidRPr="00663E80">
        <w:rPr>
          <w:rFonts w:ascii="Verdana" w:hAnsi="Verdana" w:cs="Arial"/>
          <w:sz w:val="18"/>
          <w:szCs w:val="18"/>
        </w:rPr>
        <w:t xml:space="preserve"> poz. </w:t>
      </w:r>
      <w:r w:rsidR="003B1B46">
        <w:rPr>
          <w:rFonts w:ascii="Verdana" w:hAnsi="Verdana" w:cs="Arial"/>
          <w:sz w:val="18"/>
          <w:szCs w:val="18"/>
        </w:rPr>
        <w:t>1000</w:t>
      </w:r>
      <w:r w:rsidRPr="00663E80">
        <w:rPr>
          <w:rFonts w:ascii="Verdana" w:hAnsi="Verdana" w:cs="Arial"/>
          <w:sz w:val="18"/>
          <w:szCs w:val="18"/>
        </w:rPr>
        <w:t xml:space="preserve"> z</w:t>
      </w:r>
      <w:r w:rsidR="003B1B46">
        <w:rPr>
          <w:rFonts w:ascii="Verdana" w:hAnsi="Verdana" w:cs="Arial"/>
          <w:sz w:val="18"/>
          <w:szCs w:val="18"/>
        </w:rPr>
        <w:t> </w:t>
      </w:r>
      <w:proofErr w:type="spellStart"/>
      <w:r w:rsidR="003B1B46">
        <w:rPr>
          <w:rFonts w:ascii="Verdana" w:hAnsi="Verdana" w:cs="Arial"/>
          <w:sz w:val="18"/>
          <w:szCs w:val="18"/>
        </w:rPr>
        <w:t>późn</w:t>
      </w:r>
      <w:proofErr w:type="spellEnd"/>
      <w:r w:rsidR="003B1B46">
        <w:rPr>
          <w:rFonts w:ascii="Verdana" w:hAnsi="Verdana" w:cs="Arial"/>
          <w:sz w:val="18"/>
          <w:szCs w:val="18"/>
        </w:rPr>
        <w:t xml:space="preserve">. </w:t>
      </w:r>
      <w:r w:rsidRPr="00663E80">
        <w:rPr>
          <w:rFonts w:ascii="Verdana" w:hAnsi="Verdana" w:cs="Arial"/>
          <w:sz w:val="18"/>
          <w:szCs w:val="18"/>
        </w:rPr>
        <w:t>zm</w:t>
      </w:r>
      <w:r w:rsidRPr="006F2D9D">
        <w:rPr>
          <w:rFonts w:ascii="Verdana" w:hAnsi="Verdana" w:cs="Arial"/>
          <w:sz w:val="18"/>
          <w:szCs w:val="18"/>
        </w:rPr>
        <w:t>.) oraz rozporządzeniami wykonawczymi wydanymi na jej podstawie.</w:t>
      </w:r>
    </w:p>
    <w:p w14:paraId="5C73EDDC" w14:textId="77777777" w:rsidR="003A52CD" w:rsidRPr="00663E80" w:rsidRDefault="003A52CD" w:rsidP="003A52CD">
      <w:p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Zobowiązuję się do:</w:t>
      </w:r>
    </w:p>
    <w:p w14:paraId="6679067B" w14:textId="1B3C6BC6" w:rsidR="003A52CD" w:rsidRPr="00663E80" w:rsidRDefault="003B1B46" w:rsidP="003A52CD">
      <w:pPr>
        <w:numPr>
          <w:ilvl w:val="0"/>
          <w:numId w:val="10"/>
        </w:num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z</w:t>
      </w:r>
      <w:r w:rsidR="003A52CD" w:rsidRPr="00663E80">
        <w:rPr>
          <w:rFonts w:ascii="Verdana" w:hAnsi="Verdana" w:cs="Arial"/>
          <w:sz w:val="18"/>
          <w:szCs w:val="18"/>
        </w:rPr>
        <w:t>achowania w tajemnicy i nie ujawniania wszelkich danych osobowych oraz innych danych uzyskiwanych i przetwarzanych.</w:t>
      </w:r>
    </w:p>
    <w:p w14:paraId="4BFA9CA9" w14:textId="20A0ACFD" w:rsidR="003A52CD" w:rsidRPr="00663E80" w:rsidRDefault="003B1B46" w:rsidP="003A52CD">
      <w:pPr>
        <w:numPr>
          <w:ilvl w:val="0"/>
          <w:numId w:val="10"/>
        </w:num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n</w:t>
      </w:r>
      <w:r w:rsidR="003A52CD" w:rsidRPr="00663E80">
        <w:rPr>
          <w:rFonts w:ascii="Verdana" w:hAnsi="Verdana" w:cs="Arial"/>
          <w:sz w:val="18"/>
          <w:szCs w:val="18"/>
        </w:rPr>
        <w:t>ie ujawniania informacji objętych tajemnicą służb</w:t>
      </w:r>
      <w:r w:rsidR="00607D52" w:rsidRPr="00663E80">
        <w:rPr>
          <w:rFonts w:ascii="Verdana" w:hAnsi="Verdana" w:cs="Arial"/>
          <w:sz w:val="18"/>
          <w:szCs w:val="18"/>
        </w:rPr>
        <w:t>owa w rozumieniu ustawy z</w:t>
      </w:r>
      <w:r w:rsidR="00701A3E">
        <w:rPr>
          <w:rFonts w:ascii="Verdana" w:hAnsi="Verdana" w:cs="Arial"/>
          <w:sz w:val="18"/>
          <w:szCs w:val="18"/>
        </w:rPr>
        <w:t> </w:t>
      </w:r>
      <w:r w:rsidR="00607D52" w:rsidRPr="00663E80">
        <w:rPr>
          <w:rFonts w:ascii="Verdana" w:hAnsi="Verdana" w:cs="Arial"/>
          <w:sz w:val="18"/>
          <w:szCs w:val="18"/>
        </w:rPr>
        <w:t>dn</w:t>
      </w:r>
      <w:r>
        <w:rPr>
          <w:rFonts w:ascii="Verdana" w:hAnsi="Verdana" w:cs="Arial"/>
          <w:sz w:val="18"/>
          <w:szCs w:val="18"/>
        </w:rPr>
        <w:t>ia</w:t>
      </w:r>
      <w:r w:rsidR="00607D52" w:rsidRPr="00663E80">
        <w:rPr>
          <w:rFonts w:ascii="Verdana" w:hAnsi="Verdana" w:cs="Arial"/>
          <w:sz w:val="18"/>
          <w:szCs w:val="18"/>
        </w:rPr>
        <w:t xml:space="preserve"> 5</w:t>
      </w:r>
      <w:r w:rsidR="00701A3E">
        <w:rPr>
          <w:rFonts w:ascii="Verdana" w:hAnsi="Verdana" w:cs="Arial"/>
          <w:sz w:val="18"/>
          <w:szCs w:val="18"/>
        </w:rPr>
        <w:t> </w:t>
      </w:r>
      <w:r w:rsidR="00607D52" w:rsidRPr="00663E80">
        <w:rPr>
          <w:rFonts w:ascii="Verdana" w:hAnsi="Verdana" w:cs="Arial"/>
          <w:sz w:val="18"/>
          <w:szCs w:val="18"/>
        </w:rPr>
        <w:t>sierpnia 2010</w:t>
      </w:r>
      <w:r>
        <w:rPr>
          <w:rFonts w:ascii="Verdana" w:hAnsi="Verdana" w:cs="Arial"/>
          <w:sz w:val="18"/>
          <w:szCs w:val="18"/>
        </w:rPr>
        <w:t> </w:t>
      </w:r>
      <w:r w:rsidR="003A52CD" w:rsidRPr="00663E80">
        <w:rPr>
          <w:rFonts w:ascii="Verdana" w:hAnsi="Verdana" w:cs="Arial"/>
          <w:sz w:val="18"/>
          <w:szCs w:val="18"/>
        </w:rPr>
        <w:t>r. o</w:t>
      </w:r>
      <w:r>
        <w:rPr>
          <w:rFonts w:ascii="Verdana" w:hAnsi="Verdana" w:cs="Arial"/>
          <w:sz w:val="18"/>
          <w:szCs w:val="18"/>
        </w:rPr>
        <w:t> </w:t>
      </w:r>
      <w:r w:rsidR="003A52CD" w:rsidRPr="00663E80">
        <w:rPr>
          <w:rFonts w:ascii="Verdana" w:hAnsi="Verdana" w:cs="Arial"/>
          <w:sz w:val="18"/>
          <w:szCs w:val="18"/>
        </w:rPr>
        <w:t>ochronie inf</w:t>
      </w:r>
      <w:r w:rsidR="00607D52" w:rsidRPr="00663E80">
        <w:rPr>
          <w:rFonts w:ascii="Verdana" w:hAnsi="Verdana" w:cs="Arial"/>
          <w:sz w:val="18"/>
          <w:szCs w:val="18"/>
        </w:rPr>
        <w:t>ormacji niejawnych (</w:t>
      </w:r>
      <w:proofErr w:type="spellStart"/>
      <w:r w:rsidR="0042388F" w:rsidRPr="00663E80">
        <w:rPr>
          <w:rFonts w:ascii="Verdana" w:hAnsi="Verdana" w:cs="Arial"/>
          <w:sz w:val="18"/>
          <w:szCs w:val="18"/>
        </w:rPr>
        <w:t>t</w:t>
      </w:r>
      <w:r>
        <w:rPr>
          <w:rFonts w:ascii="Verdana" w:hAnsi="Verdana" w:cs="Arial"/>
          <w:sz w:val="18"/>
          <w:szCs w:val="18"/>
        </w:rPr>
        <w:t>.</w:t>
      </w:r>
      <w:r w:rsidR="0042388F" w:rsidRPr="00663E80">
        <w:rPr>
          <w:rFonts w:ascii="Verdana" w:hAnsi="Verdana" w:cs="Arial"/>
          <w:sz w:val="18"/>
          <w:szCs w:val="18"/>
        </w:rPr>
        <w:t>j</w:t>
      </w:r>
      <w:proofErr w:type="spellEnd"/>
      <w:r w:rsidR="0042388F" w:rsidRPr="00663E80">
        <w:rPr>
          <w:rFonts w:ascii="Verdana" w:hAnsi="Verdana" w:cs="Arial"/>
          <w:sz w:val="18"/>
          <w:szCs w:val="18"/>
        </w:rPr>
        <w:t xml:space="preserve">. </w:t>
      </w:r>
      <w:r w:rsidR="00607D52" w:rsidRPr="00663E80">
        <w:rPr>
          <w:rFonts w:ascii="Verdana" w:hAnsi="Verdana" w:cs="Arial"/>
          <w:sz w:val="18"/>
          <w:szCs w:val="18"/>
        </w:rPr>
        <w:t>Dz. U.</w:t>
      </w:r>
      <w:r w:rsidR="0042388F" w:rsidRPr="00663E80">
        <w:rPr>
          <w:rFonts w:ascii="Verdana" w:hAnsi="Verdana" w:cs="Arial"/>
          <w:sz w:val="18"/>
          <w:szCs w:val="18"/>
        </w:rPr>
        <w:t xml:space="preserve"> 201</w:t>
      </w:r>
      <w:r>
        <w:rPr>
          <w:rFonts w:ascii="Verdana" w:hAnsi="Verdana" w:cs="Arial"/>
          <w:sz w:val="18"/>
          <w:szCs w:val="18"/>
        </w:rPr>
        <w:t>9</w:t>
      </w:r>
      <w:r w:rsidR="000D02B0">
        <w:rPr>
          <w:rFonts w:ascii="Verdana" w:hAnsi="Verdana" w:cs="Arial"/>
          <w:sz w:val="18"/>
          <w:szCs w:val="18"/>
        </w:rPr>
        <w:t> r.</w:t>
      </w:r>
      <w:r w:rsidR="00607D52" w:rsidRPr="00663E80">
        <w:rPr>
          <w:rFonts w:ascii="Verdana" w:hAnsi="Verdana" w:cs="Arial"/>
          <w:sz w:val="18"/>
          <w:szCs w:val="18"/>
        </w:rPr>
        <w:t xml:space="preserve"> poz. </w:t>
      </w:r>
      <w:r>
        <w:rPr>
          <w:rFonts w:ascii="Verdana" w:hAnsi="Verdana" w:cs="Arial"/>
          <w:sz w:val="18"/>
          <w:szCs w:val="18"/>
        </w:rPr>
        <w:t>742</w:t>
      </w:r>
      <w:r w:rsidR="003A52CD" w:rsidRPr="00663E80">
        <w:rPr>
          <w:rFonts w:ascii="Verdana" w:hAnsi="Verdana" w:cs="Arial"/>
          <w:sz w:val="18"/>
          <w:szCs w:val="18"/>
        </w:rPr>
        <w:t>)</w:t>
      </w:r>
      <w:r w:rsidR="0042388F" w:rsidRPr="00663E80">
        <w:rPr>
          <w:rFonts w:ascii="Verdana" w:hAnsi="Verdana" w:cs="Arial"/>
          <w:sz w:val="18"/>
          <w:szCs w:val="18"/>
        </w:rPr>
        <w:t xml:space="preserve"> </w:t>
      </w:r>
      <w:r w:rsidR="003A52CD" w:rsidRPr="00663E80">
        <w:rPr>
          <w:rFonts w:ascii="Verdana" w:hAnsi="Verdana" w:cs="Arial"/>
          <w:sz w:val="18"/>
          <w:szCs w:val="18"/>
        </w:rPr>
        <w:t>–</w:t>
      </w:r>
      <w:r w:rsidR="000D02B0">
        <w:rPr>
          <w:rFonts w:ascii="Verdana" w:hAnsi="Verdana" w:cs="Arial"/>
          <w:sz w:val="18"/>
          <w:szCs w:val="18"/>
        </w:rPr>
        <w:t xml:space="preserve"> </w:t>
      </w:r>
      <w:r w:rsidR="003A52CD" w:rsidRPr="00663E80">
        <w:rPr>
          <w:rFonts w:ascii="Verdana" w:hAnsi="Verdana" w:cs="Arial"/>
          <w:sz w:val="18"/>
          <w:szCs w:val="18"/>
        </w:rPr>
        <w:t>w</w:t>
      </w:r>
      <w:r>
        <w:rPr>
          <w:rFonts w:ascii="Verdana" w:hAnsi="Verdana" w:cs="Arial"/>
          <w:sz w:val="18"/>
          <w:szCs w:val="18"/>
        </w:rPr>
        <w:t> </w:t>
      </w:r>
      <w:r w:rsidR="003A52CD" w:rsidRPr="00663E80">
        <w:rPr>
          <w:rFonts w:ascii="Verdana" w:hAnsi="Verdana" w:cs="Arial"/>
          <w:sz w:val="18"/>
          <w:szCs w:val="18"/>
        </w:rPr>
        <w:t>ramach wykonywania prac związanych z realizacją Umowy.</w:t>
      </w:r>
    </w:p>
    <w:p w14:paraId="6858E286" w14:textId="38EE2FE9" w:rsidR="003A52CD" w:rsidRPr="00663E80" w:rsidRDefault="003B1B46" w:rsidP="003A52CD">
      <w:pPr>
        <w:numPr>
          <w:ilvl w:val="0"/>
          <w:numId w:val="10"/>
        </w:num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n</w:t>
      </w:r>
      <w:r w:rsidR="003A52CD" w:rsidRPr="00663E80">
        <w:rPr>
          <w:rFonts w:ascii="Verdana" w:hAnsi="Verdana" w:cs="Arial"/>
          <w:sz w:val="18"/>
          <w:szCs w:val="18"/>
        </w:rPr>
        <w:t>ie rozpowszechniania nabytej informacji o</w:t>
      </w:r>
      <w:r>
        <w:rPr>
          <w:rFonts w:ascii="Verdana" w:hAnsi="Verdana" w:cs="Arial"/>
          <w:sz w:val="18"/>
          <w:szCs w:val="18"/>
        </w:rPr>
        <w:t> </w:t>
      </w:r>
      <w:r w:rsidR="003A52CD" w:rsidRPr="00663E80">
        <w:rPr>
          <w:rFonts w:ascii="Verdana" w:hAnsi="Verdana" w:cs="Arial"/>
          <w:sz w:val="18"/>
          <w:szCs w:val="18"/>
        </w:rPr>
        <w:t xml:space="preserve">charakterze technicznym, technologicznym, organizacyjnym i handlowym, stanowiących tajemnicę, </w:t>
      </w:r>
    </w:p>
    <w:p w14:paraId="34F7146F" w14:textId="7FE98D42" w:rsidR="003A52CD" w:rsidRPr="00663E80" w:rsidRDefault="003A52CD" w:rsidP="00A950B2">
      <w:p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pod rygorem odpowiedzialności cywilnej i</w:t>
      </w:r>
      <w:r w:rsidR="00C808D6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>karnej.</w:t>
      </w:r>
    </w:p>
    <w:p w14:paraId="05D7B36E" w14:textId="4CCB0CBD" w:rsidR="003A52CD" w:rsidRPr="00663E80" w:rsidRDefault="003A52CD" w:rsidP="003A52CD">
      <w:pPr>
        <w:spacing w:before="60" w:after="60" w:line="360" w:lineRule="auto"/>
        <w:jc w:val="both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 w:cs="Arial"/>
          <w:sz w:val="18"/>
          <w:szCs w:val="18"/>
        </w:rPr>
        <w:t>Obowiązek zachowania w</w:t>
      </w:r>
      <w:r w:rsidR="00D10F8C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>tajemnicy informacji dotyczących wyżej wymienionych danych uzyskanych w</w:t>
      </w:r>
      <w:r w:rsidR="00DD50F0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>związku z</w:t>
      </w:r>
      <w:r w:rsidR="00DD50F0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>realizacją zadań wynikających z</w:t>
      </w:r>
      <w:r w:rsidR="0043423B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 xml:space="preserve">przedmiotu Umowy zawartej pomiędzy Wykonawcą </w:t>
      </w:r>
      <w:r w:rsidR="00663E80" w:rsidRPr="00663E80">
        <w:rPr>
          <w:rFonts w:ascii="Verdana" w:hAnsi="Verdana" w:cs="Arial"/>
          <w:sz w:val="18"/>
          <w:szCs w:val="18"/>
        </w:rPr>
        <w:t>a</w:t>
      </w:r>
      <w:r w:rsidR="00663E80">
        <w:rPr>
          <w:rFonts w:ascii="Verdana" w:hAnsi="Verdana" w:cs="Arial"/>
          <w:sz w:val="18"/>
          <w:szCs w:val="18"/>
        </w:rPr>
        <w:t> </w:t>
      </w:r>
      <w:r w:rsidRPr="00663E80">
        <w:rPr>
          <w:rFonts w:ascii="Verdana" w:hAnsi="Verdana" w:cs="Arial"/>
          <w:sz w:val="18"/>
          <w:szCs w:val="18"/>
        </w:rPr>
        <w:t>Zamawiającym ciąży na mnie nawet po wygaśnięciu zatrudnienia.</w:t>
      </w:r>
    </w:p>
    <w:tbl>
      <w:tblPr>
        <w:tblW w:w="5224" w:type="pct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1"/>
        <w:gridCol w:w="1137"/>
        <w:gridCol w:w="1067"/>
        <w:gridCol w:w="1953"/>
        <w:gridCol w:w="2665"/>
        <w:gridCol w:w="2309"/>
      </w:tblGrid>
      <w:tr w:rsidR="003A52CD" w:rsidRPr="00663E80" w14:paraId="5F8711EC" w14:textId="77777777" w:rsidTr="00354190">
        <w:trPr>
          <w:cantSplit/>
          <w:trHeight w:val="340"/>
        </w:trPr>
        <w:tc>
          <w:tcPr>
            <w:tcW w:w="1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F0B32EA" w14:textId="77777777" w:rsidR="003A52CD" w:rsidRPr="00663E80" w:rsidRDefault="003A52CD" w:rsidP="00354190">
            <w:pPr>
              <w:spacing w:before="60" w:after="60"/>
              <w:ind w:left="-57" w:right="-57"/>
              <w:jc w:val="center"/>
              <w:rPr>
                <w:rFonts w:ascii="Verdana" w:hAnsi="Verdana" w:cs="Tahoma"/>
                <w:b/>
                <w:color w:val="000000"/>
                <w:sz w:val="18"/>
                <w:szCs w:val="18"/>
              </w:rPr>
            </w:pPr>
            <w:r w:rsidRPr="00663E80">
              <w:rPr>
                <w:rFonts w:ascii="Verdana" w:hAnsi="Verdana" w:cs="Tahoma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2BAD1E70" w14:textId="77777777" w:rsidR="003A52CD" w:rsidRPr="00663E80" w:rsidRDefault="003A52CD" w:rsidP="00354190">
            <w:pPr>
              <w:spacing w:before="60" w:after="60"/>
              <w:ind w:right="-57"/>
              <w:jc w:val="center"/>
              <w:rPr>
                <w:rStyle w:val="EquationCaption"/>
                <w:rFonts w:ascii="Verdana" w:hAnsi="Verdana" w:cs="Tahoma"/>
                <w:b/>
                <w:color w:val="000000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Tahoma"/>
                <w:b/>
                <w:color w:val="000000"/>
                <w:sz w:val="18"/>
                <w:szCs w:val="18"/>
              </w:rPr>
              <w:t>Nazwisko</w:t>
            </w:r>
          </w:p>
        </w:tc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2B7589F4" w14:textId="77777777" w:rsidR="003A52CD" w:rsidRPr="00663E80" w:rsidRDefault="003A52CD" w:rsidP="00354190">
            <w:pPr>
              <w:spacing w:before="60" w:after="60"/>
              <w:ind w:right="-57"/>
              <w:jc w:val="center"/>
              <w:rPr>
                <w:rStyle w:val="EquationCaption"/>
                <w:rFonts w:ascii="Verdana" w:hAnsi="Verdana" w:cs="Tahoma"/>
                <w:b/>
                <w:color w:val="000000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Tahoma"/>
                <w:b/>
                <w:color w:val="000000"/>
                <w:sz w:val="18"/>
                <w:szCs w:val="18"/>
              </w:rPr>
              <w:t>Imię</w:t>
            </w:r>
          </w:p>
        </w:tc>
        <w:tc>
          <w:tcPr>
            <w:tcW w:w="10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573A1242" w14:textId="77777777" w:rsidR="003A52CD" w:rsidRPr="00663E80" w:rsidRDefault="003A52CD" w:rsidP="00354190">
            <w:pPr>
              <w:spacing w:before="60" w:after="60"/>
              <w:ind w:right="-57"/>
              <w:jc w:val="center"/>
              <w:rPr>
                <w:rStyle w:val="EquationCaption"/>
                <w:rFonts w:ascii="Verdana" w:hAnsi="Verdana" w:cs="Tahoma"/>
                <w:b/>
                <w:color w:val="000000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Tahoma"/>
                <w:b/>
                <w:color w:val="000000"/>
                <w:sz w:val="18"/>
                <w:szCs w:val="18"/>
              </w:rPr>
              <w:t>Rola</w:t>
            </w:r>
          </w:p>
        </w:tc>
        <w:tc>
          <w:tcPr>
            <w:tcW w:w="14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9DB45CA" w14:textId="77777777" w:rsidR="003A52CD" w:rsidRPr="00663E80" w:rsidRDefault="003A52CD" w:rsidP="00354190">
            <w:pPr>
              <w:spacing w:before="60" w:after="60"/>
              <w:ind w:right="-57"/>
              <w:jc w:val="center"/>
              <w:rPr>
                <w:rStyle w:val="EquationCaption"/>
                <w:rFonts w:ascii="Verdana" w:hAnsi="Verdana" w:cs="Tahoma"/>
                <w:b/>
                <w:color w:val="000000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Tahoma"/>
                <w:b/>
                <w:color w:val="000000"/>
                <w:sz w:val="18"/>
                <w:szCs w:val="18"/>
              </w:rPr>
              <w:t>Obszar</w:t>
            </w:r>
          </w:p>
        </w:tc>
        <w:tc>
          <w:tcPr>
            <w:tcW w:w="12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C115218" w14:textId="77777777" w:rsidR="003A52CD" w:rsidRPr="00663E80" w:rsidRDefault="003A52CD" w:rsidP="00354190">
            <w:pPr>
              <w:spacing w:before="60" w:after="60"/>
              <w:ind w:right="-57"/>
              <w:jc w:val="center"/>
              <w:rPr>
                <w:rStyle w:val="EquationCaption"/>
                <w:rFonts w:ascii="Verdana" w:hAnsi="Verdana" w:cs="Tahoma"/>
                <w:b/>
                <w:color w:val="000000"/>
                <w:sz w:val="18"/>
                <w:szCs w:val="18"/>
              </w:rPr>
            </w:pPr>
            <w:r w:rsidRPr="00663E80">
              <w:rPr>
                <w:rStyle w:val="EquationCaption"/>
                <w:rFonts w:ascii="Verdana" w:hAnsi="Verdana" w:cs="Tahoma"/>
                <w:b/>
                <w:color w:val="000000"/>
                <w:sz w:val="18"/>
                <w:szCs w:val="18"/>
              </w:rPr>
              <w:t>Podpis</w:t>
            </w:r>
          </w:p>
        </w:tc>
      </w:tr>
      <w:tr w:rsidR="003A52CD" w:rsidRPr="00663E80" w14:paraId="4460ECE4" w14:textId="77777777" w:rsidTr="00354190">
        <w:trPr>
          <w:cantSplit/>
          <w:trHeight w:hRule="exact" w:val="737"/>
        </w:trPr>
        <w:tc>
          <w:tcPr>
            <w:tcW w:w="18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77535" w14:textId="77777777" w:rsidR="003A52CD" w:rsidRPr="00663E80" w:rsidRDefault="003A52CD" w:rsidP="00354190">
            <w:pPr>
              <w:ind w:left="-57" w:right="-57"/>
              <w:rPr>
                <w:rFonts w:ascii="Verdana" w:hAnsi="Verdana" w:cs="Tahoma"/>
                <w:sz w:val="18"/>
                <w:szCs w:val="18"/>
              </w:rPr>
            </w:pPr>
            <w:r w:rsidRPr="00663E80">
              <w:rPr>
                <w:rFonts w:ascii="Verdana" w:hAnsi="Verdana" w:cs="Tahoma"/>
                <w:sz w:val="18"/>
                <w:szCs w:val="18"/>
              </w:rPr>
              <w:t>1.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E8505E" w14:textId="1CEF52A0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5FDF05" w14:textId="244181F1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103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0CFB977D" w14:textId="52633BB3" w:rsidR="003A52CD" w:rsidRPr="00663E80" w:rsidRDefault="003A52CD" w:rsidP="00962F7E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40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2AEF53A1" w14:textId="43F61D97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219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3A680A53" w14:textId="77777777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3A52CD" w:rsidRPr="00663E80" w14:paraId="7EB97035" w14:textId="77777777" w:rsidTr="00354190">
        <w:trPr>
          <w:cantSplit/>
          <w:trHeight w:hRule="exact" w:val="737"/>
        </w:trPr>
        <w:tc>
          <w:tcPr>
            <w:tcW w:w="18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CBF64" w14:textId="77777777" w:rsidR="003A52CD" w:rsidRPr="00663E80" w:rsidRDefault="003A52CD" w:rsidP="00354190">
            <w:pPr>
              <w:ind w:left="-57" w:right="-57"/>
              <w:rPr>
                <w:rFonts w:ascii="Verdana" w:hAnsi="Verdana" w:cs="Tahoma"/>
                <w:sz w:val="18"/>
                <w:szCs w:val="18"/>
              </w:rPr>
            </w:pPr>
            <w:r w:rsidRPr="00663E80">
              <w:rPr>
                <w:rFonts w:ascii="Verdana" w:hAnsi="Verdana" w:cs="Tahoma"/>
                <w:sz w:val="18"/>
                <w:szCs w:val="18"/>
              </w:rPr>
              <w:t>2.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F753FE" w14:textId="53DA10BB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5E09FE" w14:textId="6FC0BED5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103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10B2437F" w14:textId="5065D69B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40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21D41A1C" w14:textId="6DE6E16E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219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60FA55C6" w14:textId="77777777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3A52CD" w:rsidRPr="00663E80" w14:paraId="15847F50" w14:textId="77777777" w:rsidTr="00354190">
        <w:trPr>
          <w:cantSplit/>
          <w:trHeight w:hRule="exact" w:val="737"/>
        </w:trPr>
        <w:tc>
          <w:tcPr>
            <w:tcW w:w="18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1294F2" w14:textId="77777777" w:rsidR="003A52CD" w:rsidRPr="00663E80" w:rsidRDefault="003A52CD" w:rsidP="00354190">
            <w:pPr>
              <w:ind w:left="-57" w:right="-57"/>
              <w:rPr>
                <w:rFonts w:ascii="Verdana" w:hAnsi="Verdana" w:cs="Tahoma"/>
                <w:sz w:val="18"/>
                <w:szCs w:val="18"/>
              </w:rPr>
            </w:pPr>
            <w:r w:rsidRPr="00663E80">
              <w:rPr>
                <w:rFonts w:ascii="Verdana" w:hAnsi="Verdana" w:cs="Tahoma"/>
                <w:sz w:val="18"/>
                <w:szCs w:val="18"/>
              </w:rPr>
              <w:t>3.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E8CCC7" w14:textId="4D633318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049EFF" w14:textId="71ABFC8D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103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24547907" w14:textId="52501B52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40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57B3CA99" w14:textId="6634EFDB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219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27702D3F" w14:textId="77777777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3A52CD" w:rsidRPr="00663E80" w14:paraId="3395B909" w14:textId="77777777" w:rsidTr="00354190">
        <w:trPr>
          <w:cantSplit/>
          <w:trHeight w:hRule="exact" w:val="737"/>
        </w:trPr>
        <w:tc>
          <w:tcPr>
            <w:tcW w:w="18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4E719" w14:textId="77777777" w:rsidR="003A52CD" w:rsidRPr="00663E80" w:rsidRDefault="003A52CD" w:rsidP="00354190">
            <w:pPr>
              <w:ind w:left="-57" w:right="-57"/>
              <w:rPr>
                <w:rFonts w:ascii="Verdana" w:hAnsi="Verdana" w:cs="Tahoma"/>
                <w:sz w:val="18"/>
                <w:szCs w:val="18"/>
              </w:rPr>
            </w:pPr>
            <w:r w:rsidRPr="00663E80">
              <w:rPr>
                <w:rFonts w:ascii="Verdana" w:hAnsi="Verdana" w:cs="Tahoma"/>
                <w:sz w:val="18"/>
                <w:szCs w:val="18"/>
              </w:rPr>
              <w:t>4.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F2650E" w14:textId="17E280F3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B7BB0" w14:textId="67799C54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103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3E64F238" w14:textId="3F6F293E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40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41AD1BAC" w14:textId="268E0A7D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219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290B5A58" w14:textId="77777777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3A52CD" w:rsidRPr="00663E80" w14:paraId="7F69783A" w14:textId="77777777" w:rsidTr="00354190">
        <w:trPr>
          <w:cantSplit/>
          <w:trHeight w:hRule="exact" w:val="737"/>
        </w:trPr>
        <w:tc>
          <w:tcPr>
            <w:tcW w:w="18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86AA9" w14:textId="77777777" w:rsidR="003A52CD" w:rsidRPr="00663E80" w:rsidRDefault="003A52CD" w:rsidP="00354190">
            <w:pPr>
              <w:ind w:left="-57" w:right="-57"/>
              <w:rPr>
                <w:rFonts w:ascii="Verdana" w:hAnsi="Verdana" w:cs="Tahoma"/>
                <w:sz w:val="18"/>
                <w:szCs w:val="18"/>
              </w:rPr>
            </w:pPr>
            <w:r w:rsidRPr="00663E80">
              <w:rPr>
                <w:rFonts w:ascii="Verdana" w:hAnsi="Verdana" w:cs="Tahoma"/>
                <w:sz w:val="18"/>
                <w:szCs w:val="18"/>
              </w:rPr>
              <w:t>5.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508773" w14:textId="32352485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690724" w14:textId="3BC6C441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103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5043CB0A" w14:textId="5363C575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40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53D12C1A" w14:textId="359AFD29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219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1A95C9C0" w14:textId="77777777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3A52CD" w:rsidRPr="00663E80" w14:paraId="4CB85405" w14:textId="77777777" w:rsidTr="00354190">
        <w:trPr>
          <w:cantSplit/>
          <w:trHeight w:hRule="exact" w:val="737"/>
        </w:trPr>
        <w:tc>
          <w:tcPr>
            <w:tcW w:w="18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65317" w14:textId="77777777" w:rsidR="003A52CD" w:rsidRPr="00663E80" w:rsidRDefault="003A52CD" w:rsidP="00354190">
            <w:pPr>
              <w:ind w:left="-57" w:right="-57"/>
              <w:rPr>
                <w:rFonts w:ascii="Verdana" w:hAnsi="Verdana" w:cs="Tahoma"/>
                <w:sz w:val="18"/>
                <w:szCs w:val="18"/>
              </w:rPr>
            </w:pPr>
            <w:r w:rsidRPr="00663E80">
              <w:rPr>
                <w:rFonts w:ascii="Verdana" w:hAnsi="Verdana" w:cs="Tahoma"/>
                <w:sz w:val="18"/>
                <w:szCs w:val="18"/>
              </w:rPr>
              <w:t>6.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1E6350" w14:textId="15EED7B4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D4B240" w14:textId="06D5C4A6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103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35C73850" w14:textId="51E5C6E1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40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36C820AB" w14:textId="770B96E1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219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3699FE2A" w14:textId="77777777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3A52CD" w:rsidRPr="00663E80" w14:paraId="4CC1A124" w14:textId="77777777" w:rsidTr="00354190">
        <w:trPr>
          <w:cantSplit/>
          <w:trHeight w:hRule="exact" w:val="737"/>
        </w:trPr>
        <w:tc>
          <w:tcPr>
            <w:tcW w:w="18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C1796" w14:textId="77777777" w:rsidR="003A52CD" w:rsidRPr="00663E80" w:rsidRDefault="003A52CD" w:rsidP="00354190">
            <w:pPr>
              <w:ind w:left="-57" w:right="-57"/>
              <w:rPr>
                <w:rFonts w:ascii="Verdana" w:hAnsi="Verdana" w:cs="Tahoma"/>
                <w:sz w:val="18"/>
                <w:szCs w:val="18"/>
              </w:rPr>
            </w:pPr>
            <w:r w:rsidRPr="00663E80">
              <w:rPr>
                <w:rFonts w:ascii="Verdana" w:hAnsi="Verdana" w:cs="Tahoma"/>
                <w:sz w:val="18"/>
                <w:szCs w:val="18"/>
              </w:rPr>
              <w:t>7.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A1B22D" w14:textId="12A81A38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3D5CA2" w14:textId="5602A026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103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4417AF75" w14:textId="3DC6A86C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40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5BB2F7F7" w14:textId="46D15920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219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7BDF9E1C" w14:textId="77777777" w:rsidR="003A52CD" w:rsidRPr="00663E80" w:rsidRDefault="003A52CD" w:rsidP="00354190">
            <w:pPr>
              <w:spacing w:before="240" w:after="240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0D6F22" w:rsidRPr="00663E80" w14:paraId="454DA57D" w14:textId="77777777" w:rsidTr="00354190">
        <w:trPr>
          <w:cantSplit/>
          <w:trHeight w:hRule="exact" w:val="737"/>
        </w:trPr>
        <w:tc>
          <w:tcPr>
            <w:tcW w:w="18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FBD6B" w14:textId="77777777" w:rsidR="000D6F22" w:rsidRPr="00663E80" w:rsidRDefault="000D6F22" w:rsidP="00354190">
            <w:pPr>
              <w:ind w:left="-57" w:right="-57"/>
              <w:rPr>
                <w:rFonts w:ascii="Verdana" w:hAnsi="Verdana" w:cs="Tahoma"/>
                <w:sz w:val="18"/>
                <w:szCs w:val="18"/>
              </w:rPr>
            </w:pPr>
            <w:r w:rsidRPr="00663E80">
              <w:rPr>
                <w:rFonts w:ascii="Verdana" w:hAnsi="Verdana" w:cs="Tahoma"/>
                <w:sz w:val="18"/>
                <w:szCs w:val="18"/>
              </w:rPr>
              <w:t>8.</w:t>
            </w:r>
          </w:p>
        </w:tc>
        <w:tc>
          <w:tcPr>
            <w:tcW w:w="6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227574" w14:textId="6855051A" w:rsidR="000D6F22" w:rsidRPr="00663E80" w:rsidRDefault="000D6F22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5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00DD33" w14:textId="20B1A68A" w:rsidR="000D6F22" w:rsidRPr="00663E80" w:rsidRDefault="000D6F22" w:rsidP="00354190">
            <w:pPr>
              <w:spacing w:before="240" w:after="240"/>
              <w:rPr>
                <w:rFonts w:ascii="Verdana" w:hAnsi="Verdana" w:cs="Tahoma"/>
                <w:i/>
                <w:sz w:val="14"/>
                <w:szCs w:val="14"/>
              </w:rPr>
            </w:pPr>
          </w:p>
        </w:tc>
        <w:tc>
          <w:tcPr>
            <w:tcW w:w="1031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7232C351" w14:textId="5A4ECBC8" w:rsidR="000D6F22" w:rsidRPr="00663E80" w:rsidRDefault="000D6F22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40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207BF9CE" w14:textId="1BEC94B8" w:rsidR="000D6F22" w:rsidRPr="00663E80" w:rsidRDefault="000D6F22" w:rsidP="00354190">
            <w:pPr>
              <w:spacing w:before="240" w:after="240"/>
              <w:rPr>
                <w:rFonts w:ascii="Verdana" w:hAnsi="Verdana" w:cs="Tahoma"/>
                <w:sz w:val="14"/>
                <w:szCs w:val="14"/>
              </w:rPr>
            </w:pPr>
          </w:p>
        </w:tc>
        <w:tc>
          <w:tcPr>
            <w:tcW w:w="1219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4F2B2595" w14:textId="77777777" w:rsidR="000D6F22" w:rsidRPr="00663E80" w:rsidRDefault="000D6F22" w:rsidP="00354190">
            <w:pPr>
              <w:spacing w:before="240" w:after="240"/>
              <w:rPr>
                <w:rFonts w:ascii="Verdana" w:hAnsi="Verdana" w:cs="Tahoma"/>
                <w:sz w:val="18"/>
                <w:szCs w:val="18"/>
              </w:rPr>
            </w:pPr>
          </w:p>
        </w:tc>
      </w:tr>
    </w:tbl>
    <w:p w14:paraId="52E81C99" w14:textId="77777777" w:rsidR="004D3E82" w:rsidRPr="00663E80" w:rsidRDefault="00880628" w:rsidP="003A52CD">
      <w:pPr>
        <w:pStyle w:val="Standard"/>
        <w:spacing w:after="0" w:line="320" w:lineRule="atLeast"/>
        <w:jc w:val="righ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br w:type="page"/>
      </w:r>
    </w:p>
    <w:p w14:paraId="2D9E0435" w14:textId="77777777" w:rsidR="003A52CD" w:rsidRPr="00663E80" w:rsidRDefault="003A52CD" w:rsidP="003A52CD">
      <w:pPr>
        <w:pStyle w:val="Standard"/>
        <w:spacing w:after="0" w:line="320" w:lineRule="atLeast"/>
        <w:jc w:val="righ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lastRenderedPageBreak/>
        <w:t>Załącznik nr 6 do UMOWY</w:t>
      </w:r>
    </w:p>
    <w:p w14:paraId="22142AF0" w14:textId="789255E2" w:rsidR="003A52CD" w:rsidRPr="00663E80" w:rsidRDefault="003A52CD" w:rsidP="003A52CD">
      <w:pPr>
        <w:pStyle w:val="Tytu"/>
        <w:spacing w:before="60" w:after="60" w:line="300" w:lineRule="atLeast"/>
        <w:jc w:val="right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/>
          <w:bCs w:val="0"/>
          <w:sz w:val="18"/>
          <w:szCs w:val="18"/>
        </w:rPr>
        <w:t xml:space="preserve">serwisowej </w:t>
      </w:r>
      <w:r w:rsidR="004E21A3" w:rsidRPr="00663E80">
        <w:rPr>
          <w:rFonts w:ascii="Verdana" w:hAnsi="Verdana"/>
          <w:bCs w:val="0"/>
          <w:sz w:val="18"/>
          <w:szCs w:val="18"/>
        </w:rPr>
        <w:t>CRU/</w:t>
      </w:r>
      <w:r w:rsidR="00CF5513" w:rsidRPr="00663E80">
        <w:rPr>
          <w:rFonts w:ascii="Verdana" w:hAnsi="Verdana" w:cs="Arial"/>
          <w:sz w:val="18"/>
          <w:szCs w:val="18"/>
        </w:rPr>
        <w:t>……..…./20</w:t>
      </w:r>
      <w:r w:rsidR="00B80688">
        <w:rPr>
          <w:rFonts w:ascii="Verdana" w:hAnsi="Verdana" w:cs="Arial"/>
          <w:sz w:val="18"/>
          <w:szCs w:val="18"/>
        </w:rPr>
        <w:t>20</w:t>
      </w:r>
    </w:p>
    <w:p w14:paraId="35398A21" w14:textId="77777777" w:rsidR="003A52CD" w:rsidRPr="00663E80" w:rsidRDefault="003A52CD" w:rsidP="003A52CD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B74F085" w14:textId="77777777" w:rsidR="003A52CD" w:rsidRPr="00663E80" w:rsidRDefault="003A52CD" w:rsidP="003A52CD">
      <w:pPr>
        <w:pStyle w:val="Standard"/>
        <w:spacing w:before="240" w:after="240" w:line="320" w:lineRule="atLeas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t>Stawki za usługi nie wymienione w umowie</w:t>
      </w:r>
    </w:p>
    <w:p w14:paraId="503C2B08" w14:textId="77777777" w:rsidR="003A52CD" w:rsidRPr="00663E80" w:rsidRDefault="003A52CD" w:rsidP="003A52CD">
      <w:pPr>
        <w:pStyle w:val="Standard"/>
        <w:spacing w:before="240" w:after="240" w:line="320" w:lineRule="atLeast"/>
        <w:rPr>
          <w:rFonts w:ascii="Verdana" w:hAnsi="Verdana"/>
          <w:b/>
          <w:bCs/>
          <w:sz w:val="18"/>
          <w:szCs w:val="18"/>
          <w:lang w:val="pl-PL"/>
        </w:rPr>
      </w:pPr>
    </w:p>
    <w:p w14:paraId="2F4BB08B" w14:textId="77777777" w:rsidR="003A52CD" w:rsidRPr="00663E80" w:rsidRDefault="003A52CD" w:rsidP="003A52CD">
      <w:pPr>
        <w:pStyle w:val="Standard"/>
        <w:spacing w:before="240" w:after="240" w:line="320" w:lineRule="atLeast"/>
        <w:rPr>
          <w:rFonts w:ascii="Verdana" w:hAnsi="Verdana"/>
          <w:b/>
          <w:bCs/>
          <w:sz w:val="18"/>
          <w:szCs w:val="18"/>
          <w:lang w:val="pl-PL"/>
        </w:rPr>
      </w:pPr>
    </w:p>
    <w:p w14:paraId="05C087C9" w14:textId="01E21E2F" w:rsidR="003A52CD" w:rsidRPr="00663E80" w:rsidRDefault="003A52CD" w:rsidP="003A52C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1. Konsultant / Projektant</w:t>
      </w:r>
      <w:r w:rsidRPr="00663E80">
        <w:rPr>
          <w:rFonts w:ascii="Verdana" w:hAnsi="Verdana"/>
          <w:sz w:val="18"/>
          <w:szCs w:val="18"/>
        </w:rPr>
        <w:tab/>
      </w:r>
      <w:r w:rsidRPr="00663E80">
        <w:rPr>
          <w:rFonts w:ascii="Verdana" w:hAnsi="Verdana"/>
          <w:sz w:val="18"/>
          <w:szCs w:val="18"/>
        </w:rPr>
        <w:tab/>
      </w:r>
      <w:r w:rsidRPr="00663E80">
        <w:rPr>
          <w:rFonts w:ascii="Verdana" w:hAnsi="Verdana"/>
          <w:sz w:val="18"/>
          <w:szCs w:val="18"/>
        </w:rPr>
        <w:tab/>
        <w:t>-</w:t>
      </w:r>
      <w:r w:rsidRPr="00663E80">
        <w:rPr>
          <w:rFonts w:ascii="Verdana" w:hAnsi="Verdana"/>
          <w:sz w:val="18"/>
          <w:szCs w:val="18"/>
        </w:rPr>
        <w:tab/>
      </w:r>
      <w:r w:rsidR="00B80688">
        <w:rPr>
          <w:rFonts w:ascii="Verdana" w:hAnsi="Verdana"/>
          <w:sz w:val="18"/>
          <w:szCs w:val="18"/>
        </w:rPr>
        <w:t>…………..</w:t>
      </w:r>
      <w:r w:rsidR="00B80688" w:rsidRPr="00663E80">
        <w:rPr>
          <w:rFonts w:ascii="Verdana" w:hAnsi="Verdana"/>
          <w:sz w:val="18"/>
          <w:szCs w:val="18"/>
        </w:rPr>
        <w:t xml:space="preserve"> </w:t>
      </w:r>
      <w:r w:rsidRPr="00663E80">
        <w:rPr>
          <w:rFonts w:ascii="Verdana" w:hAnsi="Verdana"/>
          <w:sz w:val="18"/>
          <w:szCs w:val="18"/>
        </w:rPr>
        <w:t>zł / godzina</w:t>
      </w:r>
    </w:p>
    <w:p w14:paraId="4625E1D7" w14:textId="1F55B0A5" w:rsidR="003A52CD" w:rsidRPr="00663E80" w:rsidRDefault="003A52CD" w:rsidP="003A52C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2. Wdrożeniowiec / Szkoleniowiec</w:t>
      </w:r>
      <w:r w:rsidRPr="00663E80">
        <w:rPr>
          <w:rFonts w:ascii="Verdana" w:hAnsi="Verdana"/>
          <w:sz w:val="18"/>
          <w:szCs w:val="18"/>
        </w:rPr>
        <w:tab/>
      </w:r>
      <w:r w:rsidRPr="00663E80">
        <w:rPr>
          <w:rFonts w:ascii="Verdana" w:hAnsi="Verdana"/>
          <w:sz w:val="18"/>
          <w:szCs w:val="18"/>
        </w:rPr>
        <w:tab/>
        <w:t xml:space="preserve">- </w:t>
      </w:r>
      <w:r w:rsidRPr="00663E80">
        <w:rPr>
          <w:rFonts w:ascii="Verdana" w:hAnsi="Verdana"/>
          <w:sz w:val="18"/>
          <w:szCs w:val="18"/>
        </w:rPr>
        <w:tab/>
      </w:r>
      <w:r w:rsidR="00B80688">
        <w:rPr>
          <w:rFonts w:ascii="Verdana" w:hAnsi="Verdana"/>
          <w:sz w:val="18"/>
          <w:szCs w:val="18"/>
        </w:rPr>
        <w:t>……………</w:t>
      </w:r>
      <w:r w:rsidR="00B80688" w:rsidRPr="00663E80">
        <w:rPr>
          <w:rFonts w:ascii="Verdana" w:hAnsi="Verdana"/>
          <w:sz w:val="18"/>
          <w:szCs w:val="18"/>
        </w:rPr>
        <w:t xml:space="preserve"> </w:t>
      </w:r>
      <w:r w:rsidRPr="00663E80">
        <w:rPr>
          <w:rFonts w:ascii="Verdana" w:hAnsi="Verdana"/>
          <w:sz w:val="18"/>
          <w:szCs w:val="18"/>
        </w:rPr>
        <w:t>zł / godzina</w:t>
      </w:r>
    </w:p>
    <w:p w14:paraId="3655DB4F" w14:textId="7A3D07F1" w:rsidR="003A52CD" w:rsidRPr="00663E80" w:rsidRDefault="003A52CD" w:rsidP="003A52C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3. Programista</w:t>
      </w:r>
      <w:r w:rsidRPr="00663E80">
        <w:rPr>
          <w:rFonts w:ascii="Verdana" w:hAnsi="Verdana"/>
          <w:sz w:val="18"/>
          <w:szCs w:val="18"/>
        </w:rPr>
        <w:tab/>
      </w:r>
      <w:r w:rsidRPr="00663E80">
        <w:rPr>
          <w:rFonts w:ascii="Verdana" w:hAnsi="Verdana"/>
          <w:sz w:val="18"/>
          <w:szCs w:val="18"/>
        </w:rPr>
        <w:tab/>
      </w:r>
      <w:r w:rsidRPr="00663E80">
        <w:rPr>
          <w:rFonts w:ascii="Verdana" w:hAnsi="Verdana"/>
          <w:sz w:val="18"/>
          <w:szCs w:val="18"/>
        </w:rPr>
        <w:tab/>
      </w:r>
      <w:r w:rsidRPr="00663E80">
        <w:rPr>
          <w:rFonts w:ascii="Verdana" w:hAnsi="Verdana"/>
          <w:sz w:val="18"/>
          <w:szCs w:val="18"/>
        </w:rPr>
        <w:tab/>
      </w:r>
      <w:r w:rsidRPr="00663E80">
        <w:rPr>
          <w:rFonts w:ascii="Verdana" w:hAnsi="Verdana"/>
          <w:sz w:val="18"/>
          <w:szCs w:val="18"/>
        </w:rPr>
        <w:tab/>
      </w:r>
      <w:r w:rsidR="00512251" w:rsidRPr="00663E80">
        <w:rPr>
          <w:rFonts w:ascii="Verdana" w:hAnsi="Verdana"/>
          <w:sz w:val="18"/>
          <w:szCs w:val="18"/>
        </w:rPr>
        <w:t xml:space="preserve">- </w:t>
      </w:r>
      <w:r w:rsidR="00512251" w:rsidRPr="00663E80">
        <w:rPr>
          <w:rFonts w:ascii="Verdana" w:hAnsi="Verdana"/>
          <w:sz w:val="18"/>
          <w:szCs w:val="18"/>
        </w:rPr>
        <w:tab/>
      </w:r>
      <w:r w:rsidR="00B80688">
        <w:rPr>
          <w:rFonts w:ascii="Verdana" w:hAnsi="Verdana"/>
          <w:sz w:val="18"/>
          <w:szCs w:val="18"/>
        </w:rPr>
        <w:t>……………</w:t>
      </w:r>
      <w:r w:rsidR="00B80688" w:rsidRPr="00663E80">
        <w:rPr>
          <w:rFonts w:ascii="Verdana" w:hAnsi="Verdana"/>
          <w:sz w:val="18"/>
          <w:szCs w:val="18"/>
        </w:rPr>
        <w:t xml:space="preserve"> </w:t>
      </w:r>
      <w:r w:rsidRPr="00663E80">
        <w:rPr>
          <w:rFonts w:ascii="Verdana" w:hAnsi="Verdana"/>
          <w:sz w:val="18"/>
          <w:szCs w:val="18"/>
        </w:rPr>
        <w:t>zł / godzina</w:t>
      </w:r>
    </w:p>
    <w:p w14:paraId="7F7B66A7" w14:textId="77777777" w:rsidR="00412897" w:rsidRPr="00663E80" w:rsidRDefault="00412897" w:rsidP="003A52CD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CECF2D8" w14:textId="77777777" w:rsidR="003A52CD" w:rsidRPr="00663E80" w:rsidRDefault="003A52CD" w:rsidP="003A52CD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t>Do podanych powyżej cen należy doliczyć należny podatek VAT.</w:t>
      </w:r>
    </w:p>
    <w:p w14:paraId="792D07C8" w14:textId="79E3C361" w:rsidR="00EF7F3D" w:rsidRPr="00663E80" w:rsidRDefault="00EF7F3D">
      <w:pPr>
        <w:rPr>
          <w:rFonts w:ascii="Verdana" w:hAnsi="Verdana" w:cs="Arial"/>
          <w:color w:val="000000"/>
          <w:sz w:val="18"/>
          <w:szCs w:val="18"/>
        </w:rPr>
      </w:pPr>
      <w:r w:rsidRPr="00663E80">
        <w:rPr>
          <w:rFonts w:ascii="Verdana" w:hAnsi="Verdana"/>
          <w:sz w:val="18"/>
          <w:szCs w:val="18"/>
        </w:rPr>
        <w:br w:type="page"/>
      </w:r>
    </w:p>
    <w:p w14:paraId="06372610" w14:textId="429694E0" w:rsidR="00705065" w:rsidRPr="00663E80" w:rsidRDefault="00705065" w:rsidP="00705065">
      <w:pPr>
        <w:pStyle w:val="Standard"/>
        <w:spacing w:after="0" w:line="320" w:lineRule="atLeast"/>
        <w:jc w:val="right"/>
        <w:rPr>
          <w:rFonts w:ascii="Verdana" w:hAnsi="Verdana"/>
          <w:b/>
          <w:bCs/>
          <w:sz w:val="18"/>
          <w:szCs w:val="18"/>
          <w:lang w:val="pl-PL"/>
        </w:rPr>
      </w:pPr>
      <w:r w:rsidRPr="00663E80">
        <w:rPr>
          <w:rFonts w:ascii="Verdana" w:hAnsi="Verdana"/>
          <w:b/>
          <w:bCs/>
          <w:sz w:val="18"/>
          <w:szCs w:val="18"/>
          <w:lang w:val="pl-PL"/>
        </w:rPr>
        <w:lastRenderedPageBreak/>
        <w:t>Załącznik nr 7 do UMOWY</w:t>
      </w:r>
    </w:p>
    <w:p w14:paraId="0CBBDD40" w14:textId="04F7E1CC" w:rsidR="00705065" w:rsidRPr="00663E80" w:rsidRDefault="002A34C4" w:rsidP="00705065">
      <w:pPr>
        <w:pStyle w:val="Tytu"/>
        <w:spacing w:before="60" w:after="60" w:line="300" w:lineRule="atLeast"/>
        <w:jc w:val="right"/>
        <w:rPr>
          <w:rFonts w:ascii="Verdana" w:hAnsi="Verdana" w:cs="Arial"/>
          <w:sz w:val="18"/>
          <w:szCs w:val="18"/>
        </w:rPr>
      </w:pPr>
      <w:r w:rsidRPr="00663E80">
        <w:rPr>
          <w:rFonts w:ascii="Verdana" w:hAnsi="Verdana"/>
          <w:bCs w:val="0"/>
          <w:sz w:val="18"/>
          <w:szCs w:val="18"/>
        </w:rPr>
        <w:t xml:space="preserve">serwisowej </w:t>
      </w:r>
      <w:r w:rsidR="00705065" w:rsidRPr="00663E80">
        <w:rPr>
          <w:rFonts w:ascii="Verdana" w:hAnsi="Verdana"/>
          <w:bCs w:val="0"/>
          <w:sz w:val="18"/>
          <w:szCs w:val="18"/>
        </w:rPr>
        <w:t>CRU/</w:t>
      </w:r>
      <w:r w:rsidR="00705065" w:rsidRPr="00663E80">
        <w:rPr>
          <w:rFonts w:ascii="Verdana" w:hAnsi="Verdana" w:cs="Arial"/>
          <w:sz w:val="18"/>
          <w:szCs w:val="18"/>
        </w:rPr>
        <w:t>……..…./20</w:t>
      </w:r>
      <w:r w:rsidR="00354ABC">
        <w:rPr>
          <w:rFonts w:ascii="Verdana" w:hAnsi="Verdana" w:cs="Arial"/>
          <w:sz w:val="18"/>
          <w:szCs w:val="18"/>
        </w:rPr>
        <w:t>20</w:t>
      </w:r>
    </w:p>
    <w:p w14:paraId="13D32C1B" w14:textId="77777777" w:rsidR="00705065" w:rsidRPr="00663E80" w:rsidRDefault="00705065" w:rsidP="003A52CD">
      <w:pPr>
        <w:pStyle w:val="Standard"/>
        <w:spacing w:after="0" w:line="320" w:lineRule="atLeast"/>
        <w:ind w:left="2520"/>
        <w:jc w:val="right"/>
        <w:rPr>
          <w:rFonts w:ascii="Verdana" w:hAnsi="Verdana"/>
          <w:sz w:val="18"/>
          <w:szCs w:val="18"/>
          <w:lang w:val="pl-PL"/>
        </w:rPr>
      </w:pPr>
    </w:p>
    <w:p w14:paraId="274FCF5E" w14:textId="77777777" w:rsidR="00705065" w:rsidRPr="00663E80" w:rsidRDefault="00705065" w:rsidP="003A52CD">
      <w:pPr>
        <w:pStyle w:val="Standard"/>
        <w:spacing w:after="0" w:line="320" w:lineRule="atLeast"/>
        <w:ind w:left="2520"/>
        <w:jc w:val="right"/>
        <w:rPr>
          <w:rFonts w:ascii="Verdana" w:hAnsi="Verdana"/>
          <w:sz w:val="18"/>
          <w:szCs w:val="18"/>
          <w:lang w:val="pl-PL"/>
        </w:rPr>
      </w:pPr>
    </w:p>
    <w:p w14:paraId="3BD30E88" w14:textId="77777777" w:rsidR="00705065" w:rsidRPr="00663E80" w:rsidRDefault="00705065" w:rsidP="003A52CD">
      <w:pPr>
        <w:pStyle w:val="Standard"/>
        <w:spacing w:after="0" w:line="320" w:lineRule="atLeast"/>
        <w:ind w:left="2520"/>
        <w:jc w:val="right"/>
        <w:rPr>
          <w:rFonts w:ascii="Verdana" w:hAnsi="Verdana"/>
          <w:sz w:val="18"/>
          <w:szCs w:val="18"/>
          <w:lang w:val="pl-PL"/>
        </w:rPr>
      </w:pPr>
    </w:p>
    <w:p w14:paraId="2AE158E4" w14:textId="70FA8A9E" w:rsidR="00705065" w:rsidRPr="00D31626" w:rsidRDefault="00705065" w:rsidP="00DF5CF2">
      <w:pPr>
        <w:pStyle w:val="Standard"/>
        <w:spacing w:after="0" w:line="320" w:lineRule="atLeast"/>
        <w:rPr>
          <w:rFonts w:ascii="Verdana" w:hAnsi="Verdana"/>
          <w:b/>
          <w:lang w:val="pl-PL"/>
        </w:rPr>
      </w:pPr>
      <w:r w:rsidRPr="00D31626">
        <w:rPr>
          <w:rFonts w:ascii="Verdana" w:hAnsi="Verdana"/>
          <w:b/>
          <w:lang w:val="pl-PL"/>
        </w:rPr>
        <w:t>Tryb i zasady przekazywania danych</w:t>
      </w:r>
    </w:p>
    <w:p w14:paraId="0830C190" w14:textId="77777777" w:rsidR="00705065" w:rsidRPr="00D31626" w:rsidRDefault="00705065" w:rsidP="00DF5CF2">
      <w:pPr>
        <w:pStyle w:val="Standard"/>
        <w:spacing w:after="0" w:line="320" w:lineRule="atLeast"/>
        <w:rPr>
          <w:rFonts w:ascii="Verdana" w:hAnsi="Verdana"/>
          <w:b/>
          <w:lang w:val="pl-PL"/>
        </w:rPr>
      </w:pPr>
    </w:p>
    <w:p w14:paraId="517E6935" w14:textId="77777777" w:rsidR="00705065" w:rsidRPr="00383441" w:rsidRDefault="00705065" w:rsidP="00DF5CF2">
      <w:pPr>
        <w:pStyle w:val="Standard"/>
        <w:spacing w:after="0" w:line="320" w:lineRule="atLeast"/>
        <w:rPr>
          <w:rFonts w:ascii="Verdana" w:hAnsi="Verdana"/>
          <w:sz w:val="18"/>
          <w:szCs w:val="18"/>
          <w:lang w:val="pl-PL"/>
        </w:rPr>
      </w:pPr>
    </w:p>
    <w:p w14:paraId="3ABCF1AC" w14:textId="1DBCD774" w:rsidR="00705065" w:rsidRPr="00383441" w:rsidRDefault="00705065" w:rsidP="00705065">
      <w:pPr>
        <w:numPr>
          <w:ilvl w:val="0"/>
          <w:numId w:val="18"/>
        </w:numPr>
        <w:jc w:val="both"/>
        <w:rPr>
          <w:rFonts w:ascii="Verdana" w:eastAsia="Calibri" w:hAnsi="Verdana"/>
          <w:sz w:val="18"/>
          <w:szCs w:val="18"/>
        </w:rPr>
      </w:pPr>
      <w:r w:rsidRPr="00383441">
        <w:rPr>
          <w:rFonts w:ascii="Verdana" w:eastAsia="Calibri" w:hAnsi="Verdana"/>
          <w:sz w:val="18"/>
          <w:szCs w:val="18"/>
        </w:rPr>
        <w:t>W</w:t>
      </w:r>
      <w:r w:rsidR="001304DB" w:rsidRPr="00383441">
        <w:rPr>
          <w:rFonts w:ascii="Verdana" w:eastAsia="Calibri" w:hAnsi="Verdana"/>
          <w:sz w:val="18"/>
          <w:szCs w:val="18"/>
        </w:rPr>
        <w:t> </w:t>
      </w:r>
      <w:r w:rsidRPr="00383441">
        <w:rPr>
          <w:rFonts w:ascii="Verdana" w:eastAsia="Calibri" w:hAnsi="Verdana"/>
          <w:sz w:val="18"/>
          <w:szCs w:val="18"/>
        </w:rPr>
        <w:t>sytuacji, gdy w</w:t>
      </w:r>
      <w:r w:rsidR="001304DB" w:rsidRPr="00383441">
        <w:rPr>
          <w:rFonts w:ascii="Verdana" w:eastAsia="Calibri" w:hAnsi="Verdana"/>
          <w:sz w:val="18"/>
          <w:szCs w:val="18"/>
        </w:rPr>
        <w:t> </w:t>
      </w:r>
      <w:r w:rsidRPr="00383441">
        <w:rPr>
          <w:rFonts w:ascii="Verdana" w:eastAsia="Calibri" w:hAnsi="Verdana"/>
          <w:sz w:val="18"/>
          <w:szCs w:val="18"/>
        </w:rPr>
        <w:t>celu rozwiązania problemu zgłoszonego przez Zamawiającego Wykonawca stwierdzi konieczność przekazania Zbioru Danych, Wykonawca zwraca się mailowo lub telefonicznie o przekazanie kopii Zbioru Danych.</w:t>
      </w:r>
    </w:p>
    <w:p w14:paraId="7D903304" w14:textId="29F01490" w:rsidR="00705065" w:rsidRPr="00383441" w:rsidRDefault="00705065" w:rsidP="00705065">
      <w:pPr>
        <w:numPr>
          <w:ilvl w:val="0"/>
          <w:numId w:val="19"/>
        </w:numPr>
        <w:jc w:val="both"/>
        <w:rPr>
          <w:rFonts w:ascii="Verdana" w:eastAsia="Calibri" w:hAnsi="Verdana"/>
          <w:sz w:val="18"/>
          <w:szCs w:val="18"/>
        </w:rPr>
      </w:pPr>
      <w:r w:rsidRPr="00383441">
        <w:rPr>
          <w:rFonts w:ascii="Verdana" w:eastAsia="Calibri" w:hAnsi="Verdana"/>
          <w:sz w:val="18"/>
          <w:szCs w:val="18"/>
        </w:rPr>
        <w:t xml:space="preserve">Przekazanie Zbioru Danych przez Zamawiającego odbywa się poprzez skopiowanie Zbioru Danych (skompresowanego </w:t>
      </w:r>
      <w:r w:rsidR="00663E80" w:rsidRPr="00383441">
        <w:rPr>
          <w:rFonts w:ascii="Verdana" w:eastAsia="Calibri" w:hAnsi="Verdana"/>
          <w:sz w:val="18"/>
          <w:szCs w:val="18"/>
        </w:rPr>
        <w:t>i </w:t>
      </w:r>
      <w:r w:rsidRPr="00383441">
        <w:rPr>
          <w:rFonts w:ascii="Verdana" w:eastAsia="Calibri" w:hAnsi="Verdana"/>
          <w:sz w:val="18"/>
          <w:szCs w:val="18"/>
        </w:rPr>
        <w:t xml:space="preserve">zabezpieczonego hasłem) na nośnik elektroniczny lub na dedykowany serwer FTP zapewniony przez Wykonawcę. </w:t>
      </w:r>
    </w:p>
    <w:p w14:paraId="200210FF" w14:textId="16142763" w:rsidR="00705065" w:rsidRPr="00383441" w:rsidRDefault="00705065" w:rsidP="00705065">
      <w:pPr>
        <w:numPr>
          <w:ilvl w:val="0"/>
          <w:numId w:val="19"/>
        </w:numPr>
        <w:jc w:val="both"/>
        <w:rPr>
          <w:rFonts w:ascii="Verdana" w:eastAsia="Calibri" w:hAnsi="Verdana"/>
          <w:sz w:val="18"/>
          <w:szCs w:val="18"/>
        </w:rPr>
      </w:pPr>
      <w:r w:rsidRPr="00383441">
        <w:rPr>
          <w:rFonts w:ascii="Verdana" w:eastAsia="Calibri" w:hAnsi="Verdana"/>
          <w:sz w:val="18"/>
          <w:szCs w:val="18"/>
        </w:rPr>
        <w:t>Wykonawca przydziela Zamawiającemu login i</w:t>
      </w:r>
      <w:r w:rsidR="004F3D4E" w:rsidRPr="00383441">
        <w:rPr>
          <w:rFonts w:ascii="Verdana" w:eastAsia="Calibri" w:hAnsi="Verdana"/>
          <w:sz w:val="18"/>
          <w:szCs w:val="18"/>
        </w:rPr>
        <w:t> </w:t>
      </w:r>
      <w:r w:rsidRPr="00383441">
        <w:rPr>
          <w:rFonts w:ascii="Verdana" w:eastAsia="Calibri" w:hAnsi="Verdana"/>
          <w:sz w:val="18"/>
          <w:szCs w:val="18"/>
        </w:rPr>
        <w:t xml:space="preserve">hasło umożliwiające skopiowanie Zbioru Danych na serwer FTP. </w:t>
      </w:r>
    </w:p>
    <w:p w14:paraId="0A52D9E3" w14:textId="40120393" w:rsidR="00705065" w:rsidRPr="00383441" w:rsidRDefault="00705065" w:rsidP="00705065">
      <w:pPr>
        <w:numPr>
          <w:ilvl w:val="0"/>
          <w:numId w:val="19"/>
        </w:numPr>
        <w:jc w:val="both"/>
        <w:rPr>
          <w:rFonts w:ascii="Verdana" w:eastAsia="Calibri" w:hAnsi="Verdana"/>
          <w:sz w:val="18"/>
          <w:szCs w:val="18"/>
        </w:rPr>
      </w:pPr>
      <w:r w:rsidRPr="00383441">
        <w:rPr>
          <w:rFonts w:ascii="Verdana" w:eastAsia="Calibri" w:hAnsi="Verdana"/>
          <w:sz w:val="18"/>
          <w:szCs w:val="18"/>
        </w:rPr>
        <w:t>Zamawiający zabezpiecza Zbiór Danych za pomocą dedykowanej aplikacji umożliwiającej skompresowanie i</w:t>
      </w:r>
      <w:r w:rsidR="000E51DF" w:rsidRPr="00383441">
        <w:rPr>
          <w:rFonts w:ascii="Verdana" w:eastAsia="Calibri" w:hAnsi="Verdana"/>
          <w:sz w:val="18"/>
          <w:szCs w:val="18"/>
        </w:rPr>
        <w:t> </w:t>
      </w:r>
      <w:r w:rsidRPr="00383441">
        <w:rPr>
          <w:rFonts w:ascii="Verdana" w:eastAsia="Calibri" w:hAnsi="Verdana"/>
          <w:sz w:val="18"/>
          <w:szCs w:val="18"/>
        </w:rPr>
        <w:t>szyfrowanie danych. Hasło do Zbioru Danych jest przekazywane Procesorowi mailowo lub telefonicznie.</w:t>
      </w:r>
    </w:p>
    <w:p w14:paraId="277D8560" w14:textId="2FE7E895" w:rsidR="00705065" w:rsidRPr="00383441" w:rsidRDefault="00705065" w:rsidP="00DF5CF2">
      <w:pPr>
        <w:ind w:left="360"/>
        <w:jc w:val="both"/>
        <w:rPr>
          <w:rFonts w:ascii="Verdana" w:eastAsia="Calibri" w:hAnsi="Verdana"/>
          <w:sz w:val="18"/>
          <w:szCs w:val="18"/>
        </w:rPr>
      </w:pPr>
    </w:p>
    <w:p w14:paraId="7997036C" w14:textId="2EFB0D77" w:rsidR="00705065" w:rsidRPr="00383441" w:rsidRDefault="00705065" w:rsidP="00DF5CF2">
      <w:pPr>
        <w:numPr>
          <w:ilvl w:val="0"/>
          <w:numId w:val="18"/>
        </w:numPr>
        <w:jc w:val="both"/>
        <w:rPr>
          <w:rFonts w:ascii="Verdana" w:eastAsia="Calibri" w:hAnsi="Verdana"/>
          <w:sz w:val="18"/>
          <w:szCs w:val="18"/>
        </w:rPr>
      </w:pPr>
      <w:r w:rsidRPr="00383441">
        <w:rPr>
          <w:rFonts w:ascii="Verdana" w:eastAsia="Calibri" w:hAnsi="Verdana"/>
          <w:sz w:val="18"/>
          <w:szCs w:val="18"/>
        </w:rPr>
        <w:t>W sytuacji, gdy, w</w:t>
      </w:r>
      <w:r w:rsidR="004F3D4E" w:rsidRPr="00383441">
        <w:rPr>
          <w:rFonts w:ascii="Verdana" w:eastAsia="Calibri" w:hAnsi="Verdana"/>
          <w:sz w:val="18"/>
          <w:szCs w:val="18"/>
        </w:rPr>
        <w:t> </w:t>
      </w:r>
      <w:r w:rsidRPr="00383441">
        <w:rPr>
          <w:rFonts w:ascii="Verdana" w:eastAsia="Calibri" w:hAnsi="Verdana"/>
          <w:sz w:val="18"/>
          <w:szCs w:val="18"/>
        </w:rPr>
        <w:t>celu rozwiązania problemu istnieje konieczność sprawdzenia poprawności działania aplikacji Wykonawca łączy się za pomocą zdalnej szyfrowanej aplikacji do stacji roboczej</w:t>
      </w:r>
      <w:r w:rsidR="00163522" w:rsidRPr="00383441">
        <w:rPr>
          <w:rFonts w:ascii="Verdana" w:eastAsia="Calibri" w:hAnsi="Verdana"/>
          <w:sz w:val="18"/>
          <w:szCs w:val="18"/>
        </w:rPr>
        <w:t xml:space="preserve"> lub serwera Systemu </w:t>
      </w:r>
      <w:r w:rsidR="00152DEB" w:rsidRPr="00383441">
        <w:rPr>
          <w:rFonts w:ascii="Verdana" w:eastAsia="Calibri" w:hAnsi="Verdana"/>
          <w:sz w:val="18"/>
          <w:szCs w:val="18"/>
        </w:rPr>
        <w:t>u </w:t>
      </w:r>
      <w:r w:rsidRPr="00383441">
        <w:rPr>
          <w:rFonts w:ascii="Verdana" w:eastAsia="Calibri" w:hAnsi="Verdana"/>
          <w:sz w:val="18"/>
          <w:szCs w:val="18"/>
        </w:rPr>
        <w:t>Zamawiającego.</w:t>
      </w:r>
    </w:p>
    <w:p w14:paraId="09B31C78" w14:textId="77777777" w:rsidR="00163522" w:rsidRPr="00383441" w:rsidRDefault="00163522" w:rsidP="00EC16A1">
      <w:pPr>
        <w:pStyle w:val="Standard"/>
        <w:spacing w:after="0" w:line="320" w:lineRule="atLeast"/>
        <w:jc w:val="left"/>
        <w:rPr>
          <w:rFonts w:ascii="Verdana" w:hAnsi="Verdana"/>
          <w:sz w:val="18"/>
          <w:szCs w:val="18"/>
          <w:lang w:val="pl-PL"/>
        </w:rPr>
      </w:pPr>
    </w:p>
    <w:sectPr w:rsidR="00163522" w:rsidRPr="0038344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16EBDA" w14:textId="77777777" w:rsidR="00383441" w:rsidRDefault="00383441">
      <w:r>
        <w:separator/>
      </w:r>
    </w:p>
  </w:endnote>
  <w:endnote w:type="continuationSeparator" w:id="0">
    <w:p w14:paraId="4C568B07" w14:textId="77777777" w:rsidR="00383441" w:rsidRDefault="0038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A9879" w14:textId="2B8AA5AE" w:rsidR="00383441" w:rsidRDefault="00383441">
    <w:pPr>
      <w:pStyle w:val="Stopka"/>
      <w:pBdr>
        <w:top w:val="single" w:sz="4" w:space="1" w:color="auto"/>
      </w:pBdr>
      <w:jc w:val="right"/>
      <w:rPr>
        <w:rFonts w:ascii="Bookman Old Style" w:hAnsi="Bookman Old Style" w:cs="Arial"/>
        <w:b/>
        <w:bCs/>
        <w:sz w:val="14"/>
        <w:szCs w:val="14"/>
      </w:rPr>
    </w:pPr>
    <w:r>
      <w:rPr>
        <w:rStyle w:val="Numerstrony"/>
        <w:rFonts w:ascii="Bookman Old Style" w:hAnsi="Bookman Old Style" w:cs="Arial"/>
        <w:b/>
        <w:bCs/>
        <w:sz w:val="14"/>
        <w:szCs w:val="14"/>
      </w:rPr>
      <w:t xml:space="preserve">Strona </w:t>
    </w:r>
    <w:r>
      <w:rPr>
        <w:rStyle w:val="Numerstrony"/>
        <w:rFonts w:ascii="Bookman Old Style" w:hAnsi="Bookman Old Style"/>
        <w:sz w:val="14"/>
        <w:szCs w:val="14"/>
      </w:rPr>
      <w:fldChar w:fldCharType="begin"/>
    </w:r>
    <w:r>
      <w:rPr>
        <w:rStyle w:val="Numerstrony"/>
        <w:rFonts w:ascii="Bookman Old Style" w:hAnsi="Bookman Old Style"/>
        <w:sz w:val="14"/>
        <w:szCs w:val="14"/>
      </w:rPr>
      <w:instrText xml:space="preserve"> PAGE </w:instrText>
    </w:r>
    <w:r>
      <w:rPr>
        <w:rStyle w:val="Numerstrony"/>
        <w:rFonts w:ascii="Bookman Old Style" w:hAnsi="Bookman Old Style"/>
        <w:sz w:val="14"/>
        <w:szCs w:val="14"/>
      </w:rPr>
      <w:fldChar w:fldCharType="separate"/>
    </w:r>
    <w:r>
      <w:rPr>
        <w:rStyle w:val="Numerstrony"/>
        <w:rFonts w:ascii="Bookman Old Style" w:hAnsi="Bookman Old Style"/>
        <w:noProof/>
        <w:sz w:val="14"/>
        <w:szCs w:val="14"/>
      </w:rPr>
      <w:t>20</w:t>
    </w:r>
    <w:r>
      <w:rPr>
        <w:rStyle w:val="Numerstrony"/>
        <w:rFonts w:ascii="Bookman Old Style" w:hAnsi="Bookman Old Style"/>
        <w:sz w:val="14"/>
        <w:szCs w:val="14"/>
      </w:rPr>
      <w:fldChar w:fldCharType="end"/>
    </w:r>
    <w:r>
      <w:rPr>
        <w:rStyle w:val="Numerstrony"/>
        <w:rFonts w:ascii="Bookman Old Style" w:hAnsi="Bookman Old Style"/>
        <w:sz w:val="14"/>
        <w:szCs w:val="14"/>
      </w:rPr>
      <w:t xml:space="preserve"> z </w:t>
    </w:r>
    <w:r>
      <w:rPr>
        <w:rStyle w:val="Numerstrony"/>
        <w:rFonts w:ascii="Bookman Old Style" w:hAnsi="Bookman Old Style"/>
        <w:sz w:val="14"/>
        <w:szCs w:val="14"/>
      </w:rPr>
      <w:fldChar w:fldCharType="begin"/>
    </w:r>
    <w:r>
      <w:rPr>
        <w:rStyle w:val="Numerstrony"/>
        <w:rFonts w:ascii="Bookman Old Style" w:hAnsi="Bookman Old Style"/>
        <w:sz w:val="14"/>
        <w:szCs w:val="14"/>
      </w:rPr>
      <w:instrText xml:space="preserve"> NUMPAGES </w:instrText>
    </w:r>
    <w:r>
      <w:rPr>
        <w:rStyle w:val="Numerstrony"/>
        <w:rFonts w:ascii="Bookman Old Style" w:hAnsi="Bookman Old Style"/>
        <w:sz w:val="14"/>
        <w:szCs w:val="14"/>
      </w:rPr>
      <w:fldChar w:fldCharType="separate"/>
    </w:r>
    <w:r>
      <w:rPr>
        <w:rStyle w:val="Numerstrony"/>
        <w:rFonts w:ascii="Bookman Old Style" w:hAnsi="Bookman Old Style"/>
        <w:noProof/>
        <w:sz w:val="14"/>
        <w:szCs w:val="14"/>
      </w:rPr>
      <w:t>27</w:t>
    </w:r>
    <w:r>
      <w:rPr>
        <w:rStyle w:val="Numerstrony"/>
        <w:rFonts w:ascii="Bookman Old Style" w:hAnsi="Bookman Old Style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17B90C" w14:textId="77777777" w:rsidR="00383441" w:rsidRDefault="00383441">
      <w:r>
        <w:separator/>
      </w:r>
    </w:p>
  </w:footnote>
  <w:footnote w:type="continuationSeparator" w:id="0">
    <w:p w14:paraId="1DEC266C" w14:textId="77777777" w:rsidR="00383441" w:rsidRDefault="0038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singleLevel"/>
    <w:tmpl w:val="0ADCE1BC"/>
    <w:lvl w:ilvl="0">
      <w:start w:val="1"/>
      <w:numFmt w:val="decimal"/>
      <w:lvlText w:val="%1."/>
      <w:lvlJc w:val="left"/>
      <w:pPr>
        <w:ind w:left="708" w:hanging="360"/>
      </w:pPr>
      <w:rPr>
        <w:rFonts w:hint="default"/>
        <w:b w:val="0"/>
      </w:rPr>
    </w:lvl>
  </w:abstractNum>
  <w:abstractNum w:abstractNumId="1" w15:restartNumberingAfterBreak="0">
    <w:nsid w:val="058B4C9F"/>
    <w:multiLevelType w:val="multilevel"/>
    <w:tmpl w:val="AE520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3054AA"/>
    <w:multiLevelType w:val="multilevel"/>
    <w:tmpl w:val="AE520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BD2D5E"/>
    <w:multiLevelType w:val="hybridMultilevel"/>
    <w:tmpl w:val="79121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460628"/>
    <w:multiLevelType w:val="hybridMultilevel"/>
    <w:tmpl w:val="04BAD25E"/>
    <w:lvl w:ilvl="0" w:tplc="D6AE5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10B34"/>
    <w:multiLevelType w:val="hybridMultilevel"/>
    <w:tmpl w:val="D4149DF8"/>
    <w:lvl w:ilvl="0" w:tplc="04150017">
      <w:start w:val="1"/>
      <w:numFmt w:val="lowerLetter"/>
      <w:lvlText w:val="%1)"/>
      <w:lvlJc w:val="left"/>
      <w:pPr>
        <w:tabs>
          <w:tab w:val="num" w:pos="1040"/>
        </w:tabs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6" w15:restartNumberingAfterBreak="0">
    <w:nsid w:val="1AFC7602"/>
    <w:multiLevelType w:val="multilevel"/>
    <w:tmpl w:val="AE520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35C377C"/>
    <w:multiLevelType w:val="hybridMultilevel"/>
    <w:tmpl w:val="0E60E738"/>
    <w:lvl w:ilvl="0" w:tplc="05480E6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2C7523"/>
    <w:multiLevelType w:val="multilevel"/>
    <w:tmpl w:val="1C02C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1F2E8D"/>
    <w:multiLevelType w:val="hybridMultilevel"/>
    <w:tmpl w:val="49BE8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E4555"/>
    <w:multiLevelType w:val="multilevel"/>
    <w:tmpl w:val="252A35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BE1BAC"/>
    <w:multiLevelType w:val="multilevel"/>
    <w:tmpl w:val="35763CC6"/>
    <w:lvl w:ilvl="0">
      <w:start w:val="2"/>
      <w:numFmt w:val="decimal"/>
      <w:lvlText w:val="§ %1."/>
      <w:lvlJc w:val="left"/>
      <w:pPr>
        <w:tabs>
          <w:tab w:val="num" w:pos="680"/>
        </w:tabs>
        <w:ind w:left="680" w:hanging="680"/>
      </w:pPr>
      <w:rPr>
        <w:rFonts w:ascii="Bookman Old Style" w:hAnsi="Bookman Old Style" w:hint="default"/>
        <w:b/>
        <w:i w:val="0"/>
        <w:sz w:val="20"/>
      </w:rPr>
    </w:lvl>
    <w:lvl w:ilvl="1">
      <w:start w:val="1"/>
      <w:numFmt w:val="decimal"/>
      <w:lvlText w:val="8.%2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AF60370"/>
    <w:multiLevelType w:val="multilevel"/>
    <w:tmpl w:val="F8043490"/>
    <w:lvl w:ilvl="0">
      <w:start w:val="41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800"/>
      <w:numFmt w:val="decimal"/>
      <w:lvlText w:val="%1-%2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E2F1E64"/>
    <w:multiLevelType w:val="hybridMultilevel"/>
    <w:tmpl w:val="2BB2B7E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4F790CF8"/>
    <w:multiLevelType w:val="hybridMultilevel"/>
    <w:tmpl w:val="6738359C"/>
    <w:lvl w:ilvl="0" w:tplc="F50C675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24024D"/>
    <w:multiLevelType w:val="multilevel"/>
    <w:tmpl w:val="95A8F30E"/>
    <w:lvl w:ilvl="0">
      <w:start w:val="1"/>
      <w:numFmt w:val="decimal"/>
      <w:pStyle w:val="Paragrafumowy"/>
      <w:lvlText w:val="§ %1."/>
      <w:lvlJc w:val="left"/>
      <w:pPr>
        <w:tabs>
          <w:tab w:val="num" w:pos="4225"/>
        </w:tabs>
        <w:ind w:left="4225" w:hanging="680"/>
      </w:pPr>
      <w:rPr>
        <w:rFonts w:ascii="Bookman Old Style" w:hAnsi="Bookman Old Style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1106"/>
        </w:tabs>
        <w:ind w:left="1106" w:hanging="68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503"/>
        </w:tabs>
        <w:ind w:left="1503" w:hanging="397"/>
      </w:pPr>
      <w:rPr>
        <w:rFonts w:ascii="Verdana" w:hAnsi="Verdana" w:hint="default"/>
        <w:b w:val="0"/>
        <w:i w:val="0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hint="default"/>
      </w:rPr>
    </w:lvl>
  </w:abstractNum>
  <w:abstractNum w:abstractNumId="16" w15:restartNumberingAfterBreak="0">
    <w:nsid w:val="5E0936F6"/>
    <w:multiLevelType w:val="hybridMultilevel"/>
    <w:tmpl w:val="7A349AF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65971946"/>
    <w:multiLevelType w:val="multilevel"/>
    <w:tmpl w:val="8FF65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67B319C2"/>
    <w:multiLevelType w:val="hybridMultilevel"/>
    <w:tmpl w:val="A7B412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B24C3D"/>
    <w:multiLevelType w:val="hybridMultilevel"/>
    <w:tmpl w:val="1EC00D8A"/>
    <w:lvl w:ilvl="0" w:tplc="A8F07A6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A576991"/>
    <w:multiLevelType w:val="hybridMultilevel"/>
    <w:tmpl w:val="50867932"/>
    <w:lvl w:ilvl="0" w:tplc="CF94FC9A">
      <w:start w:val="1"/>
      <w:numFmt w:val="lowerLetter"/>
      <w:lvlText w:val="%1)"/>
      <w:lvlJc w:val="left"/>
      <w:pPr>
        <w:tabs>
          <w:tab w:val="num" w:pos="927"/>
        </w:tabs>
        <w:ind w:left="927" w:hanging="56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3F83C21"/>
    <w:multiLevelType w:val="hybridMultilevel"/>
    <w:tmpl w:val="72185F80"/>
    <w:lvl w:ilvl="0" w:tplc="A65458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7164652"/>
    <w:multiLevelType w:val="hybridMultilevel"/>
    <w:tmpl w:val="F6DCD650"/>
    <w:lvl w:ilvl="0" w:tplc="52C6D1DE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6"/>
  </w:num>
  <w:num w:numId="4">
    <w:abstractNumId w:val="17"/>
  </w:num>
  <w:num w:numId="5">
    <w:abstractNumId w:val="13"/>
  </w:num>
  <w:num w:numId="6">
    <w:abstractNumId w:val="16"/>
  </w:num>
  <w:num w:numId="7">
    <w:abstractNumId w:val="11"/>
  </w:num>
  <w:num w:numId="8">
    <w:abstractNumId w:val="22"/>
  </w:num>
  <w:num w:numId="9">
    <w:abstractNumId w:val="3"/>
  </w:num>
  <w:num w:numId="10">
    <w:abstractNumId w:val="9"/>
  </w:num>
  <w:num w:numId="11">
    <w:abstractNumId w:val="1"/>
  </w:num>
  <w:num w:numId="12">
    <w:abstractNumId w:val="2"/>
  </w:num>
  <w:num w:numId="13">
    <w:abstractNumId w:val="14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7"/>
  </w:num>
  <w:num w:numId="19">
    <w:abstractNumId w:val="20"/>
  </w:num>
  <w:num w:numId="20">
    <w:abstractNumId w:val="0"/>
  </w:num>
  <w:num w:numId="21">
    <w:abstractNumId w:val="21"/>
  </w:num>
  <w:num w:numId="22">
    <w:abstractNumId w:val="12"/>
  </w:num>
  <w:num w:numId="23">
    <w:abstractNumId w:val="8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D6A"/>
    <w:rsid w:val="00002CE9"/>
    <w:rsid w:val="000043FB"/>
    <w:rsid w:val="00004638"/>
    <w:rsid w:val="000127F5"/>
    <w:rsid w:val="000141EF"/>
    <w:rsid w:val="00016447"/>
    <w:rsid w:val="00016931"/>
    <w:rsid w:val="0001786E"/>
    <w:rsid w:val="000361BB"/>
    <w:rsid w:val="000409A2"/>
    <w:rsid w:val="0004628E"/>
    <w:rsid w:val="00046E7F"/>
    <w:rsid w:val="000507A1"/>
    <w:rsid w:val="00052D18"/>
    <w:rsid w:val="00053323"/>
    <w:rsid w:val="00057D4A"/>
    <w:rsid w:val="0006129C"/>
    <w:rsid w:val="00063ED4"/>
    <w:rsid w:val="0006632C"/>
    <w:rsid w:val="000666D7"/>
    <w:rsid w:val="00067CEE"/>
    <w:rsid w:val="00071C9A"/>
    <w:rsid w:val="00073418"/>
    <w:rsid w:val="00075006"/>
    <w:rsid w:val="00084A08"/>
    <w:rsid w:val="00094A26"/>
    <w:rsid w:val="00096692"/>
    <w:rsid w:val="000A14E1"/>
    <w:rsid w:val="000B0E91"/>
    <w:rsid w:val="000B39AA"/>
    <w:rsid w:val="000B5F5A"/>
    <w:rsid w:val="000B7BC7"/>
    <w:rsid w:val="000C0D04"/>
    <w:rsid w:val="000C4FC3"/>
    <w:rsid w:val="000C7BC9"/>
    <w:rsid w:val="000D02B0"/>
    <w:rsid w:val="000D3BC6"/>
    <w:rsid w:val="000D3D68"/>
    <w:rsid w:val="000D49E7"/>
    <w:rsid w:val="000D5BBF"/>
    <w:rsid w:val="000D6F22"/>
    <w:rsid w:val="000D7735"/>
    <w:rsid w:val="000E28E5"/>
    <w:rsid w:val="000E4326"/>
    <w:rsid w:val="000E4B09"/>
    <w:rsid w:val="000E51DF"/>
    <w:rsid w:val="000E51FA"/>
    <w:rsid w:val="000E6CEA"/>
    <w:rsid w:val="000E7143"/>
    <w:rsid w:val="000F0219"/>
    <w:rsid w:val="000F0CA5"/>
    <w:rsid w:val="000F3925"/>
    <w:rsid w:val="000F48C6"/>
    <w:rsid w:val="000F48DA"/>
    <w:rsid w:val="000F5A09"/>
    <w:rsid w:val="000F7BBB"/>
    <w:rsid w:val="00102D6A"/>
    <w:rsid w:val="00105D5C"/>
    <w:rsid w:val="00106210"/>
    <w:rsid w:val="00111323"/>
    <w:rsid w:val="00111710"/>
    <w:rsid w:val="00111E84"/>
    <w:rsid w:val="00112053"/>
    <w:rsid w:val="0011378C"/>
    <w:rsid w:val="00114404"/>
    <w:rsid w:val="00117650"/>
    <w:rsid w:val="0012277A"/>
    <w:rsid w:val="00123859"/>
    <w:rsid w:val="0012559F"/>
    <w:rsid w:val="0012756D"/>
    <w:rsid w:val="00130209"/>
    <w:rsid w:val="001304DB"/>
    <w:rsid w:val="00132398"/>
    <w:rsid w:val="00132A7A"/>
    <w:rsid w:val="00136C9E"/>
    <w:rsid w:val="001373B5"/>
    <w:rsid w:val="00152DEB"/>
    <w:rsid w:val="00152E90"/>
    <w:rsid w:val="00153A89"/>
    <w:rsid w:val="001544A9"/>
    <w:rsid w:val="00156FCF"/>
    <w:rsid w:val="00160203"/>
    <w:rsid w:val="00163522"/>
    <w:rsid w:val="00166271"/>
    <w:rsid w:val="00167794"/>
    <w:rsid w:val="001705C5"/>
    <w:rsid w:val="00175ABF"/>
    <w:rsid w:val="00181279"/>
    <w:rsid w:val="00185FB7"/>
    <w:rsid w:val="00193A64"/>
    <w:rsid w:val="00194AC8"/>
    <w:rsid w:val="00195275"/>
    <w:rsid w:val="001A2401"/>
    <w:rsid w:val="001B0B95"/>
    <w:rsid w:val="001B416B"/>
    <w:rsid w:val="001B5AD1"/>
    <w:rsid w:val="001B5CFE"/>
    <w:rsid w:val="001C119B"/>
    <w:rsid w:val="001C2900"/>
    <w:rsid w:val="001C3749"/>
    <w:rsid w:val="001C3AA7"/>
    <w:rsid w:val="001D158B"/>
    <w:rsid w:val="001D19FA"/>
    <w:rsid w:val="001D2BC7"/>
    <w:rsid w:val="001D346F"/>
    <w:rsid w:val="001D66AE"/>
    <w:rsid w:val="001E07C8"/>
    <w:rsid w:val="001F167D"/>
    <w:rsid w:val="001F2BEA"/>
    <w:rsid w:val="00200538"/>
    <w:rsid w:val="002027C0"/>
    <w:rsid w:val="00206A0B"/>
    <w:rsid w:val="00206E86"/>
    <w:rsid w:val="002149F1"/>
    <w:rsid w:val="00215B1C"/>
    <w:rsid w:val="00216C43"/>
    <w:rsid w:val="002272D1"/>
    <w:rsid w:val="00231417"/>
    <w:rsid w:val="00233AE9"/>
    <w:rsid w:val="00234734"/>
    <w:rsid w:val="002479C5"/>
    <w:rsid w:val="002509A8"/>
    <w:rsid w:val="00252D1A"/>
    <w:rsid w:val="00260E97"/>
    <w:rsid w:val="00261DC0"/>
    <w:rsid w:val="002624A4"/>
    <w:rsid w:val="00262BFF"/>
    <w:rsid w:val="00263000"/>
    <w:rsid w:val="00263556"/>
    <w:rsid w:val="00273A95"/>
    <w:rsid w:val="00277787"/>
    <w:rsid w:val="00281D4F"/>
    <w:rsid w:val="0029061D"/>
    <w:rsid w:val="0029064D"/>
    <w:rsid w:val="00292DEE"/>
    <w:rsid w:val="00294E37"/>
    <w:rsid w:val="00295D81"/>
    <w:rsid w:val="00297DD8"/>
    <w:rsid w:val="002A156B"/>
    <w:rsid w:val="002A2FAA"/>
    <w:rsid w:val="002A34C4"/>
    <w:rsid w:val="002A4BC9"/>
    <w:rsid w:val="002A5FFE"/>
    <w:rsid w:val="002B1A2F"/>
    <w:rsid w:val="002B3B1B"/>
    <w:rsid w:val="002B7E75"/>
    <w:rsid w:val="002C17DF"/>
    <w:rsid w:val="002C718E"/>
    <w:rsid w:val="002D1212"/>
    <w:rsid w:val="002D2D3F"/>
    <w:rsid w:val="002E2AA1"/>
    <w:rsid w:val="002E2C91"/>
    <w:rsid w:val="00305C7B"/>
    <w:rsid w:val="003061C0"/>
    <w:rsid w:val="0031079E"/>
    <w:rsid w:val="003151B0"/>
    <w:rsid w:val="0031727B"/>
    <w:rsid w:val="00317B1A"/>
    <w:rsid w:val="00320B14"/>
    <w:rsid w:val="003223E2"/>
    <w:rsid w:val="00326A31"/>
    <w:rsid w:val="0033163A"/>
    <w:rsid w:val="0033510C"/>
    <w:rsid w:val="00335D3E"/>
    <w:rsid w:val="00336EAF"/>
    <w:rsid w:val="003371CC"/>
    <w:rsid w:val="00337299"/>
    <w:rsid w:val="00337437"/>
    <w:rsid w:val="003409F8"/>
    <w:rsid w:val="00340D31"/>
    <w:rsid w:val="00343D54"/>
    <w:rsid w:val="00344F26"/>
    <w:rsid w:val="00351B09"/>
    <w:rsid w:val="00352AEC"/>
    <w:rsid w:val="00354190"/>
    <w:rsid w:val="0035467F"/>
    <w:rsid w:val="00354ABC"/>
    <w:rsid w:val="0035516B"/>
    <w:rsid w:val="00357D40"/>
    <w:rsid w:val="003623C7"/>
    <w:rsid w:val="003711DF"/>
    <w:rsid w:val="00372A47"/>
    <w:rsid w:val="00383441"/>
    <w:rsid w:val="003836E5"/>
    <w:rsid w:val="00387597"/>
    <w:rsid w:val="00387D31"/>
    <w:rsid w:val="0039117F"/>
    <w:rsid w:val="003919E0"/>
    <w:rsid w:val="00391B8D"/>
    <w:rsid w:val="003940B5"/>
    <w:rsid w:val="00396C53"/>
    <w:rsid w:val="003A0B7A"/>
    <w:rsid w:val="003A289A"/>
    <w:rsid w:val="003A30E8"/>
    <w:rsid w:val="003A4860"/>
    <w:rsid w:val="003A52CD"/>
    <w:rsid w:val="003A69BD"/>
    <w:rsid w:val="003A7C91"/>
    <w:rsid w:val="003B0000"/>
    <w:rsid w:val="003B1B46"/>
    <w:rsid w:val="003C46A2"/>
    <w:rsid w:val="003C6D40"/>
    <w:rsid w:val="003C6DDC"/>
    <w:rsid w:val="003D127F"/>
    <w:rsid w:val="003D4BE6"/>
    <w:rsid w:val="003D5B89"/>
    <w:rsid w:val="003D7DFC"/>
    <w:rsid w:val="003E5C77"/>
    <w:rsid w:val="003F32CE"/>
    <w:rsid w:val="003F3A50"/>
    <w:rsid w:val="003F7C54"/>
    <w:rsid w:val="003F7C83"/>
    <w:rsid w:val="004018D1"/>
    <w:rsid w:val="00401E61"/>
    <w:rsid w:val="00405700"/>
    <w:rsid w:val="00405B4F"/>
    <w:rsid w:val="00410711"/>
    <w:rsid w:val="0041093A"/>
    <w:rsid w:val="004113D9"/>
    <w:rsid w:val="00411B0B"/>
    <w:rsid w:val="00412333"/>
    <w:rsid w:val="00412897"/>
    <w:rsid w:val="00415AC2"/>
    <w:rsid w:val="00416EEB"/>
    <w:rsid w:val="00422982"/>
    <w:rsid w:val="0042308E"/>
    <w:rsid w:val="0042388F"/>
    <w:rsid w:val="00423EAF"/>
    <w:rsid w:val="00430B08"/>
    <w:rsid w:val="0043423B"/>
    <w:rsid w:val="00435FD6"/>
    <w:rsid w:val="004373DB"/>
    <w:rsid w:val="00443E96"/>
    <w:rsid w:val="0044783D"/>
    <w:rsid w:val="00456303"/>
    <w:rsid w:val="0046104F"/>
    <w:rsid w:val="004635F0"/>
    <w:rsid w:val="0046371A"/>
    <w:rsid w:val="00463E5E"/>
    <w:rsid w:val="00466CA2"/>
    <w:rsid w:val="00466CC5"/>
    <w:rsid w:val="00471290"/>
    <w:rsid w:val="0047208A"/>
    <w:rsid w:val="004742FA"/>
    <w:rsid w:val="0047611A"/>
    <w:rsid w:val="00480CB6"/>
    <w:rsid w:val="00482487"/>
    <w:rsid w:val="00482FE0"/>
    <w:rsid w:val="00487662"/>
    <w:rsid w:val="00493067"/>
    <w:rsid w:val="0049395B"/>
    <w:rsid w:val="004947FF"/>
    <w:rsid w:val="004A12BD"/>
    <w:rsid w:val="004A28A1"/>
    <w:rsid w:val="004A3A58"/>
    <w:rsid w:val="004A3C4D"/>
    <w:rsid w:val="004B3806"/>
    <w:rsid w:val="004B40F0"/>
    <w:rsid w:val="004B47EA"/>
    <w:rsid w:val="004B4D1C"/>
    <w:rsid w:val="004B6030"/>
    <w:rsid w:val="004B65BA"/>
    <w:rsid w:val="004C122D"/>
    <w:rsid w:val="004C63E5"/>
    <w:rsid w:val="004C768E"/>
    <w:rsid w:val="004C7B4D"/>
    <w:rsid w:val="004D3E82"/>
    <w:rsid w:val="004D6A1C"/>
    <w:rsid w:val="004D7B58"/>
    <w:rsid w:val="004E19B2"/>
    <w:rsid w:val="004E1EDA"/>
    <w:rsid w:val="004E21A3"/>
    <w:rsid w:val="004E3EE2"/>
    <w:rsid w:val="004E411B"/>
    <w:rsid w:val="004E5EA3"/>
    <w:rsid w:val="004F0374"/>
    <w:rsid w:val="004F1B66"/>
    <w:rsid w:val="004F2743"/>
    <w:rsid w:val="004F3D4E"/>
    <w:rsid w:val="004F4806"/>
    <w:rsid w:val="004F496D"/>
    <w:rsid w:val="004F5B01"/>
    <w:rsid w:val="004F7944"/>
    <w:rsid w:val="00501020"/>
    <w:rsid w:val="0050290A"/>
    <w:rsid w:val="00505450"/>
    <w:rsid w:val="00506DCA"/>
    <w:rsid w:val="00512251"/>
    <w:rsid w:val="00512DF9"/>
    <w:rsid w:val="00517ACA"/>
    <w:rsid w:val="00520990"/>
    <w:rsid w:val="00526732"/>
    <w:rsid w:val="005301DF"/>
    <w:rsid w:val="005302E1"/>
    <w:rsid w:val="00531AEB"/>
    <w:rsid w:val="00531EC9"/>
    <w:rsid w:val="00541EC1"/>
    <w:rsid w:val="00543155"/>
    <w:rsid w:val="00543401"/>
    <w:rsid w:val="005445E0"/>
    <w:rsid w:val="005447D7"/>
    <w:rsid w:val="00544D20"/>
    <w:rsid w:val="00550D98"/>
    <w:rsid w:val="0055302E"/>
    <w:rsid w:val="0055414C"/>
    <w:rsid w:val="00555023"/>
    <w:rsid w:val="00555A82"/>
    <w:rsid w:val="00556301"/>
    <w:rsid w:val="005579E1"/>
    <w:rsid w:val="00560FE9"/>
    <w:rsid w:val="00561B87"/>
    <w:rsid w:val="005647A1"/>
    <w:rsid w:val="00564854"/>
    <w:rsid w:val="00567B01"/>
    <w:rsid w:val="00574915"/>
    <w:rsid w:val="005762F1"/>
    <w:rsid w:val="0057684E"/>
    <w:rsid w:val="00577D57"/>
    <w:rsid w:val="00580284"/>
    <w:rsid w:val="0058097F"/>
    <w:rsid w:val="00582FDF"/>
    <w:rsid w:val="005909E8"/>
    <w:rsid w:val="005940EC"/>
    <w:rsid w:val="005959A9"/>
    <w:rsid w:val="005A1412"/>
    <w:rsid w:val="005A701B"/>
    <w:rsid w:val="005B0473"/>
    <w:rsid w:val="005B4065"/>
    <w:rsid w:val="005C0B97"/>
    <w:rsid w:val="005C1BCE"/>
    <w:rsid w:val="005C7C1D"/>
    <w:rsid w:val="005D2503"/>
    <w:rsid w:val="005D3FA2"/>
    <w:rsid w:val="005D5540"/>
    <w:rsid w:val="005E0874"/>
    <w:rsid w:val="005E426A"/>
    <w:rsid w:val="005F342C"/>
    <w:rsid w:val="005F3F31"/>
    <w:rsid w:val="005F4005"/>
    <w:rsid w:val="005F4637"/>
    <w:rsid w:val="005F464A"/>
    <w:rsid w:val="005F5F85"/>
    <w:rsid w:val="005F6E11"/>
    <w:rsid w:val="005F715B"/>
    <w:rsid w:val="005F7CA2"/>
    <w:rsid w:val="006021F8"/>
    <w:rsid w:val="00602947"/>
    <w:rsid w:val="00604CCE"/>
    <w:rsid w:val="006052C1"/>
    <w:rsid w:val="006063BD"/>
    <w:rsid w:val="00606FB4"/>
    <w:rsid w:val="00607D52"/>
    <w:rsid w:val="006100BC"/>
    <w:rsid w:val="0061400A"/>
    <w:rsid w:val="0061672A"/>
    <w:rsid w:val="00621209"/>
    <w:rsid w:val="00622F02"/>
    <w:rsid w:val="0062433A"/>
    <w:rsid w:val="00633F90"/>
    <w:rsid w:val="00635A31"/>
    <w:rsid w:val="0063613A"/>
    <w:rsid w:val="00636952"/>
    <w:rsid w:val="00637B11"/>
    <w:rsid w:val="00640599"/>
    <w:rsid w:val="006432C7"/>
    <w:rsid w:val="00643DB0"/>
    <w:rsid w:val="006456BB"/>
    <w:rsid w:val="00650253"/>
    <w:rsid w:val="00653AD0"/>
    <w:rsid w:val="006540BB"/>
    <w:rsid w:val="006602F0"/>
    <w:rsid w:val="00663CE8"/>
    <w:rsid w:val="00663E80"/>
    <w:rsid w:val="00666921"/>
    <w:rsid w:val="00671A92"/>
    <w:rsid w:val="00672EAF"/>
    <w:rsid w:val="006757F4"/>
    <w:rsid w:val="006765BF"/>
    <w:rsid w:val="00680162"/>
    <w:rsid w:val="00681544"/>
    <w:rsid w:val="00684E8E"/>
    <w:rsid w:val="0068527E"/>
    <w:rsid w:val="0069076A"/>
    <w:rsid w:val="00690F92"/>
    <w:rsid w:val="00691EAF"/>
    <w:rsid w:val="00692994"/>
    <w:rsid w:val="00693F2E"/>
    <w:rsid w:val="0069768A"/>
    <w:rsid w:val="006A3541"/>
    <w:rsid w:val="006A42F6"/>
    <w:rsid w:val="006A78EA"/>
    <w:rsid w:val="006B752B"/>
    <w:rsid w:val="006C1E41"/>
    <w:rsid w:val="006D29AF"/>
    <w:rsid w:val="006D496C"/>
    <w:rsid w:val="006D6784"/>
    <w:rsid w:val="006D75E3"/>
    <w:rsid w:val="006D7BA0"/>
    <w:rsid w:val="006E0457"/>
    <w:rsid w:val="006E4E3F"/>
    <w:rsid w:val="006E6596"/>
    <w:rsid w:val="006E6AD4"/>
    <w:rsid w:val="006F2D9D"/>
    <w:rsid w:val="006F44D4"/>
    <w:rsid w:val="00701A3E"/>
    <w:rsid w:val="00702088"/>
    <w:rsid w:val="00704DCC"/>
    <w:rsid w:val="00705065"/>
    <w:rsid w:val="007100AE"/>
    <w:rsid w:val="007122C7"/>
    <w:rsid w:val="00717C5E"/>
    <w:rsid w:val="00717DCB"/>
    <w:rsid w:val="00721D70"/>
    <w:rsid w:val="0072493E"/>
    <w:rsid w:val="00731695"/>
    <w:rsid w:val="00731C3E"/>
    <w:rsid w:val="00732182"/>
    <w:rsid w:val="00732393"/>
    <w:rsid w:val="00733120"/>
    <w:rsid w:val="0074242B"/>
    <w:rsid w:val="00743980"/>
    <w:rsid w:val="00750BD1"/>
    <w:rsid w:val="00754080"/>
    <w:rsid w:val="007609D2"/>
    <w:rsid w:val="00762C23"/>
    <w:rsid w:val="007636B3"/>
    <w:rsid w:val="007647F8"/>
    <w:rsid w:val="00765820"/>
    <w:rsid w:val="00770849"/>
    <w:rsid w:val="007710FE"/>
    <w:rsid w:val="00771546"/>
    <w:rsid w:val="00772298"/>
    <w:rsid w:val="00775EA9"/>
    <w:rsid w:val="00782E3D"/>
    <w:rsid w:val="00785D32"/>
    <w:rsid w:val="00790232"/>
    <w:rsid w:val="007A1356"/>
    <w:rsid w:val="007A1E6F"/>
    <w:rsid w:val="007A2607"/>
    <w:rsid w:val="007B098E"/>
    <w:rsid w:val="007B67BC"/>
    <w:rsid w:val="007B6851"/>
    <w:rsid w:val="007C1C99"/>
    <w:rsid w:val="007C4285"/>
    <w:rsid w:val="007C4401"/>
    <w:rsid w:val="007C7AF2"/>
    <w:rsid w:val="007D1ED1"/>
    <w:rsid w:val="007D2DCF"/>
    <w:rsid w:val="007D512B"/>
    <w:rsid w:val="007E4C85"/>
    <w:rsid w:val="007E6641"/>
    <w:rsid w:val="007F0CDE"/>
    <w:rsid w:val="007F1583"/>
    <w:rsid w:val="007F4038"/>
    <w:rsid w:val="007F4AF2"/>
    <w:rsid w:val="007F4BB2"/>
    <w:rsid w:val="00802582"/>
    <w:rsid w:val="00802979"/>
    <w:rsid w:val="00805EB0"/>
    <w:rsid w:val="00810884"/>
    <w:rsid w:val="008111DA"/>
    <w:rsid w:val="00813059"/>
    <w:rsid w:val="0081335E"/>
    <w:rsid w:val="008175D1"/>
    <w:rsid w:val="008237C3"/>
    <w:rsid w:val="008243AA"/>
    <w:rsid w:val="00824BEA"/>
    <w:rsid w:val="008258E3"/>
    <w:rsid w:val="008304DA"/>
    <w:rsid w:val="00830903"/>
    <w:rsid w:val="00831134"/>
    <w:rsid w:val="00834C89"/>
    <w:rsid w:val="00835068"/>
    <w:rsid w:val="008351F8"/>
    <w:rsid w:val="008355AE"/>
    <w:rsid w:val="00835EEA"/>
    <w:rsid w:val="008406BA"/>
    <w:rsid w:val="00843AF8"/>
    <w:rsid w:val="00844C31"/>
    <w:rsid w:val="00850D88"/>
    <w:rsid w:val="008528FA"/>
    <w:rsid w:val="008530CD"/>
    <w:rsid w:val="00853FF3"/>
    <w:rsid w:val="0085608D"/>
    <w:rsid w:val="00856DE1"/>
    <w:rsid w:val="00863EFD"/>
    <w:rsid w:val="00865507"/>
    <w:rsid w:val="00867C0A"/>
    <w:rsid w:val="00871C2F"/>
    <w:rsid w:val="008727C1"/>
    <w:rsid w:val="0087377C"/>
    <w:rsid w:val="00874956"/>
    <w:rsid w:val="008765FF"/>
    <w:rsid w:val="00880628"/>
    <w:rsid w:val="00880890"/>
    <w:rsid w:val="00880E5E"/>
    <w:rsid w:val="0088257F"/>
    <w:rsid w:val="008849B9"/>
    <w:rsid w:val="0088506F"/>
    <w:rsid w:val="00890A46"/>
    <w:rsid w:val="00890D67"/>
    <w:rsid w:val="00892A10"/>
    <w:rsid w:val="00896BCE"/>
    <w:rsid w:val="008A6D98"/>
    <w:rsid w:val="008A7CBA"/>
    <w:rsid w:val="008B6271"/>
    <w:rsid w:val="008B6C9D"/>
    <w:rsid w:val="008C3BFA"/>
    <w:rsid w:val="008C4DC3"/>
    <w:rsid w:val="008C545C"/>
    <w:rsid w:val="008C7904"/>
    <w:rsid w:val="008D09C7"/>
    <w:rsid w:val="008D2CB6"/>
    <w:rsid w:val="008D4ED2"/>
    <w:rsid w:val="008D556D"/>
    <w:rsid w:val="008E4BA0"/>
    <w:rsid w:val="008E7785"/>
    <w:rsid w:val="008F3280"/>
    <w:rsid w:val="008F36B3"/>
    <w:rsid w:val="008F430B"/>
    <w:rsid w:val="00905B4C"/>
    <w:rsid w:val="00911386"/>
    <w:rsid w:val="0091264E"/>
    <w:rsid w:val="00913C91"/>
    <w:rsid w:val="009158D2"/>
    <w:rsid w:val="00917428"/>
    <w:rsid w:val="009213A7"/>
    <w:rsid w:val="00921E44"/>
    <w:rsid w:val="00924B1D"/>
    <w:rsid w:val="00933785"/>
    <w:rsid w:val="00935D5A"/>
    <w:rsid w:val="009417CC"/>
    <w:rsid w:val="009437FF"/>
    <w:rsid w:val="00944734"/>
    <w:rsid w:val="009447D4"/>
    <w:rsid w:val="009526AB"/>
    <w:rsid w:val="00952F61"/>
    <w:rsid w:val="00953C31"/>
    <w:rsid w:val="0095777F"/>
    <w:rsid w:val="00962F7E"/>
    <w:rsid w:val="00974352"/>
    <w:rsid w:val="00981657"/>
    <w:rsid w:val="00982D27"/>
    <w:rsid w:val="00986CBB"/>
    <w:rsid w:val="00986E51"/>
    <w:rsid w:val="009933E5"/>
    <w:rsid w:val="009950D6"/>
    <w:rsid w:val="009A04A3"/>
    <w:rsid w:val="009A095E"/>
    <w:rsid w:val="009A0F32"/>
    <w:rsid w:val="009A2733"/>
    <w:rsid w:val="009B0448"/>
    <w:rsid w:val="009B2303"/>
    <w:rsid w:val="009B609A"/>
    <w:rsid w:val="009B7C09"/>
    <w:rsid w:val="009C3325"/>
    <w:rsid w:val="009C446B"/>
    <w:rsid w:val="009C5CB9"/>
    <w:rsid w:val="009D0D22"/>
    <w:rsid w:val="009D18E9"/>
    <w:rsid w:val="009D28FE"/>
    <w:rsid w:val="009F1249"/>
    <w:rsid w:val="009F50AB"/>
    <w:rsid w:val="009F6E94"/>
    <w:rsid w:val="009F7D25"/>
    <w:rsid w:val="00A006F9"/>
    <w:rsid w:val="00A061A8"/>
    <w:rsid w:val="00A07463"/>
    <w:rsid w:val="00A107C7"/>
    <w:rsid w:val="00A10D2F"/>
    <w:rsid w:val="00A11B72"/>
    <w:rsid w:val="00A12EAF"/>
    <w:rsid w:val="00A14396"/>
    <w:rsid w:val="00A14AB0"/>
    <w:rsid w:val="00A20EFA"/>
    <w:rsid w:val="00A21FFB"/>
    <w:rsid w:val="00A2604C"/>
    <w:rsid w:val="00A262E2"/>
    <w:rsid w:val="00A35CC0"/>
    <w:rsid w:val="00A41989"/>
    <w:rsid w:val="00A50FBC"/>
    <w:rsid w:val="00A521B3"/>
    <w:rsid w:val="00A53F51"/>
    <w:rsid w:val="00A56B64"/>
    <w:rsid w:val="00A600CD"/>
    <w:rsid w:val="00A603A3"/>
    <w:rsid w:val="00A61098"/>
    <w:rsid w:val="00A66E0D"/>
    <w:rsid w:val="00A7185D"/>
    <w:rsid w:val="00A72F73"/>
    <w:rsid w:val="00A75A0B"/>
    <w:rsid w:val="00A77450"/>
    <w:rsid w:val="00A817D4"/>
    <w:rsid w:val="00A8191C"/>
    <w:rsid w:val="00A85A82"/>
    <w:rsid w:val="00A8718F"/>
    <w:rsid w:val="00A877C1"/>
    <w:rsid w:val="00A901A8"/>
    <w:rsid w:val="00A91050"/>
    <w:rsid w:val="00A916AE"/>
    <w:rsid w:val="00A9350C"/>
    <w:rsid w:val="00A9360A"/>
    <w:rsid w:val="00A950B2"/>
    <w:rsid w:val="00A953BD"/>
    <w:rsid w:val="00AA11A2"/>
    <w:rsid w:val="00AA1C8F"/>
    <w:rsid w:val="00AA21A6"/>
    <w:rsid w:val="00AA6241"/>
    <w:rsid w:val="00AA6973"/>
    <w:rsid w:val="00AB10DA"/>
    <w:rsid w:val="00AB3E37"/>
    <w:rsid w:val="00AB5D74"/>
    <w:rsid w:val="00AC30D7"/>
    <w:rsid w:val="00AC4887"/>
    <w:rsid w:val="00AD1B69"/>
    <w:rsid w:val="00AD2C63"/>
    <w:rsid w:val="00AD387C"/>
    <w:rsid w:val="00AE3008"/>
    <w:rsid w:val="00AE3332"/>
    <w:rsid w:val="00AE572C"/>
    <w:rsid w:val="00AF34C4"/>
    <w:rsid w:val="00AF38A1"/>
    <w:rsid w:val="00AF7B64"/>
    <w:rsid w:val="00B06D77"/>
    <w:rsid w:val="00B1056B"/>
    <w:rsid w:val="00B1299C"/>
    <w:rsid w:val="00B12A98"/>
    <w:rsid w:val="00B143CD"/>
    <w:rsid w:val="00B15241"/>
    <w:rsid w:val="00B16046"/>
    <w:rsid w:val="00B1744B"/>
    <w:rsid w:val="00B2074E"/>
    <w:rsid w:val="00B2152C"/>
    <w:rsid w:val="00B21917"/>
    <w:rsid w:val="00B221BC"/>
    <w:rsid w:val="00B23769"/>
    <w:rsid w:val="00B24E23"/>
    <w:rsid w:val="00B26406"/>
    <w:rsid w:val="00B3363A"/>
    <w:rsid w:val="00B34D53"/>
    <w:rsid w:val="00B35F67"/>
    <w:rsid w:val="00B45C8C"/>
    <w:rsid w:val="00B46EA1"/>
    <w:rsid w:val="00B51639"/>
    <w:rsid w:val="00B5235F"/>
    <w:rsid w:val="00B57D31"/>
    <w:rsid w:val="00B606B5"/>
    <w:rsid w:val="00B64E39"/>
    <w:rsid w:val="00B64FAE"/>
    <w:rsid w:val="00B6515E"/>
    <w:rsid w:val="00B66B12"/>
    <w:rsid w:val="00B67495"/>
    <w:rsid w:val="00B70133"/>
    <w:rsid w:val="00B80688"/>
    <w:rsid w:val="00B83ED7"/>
    <w:rsid w:val="00B8526F"/>
    <w:rsid w:val="00B92474"/>
    <w:rsid w:val="00B927ED"/>
    <w:rsid w:val="00B96609"/>
    <w:rsid w:val="00B97E59"/>
    <w:rsid w:val="00BA0B67"/>
    <w:rsid w:val="00BA459B"/>
    <w:rsid w:val="00BA7160"/>
    <w:rsid w:val="00BA7B91"/>
    <w:rsid w:val="00BB1A98"/>
    <w:rsid w:val="00BB2306"/>
    <w:rsid w:val="00BB45BE"/>
    <w:rsid w:val="00BC42C1"/>
    <w:rsid w:val="00BC685F"/>
    <w:rsid w:val="00BC7E96"/>
    <w:rsid w:val="00BD02FD"/>
    <w:rsid w:val="00BD5A52"/>
    <w:rsid w:val="00BF23CF"/>
    <w:rsid w:val="00BF4FE7"/>
    <w:rsid w:val="00C0554F"/>
    <w:rsid w:val="00C107FE"/>
    <w:rsid w:val="00C128CB"/>
    <w:rsid w:val="00C131A8"/>
    <w:rsid w:val="00C26AEB"/>
    <w:rsid w:val="00C3036A"/>
    <w:rsid w:val="00C30ADA"/>
    <w:rsid w:val="00C320E9"/>
    <w:rsid w:val="00C35226"/>
    <w:rsid w:val="00C35B5C"/>
    <w:rsid w:val="00C36FF6"/>
    <w:rsid w:val="00C374B4"/>
    <w:rsid w:val="00C41686"/>
    <w:rsid w:val="00C42514"/>
    <w:rsid w:val="00C53C21"/>
    <w:rsid w:val="00C56FB7"/>
    <w:rsid w:val="00C61BE6"/>
    <w:rsid w:val="00C6794A"/>
    <w:rsid w:val="00C67ADA"/>
    <w:rsid w:val="00C7050D"/>
    <w:rsid w:val="00C71740"/>
    <w:rsid w:val="00C71F62"/>
    <w:rsid w:val="00C808D6"/>
    <w:rsid w:val="00C84017"/>
    <w:rsid w:val="00C84749"/>
    <w:rsid w:val="00C87536"/>
    <w:rsid w:val="00C93479"/>
    <w:rsid w:val="00CA0493"/>
    <w:rsid w:val="00CA34A2"/>
    <w:rsid w:val="00CA38C7"/>
    <w:rsid w:val="00CA4044"/>
    <w:rsid w:val="00CA4880"/>
    <w:rsid w:val="00CB2336"/>
    <w:rsid w:val="00CB3D70"/>
    <w:rsid w:val="00CB5542"/>
    <w:rsid w:val="00CB567C"/>
    <w:rsid w:val="00CB5B14"/>
    <w:rsid w:val="00CC141C"/>
    <w:rsid w:val="00CC4455"/>
    <w:rsid w:val="00CD1AC9"/>
    <w:rsid w:val="00CD20DF"/>
    <w:rsid w:val="00CD2A94"/>
    <w:rsid w:val="00CD406D"/>
    <w:rsid w:val="00CE275C"/>
    <w:rsid w:val="00CE6B64"/>
    <w:rsid w:val="00CE6E17"/>
    <w:rsid w:val="00CF00CF"/>
    <w:rsid w:val="00CF152B"/>
    <w:rsid w:val="00CF17B7"/>
    <w:rsid w:val="00CF5513"/>
    <w:rsid w:val="00D0445B"/>
    <w:rsid w:val="00D0544D"/>
    <w:rsid w:val="00D108E3"/>
    <w:rsid w:val="00D10B58"/>
    <w:rsid w:val="00D10F8C"/>
    <w:rsid w:val="00D112E6"/>
    <w:rsid w:val="00D139FA"/>
    <w:rsid w:val="00D140C9"/>
    <w:rsid w:val="00D164FF"/>
    <w:rsid w:val="00D171D2"/>
    <w:rsid w:val="00D23B41"/>
    <w:rsid w:val="00D31626"/>
    <w:rsid w:val="00D328C9"/>
    <w:rsid w:val="00D35507"/>
    <w:rsid w:val="00D41C71"/>
    <w:rsid w:val="00D42802"/>
    <w:rsid w:val="00D42ABB"/>
    <w:rsid w:val="00D46932"/>
    <w:rsid w:val="00D50F49"/>
    <w:rsid w:val="00D524CF"/>
    <w:rsid w:val="00D55D13"/>
    <w:rsid w:val="00D5696A"/>
    <w:rsid w:val="00D62577"/>
    <w:rsid w:val="00D62A54"/>
    <w:rsid w:val="00D6446E"/>
    <w:rsid w:val="00D675A8"/>
    <w:rsid w:val="00D73424"/>
    <w:rsid w:val="00D74079"/>
    <w:rsid w:val="00D75A5D"/>
    <w:rsid w:val="00D8351C"/>
    <w:rsid w:val="00D84CB3"/>
    <w:rsid w:val="00D90734"/>
    <w:rsid w:val="00D90BE8"/>
    <w:rsid w:val="00D90C90"/>
    <w:rsid w:val="00D90DC4"/>
    <w:rsid w:val="00D9264D"/>
    <w:rsid w:val="00D92F75"/>
    <w:rsid w:val="00D936A2"/>
    <w:rsid w:val="00D94CB8"/>
    <w:rsid w:val="00D94CE0"/>
    <w:rsid w:val="00D95CAB"/>
    <w:rsid w:val="00D97A69"/>
    <w:rsid w:val="00DA0842"/>
    <w:rsid w:val="00DA0E39"/>
    <w:rsid w:val="00DA6A9E"/>
    <w:rsid w:val="00DA6E2D"/>
    <w:rsid w:val="00DA6F05"/>
    <w:rsid w:val="00DB0D6F"/>
    <w:rsid w:val="00DB2E9F"/>
    <w:rsid w:val="00DB3904"/>
    <w:rsid w:val="00DB395F"/>
    <w:rsid w:val="00DB472E"/>
    <w:rsid w:val="00DB53F3"/>
    <w:rsid w:val="00DB5DF6"/>
    <w:rsid w:val="00DB5F96"/>
    <w:rsid w:val="00DC7C28"/>
    <w:rsid w:val="00DD50F0"/>
    <w:rsid w:val="00DD7AC7"/>
    <w:rsid w:val="00DE097B"/>
    <w:rsid w:val="00DE15ED"/>
    <w:rsid w:val="00DE2244"/>
    <w:rsid w:val="00DE2F52"/>
    <w:rsid w:val="00DF5CF2"/>
    <w:rsid w:val="00E00CDE"/>
    <w:rsid w:val="00E01847"/>
    <w:rsid w:val="00E0432D"/>
    <w:rsid w:val="00E0724C"/>
    <w:rsid w:val="00E07C6B"/>
    <w:rsid w:val="00E10EF2"/>
    <w:rsid w:val="00E11538"/>
    <w:rsid w:val="00E11A6D"/>
    <w:rsid w:val="00E11EF3"/>
    <w:rsid w:val="00E122E0"/>
    <w:rsid w:val="00E13F43"/>
    <w:rsid w:val="00E20F81"/>
    <w:rsid w:val="00E23AF4"/>
    <w:rsid w:val="00E26821"/>
    <w:rsid w:val="00E27264"/>
    <w:rsid w:val="00E305BB"/>
    <w:rsid w:val="00E318FF"/>
    <w:rsid w:val="00E335D5"/>
    <w:rsid w:val="00E3445F"/>
    <w:rsid w:val="00E43236"/>
    <w:rsid w:val="00E44C04"/>
    <w:rsid w:val="00E45536"/>
    <w:rsid w:val="00E4689E"/>
    <w:rsid w:val="00E46E3B"/>
    <w:rsid w:val="00E52CCE"/>
    <w:rsid w:val="00E5460F"/>
    <w:rsid w:val="00E602B2"/>
    <w:rsid w:val="00E64629"/>
    <w:rsid w:val="00E64CFE"/>
    <w:rsid w:val="00E7004C"/>
    <w:rsid w:val="00E73A3D"/>
    <w:rsid w:val="00E74437"/>
    <w:rsid w:val="00E812D8"/>
    <w:rsid w:val="00E82B21"/>
    <w:rsid w:val="00E83751"/>
    <w:rsid w:val="00E846BA"/>
    <w:rsid w:val="00E8495D"/>
    <w:rsid w:val="00E851E1"/>
    <w:rsid w:val="00E91B46"/>
    <w:rsid w:val="00E95102"/>
    <w:rsid w:val="00E96944"/>
    <w:rsid w:val="00E9748B"/>
    <w:rsid w:val="00EA22A3"/>
    <w:rsid w:val="00EA30ED"/>
    <w:rsid w:val="00EA7B5C"/>
    <w:rsid w:val="00EB00E2"/>
    <w:rsid w:val="00EB0245"/>
    <w:rsid w:val="00EB6C65"/>
    <w:rsid w:val="00EC16A1"/>
    <w:rsid w:val="00EC1F6C"/>
    <w:rsid w:val="00EC2F58"/>
    <w:rsid w:val="00EC55DC"/>
    <w:rsid w:val="00EC603D"/>
    <w:rsid w:val="00ED4020"/>
    <w:rsid w:val="00ED46E4"/>
    <w:rsid w:val="00ED5139"/>
    <w:rsid w:val="00EE3F59"/>
    <w:rsid w:val="00EE53F8"/>
    <w:rsid w:val="00EF3E1E"/>
    <w:rsid w:val="00EF6CA1"/>
    <w:rsid w:val="00EF7F3D"/>
    <w:rsid w:val="00F025B5"/>
    <w:rsid w:val="00F07F22"/>
    <w:rsid w:val="00F12134"/>
    <w:rsid w:val="00F133FB"/>
    <w:rsid w:val="00F222C1"/>
    <w:rsid w:val="00F22C18"/>
    <w:rsid w:val="00F273E9"/>
    <w:rsid w:val="00F31009"/>
    <w:rsid w:val="00F3141F"/>
    <w:rsid w:val="00F321B8"/>
    <w:rsid w:val="00F40309"/>
    <w:rsid w:val="00F40684"/>
    <w:rsid w:val="00F42F92"/>
    <w:rsid w:val="00F43BF0"/>
    <w:rsid w:val="00F451A1"/>
    <w:rsid w:val="00F45D15"/>
    <w:rsid w:val="00F46DC4"/>
    <w:rsid w:val="00F47740"/>
    <w:rsid w:val="00F51D2C"/>
    <w:rsid w:val="00F52694"/>
    <w:rsid w:val="00F526A3"/>
    <w:rsid w:val="00F52F3E"/>
    <w:rsid w:val="00F53215"/>
    <w:rsid w:val="00F55E9D"/>
    <w:rsid w:val="00F5647B"/>
    <w:rsid w:val="00F56E2D"/>
    <w:rsid w:val="00F57336"/>
    <w:rsid w:val="00F62A96"/>
    <w:rsid w:val="00F6440D"/>
    <w:rsid w:val="00F74D30"/>
    <w:rsid w:val="00F75E41"/>
    <w:rsid w:val="00F770FC"/>
    <w:rsid w:val="00F77629"/>
    <w:rsid w:val="00F83E01"/>
    <w:rsid w:val="00F87423"/>
    <w:rsid w:val="00F90E2E"/>
    <w:rsid w:val="00F91752"/>
    <w:rsid w:val="00F942FF"/>
    <w:rsid w:val="00FA33C5"/>
    <w:rsid w:val="00FA5326"/>
    <w:rsid w:val="00FA5723"/>
    <w:rsid w:val="00FA6F04"/>
    <w:rsid w:val="00FB023B"/>
    <w:rsid w:val="00FB064E"/>
    <w:rsid w:val="00FB08C6"/>
    <w:rsid w:val="00FB3046"/>
    <w:rsid w:val="00FB6C5E"/>
    <w:rsid w:val="00FC0286"/>
    <w:rsid w:val="00FC1BEA"/>
    <w:rsid w:val="00FC4194"/>
    <w:rsid w:val="00FC4925"/>
    <w:rsid w:val="00FC5678"/>
    <w:rsid w:val="00FD38A4"/>
    <w:rsid w:val="00FE2681"/>
    <w:rsid w:val="00FE63D1"/>
    <w:rsid w:val="00FF14A4"/>
    <w:rsid w:val="00FF1540"/>
    <w:rsid w:val="00FF1DE4"/>
    <w:rsid w:val="00FF252F"/>
    <w:rsid w:val="00FF53B4"/>
    <w:rsid w:val="00FF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4226B95"/>
  <w15:docId w15:val="{0DF73A41-E3F1-4690-B52C-EFD2A2FE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020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C0D04"/>
    <w:pPr>
      <w:keepNext/>
      <w:keepLines/>
      <w:shd w:val="clear" w:color="auto" w:fill="D9D9D9"/>
      <w:spacing w:before="360" w:after="180"/>
      <w:jc w:val="both"/>
      <w:outlineLvl w:val="0"/>
    </w:pPr>
    <w:rPr>
      <w:rFonts w:ascii="Arial" w:hAnsi="Arial" w:cs="Arial"/>
      <w:b/>
      <w:sz w:val="30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07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b/>
      <w:bCs/>
      <w:szCs w:val="20"/>
    </w:rPr>
  </w:style>
  <w:style w:type="paragraph" w:styleId="Tekstpodstawowy">
    <w:name w:val="Body Text"/>
    <w:basedOn w:val="Normalny"/>
    <w:pPr>
      <w:spacing w:after="120" w:line="360" w:lineRule="auto"/>
      <w:jc w:val="both"/>
    </w:pPr>
    <w:rPr>
      <w:rFonts w:ascii="Arial" w:hAnsi="Arial" w:cs="Arial"/>
      <w:color w:val="000000"/>
      <w:sz w:val="22"/>
      <w:szCs w:val="22"/>
    </w:rPr>
  </w:style>
  <w:style w:type="paragraph" w:styleId="Spistreci1">
    <w:name w:val="toc 1"/>
    <w:basedOn w:val="Normalny"/>
    <w:next w:val="Normalny"/>
    <w:autoRedefine/>
    <w:semiHidden/>
    <w:pPr>
      <w:jc w:val="center"/>
    </w:pPr>
    <w:rPr>
      <w:rFonts w:ascii="Arial" w:hAnsi="Arial" w:cs="Arial"/>
      <w:b/>
      <w:sz w:val="22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tekstrozdziau">
    <w:name w:val="tekst rozdziału"/>
    <w:basedOn w:val="Normalny"/>
    <w:pPr>
      <w:tabs>
        <w:tab w:val="left" w:pos="567"/>
        <w:tab w:val="left" w:pos="1134"/>
        <w:tab w:val="left" w:pos="1701"/>
        <w:tab w:val="left" w:pos="2268"/>
        <w:tab w:val="left" w:pos="2835"/>
        <w:tab w:val="right" w:pos="7938"/>
      </w:tabs>
      <w:spacing w:before="60" w:after="60"/>
      <w:jc w:val="both"/>
    </w:pPr>
    <w:rPr>
      <w:sz w:val="22"/>
      <w:szCs w:val="20"/>
    </w:rPr>
  </w:style>
  <w:style w:type="character" w:customStyle="1" w:styleId="EquationCaption">
    <w:name w:val="_Equation Caption"/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basedOn w:val="Normalny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spacing w:after="120" w:line="360" w:lineRule="auto"/>
      <w:jc w:val="center"/>
    </w:pPr>
    <w:rPr>
      <w:rFonts w:ascii="Arial" w:hAnsi="Arial" w:cs="Arial"/>
      <w:color w:val="000000"/>
      <w:sz w:val="22"/>
      <w:szCs w:val="22"/>
      <w:lang w:val="en-US"/>
    </w:rPr>
  </w:style>
  <w:style w:type="paragraph" w:styleId="Tekstprzypisudolnego">
    <w:name w:val="footnote text"/>
    <w:basedOn w:val="Normalny"/>
    <w:semiHidden/>
  </w:style>
  <w:style w:type="paragraph" w:customStyle="1" w:styleId="text1">
    <w:name w:val="text 1"/>
    <w:basedOn w:val="Normalny"/>
    <w:pPr>
      <w:spacing w:before="120" w:after="120"/>
      <w:ind w:left="425"/>
      <w:jc w:val="both"/>
    </w:pPr>
    <w:rPr>
      <w:rFonts w:ascii="Arial" w:hAnsi="Arial"/>
      <w:sz w:val="22"/>
      <w:szCs w:val="20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wcity">
    <w:name w:val="Body Text Indent"/>
    <w:basedOn w:val="Normalny"/>
    <w:pPr>
      <w:spacing w:before="60" w:after="60" w:line="300" w:lineRule="atLeast"/>
      <w:ind w:left="680"/>
      <w:jc w:val="both"/>
    </w:pPr>
    <w:rPr>
      <w:rFonts w:ascii="Bookman Old Style" w:hAnsi="Bookman Old Style" w:cs="Arial"/>
      <w:sz w:val="20"/>
      <w:szCs w:val="20"/>
    </w:rPr>
  </w:style>
  <w:style w:type="paragraph" w:styleId="Tekstdymka">
    <w:name w:val="Balloon Text"/>
    <w:basedOn w:val="Normalny"/>
    <w:semiHidden/>
    <w:rsid w:val="00102D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890A46"/>
    <w:rPr>
      <w:b/>
      <w:bCs/>
    </w:rPr>
  </w:style>
  <w:style w:type="paragraph" w:customStyle="1" w:styleId="Paragrafumowy">
    <w:name w:val="Paragraf umowy"/>
    <w:basedOn w:val="Nagwek1"/>
    <w:autoRedefine/>
    <w:qFormat/>
    <w:rsid w:val="00EC16A1"/>
    <w:pPr>
      <w:numPr>
        <w:numId w:val="2"/>
      </w:numPr>
      <w:tabs>
        <w:tab w:val="clear" w:pos="4225"/>
        <w:tab w:val="num" w:pos="-142"/>
      </w:tabs>
      <w:spacing w:before="240" w:after="60" w:line="300" w:lineRule="atLeast"/>
      <w:ind w:left="0" w:firstLine="0"/>
      <w:jc w:val="center"/>
    </w:pPr>
    <w:rPr>
      <w:rFonts w:ascii="Verdana" w:hAnsi="Verdana"/>
      <w:sz w:val="18"/>
      <w:szCs w:val="18"/>
    </w:rPr>
  </w:style>
  <w:style w:type="character" w:styleId="Hipercze">
    <w:name w:val="Hyperlink"/>
    <w:rsid w:val="0046371A"/>
    <w:rPr>
      <w:color w:val="0000FF"/>
      <w:u w:val="single"/>
    </w:rPr>
  </w:style>
  <w:style w:type="table" w:styleId="Tabela-Siatka">
    <w:name w:val="Table Grid"/>
    <w:basedOn w:val="Standardowy"/>
    <w:uiPriority w:val="59"/>
    <w:rsid w:val="00305C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uiPriority w:val="99"/>
    <w:semiHidden/>
    <w:unhideWhenUsed/>
    <w:rsid w:val="00C67A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6952"/>
    <w:pPr>
      <w:ind w:left="720"/>
      <w:contextualSpacing/>
    </w:pPr>
  </w:style>
  <w:style w:type="paragraph" w:styleId="Poprawka">
    <w:name w:val="Revision"/>
    <w:hidden/>
    <w:uiPriority w:val="99"/>
    <w:semiHidden/>
    <w:rsid w:val="00636952"/>
    <w:rPr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705065"/>
    <w:rPr>
      <w:b/>
      <w:bCs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07C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ust">
    <w:name w:val="ust."/>
    <w:basedOn w:val="Tekstpodstawowywcity"/>
    <w:link w:val="ustZnak"/>
    <w:autoRedefine/>
    <w:qFormat/>
    <w:rsid w:val="00C30ADA"/>
    <w:pPr>
      <w:widowControl w:val="0"/>
      <w:suppressAutoHyphens/>
      <w:overflowPunct w:val="0"/>
      <w:adjustRightInd w:val="0"/>
      <w:spacing w:before="0" w:after="0" w:line="360" w:lineRule="auto"/>
      <w:ind w:left="0" w:right="23"/>
      <w:jc w:val="left"/>
    </w:pPr>
    <w:rPr>
      <w:rFonts w:ascii="Times New Roman" w:hAnsi="Times New Roman" w:cs="Times New Roman"/>
      <w:kern w:val="28"/>
      <w:sz w:val="21"/>
      <w:szCs w:val="21"/>
      <w:lang w:eastAsia="en-US"/>
    </w:rPr>
  </w:style>
  <w:style w:type="character" w:customStyle="1" w:styleId="ustZnak">
    <w:name w:val="ust. Znak"/>
    <w:link w:val="ust"/>
    <w:rsid w:val="00C30ADA"/>
    <w:rPr>
      <w:kern w:val="28"/>
      <w:sz w:val="21"/>
      <w:szCs w:val="21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1323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B2152C"/>
    <w:pPr>
      <w:spacing w:before="100" w:beforeAutospacing="1" w:after="100" w:afterAutospacing="1"/>
    </w:pPr>
  </w:style>
  <w:style w:type="paragraph" w:customStyle="1" w:styleId="xmsolistparagraph">
    <w:name w:val="x_msolistparagraph"/>
    <w:basedOn w:val="Normalny"/>
    <w:rsid w:val="00B2152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7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irsi@um.zabrz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0AA7D-42D5-4670-B646-151DEA957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19</Pages>
  <Words>4718</Words>
  <Characters>31247</Characters>
  <Application>Microsoft Office Word</Application>
  <DocSecurity>0</DocSecurity>
  <Lines>260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OPIEKA</vt:lpstr>
    </vt:vector>
  </TitlesOfParts>
  <Company/>
  <LinksUpToDate>false</LinksUpToDate>
  <CharactersWithSpaces>35894</CharactersWithSpaces>
  <SharedDoc>false</SharedDoc>
  <HLinks>
    <vt:vector size="12" baseType="variant">
      <vt:variant>
        <vt:i4>1572986</vt:i4>
      </vt:variant>
      <vt:variant>
        <vt:i4>15</vt:i4>
      </vt:variant>
      <vt:variant>
        <vt:i4>0</vt:i4>
      </vt:variant>
      <vt:variant>
        <vt:i4>5</vt:i4>
      </vt:variant>
      <vt:variant>
        <vt:lpwstr>https://mantis-wroclaw.sygnity.pl/mantis/view_all_bug_page.php</vt:lpwstr>
      </vt:variant>
      <vt:variant>
        <vt:lpwstr/>
      </vt:variant>
      <vt:variant>
        <vt:i4>1572986</vt:i4>
      </vt:variant>
      <vt:variant>
        <vt:i4>0</vt:i4>
      </vt:variant>
      <vt:variant>
        <vt:i4>0</vt:i4>
      </vt:variant>
      <vt:variant>
        <vt:i4>5</vt:i4>
      </vt:variant>
      <vt:variant>
        <vt:lpwstr>https://mantis-wroclaw.sygnity.pl/mantis/view_all_bug_page.php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OPIEKA</dc:title>
  <dc:subject>UMZ</dc:subject>
  <dc:creator>Ewa K</dc:creator>
  <cp:lastModifiedBy>Aleksandra Walter</cp:lastModifiedBy>
  <cp:revision>16</cp:revision>
  <cp:lastPrinted>2020-11-04T13:30:00Z</cp:lastPrinted>
  <dcterms:created xsi:type="dcterms:W3CDTF">2020-10-27T11:02:00Z</dcterms:created>
  <dcterms:modified xsi:type="dcterms:W3CDTF">2020-11-04T14:23:00Z</dcterms:modified>
  <cp:contentStatus/>
</cp:coreProperties>
</file>