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BC08CD" w14:textId="77777777" w:rsidR="00182B25" w:rsidRPr="00182B25" w:rsidRDefault="00182B25" w:rsidP="00182B25">
      <w:pPr>
        <w:jc w:val="center"/>
        <w:rPr>
          <w:rFonts w:ascii="Tahoma" w:hAnsi="Tahoma" w:cs="Tahoma"/>
          <w:b/>
          <w:sz w:val="24"/>
          <w:szCs w:val="24"/>
        </w:rPr>
      </w:pPr>
      <w:r w:rsidRPr="00861A81">
        <w:rPr>
          <w:rFonts w:ascii="Tahoma" w:hAnsi="Tahoma" w:cs="Tahoma"/>
          <w:b/>
          <w:sz w:val="24"/>
          <w:szCs w:val="24"/>
        </w:rPr>
        <w:t>CZĘŚĆ V SIWZ – WZÓR UMOWY (ISTOTNE POSTANOWIENIA UMOWY)</w:t>
      </w:r>
    </w:p>
    <w:p w14:paraId="63AA743E" w14:textId="77777777" w:rsidR="00182B25" w:rsidRDefault="00182B25" w:rsidP="00182B25">
      <w:pPr>
        <w:jc w:val="center"/>
        <w:rPr>
          <w:rFonts w:ascii="Tahoma" w:hAnsi="Tahoma" w:cs="Tahoma"/>
          <w:b/>
        </w:rPr>
      </w:pPr>
    </w:p>
    <w:p w14:paraId="1D3A4B36" w14:textId="77777777" w:rsidR="00182B25" w:rsidRDefault="00182B25" w:rsidP="00182B25">
      <w:pPr>
        <w:jc w:val="center"/>
        <w:rPr>
          <w:rFonts w:ascii="Tahoma" w:hAnsi="Tahoma" w:cs="Tahoma"/>
          <w:b/>
        </w:rPr>
      </w:pPr>
      <w:r w:rsidRPr="004A0B27">
        <w:rPr>
          <w:rFonts w:ascii="Tahoma" w:hAnsi="Tahoma" w:cs="Tahoma"/>
          <w:b/>
        </w:rPr>
        <w:t>ISTOTNE POSTANOWIENIA UMOWY – część I Zamówienia</w:t>
      </w:r>
    </w:p>
    <w:p w14:paraId="6064248A" w14:textId="77777777" w:rsidR="00182B25" w:rsidRPr="004A0B27" w:rsidRDefault="00182B25" w:rsidP="00182B25">
      <w:pPr>
        <w:jc w:val="center"/>
        <w:rPr>
          <w:rFonts w:ascii="Tahoma" w:hAnsi="Tahoma" w:cs="Tahoma"/>
          <w:b/>
        </w:rPr>
      </w:pPr>
    </w:p>
    <w:p w14:paraId="7CDABEBC" w14:textId="77777777" w:rsidR="0024374E" w:rsidRDefault="00182B25" w:rsidP="00182B25">
      <w:pPr>
        <w:jc w:val="both"/>
        <w:rPr>
          <w:rFonts w:ascii="Tahoma" w:hAnsi="Tahoma" w:cs="Tahoma"/>
        </w:rPr>
      </w:pPr>
      <w:r w:rsidRPr="004A0B27">
        <w:rPr>
          <w:rFonts w:ascii="Tahoma" w:hAnsi="Tahoma" w:cs="Tahoma"/>
        </w:rPr>
        <w:t xml:space="preserve">Zawarta w dniu ......................... w </w:t>
      </w:r>
      <w:r w:rsidR="0024374E">
        <w:rPr>
          <w:rFonts w:ascii="Tahoma" w:hAnsi="Tahoma" w:cs="Tahoma"/>
        </w:rPr>
        <w:t>Zabrzu</w:t>
      </w:r>
      <w:r w:rsidR="00104A76">
        <w:rPr>
          <w:rFonts w:ascii="Tahoma" w:hAnsi="Tahoma" w:cs="Tahoma"/>
        </w:rPr>
        <w:t xml:space="preserve"> pomiędzy:</w:t>
      </w:r>
    </w:p>
    <w:p w14:paraId="6ED4351F" w14:textId="77777777" w:rsidR="0024374E" w:rsidRDefault="0024374E" w:rsidP="00182B25">
      <w:pPr>
        <w:jc w:val="both"/>
        <w:rPr>
          <w:rFonts w:ascii="Tahoma" w:hAnsi="Tahoma" w:cs="Tahoma"/>
        </w:rPr>
      </w:pPr>
      <w:r>
        <w:rPr>
          <w:rFonts w:ascii="Tahoma" w:hAnsi="Tahoma" w:cs="Tahoma"/>
        </w:rPr>
        <w:t xml:space="preserve">Miastem Zabrze z siedzibą władz w Urzędzie Miejskim ul. Powstańców Śląskich 5-7, 41-800 Zabrze </w:t>
      </w:r>
    </w:p>
    <w:p w14:paraId="5E06C5CB" w14:textId="77777777" w:rsidR="00182B25" w:rsidRPr="007D791F" w:rsidRDefault="0024374E" w:rsidP="00182B25">
      <w:pPr>
        <w:jc w:val="both"/>
        <w:rPr>
          <w:rFonts w:ascii="Tahoma" w:hAnsi="Tahoma" w:cs="Tahoma"/>
        </w:rPr>
      </w:pPr>
      <w:r>
        <w:rPr>
          <w:rFonts w:ascii="Tahoma" w:hAnsi="Tahoma" w:cs="Tahoma"/>
        </w:rPr>
        <w:t>(NIP 6482743351; REGON 276255520)</w:t>
      </w:r>
      <w:r w:rsidR="00182B25" w:rsidRPr="004A0B27">
        <w:rPr>
          <w:rFonts w:ascii="Tahoma" w:hAnsi="Tahoma" w:cs="Tahoma"/>
        </w:rPr>
        <w:t xml:space="preserve"> reprezentowanym</w:t>
      </w:r>
      <w:r w:rsidR="00182B25" w:rsidRPr="007D791F">
        <w:rPr>
          <w:rFonts w:ascii="Tahoma" w:hAnsi="Tahoma" w:cs="Tahoma"/>
        </w:rPr>
        <w:t xml:space="preserve"> przez</w:t>
      </w:r>
      <w:r>
        <w:rPr>
          <w:rFonts w:ascii="Tahoma" w:hAnsi="Tahoma" w:cs="Tahoma"/>
        </w:rPr>
        <w:t xml:space="preserve"> Prezydenta Miasta</w:t>
      </w:r>
      <w:r w:rsidR="00182B25" w:rsidRPr="007D791F">
        <w:rPr>
          <w:rFonts w:ascii="Tahoma" w:hAnsi="Tahoma" w:cs="Tahoma"/>
        </w:rPr>
        <w:t>:</w:t>
      </w:r>
    </w:p>
    <w:p w14:paraId="44DEED5D" w14:textId="77777777" w:rsidR="00182B25" w:rsidRPr="007D791F" w:rsidRDefault="00182B25" w:rsidP="00AD5968">
      <w:pPr>
        <w:jc w:val="both"/>
        <w:rPr>
          <w:rFonts w:ascii="Tahoma" w:hAnsi="Tahoma" w:cs="Tahoma"/>
        </w:rPr>
      </w:pPr>
      <w:r w:rsidRPr="007D791F">
        <w:rPr>
          <w:rFonts w:ascii="Tahoma" w:hAnsi="Tahoma" w:cs="Tahoma"/>
        </w:rPr>
        <w:t>......................................................................................................................</w:t>
      </w:r>
    </w:p>
    <w:p w14:paraId="3744E2DA" w14:textId="77777777" w:rsidR="00182B25" w:rsidRPr="007D791F" w:rsidRDefault="00182B25" w:rsidP="00AD5968">
      <w:pPr>
        <w:ind w:left="992"/>
        <w:jc w:val="both"/>
        <w:rPr>
          <w:rFonts w:ascii="Tahoma" w:hAnsi="Tahoma" w:cs="Tahoma"/>
        </w:rPr>
      </w:pPr>
    </w:p>
    <w:p w14:paraId="68BF8568" w14:textId="77777777" w:rsidR="00182B25" w:rsidRPr="007D791F" w:rsidRDefault="00182B25" w:rsidP="00182B25">
      <w:pPr>
        <w:jc w:val="both"/>
        <w:rPr>
          <w:rFonts w:ascii="Tahoma" w:hAnsi="Tahoma" w:cs="Tahoma"/>
        </w:rPr>
      </w:pPr>
      <w:r w:rsidRPr="007D791F">
        <w:rPr>
          <w:rFonts w:ascii="Tahoma" w:hAnsi="Tahoma" w:cs="Tahoma"/>
        </w:rPr>
        <w:t>zwanym dalej Zamawiającym</w:t>
      </w:r>
      <w:r w:rsidR="00104A76">
        <w:rPr>
          <w:rFonts w:ascii="Tahoma" w:hAnsi="Tahoma" w:cs="Tahoma"/>
        </w:rPr>
        <w:t>,</w:t>
      </w:r>
    </w:p>
    <w:p w14:paraId="166DDA2C" w14:textId="77777777" w:rsidR="00182B25" w:rsidRPr="007D791F" w:rsidRDefault="00182B25" w:rsidP="00182B25">
      <w:pPr>
        <w:jc w:val="center"/>
        <w:rPr>
          <w:rFonts w:ascii="Tahoma" w:hAnsi="Tahoma" w:cs="Tahoma"/>
        </w:rPr>
      </w:pPr>
      <w:r w:rsidRPr="007D791F">
        <w:rPr>
          <w:rFonts w:ascii="Tahoma" w:hAnsi="Tahoma" w:cs="Tahoma"/>
        </w:rPr>
        <w:t>a</w:t>
      </w:r>
    </w:p>
    <w:p w14:paraId="0F579956" w14:textId="77777777" w:rsidR="00182B25" w:rsidRPr="007D791F" w:rsidRDefault="00182B25" w:rsidP="00182B25">
      <w:pPr>
        <w:jc w:val="both"/>
        <w:rPr>
          <w:rFonts w:ascii="Tahoma" w:hAnsi="Tahoma" w:cs="Tahoma"/>
        </w:rPr>
      </w:pPr>
      <w:r w:rsidRPr="007D791F">
        <w:rPr>
          <w:rFonts w:ascii="Tahoma" w:hAnsi="Tahoma" w:cs="Tahoma"/>
        </w:rPr>
        <w:t>......................................................................................................................</w:t>
      </w:r>
      <w:r w:rsidR="00AD5968">
        <w:rPr>
          <w:rFonts w:ascii="Tahoma" w:hAnsi="Tahoma" w:cs="Tahoma"/>
        </w:rPr>
        <w:t>...............................</w:t>
      </w:r>
    </w:p>
    <w:p w14:paraId="2EA2396E" w14:textId="77777777" w:rsidR="00182B25" w:rsidRPr="007D791F" w:rsidRDefault="00182B25" w:rsidP="00182B25">
      <w:pPr>
        <w:jc w:val="both"/>
        <w:rPr>
          <w:rFonts w:ascii="Tahoma" w:hAnsi="Tahoma" w:cs="Tahoma"/>
        </w:rPr>
      </w:pPr>
      <w:r w:rsidRPr="007D791F">
        <w:rPr>
          <w:rFonts w:ascii="Tahoma" w:hAnsi="Tahoma" w:cs="Tahoma"/>
        </w:rPr>
        <w:t>z siedzibą w .................................................................., reprezentowanym przez:</w:t>
      </w:r>
    </w:p>
    <w:p w14:paraId="20820BDA" w14:textId="77777777" w:rsidR="00182B25" w:rsidRPr="007D791F" w:rsidRDefault="00182B25" w:rsidP="00182B25">
      <w:pPr>
        <w:numPr>
          <w:ilvl w:val="0"/>
          <w:numId w:val="3"/>
        </w:numPr>
        <w:tabs>
          <w:tab w:val="clear" w:pos="1429"/>
          <w:tab w:val="num" w:pos="993"/>
        </w:tabs>
        <w:ind w:left="992" w:hanging="357"/>
        <w:jc w:val="both"/>
        <w:rPr>
          <w:rFonts w:ascii="Tahoma" w:hAnsi="Tahoma" w:cs="Tahoma"/>
        </w:rPr>
      </w:pPr>
      <w:r w:rsidRPr="007D791F">
        <w:rPr>
          <w:rFonts w:ascii="Tahoma" w:hAnsi="Tahoma" w:cs="Tahoma"/>
        </w:rPr>
        <w:t>........................................................................................................................</w:t>
      </w:r>
    </w:p>
    <w:p w14:paraId="380D6A56" w14:textId="77777777" w:rsidR="00182B25" w:rsidRPr="007D791F" w:rsidRDefault="00182B25" w:rsidP="00182B25">
      <w:pPr>
        <w:numPr>
          <w:ilvl w:val="0"/>
          <w:numId w:val="3"/>
        </w:numPr>
        <w:tabs>
          <w:tab w:val="clear" w:pos="1429"/>
          <w:tab w:val="num" w:pos="993"/>
        </w:tabs>
        <w:ind w:left="992" w:hanging="357"/>
        <w:jc w:val="both"/>
        <w:rPr>
          <w:rFonts w:ascii="Tahoma" w:hAnsi="Tahoma" w:cs="Tahoma"/>
        </w:rPr>
      </w:pPr>
      <w:r w:rsidRPr="007D791F">
        <w:rPr>
          <w:rFonts w:ascii="Tahoma" w:hAnsi="Tahoma" w:cs="Tahoma"/>
        </w:rPr>
        <w:t>........................................................................................................................</w:t>
      </w:r>
    </w:p>
    <w:p w14:paraId="75B52B4C" w14:textId="77777777" w:rsidR="00182B25" w:rsidRDefault="00182B25" w:rsidP="00182B25">
      <w:pPr>
        <w:jc w:val="both"/>
        <w:rPr>
          <w:rFonts w:ascii="Tahoma" w:hAnsi="Tahoma" w:cs="Tahoma"/>
        </w:rPr>
      </w:pPr>
      <w:r w:rsidRPr="007D791F">
        <w:rPr>
          <w:rFonts w:ascii="Tahoma" w:hAnsi="Tahoma" w:cs="Tahoma"/>
        </w:rPr>
        <w:t>zwanym dalej Wykonawcą.</w:t>
      </w:r>
      <w:bookmarkStart w:id="0" w:name="_GoBack"/>
      <w:bookmarkEnd w:id="0"/>
    </w:p>
    <w:p w14:paraId="424AFC71" w14:textId="77777777" w:rsidR="00ED5A0D" w:rsidRPr="007D791F" w:rsidRDefault="00ED5A0D" w:rsidP="00182B25">
      <w:pPr>
        <w:jc w:val="both"/>
        <w:rPr>
          <w:rFonts w:ascii="Tahoma" w:hAnsi="Tahoma" w:cs="Tahoma"/>
        </w:rPr>
      </w:pPr>
    </w:p>
    <w:p w14:paraId="51C36260" w14:textId="1E888BCA" w:rsidR="00182B25" w:rsidRPr="007D791F" w:rsidRDefault="00182B25" w:rsidP="00182B25">
      <w:pPr>
        <w:jc w:val="both"/>
        <w:rPr>
          <w:rFonts w:ascii="Tahoma" w:hAnsi="Tahoma" w:cs="Tahoma"/>
        </w:rPr>
      </w:pPr>
      <w:r w:rsidRPr="007D791F">
        <w:rPr>
          <w:rFonts w:ascii="Tahoma" w:hAnsi="Tahoma" w:cs="Tahoma"/>
        </w:rPr>
        <w:t>W rezultacie dokonania przez Zamawiającego wyboru oferty Wykonawcy</w:t>
      </w:r>
      <w:r w:rsidR="00AD5968">
        <w:rPr>
          <w:rFonts w:ascii="Tahoma" w:hAnsi="Tahoma" w:cs="Tahoma"/>
        </w:rPr>
        <w:t xml:space="preserve"> pismo BZP ………… z dnia ……………………………</w:t>
      </w:r>
      <w:r w:rsidRPr="007D791F">
        <w:rPr>
          <w:rFonts w:ascii="Tahoma" w:hAnsi="Tahoma" w:cs="Tahoma"/>
        </w:rPr>
        <w:t xml:space="preserve">, zgodnie z wymogami ustawy Prawo zamówień publicznych  z dnia 29 </w:t>
      </w:r>
      <w:r w:rsidRPr="0067525B">
        <w:rPr>
          <w:rFonts w:ascii="Tahoma" w:hAnsi="Tahoma" w:cs="Tahoma"/>
        </w:rPr>
        <w:t xml:space="preserve">stycznia 2004 r. </w:t>
      </w:r>
      <w:r w:rsidRPr="000C58DA">
        <w:rPr>
          <w:rFonts w:ascii="Tahoma" w:hAnsi="Tahoma" w:cs="Tahoma"/>
        </w:rPr>
        <w:t>(Dz. U. 2019 poz. 1843</w:t>
      </w:r>
      <w:ins w:id="1" w:author="Jan Turski" w:date="2020-10-09T14:40:00Z">
        <w:r w:rsidR="004A4EDF">
          <w:rPr>
            <w:rFonts w:ascii="Tahoma" w:hAnsi="Tahoma" w:cs="Tahoma"/>
          </w:rPr>
          <w:t xml:space="preserve"> z </w:t>
        </w:r>
        <w:proofErr w:type="spellStart"/>
        <w:r w:rsidR="004A4EDF">
          <w:rPr>
            <w:rFonts w:ascii="Tahoma" w:hAnsi="Tahoma" w:cs="Tahoma"/>
          </w:rPr>
          <w:t>póź</w:t>
        </w:r>
      </w:ins>
      <w:ins w:id="2" w:author="Jan Turski" w:date="2020-10-09T14:41:00Z">
        <w:r w:rsidR="004A4EDF">
          <w:rPr>
            <w:rFonts w:ascii="Tahoma" w:hAnsi="Tahoma" w:cs="Tahoma"/>
          </w:rPr>
          <w:t>n</w:t>
        </w:r>
        <w:proofErr w:type="spellEnd"/>
        <w:r w:rsidR="004A4EDF">
          <w:rPr>
            <w:rFonts w:ascii="Tahoma" w:hAnsi="Tahoma" w:cs="Tahoma"/>
          </w:rPr>
          <w:t>. zm.</w:t>
        </w:r>
      </w:ins>
      <w:r w:rsidRPr="000C58DA">
        <w:rPr>
          <w:rFonts w:ascii="Tahoma" w:hAnsi="Tahoma" w:cs="Tahoma"/>
        </w:rPr>
        <w:t xml:space="preserve">), </w:t>
      </w:r>
      <w:r w:rsidRPr="0067525B">
        <w:rPr>
          <w:rFonts w:ascii="Tahoma" w:hAnsi="Tahoma" w:cs="Tahoma"/>
        </w:rPr>
        <w:t xml:space="preserve">zwanej </w:t>
      </w:r>
      <w:r w:rsidRPr="0067525B">
        <w:rPr>
          <w:rFonts w:ascii="Tahoma" w:hAnsi="Tahoma" w:cs="Tahoma"/>
          <w:bCs/>
        </w:rPr>
        <w:t xml:space="preserve">dalej Ustawą PZP, </w:t>
      </w:r>
      <w:r w:rsidRPr="0067525B">
        <w:rPr>
          <w:rFonts w:ascii="Tahoma" w:hAnsi="Tahoma" w:cs="Tahoma"/>
        </w:rPr>
        <w:t>w trybie przetargu nieograniczonego, przy udziale Maximus Broker sp. z o.o. - pełnomocnika</w:t>
      </w:r>
      <w:r w:rsidRPr="00D861DB">
        <w:rPr>
          <w:rFonts w:ascii="Tahoma" w:hAnsi="Tahoma" w:cs="Tahoma"/>
        </w:rPr>
        <w:t xml:space="preserve"> </w:t>
      </w:r>
      <w:r w:rsidRPr="007D791F">
        <w:rPr>
          <w:rFonts w:ascii="Tahoma" w:hAnsi="Tahoma" w:cs="Tahoma"/>
        </w:rPr>
        <w:t>Zamawiającego działającego na podstawie pełnomocnictwa</w:t>
      </w:r>
      <w:r w:rsidR="00AD5968">
        <w:rPr>
          <w:rFonts w:ascii="Tahoma" w:hAnsi="Tahoma" w:cs="Tahoma"/>
        </w:rPr>
        <w:t xml:space="preserve"> (zwanego dalej pełnomocnikiem Zamawiającego)</w:t>
      </w:r>
      <w:r w:rsidRPr="007D791F">
        <w:rPr>
          <w:rFonts w:ascii="Tahoma" w:hAnsi="Tahoma" w:cs="Tahoma"/>
        </w:rPr>
        <w:t>, została zawarta umowa o następującej treści:</w:t>
      </w:r>
    </w:p>
    <w:p w14:paraId="4FA1E938" w14:textId="77777777" w:rsidR="00182B25" w:rsidRPr="007D791F" w:rsidRDefault="00182B25" w:rsidP="00182B25">
      <w:pPr>
        <w:jc w:val="center"/>
        <w:rPr>
          <w:rFonts w:ascii="Tahoma" w:hAnsi="Tahoma" w:cs="Tahoma"/>
        </w:rPr>
      </w:pPr>
    </w:p>
    <w:p w14:paraId="117CFC36" w14:textId="77777777" w:rsidR="00182B25" w:rsidRPr="007D791F" w:rsidRDefault="00182B25" w:rsidP="00182B25">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02E4688E" w14:textId="77777777" w:rsidR="001473E9" w:rsidRDefault="00182B25" w:rsidP="00182B25">
      <w:pPr>
        <w:jc w:val="both"/>
        <w:rPr>
          <w:rFonts w:ascii="Tahoma" w:hAnsi="Tahoma" w:cs="Tahoma"/>
        </w:rPr>
      </w:pPr>
      <w:r w:rsidRPr="007D791F">
        <w:rPr>
          <w:rFonts w:ascii="Tahoma" w:hAnsi="Tahoma" w:cs="Tahoma"/>
        </w:rPr>
        <w:t xml:space="preserve">Wykonawca </w:t>
      </w:r>
      <w:r w:rsidRPr="004A0B27">
        <w:rPr>
          <w:rFonts w:ascii="Tahoma" w:hAnsi="Tahoma" w:cs="Tahoma"/>
        </w:rPr>
        <w:t>przyjmuje do ubezpieczenia mienie i odpowiedzia</w:t>
      </w:r>
      <w:r w:rsidR="00ED5A0D">
        <w:rPr>
          <w:rFonts w:ascii="Tahoma" w:hAnsi="Tahoma" w:cs="Tahoma"/>
        </w:rPr>
        <w:t>lność Zamawiającego określone w:</w:t>
      </w:r>
    </w:p>
    <w:p w14:paraId="0F8BC743" w14:textId="77777777" w:rsidR="001473E9" w:rsidRPr="001473E9" w:rsidRDefault="00182B25" w:rsidP="001473E9">
      <w:pPr>
        <w:pStyle w:val="Akapitzlist"/>
        <w:numPr>
          <w:ilvl w:val="0"/>
          <w:numId w:val="38"/>
        </w:numPr>
        <w:jc w:val="both"/>
        <w:rPr>
          <w:rFonts w:ascii="Tahoma" w:hAnsi="Tahoma" w:cs="Tahoma"/>
          <w:sz w:val="20"/>
          <w:szCs w:val="20"/>
        </w:rPr>
      </w:pPr>
      <w:r w:rsidRPr="001473E9">
        <w:rPr>
          <w:rFonts w:ascii="Tahoma" w:hAnsi="Tahoma" w:cs="Tahoma"/>
          <w:sz w:val="20"/>
          <w:szCs w:val="20"/>
        </w:rPr>
        <w:t>Specyfikacji Istotnych Warunków Zamówienia, zwanej dalej SIWZ</w:t>
      </w:r>
      <w:r w:rsidR="001473E9" w:rsidRPr="001473E9">
        <w:rPr>
          <w:rFonts w:ascii="Tahoma" w:hAnsi="Tahoma" w:cs="Tahoma"/>
          <w:sz w:val="20"/>
          <w:szCs w:val="20"/>
        </w:rPr>
        <w:t xml:space="preserve"> wraz z Opisem Przedmiotu Zamówienia</w:t>
      </w:r>
      <w:r w:rsidRPr="001473E9">
        <w:rPr>
          <w:rFonts w:ascii="Tahoma" w:hAnsi="Tahoma" w:cs="Tahoma"/>
          <w:sz w:val="20"/>
          <w:szCs w:val="20"/>
        </w:rPr>
        <w:t xml:space="preserve">, </w:t>
      </w:r>
    </w:p>
    <w:p w14:paraId="00680740" w14:textId="4310CFA8" w:rsidR="00182B25" w:rsidRPr="006B386F" w:rsidRDefault="001473E9" w:rsidP="001473E9">
      <w:pPr>
        <w:pStyle w:val="Akapitzlist"/>
        <w:numPr>
          <w:ilvl w:val="0"/>
          <w:numId w:val="38"/>
        </w:numPr>
        <w:jc w:val="both"/>
        <w:rPr>
          <w:rFonts w:ascii="Tahoma" w:hAnsi="Tahoma" w:cs="Tahoma"/>
          <w:sz w:val="20"/>
          <w:szCs w:val="20"/>
        </w:rPr>
      </w:pPr>
      <w:r>
        <w:rPr>
          <w:rFonts w:ascii="Tahoma" w:hAnsi="Tahoma" w:cs="Tahoma"/>
          <w:sz w:val="20"/>
          <w:szCs w:val="20"/>
        </w:rPr>
        <w:t>Ofercie z dnia ………………</w:t>
      </w:r>
      <w:r w:rsidR="00182B25" w:rsidRPr="001473E9">
        <w:rPr>
          <w:rFonts w:ascii="Tahoma" w:hAnsi="Tahoma" w:cs="Tahoma"/>
          <w:sz w:val="20"/>
          <w:szCs w:val="20"/>
        </w:rPr>
        <w:t xml:space="preserve"> złożonej w postępowaniu o udzielnie </w:t>
      </w:r>
      <w:r w:rsidR="00182B25" w:rsidRPr="006B386F">
        <w:rPr>
          <w:rFonts w:ascii="Tahoma" w:hAnsi="Tahoma" w:cs="Tahoma"/>
          <w:sz w:val="20"/>
          <w:szCs w:val="20"/>
        </w:rPr>
        <w:t xml:space="preserve">zamówienia na </w:t>
      </w:r>
      <w:r w:rsidR="005C744F" w:rsidRPr="006B386F">
        <w:rPr>
          <w:rFonts w:ascii="Tahoma" w:hAnsi="Tahoma" w:cs="Tahoma"/>
          <w:sz w:val="20"/>
          <w:szCs w:val="20"/>
        </w:rPr>
        <w:t>„Ubezpieczenie Miasta Zabrze</w:t>
      </w:r>
      <w:del w:id="3" w:author="Anna Wieczysta" w:date="2020-10-06T09:45:00Z">
        <w:r w:rsidR="005C744F" w:rsidRPr="006B386F" w:rsidDel="00802FFE">
          <w:rPr>
            <w:rFonts w:ascii="Tahoma" w:hAnsi="Tahoma" w:cs="Tahoma"/>
            <w:sz w:val="20"/>
            <w:szCs w:val="20"/>
          </w:rPr>
          <w:delText xml:space="preserve"> </w:delText>
        </w:r>
      </w:del>
      <w:ins w:id="4" w:author="Anna Wieczysta" w:date="2020-10-06T09:45:00Z">
        <w:r w:rsidR="00802FFE">
          <w:rPr>
            <w:rFonts w:ascii="Tahoma" w:hAnsi="Tahoma" w:cs="Tahoma"/>
            <w:sz w:val="20"/>
            <w:szCs w:val="20"/>
          </w:rPr>
          <w:t xml:space="preserve"> </w:t>
        </w:r>
      </w:ins>
      <w:r w:rsidR="005C744F" w:rsidRPr="006B386F">
        <w:rPr>
          <w:rFonts w:ascii="Tahoma" w:hAnsi="Tahoma" w:cs="Tahoma"/>
          <w:sz w:val="20"/>
          <w:szCs w:val="20"/>
        </w:rPr>
        <w:t>w</w:t>
      </w:r>
      <w:del w:id="5" w:author="Anna Wieczysta" w:date="2020-10-06T09:46:00Z">
        <w:r w:rsidR="005C744F" w:rsidRPr="006B386F" w:rsidDel="00802FFE">
          <w:rPr>
            <w:rFonts w:ascii="Tahoma" w:hAnsi="Tahoma" w:cs="Tahoma"/>
            <w:sz w:val="20"/>
            <w:szCs w:val="20"/>
          </w:rPr>
          <w:delText xml:space="preserve"> </w:delText>
        </w:r>
      </w:del>
      <w:ins w:id="6" w:author="Anna Wieczysta" w:date="2020-10-06T09:46:00Z">
        <w:r w:rsidR="00802FFE">
          <w:rPr>
            <w:rFonts w:ascii="Tahoma" w:hAnsi="Tahoma" w:cs="Tahoma"/>
            <w:sz w:val="20"/>
            <w:szCs w:val="20"/>
          </w:rPr>
          <w:t xml:space="preserve"> latach 2021 - 2022</w:t>
        </w:r>
      </w:ins>
      <w:del w:id="7" w:author="Anna Wieczysta" w:date="2020-10-06T09:46:00Z">
        <w:r w:rsidR="005C744F" w:rsidRPr="006B386F" w:rsidDel="00802FFE">
          <w:rPr>
            <w:rFonts w:ascii="Tahoma" w:hAnsi="Tahoma" w:cs="Tahoma"/>
            <w:sz w:val="20"/>
            <w:szCs w:val="20"/>
          </w:rPr>
          <w:delText>2020 roku</w:delText>
        </w:r>
      </w:del>
      <w:r w:rsidR="005C744F" w:rsidRPr="006B386F">
        <w:rPr>
          <w:rFonts w:ascii="Tahoma" w:hAnsi="Tahoma" w:cs="Tahoma"/>
          <w:sz w:val="20"/>
          <w:szCs w:val="20"/>
        </w:rPr>
        <w:t>” - część I zamówienia, tj.</w:t>
      </w:r>
      <w:r w:rsidR="00182B25" w:rsidRPr="006B386F">
        <w:rPr>
          <w:rFonts w:ascii="Tahoma" w:hAnsi="Tahoma" w:cs="Tahoma"/>
          <w:sz w:val="20"/>
          <w:szCs w:val="20"/>
        </w:rPr>
        <w:t xml:space="preserve"> w ramach następujących ubezpieczeń: </w:t>
      </w:r>
    </w:p>
    <w:p w14:paraId="31EAC551" w14:textId="77777777" w:rsidR="005C744F" w:rsidRPr="006B386F" w:rsidRDefault="00ED5A0D" w:rsidP="005C744F">
      <w:pPr>
        <w:ind w:left="426"/>
        <w:jc w:val="both"/>
        <w:rPr>
          <w:rFonts w:ascii="Tahoma" w:hAnsi="Tahoma" w:cs="Tahoma"/>
        </w:rPr>
      </w:pPr>
      <w:r w:rsidRPr="006B386F">
        <w:rPr>
          <w:rFonts w:ascii="Tahoma" w:hAnsi="Tahoma" w:cs="Tahoma"/>
        </w:rPr>
        <w:t xml:space="preserve">     </w:t>
      </w:r>
      <w:r w:rsidR="001473E9" w:rsidRPr="006B386F">
        <w:rPr>
          <w:rFonts w:ascii="Tahoma" w:hAnsi="Tahoma" w:cs="Tahoma"/>
        </w:rPr>
        <w:t xml:space="preserve">- </w:t>
      </w:r>
      <w:r w:rsidR="005C744F" w:rsidRPr="006B386F">
        <w:rPr>
          <w:rFonts w:ascii="Tahoma" w:hAnsi="Tahoma" w:cs="Tahoma"/>
        </w:rPr>
        <w:t xml:space="preserve">Ubezpieczenie </w:t>
      </w:r>
      <w:r w:rsidR="00182B25" w:rsidRPr="006B386F">
        <w:rPr>
          <w:rFonts w:ascii="Tahoma" w:hAnsi="Tahoma" w:cs="Tahoma"/>
        </w:rPr>
        <w:t xml:space="preserve">mienia od wszystkich </w:t>
      </w:r>
      <w:proofErr w:type="spellStart"/>
      <w:r w:rsidR="00182B25" w:rsidRPr="006B386F">
        <w:rPr>
          <w:rFonts w:ascii="Tahoma" w:hAnsi="Tahoma" w:cs="Tahoma"/>
        </w:rPr>
        <w:t>ryzyk</w:t>
      </w:r>
      <w:proofErr w:type="spellEnd"/>
      <w:r w:rsidR="00182B25" w:rsidRPr="006B386F">
        <w:rPr>
          <w:rFonts w:ascii="Tahoma" w:hAnsi="Tahoma" w:cs="Tahoma"/>
        </w:rPr>
        <w:t xml:space="preserve">, </w:t>
      </w:r>
    </w:p>
    <w:p w14:paraId="16A08E92" w14:textId="77777777" w:rsidR="005C744F" w:rsidRPr="006B386F" w:rsidRDefault="00ED5A0D" w:rsidP="005C744F">
      <w:pPr>
        <w:ind w:left="426"/>
        <w:jc w:val="both"/>
        <w:rPr>
          <w:rFonts w:ascii="Tahoma" w:hAnsi="Tahoma" w:cs="Tahoma"/>
        </w:rPr>
      </w:pPr>
      <w:r w:rsidRPr="006B386F">
        <w:rPr>
          <w:rFonts w:ascii="Tahoma" w:hAnsi="Tahoma" w:cs="Tahoma"/>
        </w:rPr>
        <w:t xml:space="preserve">     </w:t>
      </w:r>
      <w:r w:rsidR="001473E9" w:rsidRPr="006B386F">
        <w:rPr>
          <w:rFonts w:ascii="Tahoma" w:hAnsi="Tahoma" w:cs="Tahoma"/>
        </w:rPr>
        <w:t xml:space="preserve">- </w:t>
      </w:r>
      <w:r w:rsidR="005C744F" w:rsidRPr="006B386F">
        <w:rPr>
          <w:rFonts w:ascii="Tahoma" w:hAnsi="Tahoma" w:cs="Tahoma"/>
        </w:rPr>
        <w:t xml:space="preserve">Ubezpieczenie </w:t>
      </w:r>
      <w:r w:rsidR="00182B25" w:rsidRPr="006B386F">
        <w:rPr>
          <w:rFonts w:ascii="Tahoma" w:hAnsi="Tahoma" w:cs="Tahoma"/>
        </w:rPr>
        <w:t xml:space="preserve">sprzętu elektronicznego od wszystkich </w:t>
      </w:r>
      <w:proofErr w:type="spellStart"/>
      <w:r w:rsidR="00182B25" w:rsidRPr="006B386F">
        <w:rPr>
          <w:rFonts w:ascii="Tahoma" w:hAnsi="Tahoma" w:cs="Tahoma"/>
        </w:rPr>
        <w:t>ryzyk</w:t>
      </w:r>
      <w:proofErr w:type="spellEnd"/>
      <w:r w:rsidR="00182B25" w:rsidRPr="006B386F">
        <w:rPr>
          <w:rFonts w:ascii="Tahoma" w:hAnsi="Tahoma" w:cs="Tahoma"/>
        </w:rPr>
        <w:t xml:space="preserve">, </w:t>
      </w:r>
    </w:p>
    <w:p w14:paraId="288A263F" w14:textId="77777777" w:rsidR="00182B25" w:rsidRPr="006B386F" w:rsidRDefault="00ED5A0D" w:rsidP="005C744F">
      <w:pPr>
        <w:ind w:left="426"/>
        <w:jc w:val="both"/>
        <w:rPr>
          <w:rFonts w:ascii="Tahoma" w:hAnsi="Tahoma" w:cs="Tahoma"/>
        </w:rPr>
      </w:pPr>
      <w:r w:rsidRPr="006B386F">
        <w:rPr>
          <w:rFonts w:ascii="Tahoma" w:hAnsi="Tahoma" w:cs="Tahoma"/>
        </w:rPr>
        <w:t xml:space="preserve">     </w:t>
      </w:r>
      <w:r w:rsidR="001473E9" w:rsidRPr="006B386F">
        <w:rPr>
          <w:rFonts w:ascii="Tahoma" w:hAnsi="Tahoma" w:cs="Tahoma"/>
        </w:rPr>
        <w:t xml:space="preserve">- </w:t>
      </w:r>
      <w:r w:rsidR="005C744F" w:rsidRPr="006B386F">
        <w:rPr>
          <w:rFonts w:ascii="Tahoma" w:hAnsi="Tahoma" w:cs="Tahoma"/>
        </w:rPr>
        <w:t>Ubezpiecz</w:t>
      </w:r>
      <w:r w:rsidR="001473E9" w:rsidRPr="006B386F">
        <w:rPr>
          <w:rFonts w:ascii="Tahoma" w:hAnsi="Tahoma" w:cs="Tahoma"/>
        </w:rPr>
        <w:t>enie odpowiedzialności cywilnej.</w:t>
      </w:r>
    </w:p>
    <w:p w14:paraId="56EA02FF" w14:textId="77777777" w:rsidR="001473E9" w:rsidRPr="006B386F" w:rsidRDefault="001473E9" w:rsidP="005C744F">
      <w:pPr>
        <w:ind w:left="426"/>
        <w:jc w:val="both"/>
        <w:rPr>
          <w:rFonts w:ascii="Tahoma" w:hAnsi="Tahoma" w:cs="Tahoma"/>
        </w:rPr>
      </w:pPr>
      <w:r w:rsidRPr="006B386F">
        <w:rPr>
          <w:rFonts w:ascii="Tahoma" w:hAnsi="Tahoma" w:cs="Tahoma"/>
        </w:rPr>
        <w:t>3) polisach ubezpieczeniowych zawartych na podstawie SIWZ i ww</w:t>
      </w:r>
      <w:r w:rsidR="0094161B">
        <w:rPr>
          <w:rFonts w:ascii="Tahoma" w:hAnsi="Tahoma" w:cs="Tahoma"/>
        </w:rPr>
        <w:t>.</w:t>
      </w:r>
      <w:r w:rsidRPr="006B386F">
        <w:rPr>
          <w:rFonts w:ascii="Tahoma" w:hAnsi="Tahoma" w:cs="Tahoma"/>
        </w:rPr>
        <w:t xml:space="preserve"> oferty wykonawcy wraz z  </w:t>
      </w:r>
      <w:r w:rsidR="00ED5A0D" w:rsidRPr="006B386F">
        <w:rPr>
          <w:rFonts w:ascii="Tahoma" w:hAnsi="Tahoma" w:cs="Tahoma"/>
        </w:rPr>
        <w:t xml:space="preserve">   </w:t>
      </w:r>
      <w:r w:rsidRPr="006B386F">
        <w:rPr>
          <w:rFonts w:ascii="Tahoma" w:hAnsi="Tahoma" w:cs="Tahoma"/>
        </w:rPr>
        <w:t>obowiązującymi dla nich Ogólnymi Warunkami Ubezpieczenia, obowiązującymi w dacie zawarcia umowy, o ile nie pozostają w sprzeczności z SIWZ,</w:t>
      </w:r>
    </w:p>
    <w:p w14:paraId="6A81CEBF" w14:textId="77777777" w:rsidR="001473E9" w:rsidRDefault="001473E9" w:rsidP="001473E9">
      <w:pPr>
        <w:ind w:left="284" w:hanging="284"/>
        <w:jc w:val="both"/>
        <w:rPr>
          <w:rFonts w:ascii="Tahoma" w:hAnsi="Tahoma" w:cs="Tahoma"/>
        </w:rPr>
      </w:pPr>
      <w:r w:rsidRPr="006B386F">
        <w:rPr>
          <w:rFonts w:ascii="Tahoma" w:hAnsi="Tahoma" w:cs="Tahoma"/>
        </w:rPr>
        <w:t xml:space="preserve">    </w:t>
      </w:r>
      <w:r w:rsidR="00ED5A0D" w:rsidRPr="006B386F">
        <w:rPr>
          <w:rFonts w:ascii="Tahoma" w:hAnsi="Tahoma" w:cs="Tahoma"/>
        </w:rPr>
        <w:t xml:space="preserve"> </w:t>
      </w:r>
      <w:r w:rsidRPr="006B386F">
        <w:rPr>
          <w:rFonts w:ascii="Tahoma" w:hAnsi="Tahoma" w:cs="Tahoma"/>
        </w:rPr>
        <w:t xml:space="preserve"> 4) opisem zawartym w niniejszej umowie,</w:t>
      </w:r>
    </w:p>
    <w:p w14:paraId="10E554A0" w14:textId="77777777" w:rsidR="001473E9" w:rsidRPr="00B612F8" w:rsidRDefault="001473E9" w:rsidP="001473E9">
      <w:pPr>
        <w:ind w:left="284" w:hanging="284"/>
        <w:jc w:val="both"/>
        <w:rPr>
          <w:rFonts w:ascii="Tahoma" w:hAnsi="Tahoma" w:cs="Tahoma"/>
        </w:rPr>
      </w:pPr>
      <w:r>
        <w:rPr>
          <w:rFonts w:ascii="Tahoma" w:hAnsi="Tahoma" w:cs="Tahoma"/>
        </w:rPr>
        <w:t xml:space="preserve">    </w:t>
      </w:r>
      <w:r w:rsidR="00ED5A0D">
        <w:rPr>
          <w:rFonts w:ascii="Tahoma" w:hAnsi="Tahoma" w:cs="Tahoma"/>
        </w:rPr>
        <w:t xml:space="preserve"> </w:t>
      </w:r>
      <w:r>
        <w:rPr>
          <w:rFonts w:ascii="Tahoma" w:hAnsi="Tahoma" w:cs="Tahoma"/>
        </w:rPr>
        <w:t xml:space="preserve"> 5) </w:t>
      </w:r>
      <w:r w:rsidRPr="005F0589">
        <w:rPr>
          <w:rFonts w:ascii="Tahoma" w:hAnsi="Tahoma" w:cs="Tahoma"/>
        </w:rPr>
        <w:t>obowiązującymi przepisami prawa</w:t>
      </w:r>
      <w:r>
        <w:rPr>
          <w:rFonts w:ascii="Tahoma" w:hAnsi="Tahoma" w:cs="Tahoma"/>
        </w:rPr>
        <w:t>.</w:t>
      </w:r>
    </w:p>
    <w:p w14:paraId="48EC2C6E" w14:textId="77777777" w:rsidR="001473E9" w:rsidRDefault="001473E9" w:rsidP="005C744F">
      <w:pPr>
        <w:ind w:left="426"/>
        <w:jc w:val="both"/>
        <w:rPr>
          <w:rFonts w:ascii="Tahoma" w:hAnsi="Tahoma" w:cs="Tahoma"/>
          <w:highlight w:val="yellow"/>
        </w:rPr>
      </w:pPr>
    </w:p>
    <w:p w14:paraId="27715B8B" w14:textId="77777777" w:rsidR="00DE4AB9" w:rsidRPr="00876A33" w:rsidRDefault="00DE4AB9" w:rsidP="00876A33">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2</w:t>
      </w:r>
    </w:p>
    <w:p w14:paraId="42D1A655" w14:textId="77777777" w:rsidR="00DE4AB9" w:rsidRPr="00876A33" w:rsidRDefault="00DE4AB9" w:rsidP="00DE4AB9">
      <w:pPr>
        <w:pStyle w:val="Tekstpodstawowywcity"/>
        <w:numPr>
          <w:ilvl w:val="1"/>
          <w:numId w:val="39"/>
        </w:numPr>
        <w:tabs>
          <w:tab w:val="clear" w:pos="2160"/>
          <w:tab w:val="num" w:pos="284"/>
          <w:tab w:val="num" w:pos="2496"/>
        </w:tabs>
        <w:ind w:left="284" w:right="72" w:hanging="284"/>
        <w:rPr>
          <w:rFonts w:ascii="Tahoma" w:hAnsi="Tahoma" w:cs="Tahoma"/>
          <w:b w:val="0"/>
          <w:sz w:val="20"/>
          <w:szCs w:val="22"/>
          <w:u w:val="none"/>
        </w:rPr>
      </w:pPr>
      <w:r w:rsidRPr="00876A33">
        <w:rPr>
          <w:rFonts w:ascii="Tahoma" w:hAnsi="Tahoma" w:cs="Tahoma"/>
          <w:b w:val="0"/>
          <w:sz w:val="20"/>
          <w:szCs w:val="22"/>
          <w:u w:val="none"/>
        </w:rPr>
        <w:t xml:space="preserve">Wykonawca będzie realizował przedmiot umowy wyłącznie siłami własnymi / powierzy </w:t>
      </w:r>
      <w:r w:rsidRPr="00876A33">
        <w:rPr>
          <w:rFonts w:ascii="Tahoma" w:hAnsi="Tahoma" w:cs="Tahoma"/>
          <w:b w:val="0"/>
          <w:sz w:val="20"/>
          <w:szCs w:val="22"/>
          <w:u w:val="none"/>
        </w:rPr>
        <w:br/>
        <w:t xml:space="preserve">n/w podwykonawcom ……………………………………, wykonanie części przedmiotu umowy </w:t>
      </w:r>
      <w:r w:rsidRPr="00876A33">
        <w:rPr>
          <w:rFonts w:ascii="Tahoma" w:hAnsi="Tahoma" w:cs="Tahoma"/>
          <w:b w:val="0"/>
          <w:sz w:val="20"/>
          <w:szCs w:val="22"/>
          <w:u w:val="none"/>
        </w:rPr>
        <w:br/>
        <w:t>w następującym zakresie czynności ubezpieczeniowych:</w:t>
      </w:r>
    </w:p>
    <w:p w14:paraId="7FE6E59D" w14:textId="77777777" w:rsidR="00DE4AB9" w:rsidRPr="00876A33" w:rsidRDefault="00DE4AB9" w:rsidP="00DE4AB9">
      <w:pPr>
        <w:pStyle w:val="Tekstpodstawowywcity"/>
        <w:ind w:right="72"/>
        <w:rPr>
          <w:rFonts w:ascii="Tahoma" w:hAnsi="Tahoma" w:cs="Tahoma"/>
          <w:b w:val="0"/>
          <w:sz w:val="20"/>
          <w:szCs w:val="22"/>
          <w:u w:val="none"/>
        </w:rPr>
      </w:pPr>
      <w:r w:rsidRPr="00876A33">
        <w:rPr>
          <w:rFonts w:ascii="Tahoma" w:hAnsi="Tahoma" w:cs="Tahoma"/>
          <w:b w:val="0"/>
          <w:sz w:val="20"/>
          <w:szCs w:val="22"/>
          <w:u w:val="none"/>
        </w:rPr>
        <w:t>…………………………………………………………………………………………………………………</w:t>
      </w:r>
    </w:p>
    <w:p w14:paraId="5803B6F6" w14:textId="77777777" w:rsidR="00DE4AB9" w:rsidRPr="00876A33" w:rsidRDefault="00DE4AB9" w:rsidP="00DE4AB9">
      <w:pPr>
        <w:pStyle w:val="Tekstpodstawowywcity"/>
        <w:numPr>
          <w:ilvl w:val="1"/>
          <w:numId w:val="39"/>
        </w:numPr>
        <w:tabs>
          <w:tab w:val="clear" w:pos="2160"/>
          <w:tab w:val="num" w:pos="284"/>
          <w:tab w:val="num" w:pos="2496"/>
        </w:tabs>
        <w:ind w:left="284" w:right="72" w:hanging="284"/>
        <w:rPr>
          <w:rFonts w:ascii="Tahoma" w:hAnsi="Tahoma" w:cs="Tahoma"/>
          <w:b w:val="0"/>
          <w:sz w:val="20"/>
          <w:szCs w:val="22"/>
          <w:u w:val="none"/>
        </w:rPr>
      </w:pPr>
      <w:r w:rsidRPr="00876A33">
        <w:rPr>
          <w:rFonts w:ascii="Tahoma" w:hAnsi="Tahoma" w:cs="Tahoma"/>
          <w:b w:val="0"/>
          <w:sz w:val="20"/>
          <w:szCs w:val="22"/>
          <w:u w:val="none"/>
        </w:rPr>
        <w:t xml:space="preserve">Wykonawca ponosi odpowiedzialność za wszelkie zachowania osób trzecich, którymi </w:t>
      </w:r>
      <w:r w:rsidRPr="00876A33">
        <w:rPr>
          <w:rFonts w:ascii="Tahoma" w:hAnsi="Tahoma" w:cs="Tahoma"/>
          <w:b w:val="0"/>
          <w:sz w:val="20"/>
          <w:szCs w:val="22"/>
          <w:u w:val="none"/>
        </w:rPr>
        <w:br/>
        <w:t>się posługuje przy wykonywaniu umowy, tak jak za swoje własne działania lub zaniechania.</w:t>
      </w:r>
    </w:p>
    <w:p w14:paraId="218EF02F" w14:textId="77777777" w:rsidR="00182B25" w:rsidRPr="00DE4AB9" w:rsidRDefault="00182B25" w:rsidP="00182B25">
      <w:pPr>
        <w:ind w:left="426"/>
        <w:jc w:val="both"/>
        <w:rPr>
          <w:rFonts w:ascii="Tahoma" w:hAnsi="Tahoma" w:cs="Tahoma"/>
          <w:color w:val="FF0000"/>
        </w:rPr>
      </w:pPr>
    </w:p>
    <w:p w14:paraId="03A0F55F" w14:textId="77777777" w:rsidR="00182B25" w:rsidRPr="007D791F" w:rsidRDefault="00182B25" w:rsidP="00182B25">
      <w:pPr>
        <w:jc w:val="center"/>
        <w:rPr>
          <w:rFonts w:ascii="Tahoma" w:hAnsi="Tahoma" w:cs="Tahoma"/>
        </w:rPr>
      </w:pPr>
      <w:r w:rsidRPr="007D791F">
        <w:rPr>
          <w:rFonts w:ascii="Tahoma" w:hAnsi="Tahoma" w:cs="Tahoma"/>
        </w:rPr>
        <w:sym w:font="Times New Roman" w:char="00A7"/>
      </w:r>
      <w:r w:rsidR="00DE4AB9">
        <w:rPr>
          <w:rFonts w:ascii="Tahoma" w:hAnsi="Tahoma" w:cs="Tahoma"/>
        </w:rPr>
        <w:t xml:space="preserve"> 3</w:t>
      </w:r>
    </w:p>
    <w:p w14:paraId="50F1FD20" w14:textId="77777777" w:rsidR="00182B25" w:rsidRPr="006B386F" w:rsidRDefault="00182B25" w:rsidP="00182B25">
      <w:pPr>
        <w:pStyle w:val="Tekstpodstawowywcity"/>
        <w:ind w:left="0"/>
        <w:rPr>
          <w:rFonts w:ascii="Tahoma" w:hAnsi="Tahoma" w:cs="Tahoma"/>
          <w:b w:val="0"/>
          <w:sz w:val="20"/>
          <w:u w:val="none"/>
        </w:rPr>
      </w:pPr>
      <w:r w:rsidRPr="007D791F">
        <w:rPr>
          <w:rFonts w:ascii="Tahoma" w:hAnsi="Tahoma" w:cs="Tahoma"/>
          <w:b w:val="0"/>
          <w:sz w:val="20"/>
          <w:u w:val="none"/>
        </w:rPr>
        <w:t xml:space="preserve">Wykonawca udziela Zamawiającemu ochrony </w:t>
      </w:r>
      <w:r w:rsidRPr="006B386F">
        <w:rPr>
          <w:rFonts w:ascii="Tahoma" w:hAnsi="Tahoma" w:cs="Tahoma"/>
          <w:b w:val="0"/>
          <w:sz w:val="20"/>
          <w:u w:val="none"/>
        </w:rPr>
        <w:t xml:space="preserve">ubezpieczeniowej na okres </w:t>
      </w:r>
      <w:r w:rsidR="005C744F" w:rsidRPr="006B386F">
        <w:rPr>
          <w:rFonts w:ascii="Tahoma" w:hAnsi="Tahoma" w:cs="Tahoma"/>
          <w:b w:val="0"/>
          <w:sz w:val="20"/>
          <w:u w:val="none"/>
        </w:rPr>
        <w:t>od</w:t>
      </w:r>
      <w:r w:rsidR="006B386F" w:rsidRPr="006B386F">
        <w:rPr>
          <w:rFonts w:ascii="Tahoma" w:hAnsi="Tahoma" w:cs="Tahoma"/>
          <w:b w:val="0"/>
          <w:sz w:val="20"/>
          <w:u w:val="none"/>
        </w:rPr>
        <w:t xml:space="preserve"> dnia</w:t>
      </w:r>
      <w:r w:rsidR="005C744F" w:rsidRPr="006B386F">
        <w:rPr>
          <w:rFonts w:ascii="Tahoma" w:hAnsi="Tahoma" w:cs="Tahoma"/>
          <w:b w:val="0"/>
          <w:sz w:val="20"/>
          <w:u w:val="none"/>
        </w:rPr>
        <w:t xml:space="preserve"> </w:t>
      </w:r>
      <w:r w:rsidR="006B386F" w:rsidRPr="006B386F">
        <w:rPr>
          <w:rFonts w:ascii="Tahoma" w:hAnsi="Tahoma" w:cs="Tahoma"/>
          <w:b w:val="0"/>
          <w:sz w:val="20"/>
          <w:u w:val="none"/>
        </w:rPr>
        <w:t>………………….</w:t>
      </w:r>
      <w:r w:rsidR="005C744F" w:rsidRPr="006B386F">
        <w:rPr>
          <w:rFonts w:ascii="Tahoma" w:hAnsi="Tahoma" w:cs="Tahoma"/>
          <w:b w:val="0"/>
          <w:sz w:val="20"/>
          <w:u w:val="none"/>
        </w:rPr>
        <w:t xml:space="preserve"> </w:t>
      </w:r>
      <w:r w:rsidR="006B386F" w:rsidRPr="006B386F">
        <w:rPr>
          <w:rFonts w:ascii="Tahoma" w:hAnsi="Tahoma" w:cs="Tahoma"/>
          <w:b w:val="0"/>
          <w:sz w:val="20"/>
          <w:u w:val="none"/>
        </w:rPr>
        <w:t>d</w:t>
      </w:r>
      <w:r w:rsidR="005C744F" w:rsidRPr="006B386F">
        <w:rPr>
          <w:rFonts w:ascii="Tahoma" w:hAnsi="Tahoma" w:cs="Tahoma"/>
          <w:b w:val="0"/>
          <w:sz w:val="20"/>
          <w:u w:val="none"/>
        </w:rPr>
        <w:t>o</w:t>
      </w:r>
      <w:r w:rsidR="006B386F" w:rsidRPr="006B386F">
        <w:rPr>
          <w:rFonts w:ascii="Tahoma" w:hAnsi="Tahoma" w:cs="Tahoma"/>
          <w:b w:val="0"/>
          <w:sz w:val="20"/>
          <w:u w:val="none"/>
        </w:rPr>
        <w:t xml:space="preserve"> dnia</w:t>
      </w:r>
      <w:r w:rsidR="005C744F" w:rsidRPr="006B386F">
        <w:rPr>
          <w:rFonts w:ascii="Tahoma" w:hAnsi="Tahoma" w:cs="Tahoma"/>
          <w:b w:val="0"/>
          <w:sz w:val="20"/>
          <w:u w:val="none"/>
        </w:rPr>
        <w:t xml:space="preserve"> </w:t>
      </w:r>
      <w:r w:rsidR="006B386F" w:rsidRPr="006B386F">
        <w:rPr>
          <w:rFonts w:ascii="Tahoma" w:hAnsi="Tahoma" w:cs="Tahoma"/>
          <w:b w:val="0"/>
          <w:sz w:val="20"/>
          <w:u w:val="none"/>
        </w:rPr>
        <w:t>……………………….</w:t>
      </w:r>
      <w:r w:rsidR="005C744F" w:rsidRPr="006B386F">
        <w:rPr>
          <w:rFonts w:ascii="Tahoma" w:hAnsi="Tahoma" w:cs="Tahoma"/>
          <w:b w:val="0"/>
          <w:sz w:val="20"/>
          <w:u w:val="none"/>
        </w:rPr>
        <w:t>.</w:t>
      </w:r>
      <w:r w:rsidR="006B386F" w:rsidRPr="006B386F">
        <w:rPr>
          <w:rFonts w:ascii="Tahoma" w:hAnsi="Tahoma" w:cs="Tahoma"/>
          <w:b w:val="0"/>
          <w:sz w:val="20"/>
          <w:u w:val="none"/>
        </w:rPr>
        <w:t xml:space="preserve"> .</w:t>
      </w:r>
    </w:p>
    <w:p w14:paraId="6E8896A1" w14:textId="77777777" w:rsidR="00182B25" w:rsidRPr="007D791F" w:rsidRDefault="00182B25" w:rsidP="00182B25">
      <w:pPr>
        <w:jc w:val="center"/>
        <w:rPr>
          <w:rFonts w:ascii="Tahoma" w:hAnsi="Tahoma" w:cs="Tahoma"/>
        </w:rPr>
      </w:pPr>
      <w:r w:rsidRPr="006B386F">
        <w:rPr>
          <w:rFonts w:ascii="Tahoma" w:hAnsi="Tahoma" w:cs="Tahoma"/>
        </w:rPr>
        <w:sym w:font="Times New Roman" w:char="00A7"/>
      </w:r>
      <w:r w:rsidR="00DE4AB9" w:rsidRPr="006B386F">
        <w:rPr>
          <w:rFonts w:ascii="Tahoma" w:hAnsi="Tahoma" w:cs="Tahoma"/>
        </w:rPr>
        <w:t xml:space="preserve"> 4</w:t>
      </w:r>
    </w:p>
    <w:p w14:paraId="09078ECF" w14:textId="77777777" w:rsidR="00182B25" w:rsidRPr="007D791F" w:rsidRDefault="00182B25" w:rsidP="00182B25">
      <w:pPr>
        <w:jc w:val="both"/>
        <w:rPr>
          <w:rFonts w:ascii="Tahoma" w:hAnsi="Tahoma" w:cs="Tahoma"/>
        </w:rPr>
      </w:pPr>
      <w:r w:rsidRPr="007D791F">
        <w:rPr>
          <w:rFonts w:ascii="Tahoma" w:hAnsi="Tahoma" w:cs="Tahoma"/>
        </w:rPr>
        <w:t>Zawarcie umowy ubezpieczenia Wykonawca potwierdza poprzez wystawienie stosownych polis ubezpieczeniowych zgodnych z ofertą złożoną Zamawiającemu.</w:t>
      </w:r>
    </w:p>
    <w:p w14:paraId="01FE5978" w14:textId="77777777" w:rsidR="00182B25" w:rsidRDefault="00182B25" w:rsidP="00182B25">
      <w:pPr>
        <w:jc w:val="center"/>
        <w:rPr>
          <w:rFonts w:ascii="Tahoma" w:hAnsi="Tahoma" w:cs="Tahoma"/>
        </w:rPr>
      </w:pPr>
    </w:p>
    <w:p w14:paraId="15BB01E6" w14:textId="77777777" w:rsidR="00DE4AB9" w:rsidRPr="007D791F" w:rsidRDefault="00DE4AB9" w:rsidP="00182B25">
      <w:pPr>
        <w:jc w:val="center"/>
        <w:rPr>
          <w:rFonts w:ascii="Tahoma" w:hAnsi="Tahoma" w:cs="Tahoma"/>
        </w:rPr>
      </w:pPr>
    </w:p>
    <w:p w14:paraId="42449BF7" w14:textId="77777777" w:rsidR="00A627E6" w:rsidRDefault="00A627E6" w:rsidP="00182B25">
      <w:pPr>
        <w:jc w:val="center"/>
        <w:rPr>
          <w:rFonts w:ascii="Tahoma" w:hAnsi="Tahoma" w:cs="Tahoma"/>
        </w:rPr>
      </w:pPr>
    </w:p>
    <w:p w14:paraId="5D20212E" w14:textId="77777777" w:rsidR="00A627E6" w:rsidRDefault="00A627E6" w:rsidP="00182B25">
      <w:pPr>
        <w:jc w:val="center"/>
        <w:rPr>
          <w:rFonts w:ascii="Tahoma" w:hAnsi="Tahoma" w:cs="Tahoma"/>
        </w:rPr>
      </w:pPr>
    </w:p>
    <w:p w14:paraId="34A5C25F" w14:textId="77777777" w:rsidR="00182B25" w:rsidRPr="007D791F" w:rsidRDefault="00DE4AB9" w:rsidP="00182B25">
      <w:pPr>
        <w:jc w:val="center"/>
        <w:rPr>
          <w:rFonts w:ascii="Tahoma" w:hAnsi="Tahoma" w:cs="Tahoma"/>
        </w:rPr>
      </w:pPr>
      <w:r>
        <w:rPr>
          <w:rFonts w:ascii="Tahoma" w:hAnsi="Tahoma" w:cs="Tahoma"/>
        </w:rPr>
        <w:t>§ 5</w:t>
      </w:r>
    </w:p>
    <w:p w14:paraId="561E7620" w14:textId="77777777" w:rsidR="00182B25" w:rsidRPr="00DE4AB9" w:rsidRDefault="00182B25" w:rsidP="00182B25">
      <w:pPr>
        <w:numPr>
          <w:ilvl w:val="0"/>
          <w:numId w:val="5"/>
        </w:numPr>
        <w:tabs>
          <w:tab w:val="clear" w:pos="720"/>
          <w:tab w:val="num" w:pos="142"/>
        </w:tabs>
        <w:ind w:left="284" w:hanging="284"/>
        <w:jc w:val="both"/>
        <w:rPr>
          <w:rFonts w:ascii="Tahoma" w:hAnsi="Tahoma" w:cs="Tahoma"/>
        </w:rPr>
      </w:pPr>
      <w:r w:rsidRPr="00DE4AB9">
        <w:rPr>
          <w:rFonts w:ascii="Tahoma" w:hAnsi="Tahoma" w:cs="Tahoma"/>
        </w:rPr>
        <w:t>Wykonawca zobowiązany jest do wystawienia polis ubezpieczenia nie później niż w terminie do 14 dni od początku okresu ubezpieczenia, określonego w SIWZ</w:t>
      </w:r>
      <w:r w:rsidR="005C744F" w:rsidRPr="00DE4AB9">
        <w:rPr>
          <w:rFonts w:ascii="Tahoma" w:hAnsi="Tahoma" w:cs="Tahoma"/>
        </w:rPr>
        <w:t>.</w:t>
      </w:r>
    </w:p>
    <w:p w14:paraId="69A68BA1" w14:textId="77777777" w:rsidR="00182B25" w:rsidRPr="00DE4AB9" w:rsidRDefault="00182B25" w:rsidP="00182B25">
      <w:pPr>
        <w:numPr>
          <w:ilvl w:val="0"/>
          <w:numId w:val="5"/>
        </w:numPr>
        <w:tabs>
          <w:tab w:val="clear" w:pos="720"/>
          <w:tab w:val="num" w:pos="284"/>
        </w:tabs>
        <w:ind w:left="284" w:hanging="284"/>
        <w:jc w:val="both"/>
        <w:rPr>
          <w:rFonts w:ascii="Tahoma" w:hAnsi="Tahoma" w:cs="Tahoma"/>
        </w:rPr>
      </w:pPr>
      <w:r w:rsidRPr="00DE4AB9">
        <w:rPr>
          <w:rFonts w:ascii="Tahoma" w:hAnsi="Tahoma" w:cs="Tahoma"/>
        </w:rPr>
        <w:t>Do czasu wystawienia polis ubezpieczeniowych, Wykonawca potwierdza fakt udzielania ochrony poprzez wystawienie dokumentu tymczasowego – noty pokrycia ubezpieczeniowego</w:t>
      </w:r>
    </w:p>
    <w:p w14:paraId="35478FCF" w14:textId="77777777" w:rsidR="00182B25" w:rsidRDefault="00182B25" w:rsidP="00182B25">
      <w:pPr>
        <w:jc w:val="center"/>
        <w:rPr>
          <w:rFonts w:ascii="Tahoma" w:hAnsi="Tahoma" w:cs="Tahoma"/>
        </w:rPr>
      </w:pPr>
    </w:p>
    <w:p w14:paraId="1564B665" w14:textId="77777777" w:rsidR="00182B25" w:rsidRPr="007D791F" w:rsidRDefault="00DE4AB9" w:rsidP="00182B25">
      <w:pPr>
        <w:jc w:val="center"/>
        <w:rPr>
          <w:rFonts w:ascii="Tahoma" w:hAnsi="Tahoma" w:cs="Tahoma"/>
        </w:rPr>
      </w:pPr>
      <w:r>
        <w:rPr>
          <w:rFonts w:ascii="Tahoma" w:hAnsi="Tahoma" w:cs="Tahoma"/>
        </w:rPr>
        <w:t>§ 6</w:t>
      </w:r>
    </w:p>
    <w:p w14:paraId="53B5EB06" w14:textId="77777777" w:rsidR="00182B25" w:rsidRPr="007D791F" w:rsidRDefault="00182B25" w:rsidP="00182B25">
      <w:pPr>
        <w:numPr>
          <w:ilvl w:val="0"/>
          <w:numId w:val="8"/>
        </w:numPr>
        <w:suppressAutoHyphens/>
        <w:jc w:val="both"/>
        <w:rPr>
          <w:rFonts w:ascii="Tahoma" w:hAnsi="Tahoma" w:cs="Tahoma"/>
        </w:rPr>
      </w:pPr>
      <w:r w:rsidRPr="007D791F">
        <w:rPr>
          <w:rFonts w:ascii="Tahoma" w:hAnsi="Tahoma" w:cs="Tahoma"/>
        </w:rPr>
        <w:t>Wykonawca zobowiązuje się do prowadzenia wszelkich kontaktów z Zamawiającym związanych z likwidacją szkód wyłącznie za pośrednictwem przedstawiciela pełnomocnika Zamawiającego –wskazanego każdorazowo przy zgłoszeniu szkody (nie dotyczy kontaktów związanych z oględzinami/wstępną likwidacją szkody powołanego przez Wykonawcę rzeczoznawcy), a w szczególności do:</w:t>
      </w:r>
    </w:p>
    <w:p w14:paraId="05063713" w14:textId="77777777" w:rsidR="00182B25" w:rsidRPr="007D791F" w:rsidRDefault="00182B25" w:rsidP="00182B25">
      <w:pPr>
        <w:numPr>
          <w:ilvl w:val="0"/>
          <w:numId w:val="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3 dni roboczych od daty zgłoszenia, </w:t>
      </w:r>
    </w:p>
    <w:p w14:paraId="5A7B8AF9" w14:textId="77777777" w:rsidR="00182B25" w:rsidRPr="007D791F" w:rsidRDefault="00182B25" w:rsidP="00182B25">
      <w:pPr>
        <w:numPr>
          <w:ilvl w:val="0"/>
          <w:numId w:val="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508F5FB4" w14:textId="77777777" w:rsidR="00182B25" w:rsidRPr="007D791F" w:rsidRDefault="00182B25" w:rsidP="00182B25">
      <w:pPr>
        <w:numPr>
          <w:ilvl w:val="0"/>
          <w:numId w:val="7"/>
        </w:numPr>
        <w:tabs>
          <w:tab w:val="left" w:pos="709"/>
        </w:tabs>
        <w:suppressAutoHyphens/>
        <w:ind w:left="709"/>
        <w:jc w:val="both"/>
        <w:rPr>
          <w:rFonts w:ascii="Tahoma" w:hAnsi="Tahoma" w:cs="Tahoma"/>
        </w:rPr>
      </w:pPr>
      <w:r w:rsidRPr="007D791F">
        <w:rPr>
          <w:rFonts w:ascii="Tahoma" w:hAnsi="Tahoma" w:cs="Tahoma"/>
        </w:rPr>
        <w:t>udzielanie odpowiedzi w ciągu 3 dni roboczych na pytania dotyczące likwidacji szkód Zamawiającego wysyłane przez pełnomocnika Zamawiającego,</w:t>
      </w:r>
    </w:p>
    <w:p w14:paraId="27574FCA" w14:textId="77777777" w:rsidR="00182B25" w:rsidRPr="007D791F" w:rsidRDefault="00182B25" w:rsidP="00182B25">
      <w:pPr>
        <w:numPr>
          <w:ilvl w:val="0"/>
          <w:numId w:val="7"/>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5B9CB23A" w14:textId="77777777" w:rsidR="00182B25" w:rsidRPr="007D791F" w:rsidRDefault="00182B25" w:rsidP="00182B25">
      <w:pPr>
        <w:numPr>
          <w:ilvl w:val="0"/>
          <w:numId w:val="7"/>
        </w:numPr>
        <w:tabs>
          <w:tab w:val="left" w:pos="709"/>
        </w:tabs>
        <w:suppressAutoHyphens/>
        <w:ind w:left="709"/>
        <w:jc w:val="both"/>
        <w:rPr>
          <w:rFonts w:ascii="Tahoma" w:hAnsi="Tahoma" w:cs="Tahoma"/>
        </w:rPr>
      </w:pPr>
      <w:r w:rsidRPr="007D791F">
        <w:rPr>
          <w:rFonts w:ascii="Tahoma" w:hAnsi="Tahoma" w:cs="Tahoma"/>
        </w:rPr>
        <w:t xml:space="preserve">pisemnego informowania Zamawiającego do wiadomości pełnomocnika Zamawiającego o decyzji kończącej postępowanie. </w:t>
      </w:r>
    </w:p>
    <w:p w14:paraId="256E3D9A" w14:textId="77777777" w:rsidR="00182B25" w:rsidRPr="007D791F" w:rsidRDefault="00182B25" w:rsidP="00182B25">
      <w:pPr>
        <w:numPr>
          <w:ilvl w:val="0"/>
          <w:numId w:val="8"/>
        </w:numPr>
        <w:tabs>
          <w:tab w:val="left" w:pos="284"/>
        </w:tabs>
        <w:suppressAutoHyphens/>
        <w:ind w:left="284"/>
        <w:jc w:val="both"/>
        <w:rPr>
          <w:rFonts w:ascii="Tahoma" w:hAnsi="Tahoma" w:cs="Tahoma"/>
        </w:rPr>
      </w:pPr>
      <w:r w:rsidRPr="007D791F">
        <w:rPr>
          <w:rFonts w:ascii="Tahoma" w:hAnsi="Tahoma" w:cs="Tahoma"/>
        </w:rPr>
        <w:t>Po przyjęciu zgłoszenia szkody Wykonawca zobowiązuje się</w:t>
      </w:r>
      <w:r>
        <w:rPr>
          <w:rFonts w:ascii="Tahoma" w:hAnsi="Tahoma" w:cs="Tahoma"/>
        </w:rPr>
        <w:t>,</w:t>
      </w:r>
      <w:r w:rsidRPr="007D791F">
        <w:rPr>
          <w:rFonts w:ascii="Tahoma" w:hAnsi="Tahoma" w:cs="Tahoma"/>
        </w:rPr>
        <w:t xml:space="preserve"> w terminie nie później niż 3 dni roboczych od zgłoszenia szkody</w:t>
      </w:r>
      <w:r>
        <w:rPr>
          <w:rFonts w:ascii="Tahoma" w:hAnsi="Tahoma" w:cs="Tahoma"/>
        </w:rPr>
        <w:t>,</w:t>
      </w:r>
      <w:r w:rsidRPr="007D791F">
        <w:rPr>
          <w:rFonts w:ascii="Tahoma" w:hAnsi="Tahoma" w:cs="Tahoma"/>
        </w:rPr>
        <w:t xml:space="preserve"> do uzgodnienia z Zamawiającym dogodnego dla obu stron terminu oględzin/wstępnej likwidacji. Termin oględzin/wstępnej likwidacji szkody powinien nastąpić nie później niż w ciągu 7 dni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7 dni roboczych od daty zgłoszenia lub w terminie umówionym z Zamawiającym, może on przystąpić do usuwania następstw szkody. W takich przypadkach wysokość szkody będzie ustalona na podstawie protokołu sporządzonego przez Zamawiającego oraz następujących dokumentów:</w:t>
      </w:r>
    </w:p>
    <w:p w14:paraId="113E1151" w14:textId="77777777" w:rsidR="00182B25" w:rsidRPr="007D791F" w:rsidRDefault="00182B25" w:rsidP="00182B25">
      <w:pPr>
        <w:ind w:left="284"/>
        <w:jc w:val="both"/>
        <w:rPr>
          <w:rFonts w:ascii="Tahoma" w:hAnsi="Tahoma" w:cs="Tahoma"/>
        </w:rPr>
      </w:pPr>
      <w:r w:rsidRPr="007D791F">
        <w:rPr>
          <w:rFonts w:ascii="Tahoma" w:hAnsi="Tahoma" w:cs="Tahoma"/>
        </w:rPr>
        <w:t xml:space="preserve">- dokument potwierdzający prawo własności, np. kopia faktury zakupu lub kopia wyciągu </w:t>
      </w:r>
      <w:r w:rsidRPr="007D791F">
        <w:rPr>
          <w:rFonts w:ascii="Tahoma" w:hAnsi="Tahoma" w:cs="Tahoma"/>
        </w:rPr>
        <w:br/>
        <w:t>z ewidencji środków trwałych,</w:t>
      </w:r>
    </w:p>
    <w:p w14:paraId="152B1823" w14:textId="77777777" w:rsidR="00182B25" w:rsidRPr="004A0B27" w:rsidRDefault="00182B25" w:rsidP="00182B25">
      <w:pPr>
        <w:ind w:left="284"/>
        <w:jc w:val="both"/>
        <w:rPr>
          <w:rFonts w:ascii="Tahoma" w:hAnsi="Tahoma" w:cs="Tahoma"/>
        </w:rPr>
      </w:pPr>
      <w:r w:rsidRPr="007D791F">
        <w:rPr>
          <w:rFonts w:ascii="Tahoma" w:hAnsi="Tahoma" w:cs="Tahoma"/>
        </w:rPr>
        <w:t xml:space="preserve">- dokument </w:t>
      </w:r>
      <w:r w:rsidRPr="004A0B27">
        <w:rPr>
          <w:rFonts w:ascii="Tahoma" w:hAnsi="Tahoma" w:cs="Tahoma"/>
        </w:rPr>
        <w:t xml:space="preserve">potwierdzający wysokość szkody, np. kosztorys lub faktura </w:t>
      </w:r>
      <w:r w:rsidRPr="004A0B27">
        <w:rPr>
          <w:rFonts w:ascii="Tahoma" w:hAnsi="Tahoma" w:cs="Tahoma"/>
          <w:bCs/>
        </w:rPr>
        <w:t>wraz z dokumentacją fotograficzną ukazującą rozmiar szkody.</w:t>
      </w:r>
    </w:p>
    <w:p w14:paraId="3149A3AC" w14:textId="77777777" w:rsidR="00182B25" w:rsidRPr="004A0B27" w:rsidRDefault="00182B25" w:rsidP="00182B25">
      <w:pPr>
        <w:numPr>
          <w:ilvl w:val="0"/>
          <w:numId w:val="8"/>
        </w:numPr>
        <w:tabs>
          <w:tab w:val="left" w:pos="284"/>
        </w:tabs>
        <w:suppressAutoHyphens/>
        <w:ind w:left="284"/>
        <w:jc w:val="both"/>
        <w:rPr>
          <w:rFonts w:ascii="Tahoma" w:hAnsi="Tahoma" w:cs="Tahoma"/>
        </w:rPr>
      </w:pPr>
      <w:r w:rsidRPr="004A0B27">
        <w:rPr>
          <w:rFonts w:ascii="Tahoma" w:hAnsi="Tahoma" w:cs="Tahoma"/>
        </w:rPr>
        <w:t>Wykonawca nie będzie uzależniał wypłaty odszkodowania za szkody w mieniu Zamawiającego powsta</w:t>
      </w:r>
      <w:r>
        <w:rPr>
          <w:rFonts w:ascii="Tahoma" w:hAnsi="Tahoma" w:cs="Tahoma"/>
        </w:rPr>
        <w:t>łe</w:t>
      </w:r>
      <w:r w:rsidRPr="004A0B27">
        <w:rPr>
          <w:rFonts w:ascii="Tahoma" w:hAnsi="Tahoma" w:cs="Tahoma"/>
        </w:rPr>
        <w:t xml:space="preserve"> w wyniku dewastacji, wandalizmu lub innego działania osób trzecich od efektów postępowania wyjaśniającego prowadzonego przez uprawnione podmioty, w tym Policję, Prokuraturę lub od prawomocnego wyroku sądu, chyba że wynik tego postępowania będzie miał wpływ na uznanie odpowiedzialności Wykonawcy za daną szkodę.</w:t>
      </w:r>
    </w:p>
    <w:p w14:paraId="7118D6B9" w14:textId="77777777" w:rsidR="00182B25" w:rsidRPr="007D791F" w:rsidRDefault="00182B25" w:rsidP="00182B25">
      <w:pPr>
        <w:numPr>
          <w:ilvl w:val="0"/>
          <w:numId w:val="8"/>
        </w:numPr>
        <w:tabs>
          <w:tab w:val="left" w:pos="284"/>
        </w:tabs>
        <w:suppressAutoHyphens/>
        <w:ind w:left="284"/>
        <w:jc w:val="both"/>
        <w:rPr>
          <w:rFonts w:ascii="Tahoma" w:hAnsi="Tahoma" w:cs="Tahoma"/>
        </w:rPr>
      </w:pPr>
      <w:r w:rsidRPr="007D791F">
        <w:rPr>
          <w:rFonts w:ascii="Tahoma" w:hAnsi="Tahoma" w:cs="Tahoma"/>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60F25DDB" w14:textId="77777777" w:rsidR="00182B25" w:rsidRPr="007D791F" w:rsidRDefault="00182B25" w:rsidP="00182B25">
      <w:pPr>
        <w:numPr>
          <w:ilvl w:val="0"/>
          <w:numId w:val="8"/>
        </w:numPr>
        <w:tabs>
          <w:tab w:val="left" w:pos="284"/>
        </w:tabs>
        <w:suppressAutoHyphens/>
        <w:ind w:left="284"/>
        <w:jc w:val="both"/>
        <w:rPr>
          <w:rFonts w:ascii="Tahoma" w:hAnsi="Tahoma" w:cs="Tahoma"/>
        </w:rPr>
      </w:pPr>
      <w:r w:rsidRPr="007D791F">
        <w:rPr>
          <w:rFonts w:ascii="Tahoma" w:hAnsi="Tahoma" w:cs="Tahoma"/>
        </w:rPr>
        <w:t>W przypadku uznania odpowiedzialności za szkodę w mieniu Zamawiającego Wykonawca zobowiązuje się do wypłaty kwoty bezspornej odszkodowania na rzecz Zamawiającego w terminie 30 dni od zgłoszenia szkody, zgodnie z art. 817 k.c.</w:t>
      </w:r>
    </w:p>
    <w:p w14:paraId="4D079511" w14:textId="77777777" w:rsidR="00182B25" w:rsidRPr="001B5E1A" w:rsidRDefault="00182B25" w:rsidP="00182B25">
      <w:pPr>
        <w:numPr>
          <w:ilvl w:val="0"/>
          <w:numId w:val="8"/>
        </w:numPr>
        <w:tabs>
          <w:tab w:val="left" w:pos="284"/>
        </w:tabs>
        <w:suppressAutoHyphens/>
        <w:ind w:left="284"/>
        <w:jc w:val="both"/>
        <w:rPr>
          <w:rFonts w:ascii="Tahoma" w:hAnsi="Tahoma" w:cs="Tahoma"/>
        </w:rPr>
      </w:pPr>
      <w:r w:rsidRPr="007D791F">
        <w:rPr>
          <w:rFonts w:ascii="Tahoma" w:hAnsi="Tahoma" w:cs="Tahoma"/>
        </w:rPr>
        <w:lastRenderedPageBreak/>
        <w:t xml:space="preserve">Wykonawca </w:t>
      </w:r>
      <w:r w:rsidRPr="001B5E1A">
        <w:rPr>
          <w:rFonts w:ascii="Tahoma" w:hAnsi="Tahoma" w:cs="Tahoma"/>
        </w:rPr>
        <w:t>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36EE8657" w14:textId="77777777" w:rsidR="00182B25" w:rsidRPr="001B5E1A" w:rsidRDefault="00182B25" w:rsidP="00182B25">
      <w:pPr>
        <w:numPr>
          <w:ilvl w:val="0"/>
          <w:numId w:val="8"/>
        </w:numPr>
        <w:tabs>
          <w:tab w:val="left" w:pos="284"/>
        </w:tabs>
        <w:suppressAutoHyphens/>
        <w:ind w:left="284"/>
        <w:jc w:val="both"/>
        <w:rPr>
          <w:rFonts w:ascii="Tahoma" w:hAnsi="Tahoma" w:cs="Tahoma"/>
        </w:rPr>
      </w:pPr>
      <w:r w:rsidRPr="001B5E1A">
        <w:rPr>
          <w:rFonts w:ascii="Tahoma" w:hAnsi="Tahoma" w:cs="Tahoma"/>
        </w:rPr>
        <w:t>Jeżeli Wykonawca nie udzieli odpowiedzi na reklamację (odwołanie) w terminach, o których mowa w ust. 6 uważa się, że uznał on reklamację.</w:t>
      </w:r>
    </w:p>
    <w:p w14:paraId="77A49749" w14:textId="77777777" w:rsidR="00182B25" w:rsidRPr="007D791F" w:rsidRDefault="00182B25" w:rsidP="00182B25">
      <w:pPr>
        <w:numPr>
          <w:ilvl w:val="0"/>
          <w:numId w:val="8"/>
        </w:numPr>
        <w:tabs>
          <w:tab w:val="left" w:pos="284"/>
        </w:tabs>
        <w:suppressAutoHyphens/>
        <w:ind w:left="284"/>
        <w:jc w:val="both"/>
        <w:rPr>
          <w:rFonts w:ascii="Tahoma" w:hAnsi="Tahoma" w:cs="Tahoma"/>
        </w:rPr>
      </w:pPr>
      <w:r w:rsidRPr="001B5E1A">
        <w:rPr>
          <w:rFonts w:ascii="Tahoma" w:hAnsi="Tahoma" w:cs="Tahoma"/>
        </w:rPr>
        <w:t>W przypadku kontaktów Wykonawcy z pełnomocnikiem Zamawiającego dopuszczalna jest forma kontaktowania za pośrednictwem poczty elektronicznej</w:t>
      </w:r>
      <w:r w:rsidRPr="007D791F">
        <w:rPr>
          <w:rFonts w:ascii="Tahoma" w:hAnsi="Tahoma" w:cs="Tahoma"/>
        </w:rPr>
        <w:t xml:space="preserve"> pod adresem: </w:t>
      </w:r>
      <w:r w:rsidRPr="00861A81">
        <w:rPr>
          <w:rFonts w:ascii="Tahoma" w:hAnsi="Tahoma" w:cs="Tahoma"/>
        </w:rPr>
        <w:t>szkody@maximus-broker.pl</w:t>
      </w:r>
      <w:r w:rsidRPr="007D791F">
        <w:rPr>
          <w:rFonts w:ascii="Tahoma" w:hAnsi="Tahoma" w:cs="Tahoma"/>
        </w:rPr>
        <w:t>.</w:t>
      </w:r>
    </w:p>
    <w:p w14:paraId="004CCA01" w14:textId="77777777" w:rsidR="00182B25" w:rsidRPr="007D791F" w:rsidRDefault="00182B25" w:rsidP="00182B25">
      <w:pPr>
        <w:numPr>
          <w:ilvl w:val="0"/>
          <w:numId w:val="8"/>
        </w:numPr>
        <w:tabs>
          <w:tab w:val="left" w:pos="284"/>
        </w:tabs>
        <w:suppressAutoHyphens/>
        <w:ind w:left="284"/>
        <w:jc w:val="both"/>
        <w:rPr>
          <w:rFonts w:ascii="Tahoma" w:hAnsi="Tahoma" w:cs="Tahoma"/>
        </w:rPr>
      </w:pPr>
      <w:r w:rsidRPr="007D791F">
        <w:rPr>
          <w:rFonts w:ascii="Tahoma" w:hAnsi="Tahoma" w:cs="Tahoma"/>
        </w:rPr>
        <w:t>Wykonawca oświadcza, iż do rozpatrzenia roszczeń wystarczające są kopie dokumentów przesyłane w formie elektronicznej e-mailem lub faksem (nie będzie wymagane przesyłanie oryginałów dokumentów). Niniejszy zapis nie dotyczy szkód osobowych, gdzie Wykonawca może wymagać od poszkodowanego oryginału dokumentów.</w:t>
      </w:r>
    </w:p>
    <w:p w14:paraId="1CEE2CDB" w14:textId="77777777" w:rsidR="00182B25" w:rsidRPr="0067525B" w:rsidRDefault="00182B25" w:rsidP="00182B25">
      <w:pPr>
        <w:numPr>
          <w:ilvl w:val="0"/>
          <w:numId w:val="8"/>
        </w:numPr>
        <w:tabs>
          <w:tab w:val="left" w:pos="284"/>
        </w:tabs>
        <w:suppressAutoHyphens/>
        <w:ind w:left="284"/>
        <w:jc w:val="both"/>
        <w:rPr>
          <w:rFonts w:ascii="Tahoma" w:hAnsi="Tahoma" w:cs="Tahoma"/>
        </w:rPr>
      </w:pPr>
      <w:bookmarkStart w:id="8" w:name="OLE_LINK2"/>
      <w:bookmarkStart w:id="9" w:name="OLE_LINK3"/>
      <w:r w:rsidRPr="007D791F">
        <w:rPr>
          <w:rFonts w:ascii="Tahoma" w:hAnsi="Tahoma" w:cs="Tahoma"/>
        </w:rPr>
        <w:t xml:space="preserve">Wykonawca oświadcza, że </w:t>
      </w:r>
      <w:r w:rsidRPr="0067525B">
        <w:rPr>
          <w:rFonts w:ascii="Tahoma" w:hAnsi="Tahoma" w:cs="Tahoma"/>
        </w:rPr>
        <w:t>wszelkie wypłaty dla Zamawiającego (podmiotów ubezpieczonych w ramach niniejszego postępowania) nie mogącego dokonać rozliczenia podatku VAT, będą przyznawane w wartości brutto</w:t>
      </w:r>
      <w:bookmarkEnd w:id="8"/>
      <w:bookmarkEnd w:id="9"/>
      <w:r w:rsidRPr="0067525B">
        <w:rPr>
          <w:rFonts w:ascii="Tahoma" w:hAnsi="Tahoma" w:cs="Tahoma"/>
        </w:rPr>
        <w:t>.</w:t>
      </w:r>
    </w:p>
    <w:p w14:paraId="783B92A4" w14:textId="77777777" w:rsidR="00182B25" w:rsidRDefault="00182B25" w:rsidP="00182B25">
      <w:pPr>
        <w:numPr>
          <w:ilvl w:val="0"/>
          <w:numId w:val="8"/>
        </w:numPr>
        <w:tabs>
          <w:tab w:val="left" w:pos="284"/>
        </w:tabs>
        <w:suppressAutoHyphens/>
        <w:ind w:left="284"/>
        <w:jc w:val="both"/>
        <w:rPr>
          <w:rFonts w:ascii="Tahoma" w:hAnsi="Tahoma" w:cs="Tahoma"/>
        </w:rPr>
      </w:pPr>
      <w:r w:rsidRPr="007D791F">
        <w:rPr>
          <w:rFonts w:ascii="Tahoma" w:hAnsi="Tahoma" w:cs="Tahoma"/>
        </w:rPr>
        <w:t>Wykonawca zobowiązuje się do przesyłania raportu szkodowego raz na pół roku do pełnomocnika Zamawiającego na jego pisemną prośbę.</w:t>
      </w:r>
    </w:p>
    <w:p w14:paraId="207597F0" w14:textId="77777777" w:rsidR="00182B25" w:rsidRPr="007D791F" w:rsidRDefault="00182B25" w:rsidP="00182B25">
      <w:pPr>
        <w:tabs>
          <w:tab w:val="left" w:pos="284"/>
        </w:tabs>
        <w:suppressAutoHyphens/>
        <w:ind w:left="284"/>
        <w:jc w:val="both"/>
        <w:rPr>
          <w:rFonts w:ascii="Tahoma" w:hAnsi="Tahoma" w:cs="Tahoma"/>
        </w:rPr>
      </w:pPr>
    </w:p>
    <w:p w14:paraId="5A529D7D" w14:textId="77777777" w:rsidR="00182B25" w:rsidRPr="007D791F" w:rsidRDefault="00182B25" w:rsidP="00182B25">
      <w:pPr>
        <w:jc w:val="center"/>
        <w:rPr>
          <w:rFonts w:ascii="Tahoma" w:hAnsi="Tahoma" w:cs="Tahoma"/>
        </w:rPr>
      </w:pPr>
      <w:r w:rsidRPr="007D791F">
        <w:rPr>
          <w:rFonts w:ascii="Tahoma" w:hAnsi="Tahoma" w:cs="Tahoma"/>
        </w:rPr>
        <w:sym w:font="Times New Roman" w:char="00A7"/>
      </w:r>
      <w:r w:rsidR="00DE4AB9">
        <w:rPr>
          <w:rFonts w:ascii="Tahoma" w:hAnsi="Tahoma" w:cs="Tahoma"/>
        </w:rPr>
        <w:t xml:space="preserve"> 7</w:t>
      </w:r>
    </w:p>
    <w:p w14:paraId="2E70B34E" w14:textId="77777777" w:rsidR="00182B25" w:rsidRPr="007D791F" w:rsidRDefault="00182B25" w:rsidP="00182B25">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p>
    <w:p w14:paraId="349B8A95" w14:textId="77777777" w:rsidR="00182B25" w:rsidRDefault="00182B25" w:rsidP="00BB048A">
      <w:pPr>
        <w:pStyle w:val="Tekstpodstawowywcity"/>
        <w:ind w:left="0"/>
        <w:rPr>
          <w:rFonts w:ascii="Tahoma" w:hAnsi="Tahoma" w:cs="Tahoma"/>
          <w:b w:val="0"/>
          <w:sz w:val="20"/>
          <w:u w:val="none"/>
        </w:rPr>
      </w:pPr>
    </w:p>
    <w:p w14:paraId="4E204866" w14:textId="77777777" w:rsidR="00182B25" w:rsidRPr="007D791F" w:rsidRDefault="00182B25" w:rsidP="00182B25">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00DE4AB9">
        <w:rPr>
          <w:rFonts w:ascii="Tahoma" w:hAnsi="Tahoma" w:cs="Tahoma"/>
          <w:b w:val="0"/>
          <w:sz w:val="20"/>
          <w:u w:val="none"/>
        </w:rPr>
        <w:t xml:space="preserve"> 8</w:t>
      </w:r>
    </w:p>
    <w:p w14:paraId="47865BD4" w14:textId="77777777" w:rsidR="00182B25" w:rsidRDefault="00182B25" w:rsidP="009E145D">
      <w:pPr>
        <w:numPr>
          <w:ilvl w:val="0"/>
          <w:numId w:val="45"/>
        </w:numPr>
        <w:tabs>
          <w:tab w:val="left" w:pos="284"/>
        </w:tabs>
        <w:suppressAutoHyphens/>
        <w:jc w:val="both"/>
        <w:rPr>
          <w:rFonts w:ascii="Tahoma" w:hAnsi="Tahoma" w:cs="Tahoma"/>
        </w:rPr>
      </w:pPr>
      <w:r w:rsidRPr="009E145D">
        <w:rPr>
          <w:rFonts w:ascii="Tahoma" w:hAnsi="Tahoma" w:cs="Tahoma"/>
        </w:rPr>
        <w:t>Zamawiający zapłaci składkę ubezpieczeniową zgodnie z poniższym harmonogramem:</w:t>
      </w:r>
    </w:p>
    <w:p w14:paraId="087DA7A4" w14:textId="77777777" w:rsidR="009E145D" w:rsidRDefault="009E145D" w:rsidP="009E145D">
      <w:pPr>
        <w:tabs>
          <w:tab w:val="left" w:pos="284"/>
        </w:tabs>
        <w:suppressAutoHyphens/>
        <w:ind w:left="360"/>
        <w:jc w:val="both"/>
        <w:rPr>
          <w:rFonts w:ascii="Tahoma" w:hAnsi="Tahoma" w:cs="Tahoma"/>
        </w:rPr>
      </w:pPr>
      <w:r>
        <w:rPr>
          <w:rFonts w:ascii="Tahoma" w:hAnsi="Tahoma" w:cs="Tahoma"/>
        </w:rPr>
        <w:t>…………………….</w:t>
      </w:r>
    </w:p>
    <w:p w14:paraId="5794E6F7" w14:textId="1B37E25B" w:rsidR="009E145D" w:rsidRPr="009E145D" w:rsidRDefault="009E145D" w:rsidP="009E145D">
      <w:pPr>
        <w:numPr>
          <w:ilvl w:val="0"/>
          <w:numId w:val="45"/>
        </w:numPr>
        <w:tabs>
          <w:tab w:val="left" w:pos="284"/>
        </w:tabs>
        <w:suppressAutoHyphens/>
        <w:jc w:val="both"/>
        <w:rPr>
          <w:rFonts w:ascii="Tahoma" w:hAnsi="Tahoma" w:cs="Tahoma"/>
        </w:rPr>
      </w:pPr>
      <w:r w:rsidRPr="009E145D">
        <w:rPr>
          <w:rFonts w:ascii="Tahoma" w:hAnsi="Tahoma" w:cs="Tahoma"/>
        </w:rPr>
        <w:t xml:space="preserve">W przypadku wystawienia przez </w:t>
      </w:r>
      <w:r>
        <w:rPr>
          <w:rFonts w:ascii="Tahoma" w:hAnsi="Tahoma" w:cs="Tahoma"/>
        </w:rPr>
        <w:t>Wykonawcę</w:t>
      </w:r>
      <w:r w:rsidRPr="009E145D">
        <w:rPr>
          <w:rFonts w:ascii="Tahoma" w:hAnsi="Tahoma" w:cs="Tahoma"/>
        </w:rPr>
        <w:t xml:space="preserve"> ustrukturyzowanych faktur elektronicznych, o których mowa w Ustawie z 9 listopada 2018 r. o elektronicznym fakturowaniu w zamówieniach publicznych, koncesjach na roboty budowlane lub usługi oraz partnerstwie publiczno-prywatnym (Dz.U. </w:t>
      </w:r>
      <w:del w:id="10" w:author="Jan Turski" w:date="2020-10-09T14:44:00Z">
        <w:r w:rsidRPr="009E145D" w:rsidDel="004A4EDF">
          <w:rPr>
            <w:rFonts w:ascii="Tahoma" w:hAnsi="Tahoma" w:cs="Tahoma"/>
          </w:rPr>
          <w:delText xml:space="preserve">2018 </w:delText>
        </w:r>
      </w:del>
      <w:ins w:id="11" w:author="Jan Turski" w:date="2020-10-09T14:44:00Z">
        <w:r w:rsidR="004A4EDF" w:rsidRPr="009E145D">
          <w:rPr>
            <w:rFonts w:ascii="Tahoma" w:hAnsi="Tahoma" w:cs="Tahoma"/>
          </w:rPr>
          <w:t>20</w:t>
        </w:r>
        <w:r w:rsidR="004A4EDF">
          <w:rPr>
            <w:rFonts w:ascii="Tahoma" w:hAnsi="Tahoma" w:cs="Tahoma"/>
          </w:rPr>
          <w:t>20</w:t>
        </w:r>
        <w:r w:rsidR="004A4EDF" w:rsidRPr="009E145D">
          <w:rPr>
            <w:rFonts w:ascii="Tahoma" w:hAnsi="Tahoma" w:cs="Tahoma"/>
          </w:rPr>
          <w:t xml:space="preserve"> </w:t>
        </w:r>
      </w:ins>
      <w:r w:rsidRPr="009E145D">
        <w:rPr>
          <w:rFonts w:ascii="Tahoma" w:hAnsi="Tahoma" w:cs="Tahoma"/>
        </w:rPr>
        <w:t xml:space="preserve">poz. </w:t>
      </w:r>
      <w:del w:id="12" w:author="Jan Turski" w:date="2020-10-09T14:44:00Z">
        <w:r w:rsidRPr="009E145D" w:rsidDel="004A4EDF">
          <w:rPr>
            <w:rFonts w:ascii="Tahoma" w:hAnsi="Tahoma" w:cs="Tahoma"/>
          </w:rPr>
          <w:delText>2191</w:delText>
        </w:r>
      </w:del>
      <w:ins w:id="13" w:author="Jan Turski" w:date="2020-10-09T14:44:00Z">
        <w:r w:rsidR="004A4EDF">
          <w:rPr>
            <w:rFonts w:ascii="Tahoma" w:hAnsi="Tahoma" w:cs="Tahoma"/>
          </w:rPr>
          <w:t>1666</w:t>
        </w:r>
      </w:ins>
      <w:del w:id="14" w:author="Jan Turski" w:date="2020-10-09T14:44:00Z">
        <w:r w:rsidRPr="009E145D" w:rsidDel="004A4EDF">
          <w:rPr>
            <w:rFonts w:ascii="Tahoma" w:hAnsi="Tahoma" w:cs="Tahoma"/>
          </w:rPr>
          <w:delText>, z późn. zm.</w:delText>
        </w:r>
      </w:del>
      <w:r w:rsidRPr="009E145D">
        <w:rPr>
          <w:rFonts w:ascii="Tahoma" w:hAnsi="Tahoma" w:cs="Tahoma"/>
        </w:rPr>
        <w:t>), Zamawiający zobowiązuje się do odbierania ich za pośrednictwem Platformy Elektronicznego Fakturowania pod wskazanym Adresem PEF: GLN 5907772093313.</w:t>
      </w:r>
    </w:p>
    <w:p w14:paraId="066D67E7" w14:textId="77777777" w:rsidR="009E145D" w:rsidRPr="009E145D" w:rsidRDefault="009E145D" w:rsidP="009E145D">
      <w:pPr>
        <w:numPr>
          <w:ilvl w:val="0"/>
          <w:numId w:val="45"/>
        </w:numPr>
        <w:tabs>
          <w:tab w:val="left" w:pos="284"/>
        </w:tabs>
        <w:suppressAutoHyphens/>
        <w:jc w:val="both"/>
        <w:rPr>
          <w:rFonts w:ascii="Tahoma" w:hAnsi="Tahoma" w:cs="Tahoma"/>
        </w:rPr>
      </w:pPr>
      <w:r>
        <w:rPr>
          <w:rFonts w:ascii="Tahoma" w:hAnsi="Tahoma" w:cs="Tahoma"/>
        </w:rPr>
        <w:t>Wykonawca</w:t>
      </w:r>
      <w:r w:rsidRPr="009E145D">
        <w:rPr>
          <w:rFonts w:ascii="Tahoma" w:hAnsi="Tahoma" w:cs="Tahoma"/>
        </w:rPr>
        <w:t xml:space="preserve"> przed wystawieniem pierwszego dokumentu, o którym mowa w ust. 5 powyżej, zobowiązuje się do poinformowania pisemnie Zamawiającego do 5 dni roboczych przed wysłaniem dokumentu o swoim Adresie PEF. W przypadku braku powyższej informacji strony wspólnie wyrażają zgodę na wstrzymanie terminu płatności do czasu otrzymania od </w:t>
      </w:r>
      <w:r>
        <w:rPr>
          <w:rFonts w:ascii="Tahoma" w:hAnsi="Tahoma" w:cs="Tahoma"/>
        </w:rPr>
        <w:t>Wykonawcy</w:t>
      </w:r>
      <w:r w:rsidRPr="009E145D">
        <w:rPr>
          <w:rFonts w:ascii="Tahoma" w:hAnsi="Tahoma" w:cs="Tahoma"/>
        </w:rPr>
        <w:t xml:space="preserve"> Adresu PEF.</w:t>
      </w:r>
    </w:p>
    <w:p w14:paraId="2E37B80D" w14:textId="77777777" w:rsidR="009E145D" w:rsidRPr="009E145D" w:rsidRDefault="009E145D" w:rsidP="009E145D">
      <w:pPr>
        <w:tabs>
          <w:tab w:val="left" w:pos="284"/>
        </w:tabs>
        <w:suppressAutoHyphens/>
        <w:jc w:val="both"/>
        <w:rPr>
          <w:rFonts w:ascii="Tahoma" w:hAnsi="Tahoma" w:cs="Tahoma"/>
        </w:rPr>
      </w:pPr>
    </w:p>
    <w:p w14:paraId="2A9C87DE" w14:textId="77777777" w:rsidR="00182B25" w:rsidRPr="007D791F" w:rsidRDefault="00182B25" w:rsidP="00182B25">
      <w:pPr>
        <w:jc w:val="center"/>
        <w:rPr>
          <w:rFonts w:ascii="Tahoma" w:hAnsi="Tahoma" w:cs="Tahoma"/>
        </w:rPr>
      </w:pPr>
      <w:r w:rsidRPr="007D791F">
        <w:rPr>
          <w:rFonts w:ascii="Tahoma" w:hAnsi="Tahoma" w:cs="Tahoma"/>
        </w:rPr>
        <w:sym w:font="Times New Roman" w:char="00A7"/>
      </w:r>
      <w:r w:rsidR="00DE4AB9">
        <w:rPr>
          <w:rFonts w:ascii="Tahoma" w:hAnsi="Tahoma" w:cs="Tahoma"/>
        </w:rPr>
        <w:t xml:space="preserve"> 9</w:t>
      </w:r>
    </w:p>
    <w:p w14:paraId="52150B84" w14:textId="77777777" w:rsidR="00182B25" w:rsidRPr="007D791F" w:rsidRDefault="00182B25" w:rsidP="00182B25">
      <w:pPr>
        <w:jc w:val="both"/>
        <w:rPr>
          <w:rFonts w:ascii="Tahoma" w:hAnsi="Tahoma" w:cs="Tahoma"/>
        </w:rPr>
      </w:pPr>
      <w:r w:rsidRPr="007D791F">
        <w:rPr>
          <w:rFonts w:ascii="Tahoma" w:hAnsi="Tahoma" w:cs="Tahoma"/>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0C67A5D1" w14:textId="77777777" w:rsidR="00182B25" w:rsidRPr="007D791F" w:rsidRDefault="00182B25" w:rsidP="00182B25">
      <w:pPr>
        <w:jc w:val="center"/>
        <w:rPr>
          <w:rFonts w:ascii="Tahoma" w:hAnsi="Tahoma" w:cs="Tahoma"/>
        </w:rPr>
      </w:pPr>
    </w:p>
    <w:p w14:paraId="7F50F4C0" w14:textId="77777777" w:rsidR="00182B25" w:rsidRPr="007D791F" w:rsidRDefault="00182B25" w:rsidP="00182B25">
      <w:pPr>
        <w:jc w:val="center"/>
        <w:rPr>
          <w:rFonts w:ascii="Tahoma" w:hAnsi="Tahoma" w:cs="Tahoma"/>
        </w:rPr>
      </w:pPr>
      <w:r w:rsidRPr="007D791F">
        <w:rPr>
          <w:rFonts w:ascii="Tahoma" w:hAnsi="Tahoma" w:cs="Tahoma"/>
        </w:rPr>
        <w:sym w:font="Times New Roman" w:char="00A7"/>
      </w:r>
      <w:r w:rsidR="00DE4AB9">
        <w:rPr>
          <w:rFonts w:ascii="Tahoma" w:hAnsi="Tahoma" w:cs="Tahoma"/>
        </w:rPr>
        <w:t xml:space="preserve"> 10</w:t>
      </w:r>
    </w:p>
    <w:p w14:paraId="5FCA61EF" w14:textId="77777777" w:rsidR="00182B25" w:rsidRPr="004A0B27" w:rsidRDefault="00182B25" w:rsidP="00182B25">
      <w:pPr>
        <w:jc w:val="both"/>
        <w:rPr>
          <w:rFonts w:ascii="Tahoma" w:hAnsi="Tahoma" w:cs="Tahoma"/>
        </w:rPr>
      </w:pPr>
      <w:r w:rsidRPr="007D791F">
        <w:rPr>
          <w:rFonts w:ascii="Tahoma" w:hAnsi="Tahoma" w:cs="Tahoma"/>
        </w:rPr>
        <w:t xml:space="preserve">W </w:t>
      </w:r>
      <w:r w:rsidRPr="004A0B27">
        <w:rPr>
          <w:rFonts w:ascii="Tahoma" w:hAnsi="Tahoma" w:cs="Tahoma"/>
        </w:rPr>
        <w:t xml:space="preserve">zawartych na podstawie niniejszej umowy umowach ubezpieczenia zastosowanie będą miały  następujące  wysokości   </w:t>
      </w:r>
      <w:r w:rsidRPr="004A0B27">
        <w:rPr>
          <w:rFonts w:ascii="Tahoma" w:hAnsi="Tahoma" w:cs="Tahoma"/>
          <w:bCs/>
        </w:rPr>
        <w:t>franszyz</w:t>
      </w:r>
      <w:r w:rsidRPr="004A0B27">
        <w:rPr>
          <w:rFonts w:ascii="Tahoma" w:hAnsi="Tahoma" w:cs="Tahoma"/>
        </w:rPr>
        <w:t xml:space="preserve"> i udziałów własnych:</w:t>
      </w:r>
    </w:p>
    <w:p w14:paraId="721BF526" w14:textId="77777777" w:rsidR="00182B25" w:rsidRPr="004A0B27" w:rsidRDefault="00182B25" w:rsidP="00182B25">
      <w:pPr>
        <w:numPr>
          <w:ilvl w:val="0"/>
          <w:numId w:val="1"/>
        </w:numPr>
        <w:jc w:val="both"/>
        <w:rPr>
          <w:rFonts w:ascii="Tahoma" w:hAnsi="Tahoma" w:cs="Tahoma"/>
        </w:rPr>
      </w:pPr>
      <w:r w:rsidRPr="004A0B27">
        <w:rPr>
          <w:rFonts w:ascii="Tahoma" w:hAnsi="Tahoma" w:cs="Tahoma"/>
        </w:rPr>
        <w:t xml:space="preserve">ubezpieczenie mienia od wszystkich </w:t>
      </w:r>
      <w:proofErr w:type="spellStart"/>
      <w:r w:rsidRPr="004A0B27">
        <w:rPr>
          <w:rFonts w:ascii="Tahoma" w:hAnsi="Tahoma" w:cs="Tahoma"/>
        </w:rPr>
        <w:t>ryzyk</w:t>
      </w:r>
      <w:proofErr w:type="spellEnd"/>
      <w:r w:rsidRPr="004A0B27">
        <w:rPr>
          <w:rFonts w:ascii="Tahoma" w:hAnsi="Tahoma" w:cs="Tahoma"/>
        </w:rPr>
        <w:t xml:space="preserve"> –  ………………</w:t>
      </w:r>
    </w:p>
    <w:p w14:paraId="35989F27" w14:textId="77777777" w:rsidR="00182B25" w:rsidRPr="007D791F" w:rsidRDefault="00182B25" w:rsidP="00182B25">
      <w:pPr>
        <w:numPr>
          <w:ilvl w:val="0"/>
          <w:numId w:val="1"/>
        </w:numPr>
        <w:jc w:val="both"/>
        <w:rPr>
          <w:rFonts w:ascii="Tahoma" w:hAnsi="Tahoma" w:cs="Tahoma"/>
        </w:rPr>
      </w:pPr>
      <w:r w:rsidRPr="004A0B27">
        <w:rPr>
          <w:rFonts w:ascii="Tahoma" w:hAnsi="Tahoma" w:cs="Tahoma"/>
        </w:rPr>
        <w:t>ubezpieczenie  sprzętu  elektronicznego od</w:t>
      </w:r>
      <w:r w:rsidRPr="007D791F">
        <w:rPr>
          <w:rFonts w:ascii="Tahoma" w:hAnsi="Tahoma" w:cs="Tahoma"/>
        </w:rPr>
        <w:t xml:space="preserve"> wszystkich </w:t>
      </w:r>
      <w:proofErr w:type="spellStart"/>
      <w:r w:rsidRPr="007D791F">
        <w:rPr>
          <w:rFonts w:ascii="Tahoma" w:hAnsi="Tahoma" w:cs="Tahoma"/>
        </w:rPr>
        <w:t>ryzyk</w:t>
      </w:r>
      <w:proofErr w:type="spellEnd"/>
      <w:r w:rsidRPr="007D791F">
        <w:rPr>
          <w:rFonts w:ascii="Tahoma" w:hAnsi="Tahoma" w:cs="Tahoma"/>
        </w:rPr>
        <w:t xml:space="preserve"> – ……………………………</w:t>
      </w:r>
    </w:p>
    <w:p w14:paraId="3B1E67D2" w14:textId="77777777" w:rsidR="00182B25" w:rsidRPr="007D791F" w:rsidRDefault="00182B25" w:rsidP="00182B25">
      <w:pPr>
        <w:numPr>
          <w:ilvl w:val="0"/>
          <w:numId w:val="1"/>
        </w:numPr>
        <w:jc w:val="both"/>
        <w:rPr>
          <w:rFonts w:ascii="Tahoma" w:hAnsi="Tahoma" w:cs="Tahoma"/>
        </w:rPr>
      </w:pPr>
      <w:r w:rsidRPr="007D791F">
        <w:rPr>
          <w:rFonts w:ascii="Tahoma" w:hAnsi="Tahoma" w:cs="Tahoma"/>
        </w:rPr>
        <w:t xml:space="preserve">ubezpieczenie odpowiedzialności cywilnej – ………………………….. </w:t>
      </w:r>
    </w:p>
    <w:p w14:paraId="1881B62A" w14:textId="23E456CB" w:rsidR="00182B25" w:rsidRDefault="00182B25" w:rsidP="00182B25">
      <w:pPr>
        <w:rPr>
          <w:ins w:id="15" w:author="Jan Turski" w:date="2020-10-09T14:53:00Z"/>
          <w:rFonts w:ascii="Tahoma" w:hAnsi="Tahoma" w:cs="Tahoma"/>
        </w:rPr>
      </w:pPr>
    </w:p>
    <w:p w14:paraId="4F7D7E95" w14:textId="2765BDE0" w:rsidR="003C0372" w:rsidRPr="007D791F" w:rsidRDefault="003C0372" w:rsidP="003C0372">
      <w:pPr>
        <w:jc w:val="center"/>
        <w:rPr>
          <w:ins w:id="16" w:author="Jan Turski" w:date="2020-10-09T14:53:00Z"/>
          <w:rFonts w:ascii="Tahoma" w:hAnsi="Tahoma" w:cs="Tahoma"/>
        </w:rPr>
      </w:pPr>
      <w:ins w:id="17" w:author="Jan Turski" w:date="2020-10-09T14:53:00Z">
        <w:r w:rsidRPr="007D791F">
          <w:rPr>
            <w:rFonts w:ascii="Tahoma" w:hAnsi="Tahoma" w:cs="Tahoma"/>
          </w:rPr>
          <w:t>§ 1</w:t>
        </w:r>
      </w:ins>
      <w:ins w:id="18" w:author="Jan Turski" w:date="2020-10-09T14:57:00Z">
        <w:r>
          <w:rPr>
            <w:rFonts w:ascii="Tahoma" w:hAnsi="Tahoma" w:cs="Tahoma"/>
          </w:rPr>
          <w:t>1</w:t>
        </w:r>
      </w:ins>
    </w:p>
    <w:p w14:paraId="1C6DEAD4" w14:textId="6F9DD77C" w:rsidR="003C0372" w:rsidRPr="007D791F" w:rsidRDefault="003C0372" w:rsidP="003C0372">
      <w:pPr>
        <w:jc w:val="both"/>
        <w:rPr>
          <w:ins w:id="19" w:author="Jan Turski" w:date="2020-10-09T14:53:00Z"/>
          <w:rFonts w:ascii="Tahoma" w:hAnsi="Tahoma" w:cs="Tahoma"/>
        </w:rPr>
      </w:pPr>
      <w:ins w:id="20" w:author="Jan Turski" w:date="2020-10-09T14:53:00Z">
        <w:r w:rsidRPr="007D791F">
          <w:rPr>
            <w:rFonts w:ascii="Tahoma" w:hAnsi="Tahoma" w:cs="Tahoma"/>
          </w:rPr>
          <w:t xml:space="preserve">1. </w:t>
        </w:r>
        <w:r w:rsidRPr="003024E8">
          <w:rPr>
            <w:rFonts w:ascii="Tahoma" w:hAnsi="Tahoma" w:cs="Tahoma"/>
          </w:rPr>
          <w:t xml:space="preserve">W sprawach nieuregulowanych niniejszą umową, SIWZ i ofertą Wykonawcy, zastosowanie mają przepisy </w:t>
        </w:r>
        <w:r w:rsidRPr="0067525B">
          <w:rPr>
            <w:rFonts w:ascii="Tahoma" w:hAnsi="Tahoma" w:cs="Tahoma"/>
          </w:rPr>
          <w:t xml:space="preserve">Ustawy z dnia 23 kwietnia 1964 r. - Kodeks </w:t>
        </w:r>
        <w:r w:rsidRPr="00B93BC5">
          <w:rPr>
            <w:rFonts w:ascii="Tahoma" w:hAnsi="Tahoma" w:cs="Tahoma"/>
          </w:rPr>
          <w:t>cywilny (Dz.U. z 20</w:t>
        </w:r>
      </w:ins>
      <w:ins w:id="21" w:author="Jan Turski" w:date="2020-10-09T14:54:00Z">
        <w:r>
          <w:rPr>
            <w:rFonts w:ascii="Tahoma" w:hAnsi="Tahoma" w:cs="Tahoma"/>
          </w:rPr>
          <w:t>20</w:t>
        </w:r>
      </w:ins>
      <w:ins w:id="22" w:author="Jan Turski" w:date="2020-10-09T14:53:00Z">
        <w:r w:rsidRPr="00B93BC5">
          <w:rPr>
            <w:rFonts w:ascii="Tahoma" w:hAnsi="Tahoma" w:cs="Tahoma"/>
          </w:rPr>
          <w:t xml:space="preserve">, poz. </w:t>
        </w:r>
      </w:ins>
      <w:ins w:id="23" w:author="Jan Turski" w:date="2020-10-09T14:54:00Z">
        <w:r>
          <w:rPr>
            <w:rFonts w:ascii="Tahoma" w:hAnsi="Tahoma" w:cs="Tahoma"/>
          </w:rPr>
          <w:t>1740</w:t>
        </w:r>
      </w:ins>
      <w:ins w:id="24" w:author="Jan Turski" w:date="2020-10-09T14:53:00Z">
        <w:r w:rsidRPr="00B93BC5">
          <w:rPr>
            <w:rFonts w:ascii="Tahoma" w:hAnsi="Tahoma" w:cs="Tahoma"/>
          </w:rPr>
          <w:t xml:space="preserve">) zwany dalej Kodeksem cywilnym, Ustawy z dnia 11 września 2015 r. o działalności ubezpieczeniowej i </w:t>
        </w:r>
        <w:r w:rsidRPr="00B93BC5">
          <w:rPr>
            <w:rFonts w:ascii="Tahoma" w:hAnsi="Tahoma" w:cs="Tahoma"/>
          </w:rPr>
          <w:lastRenderedPageBreak/>
          <w:t>reasekuracyjnej (Dz. U. z 20</w:t>
        </w:r>
      </w:ins>
      <w:ins w:id="25" w:author="Jan Turski" w:date="2020-10-09T14:55:00Z">
        <w:r>
          <w:rPr>
            <w:rFonts w:ascii="Tahoma" w:hAnsi="Tahoma" w:cs="Tahoma"/>
          </w:rPr>
          <w:t xml:space="preserve">20 </w:t>
        </w:r>
      </w:ins>
      <w:ins w:id="26" w:author="Jan Turski" w:date="2020-10-09T14:53:00Z">
        <w:r w:rsidRPr="00B93BC5">
          <w:rPr>
            <w:rFonts w:ascii="Tahoma" w:hAnsi="Tahoma" w:cs="Tahoma"/>
          </w:rPr>
          <w:t xml:space="preserve">r. poz. </w:t>
        </w:r>
      </w:ins>
      <w:ins w:id="27" w:author="Jan Turski" w:date="2020-10-09T14:55:00Z">
        <w:r>
          <w:rPr>
            <w:rFonts w:ascii="Tahoma" w:hAnsi="Tahoma" w:cs="Tahoma"/>
          </w:rPr>
          <w:t xml:space="preserve">895 z </w:t>
        </w:r>
        <w:proofErr w:type="spellStart"/>
        <w:r>
          <w:rPr>
            <w:rFonts w:ascii="Tahoma" w:hAnsi="Tahoma" w:cs="Tahoma"/>
          </w:rPr>
          <w:t>p</w:t>
        </w:r>
      </w:ins>
      <w:ins w:id="28" w:author="Jan Turski" w:date="2020-10-09T14:56:00Z">
        <w:r>
          <w:rPr>
            <w:rFonts w:ascii="Tahoma" w:hAnsi="Tahoma" w:cs="Tahoma"/>
          </w:rPr>
          <w:t>óźn</w:t>
        </w:r>
        <w:proofErr w:type="spellEnd"/>
        <w:r>
          <w:rPr>
            <w:rFonts w:ascii="Tahoma" w:hAnsi="Tahoma" w:cs="Tahoma"/>
          </w:rPr>
          <w:t>. zm.</w:t>
        </w:r>
      </w:ins>
      <w:ins w:id="29" w:author="Jan Turski" w:date="2020-10-09T14:53:00Z">
        <w:r w:rsidRPr="00B93BC5">
          <w:rPr>
            <w:rFonts w:ascii="Tahoma" w:hAnsi="Tahoma" w:cs="Tahoma"/>
          </w:rPr>
          <w:t>), Us</w:t>
        </w:r>
        <w:r w:rsidRPr="0067525B">
          <w:rPr>
            <w:rFonts w:ascii="Tahoma" w:hAnsi="Tahoma" w:cs="Tahoma"/>
          </w:rPr>
          <w:t xml:space="preserve">tawy z dnia 15 grudnia 2017 r. o dystrybucji </w:t>
        </w:r>
        <w:r w:rsidRPr="003C0372">
          <w:rPr>
            <w:rFonts w:ascii="Tahoma" w:hAnsi="Tahoma" w:cs="Tahoma"/>
          </w:rPr>
          <w:t xml:space="preserve">ubezpieczeń </w:t>
        </w:r>
        <w:r w:rsidRPr="003C0372">
          <w:rPr>
            <w:rFonts w:ascii="Tahoma" w:hAnsi="Tahoma" w:cs="Tahoma"/>
            <w:rPrChange w:id="30" w:author="Jan Turski" w:date="2020-10-09T14:56:00Z">
              <w:rPr>
                <w:rFonts w:ascii="Tahoma" w:hAnsi="Tahoma" w:cs="Tahoma"/>
                <w:highlight w:val="yellow"/>
              </w:rPr>
            </w:rPrChange>
          </w:rPr>
          <w:t>(Dz.U. z 2019 r. poz. 1881)</w:t>
        </w:r>
      </w:ins>
      <w:ins w:id="31" w:author="Jan Turski" w:date="2020-10-09T14:56:00Z">
        <w:r w:rsidRPr="003C0372">
          <w:rPr>
            <w:rFonts w:ascii="Tahoma" w:hAnsi="Tahoma" w:cs="Tahoma"/>
          </w:rPr>
          <w:t xml:space="preserve"> </w:t>
        </w:r>
      </w:ins>
      <w:ins w:id="32" w:author="Jan Turski" w:date="2020-10-09T14:53:00Z">
        <w:r w:rsidRPr="003C0372">
          <w:rPr>
            <w:rFonts w:ascii="Tahoma" w:hAnsi="Tahoma" w:cs="Tahoma"/>
          </w:rPr>
          <w:t>oraz</w:t>
        </w:r>
        <w:r w:rsidRPr="007D791F">
          <w:rPr>
            <w:rFonts w:ascii="Tahoma" w:hAnsi="Tahoma" w:cs="Tahoma"/>
          </w:rPr>
          <w:t xml:space="preserve"> postanowienia OWU tj.:</w:t>
        </w:r>
      </w:ins>
    </w:p>
    <w:p w14:paraId="3FD6928B" w14:textId="77777777" w:rsidR="003C0372" w:rsidRPr="007D791F" w:rsidRDefault="003C0372" w:rsidP="003C0372">
      <w:pPr>
        <w:jc w:val="both"/>
        <w:rPr>
          <w:ins w:id="33" w:author="Jan Turski" w:date="2020-10-09T14:53:00Z"/>
          <w:rFonts w:ascii="Tahoma" w:hAnsi="Tahoma" w:cs="Tahoma"/>
        </w:rPr>
      </w:pPr>
      <w:ins w:id="34" w:author="Jan Turski" w:date="2020-10-09T14:53:00Z">
        <w:r w:rsidRPr="007D791F">
          <w:rPr>
            <w:rFonts w:ascii="Tahoma" w:hAnsi="Tahoma" w:cs="Tahoma"/>
          </w:rPr>
          <w:t>1)  ..............................................................................................................</w:t>
        </w:r>
      </w:ins>
    </w:p>
    <w:p w14:paraId="25C0BBEF" w14:textId="77777777" w:rsidR="003C0372" w:rsidRPr="007D791F" w:rsidRDefault="003C0372" w:rsidP="003C0372">
      <w:pPr>
        <w:jc w:val="both"/>
        <w:rPr>
          <w:ins w:id="35" w:author="Jan Turski" w:date="2020-10-09T14:53:00Z"/>
          <w:rFonts w:ascii="Tahoma" w:hAnsi="Tahoma" w:cs="Tahoma"/>
        </w:rPr>
      </w:pPr>
      <w:ins w:id="36" w:author="Jan Turski" w:date="2020-10-09T14:53:00Z">
        <w:r w:rsidRPr="007D791F">
          <w:rPr>
            <w:rFonts w:ascii="Tahoma" w:hAnsi="Tahoma" w:cs="Tahoma"/>
          </w:rPr>
          <w:t>2)  ..............................................................................................................</w:t>
        </w:r>
      </w:ins>
    </w:p>
    <w:p w14:paraId="6DF686B4" w14:textId="77777777" w:rsidR="003C0372" w:rsidRPr="007D791F" w:rsidRDefault="003C0372" w:rsidP="003C0372">
      <w:pPr>
        <w:jc w:val="both"/>
        <w:rPr>
          <w:ins w:id="37" w:author="Jan Turski" w:date="2020-10-09T14:53:00Z"/>
          <w:rFonts w:ascii="Tahoma" w:hAnsi="Tahoma" w:cs="Tahoma"/>
        </w:rPr>
      </w:pPr>
      <w:ins w:id="38" w:author="Jan Turski" w:date="2020-10-09T14:53:00Z">
        <w:r w:rsidRPr="007D791F">
          <w:rPr>
            <w:rFonts w:ascii="Tahoma" w:hAnsi="Tahoma" w:cs="Tahoma"/>
          </w:rPr>
          <w:t>3)  ..............................................................................................................</w:t>
        </w:r>
      </w:ins>
    </w:p>
    <w:p w14:paraId="259AA127" w14:textId="77777777" w:rsidR="003C0372" w:rsidRPr="007D791F" w:rsidRDefault="003C0372" w:rsidP="003C0372">
      <w:pPr>
        <w:jc w:val="both"/>
        <w:rPr>
          <w:ins w:id="39" w:author="Jan Turski" w:date="2020-10-09T14:53:00Z"/>
          <w:rFonts w:ascii="Tahoma" w:hAnsi="Tahoma" w:cs="Tahoma"/>
        </w:rPr>
      </w:pPr>
      <w:ins w:id="40" w:author="Jan Turski" w:date="2020-10-09T14:53:00Z">
        <w:r w:rsidRPr="007D791F">
          <w:rPr>
            <w:rFonts w:ascii="Tahoma" w:hAnsi="Tahoma" w:cs="Tahoma"/>
          </w:rPr>
          <w:t>4)  ..............................................................................................................</w:t>
        </w:r>
      </w:ins>
    </w:p>
    <w:p w14:paraId="7A0CBA05" w14:textId="7BDA30C1" w:rsidR="003C0372" w:rsidRPr="007D791F" w:rsidRDefault="003C0372" w:rsidP="003C0372">
      <w:pPr>
        <w:rPr>
          <w:ins w:id="41" w:author="Jan Turski" w:date="2020-10-09T14:53:00Z"/>
          <w:rFonts w:ascii="Tahoma" w:hAnsi="Tahoma" w:cs="Tahoma"/>
        </w:rPr>
      </w:pPr>
      <w:ins w:id="42" w:author="Jan Turski" w:date="2020-10-09T14:53:00Z">
        <w:r w:rsidRPr="007D791F">
          <w:rPr>
            <w:rFonts w:ascii="Tahoma" w:hAnsi="Tahoma" w:cs="Tahoma"/>
          </w:rPr>
          <w:t xml:space="preserve">2. Zapisy ww. OWU mają zastosowanie, o ile nie są sprzeczne z zapisami </w:t>
        </w:r>
        <w:r>
          <w:rPr>
            <w:rFonts w:ascii="Tahoma" w:hAnsi="Tahoma" w:cs="Tahoma"/>
          </w:rPr>
          <w:t>SIWZ</w:t>
        </w:r>
        <w:r w:rsidRPr="007D791F">
          <w:rPr>
            <w:rFonts w:ascii="Tahoma" w:hAnsi="Tahoma" w:cs="Tahoma"/>
          </w:rPr>
          <w:t xml:space="preserve"> oraz przepisów przywołanych w ust. 1.</w:t>
        </w:r>
      </w:ins>
    </w:p>
    <w:p w14:paraId="09E273B4" w14:textId="77777777" w:rsidR="003C0372" w:rsidRPr="007D791F" w:rsidRDefault="003C0372" w:rsidP="00182B25">
      <w:pPr>
        <w:rPr>
          <w:rFonts w:ascii="Tahoma" w:hAnsi="Tahoma" w:cs="Tahoma"/>
        </w:rPr>
      </w:pPr>
    </w:p>
    <w:p w14:paraId="433618B0" w14:textId="6E640B64" w:rsidR="00DE4AB9" w:rsidRDefault="00182B25" w:rsidP="00DE4AB9">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del w:id="43" w:author="Jan Turski" w:date="2020-10-09T14:57:00Z">
        <w:r w:rsidRPr="007D791F" w:rsidDel="003C0372">
          <w:rPr>
            <w:rFonts w:ascii="Tahoma" w:hAnsi="Tahoma" w:cs="Tahoma"/>
          </w:rPr>
          <w:delText>11</w:delText>
        </w:r>
      </w:del>
      <w:ins w:id="44" w:author="Jan Turski" w:date="2020-10-09T14:57:00Z">
        <w:r w:rsidR="003C0372" w:rsidRPr="007D791F">
          <w:rPr>
            <w:rFonts w:ascii="Tahoma" w:hAnsi="Tahoma" w:cs="Tahoma"/>
          </w:rPr>
          <w:t>1</w:t>
        </w:r>
        <w:r w:rsidR="003C0372">
          <w:rPr>
            <w:rFonts w:ascii="Tahoma" w:hAnsi="Tahoma" w:cs="Tahoma"/>
          </w:rPr>
          <w:t>2</w:t>
        </w:r>
      </w:ins>
    </w:p>
    <w:p w14:paraId="0D5DF0F5" w14:textId="5891E9E0" w:rsidR="00DE4AB9" w:rsidRPr="006B386F" w:rsidRDefault="00DE4AB9" w:rsidP="00DE4AB9">
      <w:pPr>
        <w:pStyle w:val="Akapitzlist"/>
        <w:numPr>
          <w:ilvl w:val="1"/>
          <w:numId w:val="7"/>
        </w:numPr>
        <w:tabs>
          <w:tab w:val="clear" w:pos="1440"/>
          <w:tab w:val="num" w:pos="284"/>
        </w:tabs>
        <w:ind w:left="284" w:hanging="284"/>
        <w:rPr>
          <w:rFonts w:ascii="Tahoma" w:eastAsiaTheme="minorHAnsi" w:hAnsi="Tahoma" w:cs="Tahoma"/>
          <w:lang w:eastAsia="en-US"/>
        </w:rPr>
      </w:pPr>
      <w:r w:rsidRPr="006B386F">
        <w:rPr>
          <w:rFonts w:ascii="Tahoma" w:hAnsi="Tahoma" w:cs="Tahoma"/>
          <w:sz w:val="20"/>
          <w:szCs w:val="20"/>
        </w:rPr>
        <w:t xml:space="preserve">Wykonawca </w:t>
      </w:r>
      <w:r w:rsidRPr="006B386F">
        <w:rPr>
          <w:rFonts w:ascii="Tahoma" w:eastAsiaTheme="minorHAnsi" w:hAnsi="Tahoma" w:cs="Tahoma"/>
          <w:sz w:val="20"/>
          <w:szCs w:val="20"/>
          <w:lang w:eastAsia="en-US"/>
        </w:rPr>
        <w:t>zapłaci Zamawiającemu karę umowną za odstąpienie od umowy z przyczyn zależnych od Wykonawcy</w:t>
      </w:r>
      <w:r w:rsidR="008742AA" w:rsidRPr="006B386F">
        <w:rPr>
          <w:rFonts w:ascii="Tahoma" w:eastAsiaTheme="minorHAnsi" w:hAnsi="Tahoma" w:cs="Tahoma"/>
          <w:sz w:val="20"/>
          <w:szCs w:val="20"/>
          <w:lang w:eastAsia="en-US"/>
        </w:rPr>
        <w:t xml:space="preserve"> oraz opisanych w § </w:t>
      </w:r>
      <w:del w:id="45" w:author="Jan Turski" w:date="2020-10-09T14:57:00Z">
        <w:r w:rsidR="008742AA" w:rsidRPr="006B386F" w:rsidDel="003C0372">
          <w:rPr>
            <w:rFonts w:ascii="Tahoma" w:eastAsiaTheme="minorHAnsi" w:hAnsi="Tahoma" w:cs="Tahoma"/>
            <w:sz w:val="20"/>
            <w:szCs w:val="20"/>
            <w:lang w:eastAsia="en-US"/>
          </w:rPr>
          <w:delText xml:space="preserve">12 </w:delText>
        </w:r>
      </w:del>
      <w:ins w:id="46" w:author="Jan Turski" w:date="2020-10-09T14:57:00Z">
        <w:r w:rsidR="003C0372" w:rsidRPr="006B386F">
          <w:rPr>
            <w:rFonts w:ascii="Tahoma" w:eastAsiaTheme="minorHAnsi" w:hAnsi="Tahoma" w:cs="Tahoma"/>
            <w:sz w:val="20"/>
            <w:szCs w:val="20"/>
            <w:lang w:eastAsia="en-US"/>
          </w:rPr>
          <w:t>1</w:t>
        </w:r>
        <w:r w:rsidR="003C0372">
          <w:rPr>
            <w:rFonts w:ascii="Tahoma" w:eastAsiaTheme="minorHAnsi" w:hAnsi="Tahoma" w:cs="Tahoma"/>
            <w:sz w:val="20"/>
            <w:szCs w:val="20"/>
            <w:lang w:eastAsia="en-US"/>
          </w:rPr>
          <w:t>3</w:t>
        </w:r>
        <w:r w:rsidR="003C0372" w:rsidRPr="006B386F">
          <w:rPr>
            <w:rFonts w:ascii="Tahoma" w:eastAsiaTheme="minorHAnsi" w:hAnsi="Tahoma" w:cs="Tahoma"/>
            <w:sz w:val="20"/>
            <w:szCs w:val="20"/>
            <w:lang w:eastAsia="en-US"/>
          </w:rPr>
          <w:t xml:space="preserve"> </w:t>
        </w:r>
      </w:ins>
      <w:r w:rsidR="008742AA" w:rsidRPr="006B386F">
        <w:rPr>
          <w:rFonts w:ascii="Tahoma" w:eastAsiaTheme="minorHAnsi" w:hAnsi="Tahoma" w:cs="Tahoma"/>
          <w:sz w:val="20"/>
          <w:szCs w:val="20"/>
          <w:lang w:eastAsia="en-US"/>
        </w:rPr>
        <w:t>ust. 1</w:t>
      </w:r>
      <w:r w:rsidRPr="006B386F">
        <w:rPr>
          <w:rFonts w:ascii="Tahoma" w:eastAsiaTheme="minorHAnsi" w:hAnsi="Tahoma" w:cs="Tahoma"/>
          <w:sz w:val="20"/>
          <w:szCs w:val="20"/>
          <w:lang w:eastAsia="en-US"/>
        </w:rPr>
        <w:t xml:space="preserve"> - w wysokości 5% łącznej wartości zamówienia (składek) określonej w § </w:t>
      </w:r>
      <w:r w:rsidR="009E145D">
        <w:rPr>
          <w:rFonts w:ascii="Tahoma" w:eastAsiaTheme="minorHAnsi" w:hAnsi="Tahoma" w:cs="Tahoma"/>
          <w:sz w:val="20"/>
          <w:szCs w:val="20"/>
          <w:lang w:eastAsia="en-US"/>
        </w:rPr>
        <w:t>7</w:t>
      </w:r>
      <w:r w:rsidRPr="006B386F">
        <w:rPr>
          <w:rFonts w:ascii="Tahoma" w:eastAsiaTheme="minorHAnsi" w:hAnsi="Tahoma" w:cs="Tahoma"/>
          <w:sz w:val="20"/>
          <w:szCs w:val="20"/>
          <w:lang w:eastAsia="en-US"/>
        </w:rPr>
        <w:t>.</w:t>
      </w:r>
    </w:p>
    <w:p w14:paraId="67F19263" w14:textId="77777777" w:rsidR="00DE4AB9" w:rsidRPr="006B386F" w:rsidRDefault="00215D57" w:rsidP="00DE4AB9">
      <w:pPr>
        <w:pStyle w:val="Akapitzlist"/>
        <w:numPr>
          <w:ilvl w:val="1"/>
          <w:numId w:val="7"/>
        </w:numPr>
        <w:tabs>
          <w:tab w:val="clear" w:pos="1440"/>
          <w:tab w:val="num" w:pos="284"/>
        </w:tabs>
        <w:ind w:left="284" w:hanging="284"/>
        <w:rPr>
          <w:rFonts w:ascii="Tahoma" w:eastAsiaTheme="minorHAnsi" w:hAnsi="Tahoma" w:cs="Tahoma"/>
          <w:lang w:eastAsia="en-US"/>
        </w:rPr>
      </w:pPr>
      <w:r w:rsidRPr="006B386F">
        <w:rPr>
          <w:rFonts w:ascii="Tahoma" w:eastAsiaTheme="minorHAnsi" w:hAnsi="Tahoma" w:cs="Tahoma"/>
          <w:sz w:val="20"/>
          <w:szCs w:val="20"/>
          <w:lang w:eastAsia="en-US"/>
        </w:rPr>
        <w:t>Zamawiający</w:t>
      </w:r>
      <w:r w:rsidR="00DE4AB9" w:rsidRPr="006B386F">
        <w:rPr>
          <w:rFonts w:ascii="Tahoma" w:eastAsiaTheme="minorHAnsi" w:hAnsi="Tahoma" w:cs="Tahoma"/>
          <w:sz w:val="20"/>
          <w:szCs w:val="20"/>
          <w:lang w:eastAsia="en-US"/>
        </w:rPr>
        <w:t xml:space="preserve"> zapłaci </w:t>
      </w:r>
      <w:r w:rsidRPr="006B386F">
        <w:rPr>
          <w:rFonts w:ascii="Tahoma" w:eastAsiaTheme="minorHAnsi" w:hAnsi="Tahoma" w:cs="Tahoma"/>
          <w:sz w:val="20"/>
          <w:szCs w:val="20"/>
          <w:lang w:eastAsia="en-US"/>
        </w:rPr>
        <w:t>Wykonawcy</w:t>
      </w:r>
      <w:r w:rsidR="00DE4AB9" w:rsidRPr="006B386F">
        <w:rPr>
          <w:rFonts w:ascii="Tahoma" w:eastAsiaTheme="minorHAnsi" w:hAnsi="Tahoma" w:cs="Tahoma"/>
          <w:sz w:val="20"/>
          <w:szCs w:val="20"/>
          <w:lang w:eastAsia="en-US"/>
        </w:rPr>
        <w:t xml:space="preserve"> karę umowną za odstąpienie od umowy z przyczyn zależnych od </w:t>
      </w:r>
      <w:r w:rsidRPr="006B386F">
        <w:rPr>
          <w:rFonts w:ascii="Tahoma" w:eastAsiaTheme="minorHAnsi" w:hAnsi="Tahoma" w:cs="Tahoma"/>
          <w:sz w:val="20"/>
          <w:szCs w:val="20"/>
          <w:lang w:eastAsia="en-US"/>
        </w:rPr>
        <w:t>Zamawiającego</w:t>
      </w:r>
      <w:r w:rsidR="00DE4AB9" w:rsidRPr="006B386F">
        <w:rPr>
          <w:rFonts w:ascii="Tahoma" w:eastAsiaTheme="minorHAnsi" w:hAnsi="Tahoma" w:cs="Tahoma"/>
          <w:sz w:val="20"/>
          <w:szCs w:val="20"/>
          <w:lang w:eastAsia="en-US"/>
        </w:rPr>
        <w:t xml:space="preserve"> - w wysokości 5% łącznej wartości zamówienia (składek) określonej w § </w:t>
      </w:r>
      <w:r w:rsidR="009E145D">
        <w:rPr>
          <w:rFonts w:ascii="Tahoma" w:eastAsiaTheme="minorHAnsi" w:hAnsi="Tahoma" w:cs="Tahoma"/>
          <w:sz w:val="20"/>
          <w:szCs w:val="20"/>
          <w:lang w:eastAsia="en-US"/>
        </w:rPr>
        <w:t>7</w:t>
      </w:r>
      <w:r w:rsidR="00DE4AB9" w:rsidRPr="006B386F">
        <w:rPr>
          <w:rFonts w:ascii="Tahoma" w:eastAsiaTheme="minorHAnsi" w:hAnsi="Tahoma" w:cs="Tahoma"/>
          <w:sz w:val="20"/>
          <w:szCs w:val="20"/>
          <w:lang w:eastAsia="en-US"/>
        </w:rPr>
        <w:t>.</w:t>
      </w:r>
    </w:p>
    <w:p w14:paraId="3989C053" w14:textId="77777777" w:rsidR="00DE4AB9" w:rsidRPr="006B386F" w:rsidRDefault="00DE4AB9" w:rsidP="00DE4AB9">
      <w:pPr>
        <w:pStyle w:val="Akapitzlist"/>
        <w:numPr>
          <w:ilvl w:val="1"/>
          <w:numId w:val="7"/>
        </w:numPr>
        <w:tabs>
          <w:tab w:val="clear" w:pos="1440"/>
          <w:tab w:val="num" w:pos="284"/>
        </w:tabs>
        <w:ind w:left="284" w:hanging="284"/>
        <w:rPr>
          <w:rFonts w:ascii="Tahoma" w:eastAsiaTheme="minorHAnsi" w:hAnsi="Tahoma" w:cs="Tahoma"/>
          <w:lang w:eastAsia="en-US"/>
        </w:rPr>
      </w:pPr>
      <w:r w:rsidRPr="006B386F">
        <w:rPr>
          <w:rFonts w:ascii="Tahoma" w:eastAsiaTheme="minorHAnsi" w:hAnsi="Tahoma" w:cs="Tahoma"/>
          <w:sz w:val="20"/>
          <w:szCs w:val="20"/>
          <w:lang w:eastAsia="en-US"/>
        </w:rPr>
        <w:t>Kary umowne przewidziane w niniejszej umowie stają się dla Ubezpieczającego natychmiast wymagalne z chwilą zaistnienia okoliczności uzasadniających ich naliczenie.</w:t>
      </w:r>
    </w:p>
    <w:p w14:paraId="74A3FA41" w14:textId="77777777" w:rsidR="00DE4AB9" w:rsidRPr="006B386F" w:rsidRDefault="00DE4AB9" w:rsidP="00DE4AB9">
      <w:pPr>
        <w:pStyle w:val="Akapitzlist"/>
        <w:numPr>
          <w:ilvl w:val="1"/>
          <w:numId w:val="7"/>
        </w:numPr>
        <w:tabs>
          <w:tab w:val="clear" w:pos="1440"/>
          <w:tab w:val="num" w:pos="284"/>
        </w:tabs>
        <w:ind w:left="284" w:hanging="284"/>
        <w:rPr>
          <w:rFonts w:ascii="Tahoma" w:eastAsiaTheme="minorHAnsi" w:hAnsi="Tahoma" w:cs="Tahoma"/>
          <w:lang w:eastAsia="en-US"/>
        </w:rPr>
      </w:pPr>
      <w:r w:rsidRPr="006B386F">
        <w:rPr>
          <w:rFonts w:ascii="Tahoma" w:eastAsiaTheme="minorHAnsi" w:hAnsi="Tahoma" w:cs="Tahoma"/>
          <w:sz w:val="20"/>
          <w:szCs w:val="20"/>
          <w:lang w:eastAsia="en-US"/>
        </w:rPr>
        <w:t>Niezależnie od kar umownych, o których mowa w ust. 1 – 2 Strony mają prawo dochodzenia odszkodowania uzupełniającego w przypadku, gdy kary określone w ust. 1 - 2 nie pokrywają ich szkód.</w:t>
      </w:r>
      <w:r w:rsidRPr="006B386F">
        <w:rPr>
          <w:rFonts w:ascii="Tahoma" w:eastAsiaTheme="minorHAnsi" w:hAnsi="Tahoma" w:cs="Tahoma"/>
          <w:sz w:val="20"/>
          <w:szCs w:val="20"/>
          <w:lang w:eastAsia="en-US"/>
        </w:rPr>
        <w:tab/>
      </w:r>
    </w:p>
    <w:p w14:paraId="51C4821A" w14:textId="77777777" w:rsidR="00BE2B47" w:rsidRPr="006B386F" w:rsidRDefault="00BE2B47" w:rsidP="00BB048A">
      <w:pPr>
        <w:rPr>
          <w:rFonts w:ascii="Tahoma" w:hAnsi="Tahoma" w:cs="Tahoma"/>
        </w:rPr>
      </w:pPr>
    </w:p>
    <w:p w14:paraId="7AC00E43" w14:textId="37F80043" w:rsidR="00DE4AB9" w:rsidRPr="006B386F" w:rsidRDefault="00DE4AB9" w:rsidP="00DE4AB9">
      <w:pPr>
        <w:jc w:val="center"/>
        <w:rPr>
          <w:rFonts w:ascii="Tahoma" w:hAnsi="Tahoma" w:cs="Tahoma"/>
        </w:rPr>
      </w:pPr>
      <w:r w:rsidRPr="006B386F">
        <w:rPr>
          <w:rFonts w:ascii="Tahoma" w:hAnsi="Tahoma" w:cs="Tahoma"/>
        </w:rPr>
        <w:sym w:font="Times New Roman" w:char="00A7"/>
      </w:r>
      <w:r w:rsidRPr="006B386F">
        <w:rPr>
          <w:rFonts w:ascii="Tahoma" w:hAnsi="Tahoma" w:cs="Tahoma"/>
        </w:rPr>
        <w:t xml:space="preserve"> </w:t>
      </w:r>
      <w:del w:id="47" w:author="Jan Turski" w:date="2020-10-09T14:57:00Z">
        <w:r w:rsidRPr="006B386F" w:rsidDel="003C0372">
          <w:rPr>
            <w:rFonts w:ascii="Tahoma" w:hAnsi="Tahoma" w:cs="Tahoma"/>
          </w:rPr>
          <w:delText>12</w:delText>
        </w:r>
      </w:del>
      <w:ins w:id="48" w:author="Jan Turski" w:date="2020-10-09T14:57:00Z">
        <w:r w:rsidR="003C0372" w:rsidRPr="006B386F">
          <w:rPr>
            <w:rFonts w:ascii="Tahoma" w:hAnsi="Tahoma" w:cs="Tahoma"/>
          </w:rPr>
          <w:t>1</w:t>
        </w:r>
        <w:r w:rsidR="003C0372">
          <w:rPr>
            <w:rFonts w:ascii="Tahoma" w:hAnsi="Tahoma" w:cs="Tahoma"/>
          </w:rPr>
          <w:t>3</w:t>
        </w:r>
      </w:ins>
    </w:p>
    <w:p w14:paraId="34F012FB" w14:textId="77777777" w:rsidR="005C744F" w:rsidRPr="006B386F" w:rsidRDefault="00182B25" w:rsidP="005C744F">
      <w:pPr>
        <w:ind w:right="10"/>
        <w:jc w:val="both"/>
        <w:rPr>
          <w:rFonts w:ascii="Tahoma" w:hAnsi="Tahoma" w:cs="Tahoma"/>
          <w:color w:val="000000"/>
          <w:lang w:eastAsia="ja-JP"/>
        </w:rPr>
      </w:pPr>
      <w:r w:rsidRPr="006B386F">
        <w:rPr>
          <w:rFonts w:ascii="Tahoma" w:hAnsi="Tahoma" w:cs="Tahoma"/>
        </w:rPr>
        <w:t xml:space="preserve">1. </w:t>
      </w:r>
      <w:r w:rsidR="005C744F" w:rsidRPr="006B386F">
        <w:rPr>
          <w:rFonts w:ascii="Tahoma" w:hAnsi="Tahoma" w:cs="Tahoma"/>
          <w:color w:val="000000"/>
          <w:lang w:eastAsia="ja-JP"/>
        </w:rPr>
        <w:t xml:space="preserve">Zamawiającemu przysługuje prawo wypowiedzenia Umowy w trybie natychmiastowym </w:t>
      </w:r>
      <w:r w:rsidR="005C744F" w:rsidRPr="006B386F">
        <w:rPr>
          <w:rFonts w:ascii="Tahoma" w:hAnsi="Tahoma" w:cs="Tahoma"/>
          <w:color w:val="000000"/>
          <w:lang w:eastAsia="ja-JP"/>
        </w:rPr>
        <w:br/>
        <w:t>w następujących okolicznościach:</w:t>
      </w:r>
    </w:p>
    <w:p w14:paraId="7914FDB9" w14:textId="77777777" w:rsidR="005C744F" w:rsidRPr="006B386F" w:rsidRDefault="005C744F" w:rsidP="005C744F">
      <w:pPr>
        <w:ind w:left="454" w:right="10"/>
        <w:jc w:val="both"/>
        <w:rPr>
          <w:rFonts w:ascii="Tahoma" w:hAnsi="Tahoma" w:cs="Tahoma"/>
          <w:color w:val="000000"/>
          <w:lang w:eastAsia="ja-JP"/>
        </w:rPr>
      </w:pPr>
      <w:r w:rsidRPr="006B386F">
        <w:rPr>
          <w:rFonts w:ascii="Tahoma" w:hAnsi="Tahoma" w:cs="Tahoma"/>
          <w:color w:val="000000"/>
          <w:lang w:eastAsia="ja-JP"/>
        </w:rPr>
        <w:t>1) zostanie złożony wniosek o upadłość lub rozpocznie się proces likwidacji firmy Wykonawcy;</w:t>
      </w:r>
    </w:p>
    <w:p w14:paraId="35569A8B" w14:textId="77777777" w:rsidR="005C744F" w:rsidRPr="006B386F" w:rsidRDefault="005C744F" w:rsidP="005C744F">
      <w:pPr>
        <w:ind w:left="454" w:right="10"/>
        <w:jc w:val="both"/>
        <w:rPr>
          <w:rFonts w:ascii="Tahoma" w:hAnsi="Tahoma" w:cs="Tahoma"/>
          <w:color w:val="000000"/>
          <w:lang w:eastAsia="ja-JP"/>
        </w:rPr>
      </w:pPr>
      <w:r w:rsidRPr="006B386F">
        <w:rPr>
          <w:rFonts w:ascii="Tahoma" w:hAnsi="Tahoma" w:cs="Tahoma"/>
          <w:color w:val="000000"/>
          <w:lang w:eastAsia="ja-JP"/>
        </w:rPr>
        <w:t>2) zostanie wydany nakaz zajęcia majątku Wykonawcy;</w:t>
      </w:r>
    </w:p>
    <w:p w14:paraId="5673958B" w14:textId="77777777" w:rsidR="005C744F" w:rsidRPr="006B386F" w:rsidRDefault="005C744F" w:rsidP="005C744F">
      <w:pPr>
        <w:ind w:left="454" w:right="10"/>
        <w:jc w:val="both"/>
        <w:rPr>
          <w:rFonts w:ascii="Tahoma" w:hAnsi="Tahoma" w:cs="Tahoma"/>
          <w:color w:val="000000"/>
          <w:lang w:eastAsia="ja-JP"/>
        </w:rPr>
      </w:pPr>
      <w:r w:rsidRPr="006B386F">
        <w:rPr>
          <w:rFonts w:ascii="Tahoma" w:hAnsi="Tahoma" w:cs="Tahoma"/>
          <w:color w:val="000000"/>
          <w:lang w:eastAsia="ja-JP"/>
        </w:rPr>
        <w:t>3) Wykonawca przerwał realizację zamówienia, nie informując o tym pisemnie Zamawiającego, i przerwa ta trwa dłużej niż 30 dni</w:t>
      </w:r>
      <w:r w:rsidR="00905949" w:rsidRPr="006B386F">
        <w:rPr>
          <w:rFonts w:ascii="Tahoma" w:hAnsi="Tahoma" w:cs="Tahoma"/>
          <w:color w:val="000000"/>
          <w:lang w:eastAsia="ja-JP"/>
        </w:rPr>
        <w:t xml:space="preserve"> kalendarzowych</w:t>
      </w:r>
      <w:r w:rsidRPr="006B386F">
        <w:rPr>
          <w:rFonts w:ascii="Tahoma" w:hAnsi="Tahoma" w:cs="Tahoma"/>
          <w:color w:val="000000"/>
          <w:lang w:eastAsia="ja-JP"/>
        </w:rPr>
        <w:t xml:space="preserve">; </w:t>
      </w:r>
    </w:p>
    <w:p w14:paraId="2B3CE78A" w14:textId="77777777" w:rsidR="005C744F" w:rsidRPr="006B386F" w:rsidRDefault="005C744F" w:rsidP="005C744F">
      <w:pPr>
        <w:pStyle w:val="Akapitzlist"/>
        <w:numPr>
          <w:ilvl w:val="0"/>
          <w:numId w:val="31"/>
        </w:numPr>
        <w:ind w:right="10"/>
        <w:contextualSpacing/>
        <w:jc w:val="both"/>
        <w:rPr>
          <w:rFonts w:ascii="Tahoma" w:eastAsia="Times New Roman" w:hAnsi="Tahoma" w:cs="Tahoma"/>
          <w:color w:val="000000"/>
          <w:sz w:val="20"/>
          <w:szCs w:val="20"/>
          <w:lang w:eastAsia="ja-JP"/>
        </w:rPr>
      </w:pPr>
      <w:r w:rsidRPr="006B386F">
        <w:rPr>
          <w:rFonts w:ascii="Tahoma" w:eastAsia="Times New Roman" w:hAnsi="Tahoma" w:cs="Tahoma"/>
          <w:color w:val="000000"/>
          <w:sz w:val="20"/>
          <w:szCs w:val="20"/>
          <w:lang w:eastAsia="ja-JP"/>
        </w:rPr>
        <w:t xml:space="preserve">W przypadku, gdy Wykonawca nie wykonuje przedmiotu umowy w sposób prawidłowy pomimo uprzedniego dwukrotnego pisemnego wezwania go do tego przez Zamawiającego ze wskazaniem stwierdzonych przez Zamawiającego nieprawidłowości, Zamawiający może wypowiedzieć umowę z zachowaniem trzymiesięcznego okresu wypowiedzenia ze skutkiem na koniec miesiąca. </w:t>
      </w:r>
    </w:p>
    <w:p w14:paraId="5A8B5E24" w14:textId="77777777" w:rsidR="008742AA" w:rsidRPr="006B386F" w:rsidRDefault="005C744F" w:rsidP="008742AA">
      <w:pPr>
        <w:pStyle w:val="Akapitzlist"/>
        <w:numPr>
          <w:ilvl w:val="0"/>
          <w:numId w:val="31"/>
        </w:numPr>
        <w:ind w:right="10"/>
        <w:contextualSpacing/>
        <w:jc w:val="both"/>
        <w:rPr>
          <w:rFonts w:ascii="Tahoma" w:eastAsia="Times New Roman" w:hAnsi="Tahoma" w:cs="Tahoma"/>
          <w:color w:val="000000"/>
          <w:sz w:val="20"/>
          <w:szCs w:val="20"/>
          <w:lang w:eastAsia="ja-JP"/>
        </w:rPr>
      </w:pPr>
      <w:r w:rsidRPr="006B386F">
        <w:rPr>
          <w:rFonts w:ascii="Tahoma" w:eastAsia="Times New Roman" w:hAnsi="Tahoma" w:cs="Tahoma"/>
          <w:color w:val="000000"/>
          <w:sz w:val="20"/>
          <w:szCs w:val="20"/>
          <w:lang w:eastAsia="ja-JP"/>
        </w:rPr>
        <w:t xml:space="preserve">W przypadkach opisanych w ust. 1 i 2 </w:t>
      </w:r>
      <w:r w:rsidR="008742AA" w:rsidRPr="006B386F">
        <w:rPr>
          <w:rFonts w:ascii="Tahoma" w:eastAsia="Times New Roman" w:hAnsi="Tahoma" w:cs="Tahoma"/>
          <w:color w:val="000000"/>
          <w:sz w:val="20"/>
          <w:szCs w:val="20"/>
          <w:lang w:eastAsia="ja-JP"/>
        </w:rPr>
        <w:t xml:space="preserve">Wykonawca jest zobowiązany zwrócić zapłatę za niewykonany przedmiot umowy i </w:t>
      </w:r>
      <w:r w:rsidRPr="006B386F">
        <w:rPr>
          <w:rFonts w:ascii="Tahoma" w:eastAsia="Times New Roman" w:hAnsi="Tahoma" w:cs="Tahoma"/>
          <w:color w:val="000000"/>
          <w:sz w:val="20"/>
          <w:szCs w:val="20"/>
          <w:lang w:eastAsia="ja-JP"/>
        </w:rPr>
        <w:t>Wykonawca może żądać od Zamawia</w:t>
      </w:r>
      <w:r w:rsidR="00215D57" w:rsidRPr="006B386F">
        <w:rPr>
          <w:rFonts w:ascii="Tahoma" w:eastAsia="Times New Roman" w:hAnsi="Tahoma" w:cs="Tahoma"/>
          <w:color w:val="000000"/>
          <w:sz w:val="20"/>
          <w:szCs w:val="20"/>
          <w:lang w:eastAsia="ja-JP"/>
        </w:rPr>
        <w:t xml:space="preserve">jącego wyłącznie wynagrodzenia </w:t>
      </w:r>
      <w:r w:rsidRPr="006B386F">
        <w:rPr>
          <w:rFonts w:ascii="Tahoma" w:eastAsia="Times New Roman" w:hAnsi="Tahoma" w:cs="Tahoma"/>
          <w:color w:val="000000"/>
          <w:sz w:val="20"/>
          <w:szCs w:val="20"/>
          <w:lang w:eastAsia="ja-JP"/>
        </w:rPr>
        <w:t>z tytułu wykonania części Umowy (proporcjonalnie do okresu udzielanej ochrony ubezpieczeniowej).</w:t>
      </w:r>
    </w:p>
    <w:p w14:paraId="2FA77015" w14:textId="77777777" w:rsidR="005C744F" w:rsidRPr="006B386F" w:rsidRDefault="005C744F" w:rsidP="005C744F">
      <w:pPr>
        <w:numPr>
          <w:ilvl w:val="0"/>
          <w:numId w:val="31"/>
        </w:numPr>
        <w:ind w:right="10"/>
        <w:jc w:val="both"/>
        <w:rPr>
          <w:rFonts w:ascii="Tahoma" w:hAnsi="Tahoma" w:cs="Tahoma"/>
          <w:color w:val="000000"/>
          <w:lang w:eastAsia="ja-JP"/>
        </w:rPr>
      </w:pPr>
      <w:r w:rsidRPr="006B386F">
        <w:rPr>
          <w:rFonts w:ascii="Tahoma" w:hAnsi="Tahoma" w:cs="Tahoma"/>
          <w:color w:val="000000"/>
          <w:lang w:eastAsia="ja-JP"/>
        </w:rPr>
        <w:t>Zamawiającemu ponadto przysługuje prawo odstąpienia od umowy w przypadkach określonych w art. 145 Ustawy PZP. W takim przypadku Wykonawca może żądać wyłącznie wynagrodzenia należnego z tytułu wykonania części Umowy.</w:t>
      </w:r>
    </w:p>
    <w:p w14:paraId="4583A9C6" w14:textId="77777777" w:rsidR="005C744F" w:rsidRPr="006B386F" w:rsidRDefault="005C744F" w:rsidP="005C744F">
      <w:pPr>
        <w:numPr>
          <w:ilvl w:val="0"/>
          <w:numId w:val="31"/>
        </w:numPr>
        <w:ind w:right="10"/>
        <w:jc w:val="both"/>
        <w:rPr>
          <w:rFonts w:ascii="Tahoma" w:hAnsi="Tahoma" w:cs="Tahoma"/>
          <w:color w:val="000000"/>
          <w:lang w:eastAsia="ja-JP"/>
        </w:rPr>
      </w:pPr>
      <w:r w:rsidRPr="006B386F">
        <w:rPr>
          <w:rFonts w:ascii="Tahoma" w:hAnsi="Tahoma" w:cs="Tahoma"/>
        </w:rPr>
        <w:t>Odstąpienie od umowy lub wypowiedzenie umowy powinno nastąpić w formie pisemnej pod rygorem nieważności takiego oświadczenia i powinno zawierać uzasadnienie.</w:t>
      </w:r>
    </w:p>
    <w:p w14:paraId="6714EA18" w14:textId="77777777" w:rsidR="00182B25" w:rsidRDefault="00182B25" w:rsidP="00D431DE">
      <w:pPr>
        <w:rPr>
          <w:rFonts w:ascii="Tahoma" w:hAnsi="Tahoma" w:cs="Tahoma"/>
        </w:rPr>
      </w:pPr>
    </w:p>
    <w:p w14:paraId="28657A67" w14:textId="7510A64A" w:rsidR="00182B25" w:rsidRPr="007D791F" w:rsidRDefault="00182B25" w:rsidP="00182B25">
      <w:pPr>
        <w:jc w:val="center"/>
        <w:rPr>
          <w:rFonts w:ascii="Tahoma" w:hAnsi="Tahoma" w:cs="Tahoma"/>
        </w:rPr>
      </w:pPr>
      <w:r w:rsidRPr="007D791F">
        <w:rPr>
          <w:rFonts w:ascii="Tahoma" w:hAnsi="Tahoma" w:cs="Tahoma"/>
        </w:rPr>
        <w:fldChar w:fldCharType="begin"/>
      </w:r>
      <w:r w:rsidRPr="007D791F">
        <w:rPr>
          <w:rFonts w:ascii="Tahoma" w:hAnsi="Tahoma" w:cs="Tahoma"/>
        </w:rPr>
        <w:instrText>\SYMBOL 167 \f "Times New Roman CE"</w:instrText>
      </w:r>
      <w:r w:rsidRPr="007D791F">
        <w:rPr>
          <w:rFonts w:ascii="Tahoma" w:hAnsi="Tahoma" w:cs="Tahoma"/>
        </w:rPr>
        <w:fldChar w:fldCharType="end"/>
      </w:r>
      <w:r w:rsidR="00D431DE">
        <w:rPr>
          <w:rFonts w:ascii="Tahoma" w:hAnsi="Tahoma" w:cs="Tahoma"/>
        </w:rPr>
        <w:t xml:space="preserve"> </w:t>
      </w:r>
      <w:del w:id="49" w:author="Jan Turski" w:date="2020-10-09T14:57:00Z">
        <w:r w:rsidR="00D431DE" w:rsidDel="003C0372">
          <w:rPr>
            <w:rFonts w:ascii="Tahoma" w:hAnsi="Tahoma" w:cs="Tahoma"/>
          </w:rPr>
          <w:delText>13</w:delText>
        </w:r>
      </w:del>
      <w:ins w:id="50" w:author="Jan Turski" w:date="2020-10-09T14:57:00Z">
        <w:r w:rsidR="003C0372">
          <w:rPr>
            <w:rFonts w:ascii="Tahoma" w:hAnsi="Tahoma" w:cs="Tahoma"/>
          </w:rPr>
          <w:t>14</w:t>
        </w:r>
      </w:ins>
    </w:p>
    <w:p w14:paraId="58159988" w14:textId="77777777" w:rsidR="00182B25" w:rsidRPr="00A51F81" w:rsidRDefault="00182B25" w:rsidP="00182B25">
      <w:pPr>
        <w:numPr>
          <w:ilvl w:val="0"/>
          <w:numId w:val="4"/>
        </w:numPr>
        <w:ind w:right="-1"/>
        <w:jc w:val="both"/>
        <w:rPr>
          <w:rFonts w:ascii="Tahoma" w:hAnsi="Tahoma" w:cs="Tahoma"/>
        </w:rPr>
      </w:pPr>
      <w:r w:rsidRPr="00A51F81">
        <w:rPr>
          <w:rFonts w:ascii="Tahoma" w:hAnsi="Tahoma" w:cs="Tahoma"/>
        </w:rPr>
        <w:t>Zakazuje się zmian postanowień niniejszej umowy w stosunku do treści oferty, na podstawie której dokonano wyboru Wykonawcy, chyba że zachodzi co najmniej jedna z okoliczności określonych w art. 144 ust. 1 Ustawy PZP.</w:t>
      </w:r>
    </w:p>
    <w:p w14:paraId="4FAFE79F" w14:textId="77777777" w:rsidR="00182B25" w:rsidRPr="007D791F" w:rsidRDefault="00182B25" w:rsidP="00182B25">
      <w:pPr>
        <w:numPr>
          <w:ilvl w:val="0"/>
          <w:numId w:val="4"/>
        </w:numPr>
        <w:ind w:right="-1"/>
        <w:jc w:val="both"/>
        <w:rPr>
          <w:rFonts w:ascii="Tahoma" w:hAnsi="Tahoma" w:cs="Tahoma"/>
        </w:rPr>
      </w:pPr>
      <w:r w:rsidRPr="007D791F">
        <w:rPr>
          <w:rFonts w:ascii="Tahoma" w:hAnsi="Tahoma" w:cs="Tahoma"/>
        </w:rPr>
        <w:t>Zmiana postanowień niniejszej umowy może być dokonana przez obie strony w formie pisemnej w drodze aneksu do niniejszej umowy, pod rygorem nieważności takiej zmiany</w:t>
      </w:r>
      <w:r w:rsidR="0035070E">
        <w:rPr>
          <w:rFonts w:ascii="Tahoma" w:hAnsi="Tahoma" w:cs="Tahoma"/>
        </w:rPr>
        <w:t xml:space="preserve">, z zastrzeżeniem </w:t>
      </w:r>
      <w:r w:rsidR="0035070E">
        <w:rPr>
          <w:rFonts w:ascii="Tahoma" w:hAnsi="Tahoma" w:cs="Tahoma"/>
        </w:rPr>
        <w:br/>
      </w:r>
      <w:r w:rsidR="0035070E" w:rsidRPr="0035070E">
        <w:rPr>
          <w:rFonts w:ascii="Tahoma" w:hAnsi="Tahoma" w:cs="Tahoma"/>
        </w:rPr>
        <w:t>§ 16 ust. 4</w:t>
      </w:r>
      <w:r w:rsidRPr="007D791F">
        <w:rPr>
          <w:rFonts w:ascii="Tahoma" w:hAnsi="Tahoma" w:cs="Tahoma"/>
        </w:rPr>
        <w:t>.</w:t>
      </w:r>
    </w:p>
    <w:p w14:paraId="2A55AA36" w14:textId="77777777" w:rsidR="00182B25" w:rsidRDefault="00182B25" w:rsidP="009E145D">
      <w:pPr>
        <w:rPr>
          <w:rFonts w:ascii="Tahoma" w:hAnsi="Tahoma" w:cs="Tahoma"/>
        </w:rPr>
      </w:pPr>
    </w:p>
    <w:p w14:paraId="336F9F3A" w14:textId="4EE4B5D0" w:rsidR="00182B25" w:rsidRPr="007D791F" w:rsidRDefault="00182B25" w:rsidP="00182B25">
      <w:pPr>
        <w:jc w:val="center"/>
        <w:rPr>
          <w:rFonts w:ascii="Tahoma" w:hAnsi="Tahoma" w:cs="Tahoma"/>
        </w:rPr>
      </w:pPr>
      <w:r w:rsidRPr="007D791F">
        <w:rPr>
          <w:rFonts w:ascii="Tahoma" w:hAnsi="Tahoma" w:cs="Tahoma"/>
        </w:rPr>
        <w:sym w:font="Times New Roman" w:char="00A7"/>
      </w:r>
      <w:r w:rsidR="00D431DE">
        <w:rPr>
          <w:rFonts w:ascii="Tahoma" w:hAnsi="Tahoma" w:cs="Tahoma"/>
        </w:rPr>
        <w:t xml:space="preserve"> </w:t>
      </w:r>
      <w:del w:id="51" w:author="Jan Turski" w:date="2020-10-09T14:57:00Z">
        <w:r w:rsidR="00D431DE" w:rsidDel="003C0372">
          <w:rPr>
            <w:rFonts w:ascii="Tahoma" w:hAnsi="Tahoma" w:cs="Tahoma"/>
          </w:rPr>
          <w:delText>14</w:delText>
        </w:r>
      </w:del>
      <w:ins w:id="52" w:author="Jan Turski" w:date="2020-10-09T14:57:00Z">
        <w:r w:rsidR="003C0372">
          <w:rPr>
            <w:rFonts w:ascii="Tahoma" w:hAnsi="Tahoma" w:cs="Tahoma"/>
          </w:rPr>
          <w:t>15</w:t>
        </w:r>
      </w:ins>
    </w:p>
    <w:p w14:paraId="5C3C4418" w14:textId="6355C106" w:rsidR="00182B25" w:rsidRPr="007D791F" w:rsidRDefault="003C0372" w:rsidP="00182B25">
      <w:pPr>
        <w:ind w:left="284" w:right="-1"/>
        <w:jc w:val="both"/>
        <w:rPr>
          <w:rFonts w:ascii="Tahoma" w:hAnsi="Tahoma" w:cs="Tahoma"/>
        </w:rPr>
      </w:pPr>
      <w:ins w:id="53" w:author="Jan Turski" w:date="2020-10-09T14:58:00Z">
        <w:r>
          <w:rPr>
            <w:rFonts w:ascii="Tahoma" w:hAnsi="Tahoma" w:cs="Tahoma"/>
          </w:rPr>
          <w:t xml:space="preserve">1. </w:t>
        </w:r>
      </w:ins>
      <w:r w:rsidR="00182B25" w:rsidRPr="00F14815">
        <w:rPr>
          <w:rFonts w:ascii="Tahoma" w:hAnsi="Tahoma" w:cs="Tahoma"/>
        </w:rPr>
        <w:t>Zgodnie z art. 144 ust. 1 pkt. 1 Ustawy PZP Zamawiający</w:t>
      </w:r>
      <w:r w:rsidR="00182B25" w:rsidRPr="007D791F">
        <w:rPr>
          <w:rFonts w:ascii="Tahoma" w:hAnsi="Tahoma" w:cs="Tahoma"/>
        </w:rPr>
        <w:t xml:space="preserve"> przewiduje możliwość wprowadzenia niżej wymienionych zmi</w:t>
      </w:r>
      <w:r w:rsidR="00182B25">
        <w:rPr>
          <w:rFonts w:ascii="Tahoma" w:hAnsi="Tahoma" w:cs="Tahoma"/>
        </w:rPr>
        <w:t xml:space="preserve">an postanowień niniejszej umowy </w:t>
      </w:r>
      <w:r w:rsidR="00182B25" w:rsidRPr="007D791F">
        <w:rPr>
          <w:rFonts w:ascii="Tahoma" w:hAnsi="Tahoma" w:cs="Tahoma"/>
        </w:rPr>
        <w:t xml:space="preserve">w stosunku do treści oferty, na podstawie której dokonano wyboru Wykonawcy: </w:t>
      </w:r>
    </w:p>
    <w:p w14:paraId="0F0D2643" w14:textId="77777777" w:rsidR="005C744F" w:rsidRPr="007D791F" w:rsidRDefault="005C744F" w:rsidP="005C744F">
      <w:pPr>
        <w:numPr>
          <w:ilvl w:val="0"/>
          <w:numId w:val="10"/>
        </w:numPr>
        <w:ind w:right="-1"/>
        <w:jc w:val="both"/>
        <w:rPr>
          <w:rFonts w:ascii="Tahoma" w:hAnsi="Tahoma" w:cs="Tahoma"/>
        </w:rPr>
      </w:pPr>
      <w:r w:rsidRPr="007D791F">
        <w:rPr>
          <w:rFonts w:ascii="Tahoma" w:hAnsi="Tahoma" w:cs="Tahoma"/>
        </w:rPr>
        <w:t xml:space="preserve">zmiany terminów płatności, wysokości i liczby rat składki – taka zmiana zostanie dokonana, bez dodatkowej zwyżki składki, na pisemny wniosek Zamawiającego złożony przed upływem </w:t>
      </w:r>
      <w:r w:rsidRPr="007D791F">
        <w:rPr>
          <w:rFonts w:ascii="Tahoma" w:hAnsi="Tahoma" w:cs="Tahoma"/>
        </w:rPr>
        <w:lastRenderedPageBreak/>
        <w:t>terminu płatności składki przewidzianym w umowie oraz dokumentach ubezpieczenia po uprzedniej zgodzie Wykonawcy;</w:t>
      </w:r>
    </w:p>
    <w:p w14:paraId="06818E24" w14:textId="77777777" w:rsidR="005C744F" w:rsidRPr="00522A3C" w:rsidRDefault="005C744F" w:rsidP="005C744F">
      <w:pPr>
        <w:numPr>
          <w:ilvl w:val="0"/>
          <w:numId w:val="10"/>
        </w:numPr>
        <w:ind w:right="-1"/>
        <w:jc w:val="both"/>
        <w:rPr>
          <w:rFonts w:ascii="Tahoma" w:hAnsi="Tahoma" w:cs="Tahoma"/>
        </w:rPr>
      </w:pPr>
      <w:r w:rsidRPr="007D791F">
        <w:rPr>
          <w:rFonts w:ascii="Tahoma" w:hAnsi="Tahoma" w:cs="Tahoma"/>
        </w:rPr>
        <w:t xml:space="preserve">zmiany wysokości składki lub raty składki w ubezpieczeniach majątkowych w przypadku zmiany sumy    ubezpieczenia – w przypadku zmiany wartości majątku w okresie ubezpieczenia oraz </w:t>
      </w:r>
      <w:r w:rsidRPr="007D791F">
        <w:rPr>
          <w:rFonts w:ascii="Tahoma" w:hAnsi="Tahoma" w:cs="Tahoma"/>
        </w:rPr>
        <w:br/>
        <w:t xml:space="preserve">w wyniku nabycia składników majątkowych w okresie pomiędzy zebraniem danych </w:t>
      </w:r>
      <w:r w:rsidRPr="007D791F">
        <w:rPr>
          <w:rFonts w:ascii="Tahoma" w:hAnsi="Tahoma" w:cs="Tahoma"/>
        </w:rPr>
        <w:br/>
        <w:t xml:space="preserve">a rozpoczęciem </w:t>
      </w:r>
      <w:r w:rsidRPr="00522A3C">
        <w:rPr>
          <w:rFonts w:ascii="Tahoma" w:hAnsi="Tahoma" w:cs="Tahoma"/>
        </w:rPr>
        <w:t>okresu ubezpieczenia. Składka będzie rozliczana zgodnie z, określonymi w SIWZ, zapisami klauzuli warunków i taryf oraz klauzul automatycznego pokrycia;</w:t>
      </w:r>
    </w:p>
    <w:p w14:paraId="3336BE97" w14:textId="77777777" w:rsidR="005C744F" w:rsidRPr="006B386F" w:rsidRDefault="005C744F" w:rsidP="006B386F">
      <w:pPr>
        <w:numPr>
          <w:ilvl w:val="0"/>
          <w:numId w:val="10"/>
        </w:numPr>
        <w:ind w:right="-1"/>
        <w:jc w:val="both"/>
        <w:rPr>
          <w:rFonts w:ascii="Tahoma" w:hAnsi="Tahoma" w:cs="Tahoma"/>
        </w:rPr>
      </w:pPr>
      <w:r w:rsidRPr="00522A3C">
        <w:rPr>
          <w:rFonts w:ascii="Tahoma" w:hAnsi="Tahoma" w:cs="Tahoma"/>
        </w:rPr>
        <w:t xml:space="preserve">zmiany wysokości składki lub raty </w:t>
      </w:r>
      <w:r w:rsidRPr="006B386F">
        <w:rPr>
          <w:rFonts w:ascii="Tahoma" w:hAnsi="Tahoma" w:cs="Tahoma"/>
        </w:rPr>
        <w:t>składki w ubezpieczeniu odpowiedzialności cywilnej i ubezpieczeniach zawartych w systemie na pierwsze ryzyko w wyniku podwyższenia wysokości sumy gwarancyjnej i zmiany limitów odpowiedzialności</w:t>
      </w:r>
      <w:r w:rsidR="006B386F">
        <w:rPr>
          <w:rFonts w:ascii="Tahoma" w:hAnsi="Tahoma" w:cs="Tahoma"/>
        </w:rPr>
        <w:t xml:space="preserve"> </w:t>
      </w:r>
      <w:r w:rsidR="006B386F" w:rsidRPr="006B386F">
        <w:rPr>
          <w:rFonts w:ascii="Tahoma" w:hAnsi="Tahoma" w:cs="Tahoma"/>
        </w:rPr>
        <w:t>na wniosek Zamawiającego oraz za zgodą Wykonawcy. Zmiana taka będzie możliwa tylko pod warunkiem, że Zamawiający zaakceptuje propozycje Wykonawcy dotyczące tej zmiany</w:t>
      </w:r>
      <w:r w:rsidRPr="006B386F">
        <w:rPr>
          <w:rFonts w:ascii="Tahoma" w:hAnsi="Tahoma" w:cs="Tahoma"/>
        </w:rPr>
        <w:t>;</w:t>
      </w:r>
    </w:p>
    <w:p w14:paraId="563A7395" w14:textId="77777777" w:rsidR="005C744F" w:rsidRPr="00861A81" w:rsidRDefault="005C744F" w:rsidP="005C744F">
      <w:pPr>
        <w:numPr>
          <w:ilvl w:val="0"/>
          <w:numId w:val="10"/>
        </w:numPr>
        <w:ind w:right="-1"/>
        <w:jc w:val="both"/>
        <w:rPr>
          <w:rFonts w:ascii="Tahoma" w:hAnsi="Tahoma" w:cs="Tahoma"/>
        </w:rPr>
      </w:pPr>
      <w:r w:rsidRPr="006B386F">
        <w:rPr>
          <w:rFonts w:ascii="Tahoma" w:hAnsi="Tahoma" w:cs="Tahoma"/>
        </w:rPr>
        <w:t>zmiany wysokości składki w ubezpieczeniu mienia od wszystkich</w:t>
      </w:r>
      <w:r w:rsidRPr="004A0B27">
        <w:rPr>
          <w:rFonts w:ascii="Tahoma" w:hAnsi="Tahoma" w:cs="Tahoma"/>
        </w:rPr>
        <w:t xml:space="preserve"> </w:t>
      </w:r>
      <w:proofErr w:type="spellStart"/>
      <w:r w:rsidRPr="004A0B27">
        <w:rPr>
          <w:rFonts w:ascii="Tahoma" w:hAnsi="Tahoma" w:cs="Tahoma"/>
        </w:rPr>
        <w:t>ryzyk</w:t>
      </w:r>
      <w:proofErr w:type="spellEnd"/>
      <w:r w:rsidRPr="004A0B27">
        <w:rPr>
          <w:rFonts w:ascii="Tahoma" w:hAnsi="Tahoma" w:cs="Tahoma"/>
        </w:rPr>
        <w:t xml:space="preserve"> w przypadku zmiany</w:t>
      </w:r>
      <w:r w:rsidRPr="007D791F">
        <w:rPr>
          <w:rFonts w:ascii="Tahoma" w:hAnsi="Tahoma" w:cs="Tahoma"/>
        </w:rPr>
        <w:t xml:space="preserve"> sumy ubezpieczenia budynków i </w:t>
      </w:r>
      <w:r w:rsidRPr="00861A81">
        <w:rPr>
          <w:rFonts w:ascii="Tahoma" w:hAnsi="Tahoma" w:cs="Tahoma"/>
        </w:rPr>
        <w:t>budowli – w przypadku zmiany rodzaju wartości budynku/budowli (np. z wartości księgowej brutto na wartość odtworzeniową). Składka będzie rozliczana zgodnie z, określonymi w SIWZ, zapisami klauzuli warunków i taryf;</w:t>
      </w:r>
    </w:p>
    <w:p w14:paraId="1B70F4F8" w14:textId="77777777" w:rsidR="005C744F" w:rsidRPr="00861A81" w:rsidRDefault="005C744F" w:rsidP="005C744F">
      <w:pPr>
        <w:numPr>
          <w:ilvl w:val="0"/>
          <w:numId w:val="10"/>
        </w:numPr>
        <w:ind w:right="-1"/>
        <w:jc w:val="both"/>
        <w:rPr>
          <w:rFonts w:ascii="Tahoma" w:hAnsi="Tahoma" w:cs="Tahoma"/>
        </w:rPr>
      </w:pPr>
      <w:r w:rsidRPr="00861A81">
        <w:rPr>
          <w:rFonts w:ascii="Tahoma" w:hAnsi="Tahoma" w:cs="Tahoma"/>
        </w:rPr>
        <w:t>zmiany wysokości składki lub raty składki w ubezpieczeniu następstw nieszczęśliwych wypadków    ubezpieczenia – w przypadku zmiany liczby osób ubezpieczonych oraz wysokości sumy ubezpieczenia na osobę w okresie ubezpieczenia. Składka będzie rozliczana zgodnie z, określonymi w SIWZ, zapisami klauzuli warunków i taryf;</w:t>
      </w:r>
    </w:p>
    <w:p w14:paraId="57729FC4" w14:textId="77777777" w:rsidR="005C744F" w:rsidRPr="0067525B" w:rsidRDefault="005C744F" w:rsidP="005C744F">
      <w:pPr>
        <w:numPr>
          <w:ilvl w:val="0"/>
          <w:numId w:val="10"/>
        </w:numPr>
        <w:ind w:right="-1"/>
        <w:jc w:val="both"/>
        <w:rPr>
          <w:rFonts w:ascii="Tahoma" w:hAnsi="Tahoma" w:cs="Tahoma"/>
        </w:rPr>
      </w:pPr>
      <w:r w:rsidRPr="00861A81">
        <w:rPr>
          <w:rFonts w:ascii="Tahoma" w:hAnsi="Tahoma" w:cs="Tahoma"/>
        </w:rPr>
        <w:t xml:space="preserve">zmiany dotyczące liczby jednostek organizacyjnych </w:t>
      </w:r>
      <w:r w:rsidRPr="0067525B">
        <w:rPr>
          <w:rFonts w:ascii="Tahoma" w:hAnsi="Tahoma" w:cs="Tahoma"/>
        </w:rPr>
        <w:t>Zamawiającego i innych podmiotów (osób prawnych) podlegających ubezpieczeniu i ich formy prawnej - w przypadku:</w:t>
      </w:r>
    </w:p>
    <w:p w14:paraId="6367FB97" w14:textId="77777777" w:rsidR="005C744F" w:rsidRPr="0067525B" w:rsidRDefault="005C744F" w:rsidP="005C744F">
      <w:pPr>
        <w:numPr>
          <w:ilvl w:val="0"/>
          <w:numId w:val="12"/>
        </w:numPr>
        <w:ind w:right="-1"/>
        <w:jc w:val="both"/>
        <w:rPr>
          <w:rFonts w:ascii="Tahoma" w:hAnsi="Tahoma" w:cs="Tahoma"/>
        </w:rPr>
      </w:pPr>
      <w:r w:rsidRPr="0067525B">
        <w:rPr>
          <w:rFonts w:ascii="Tahoma" w:hAnsi="Tahoma" w:cs="Tahoma"/>
        </w:rPr>
        <w:t>powstania nowych jednostek/osób prawnych (w wyniku utworzenia, połączenia lub wyodrębniania) - składka będzie rozliczana bądź naliczana zgodnie z, określonymi w SIWZ, zapisami klauzuli warunków i taryf;</w:t>
      </w:r>
    </w:p>
    <w:p w14:paraId="272BC472" w14:textId="77777777" w:rsidR="005C744F" w:rsidRPr="0067525B" w:rsidRDefault="005C744F" w:rsidP="006B386F">
      <w:pPr>
        <w:numPr>
          <w:ilvl w:val="0"/>
          <w:numId w:val="12"/>
        </w:numPr>
        <w:ind w:right="-1"/>
        <w:jc w:val="both"/>
        <w:rPr>
          <w:rFonts w:ascii="Tahoma" w:hAnsi="Tahoma" w:cs="Tahoma"/>
        </w:rPr>
      </w:pPr>
      <w:r w:rsidRPr="0067525B">
        <w:rPr>
          <w:rFonts w:ascii="Tahoma" w:hAnsi="Tahoma" w:cs="Tahoma"/>
        </w:rPr>
        <w:t xml:space="preserve">przekształcenia jednostki/osoby prawnej – warunki ubezpieczenia będą nie gorsze jak dla jednostki/osoby prawnej pierwotnej;  </w:t>
      </w:r>
    </w:p>
    <w:p w14:paraId="551C152A" w14:textId="77777777" w:rsidR="005C744F" w:rsidRPr="007D791F" w:rsidRDefault="005C744F" w:rsidP="005C744F">
      <w:pPr>
        <w:numPr>
          <w:ilvl w:val="0"/>
          <w:numId w:val="12"/>
        </w:numPr>
        <w:tabs>
          <w:tab w:val="num" w:pos="1134"/>
        </w:tabs>
        <w:ind w:right="-1"/>
        <w:jc w:val="both"/>
        <w:rPr>
          <w:rFonts w:ascii="Tahoma" w:hAnsi="Tahoma" w:cs="Tahoma"/>
        </w:rPr>
      </w:pPr>
      <w:r w:rsidRPr="0067525B">
        <w:rPr>
          <w:rFonts w:ascii="Tahoma" w:hAnsi="Tahoma" w:cs="Tahoma"/>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w:t>
      </w:r>
      <w:r w:rsidRPr="007D791F">
        <w:rPr>
          <w:rFonts w:ascii="Tahoma" w:hAnsi="Tahoma" w:cs="Tahoma"/>
        </w:rPr>
        <w:t xml:space="preserve"> nie gorszych jak dla jednostki zlikwidowanej.</w:t>
      </w:r>
    </w:p>
    <w:p w14:paraId="3164DE99" w14:textId="77777777" w:rsidR="005C744F" w:rsidRPr="007D791F" w:rsidRDefault="005C744F" w:rsidP="005C744F">
      <w:pPr>
        <w:numPr>
          <w:ilvl w:val="0"/>
          <w:numId w:val="12"/>
        </w:numPr>
        <w:tabs>
          <w:tab w:val="num" w:pos="1134"/>
        </w:tabs>
        <w:ind w:right="-1"/>
        <w:jc w:val="both"/>
        <w:rPr>
          <w:rFonts w:ascii="Tahoma" w:hAnsi="Tahoma" w:cs="Tahoma"/>
        </w:rPr>
      </w:pPr>
      <w:r w:rsidRPr="007D791F">
        <w:rPr>
          <w:rFonts w:ascii="Tahoma" w:hAnsi="Tahoma" w:cs="Tahoma"/>
        </w:rPr>
        <w:t xml:space="preserve">włączenia dodatkowych </w:t>
      </w:r>
      <w:r w:rsidRPr="0067525B">
        <w:rPr>
          <w:rFonts w:ascii="Tahoma" w:hAnsi="Tahoma" w:cs="Tahoma"/>
        </w:rPr>
        <w:t>jednostek/osób prawnych do ubezpieczenia w okresie realizacji zamówienia, na wniosek Zamawiającego i za zgodą Wykonawcy – dotyczy to jednostek/osób prawnych, które nie były wykazane do ubezpieczenia w chwili udzielenia zamówienia publicznego Wykonawcy</w:t>
      </w:r>
      <w:r w:rsidRPr="007D791F">
        <w:rPr>
          <w:rFonts w:ascii="Tahoma" w:hAnsi="Tahoma" w:cs="Tahoma"/>
        </w:rPr>
        <w:t>;</w:t>
      </w:r>
    </w:p>
    <w:p w14:paraId="05BC7478" w14:textId="77777777" w:rsidR="005C744F" w:rsidRPr="007D791F" w:rsidRDefault="005C744F" w:rsidP="006B386F">
      <w:pPr>
        <w:numPr>
          <w:ilvl w:val="0"/>
          <w:numId w:val="10"/>
        </w:numPr>
        <w:ind w:right="-1"/>
        <w:jc w:val="both"/>
        <w:rPr>
          <w:rFonts w:ascii="Tahoma" w:hAnsi="Tahoma" w:cs="Tahoma"/>
        </w:rPr>
      </w:pPr>
      <w:r w:rsidRPr="007D791F">
        <w:rPr>
          <w:rFonts w:ascii="Tahoma" w:hAnsi="Tahoma" w:cs="Tahoma"/>
        </w:rPr>
        <w:t>korzystnej dla Zamawiającego zmiany zakresu ubezpieczenia wynikające ze zmian OWU Wykonawcy oraz wprowadzenia nowych klauzul za zgodą Zamawiającego i Wykonawcy bez dodatkowej zwyżki składki;</w:t>
      </w:r>
    </w:p>
    <w:p w14:paraId="29CCCDC0" w14:textId="77777777" w:rsidR="005C744F" w:rsidRPr="006B386F" w:rsidRDefault="005C744F" w:rsidP="006B386F">
      <w:pPr>
        <w:numPr>
          <w:ilvl w:val="0"/>
          <w:numId w:val="10"/>
        </w:numPr>
        <w:ind w:right="-1"/>
        <w:jc w:val="both"/>
        <w:rPr>
          <w:rFonts w:ascii="Tahoma" w:hAnsi="Tahoma" w:cs="Tahoma"/>
        </w:rPr>
      </w:pPr>
      <w:r w:rsidRPr="006B386F">
        <w:rPr>
          <w:rFonts w:ascii="Tahoma" w:hAnsi="Tahoma" w:cs="Tahoma"/>
        </w:rPr>
        <w:t>zmiany zakresu ubezpieczenia wynikająca ze zmian przepisów prawnych,</w:t>
      </w:r>
      <w:r w:rsidR="006B386F">
        <w:rPr>
          <w:rFonts w:ascii="Tahoma" w:hAnsi="Tahoma" w:cs="Tahoma"/>
        </w:rPr>
        <w:t xml:space="preserve"> </w:t>
      </w:r>
      <w:r w:rsidR="006B386F" w:rsidRPr="006B386F">
        <w:rPr>
          <w:rFonts w:ascii="Tahoma" w:hAnsi="Tahoma" w:cs="Tahoma"/>
        </w:rPr>
        <w:t>co może wiązać się ze zmianą wysokości składki (wartości zamówienia)</w:t>
      </w:r>
      <w:r w:rsidR="006B386F">
        <w:rPr>
          <w:rFonts w:ascii="Tahoma" w:hAnsi="Tahoma" w:cs="Tahoma"/>
        </w:rPr>
        <w:t>.</w:t>
      </w:r>
    </w:p>
    <w:p w14:paraId="0B899E4B" w14:textId="77777777" w:rsidR="003C0372" w:rsidRPr="00A14EE2" w:rsidRDefault="003C0372" w:rsidP="003C0372">
      <w:pPr>
        <w:ind w:right="-1"/>
        <w:jc w:val="both"/>
        <w:rPr>
          <w:ins w:id="54" w:author="Jan Turski" w:date="2020-10-09T14:58:00Z"/>
          <w:rFonts w:ascii="Tahoma" w:hAnsi="Tahoma" w:cs="Tahoma"/>
          <w:rPrChange w:id="55" w:author="Anna Wieczysta" w:date="2020-10-12T08:32:00Z">
            <w:rPr>
              <w:ins w:id="56" w:author="Jan Turski" w:date="2020-10-09T14:58:00Z"/>
              <w:rFonts w:ascii="Tahoma" w:hAnsi="Tahoma" w:cs="Tahoma"/>
              <w:color w:val="FF0000"/>
              <w:highlight w:val="yellow"/>
            </w:rPr>
          </w:rPrChange>
        </w:rPr>
      </w:pPr>
      <w:ins w:id="57" w:author="Jan Turski" w:date="2020-10-09T14:58:00Z">
        <w:r w:rsidRPr="00A14EE2">
          <w:rPr>
            <w:rFonts w:ascii="Tahoma" w:hAnsi="Tahoma" w:cs="Tahoma"/>
            <w:rPrChange w:id="58" w:author="Anna Wieczysta" w:date="2020-10-12T08:32:00Z">
              <w:rPr>
                <w:rFonts w:ascii="Tahoma" w:hAnsi="Tahoma" w:cs="Tahoma"/>
                <w:color w:val="FF0000"/>
                <w:highlight w:val="yellow"/>
              </w:rPr>
            </w:rPrChange>
          </w:rPr>
          <w:t>2. Zgodnie z art. 142 ust. 5 Ustawy PZP, wynagrodzenie wykonawcy (składka ubezpieczeniowa) może ulec zmianie w przypadku:</w:t>
        </w:r>
      </w:ins>
    </w:p>
    <w:p w14:paraId="398A6675" w14:textId="77777777" w:rsidR="003C0372" w:rsidRPr="00A14EE2" w:rsidRDefault="003C0372" w:rsidP="003C0372">
      <w:pPr>
        <w:ind w:left="426" w:right="-1"/>
        <w:jc w:val="both"/>
        <w:rPr>
          <w:ins w:id="59" w:author="Jan Turski" w:date="2020-10-09T14:58:00Z"/>
          <w:rFonts w:ascii="Tahoma" w:hAnsi="Tahoma" w:cs="Tahoma"/>
          <w:rPrChange w:id="60" w:author="Anna Wieczysta" w:date="2020-10-12T08:32:00Z">
            <w:rPr>
              <w:ins w:id="61" w:author="Jan Turski" w:date="2020-10-09T14:58:00Z"/>
              <w:rFonts w:ascii="Tahoma" w:hAnsi="Tahoma" w:cs="Tahoma"/>
              <w:color w:val="FF0000"/>
              <w:highlight w:val="yellow"/>
            </w:rPr>
          </w:rPrChange>
        </w:rPr>
      </w:pPr>
      <w:ins w:id="62" w:author="Jan Turski" w:date="2020-10-09T14:58:00Z">
        <w:r w:rsidRPr="00A14EE2">
          <w:rPr>
            <w:rFonts w:ascii="Tahoma" w:hAnsi="Tahoma" w:cs="Tahoma"/>
            <w:rPrChange w:id="63" w:author="Anna Wieczysta" w:date="2020-10-12T08:32:00Z">
              <w:rPr>
                <w:rFonts w:ascii="Tahoma" w:hAnsi="Tahoma" w:cs="Tahoma"/>
                <w:color w:val="FF0000"/>
                <w:highlight w:val="yellow"/>
              </w:rPr>
            </w:rPrChange>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ins>
    </w:p>
    <w:p w14:paraId="0D896DB9" w14:textId="77777777" w:rsidR="003C0372" w:rsidRPr="00A14EE2" w:rsidRDefault="003C0372" w:rsidP="003C0372">
      <w:pPr>
        <w:ind w:right="-1" w:firstLine="426"/>
        <w:jc w:val="both"/>
        <w:rPr>
          <w:ins w:id="64" w:author="Jan Turski" w:date="2020-10-09T14:58:00Z"/>
          <w:rFonts w:ascii="Tahoma" w:hAnsi="Tahoma" w:cs="Tahoma"/>
          <w:rPrChange w:id="65" w:author="Anna Wieczysta" w:date="2020-10-12T08:32:00Z">
            <w:rPr>
              <w:ins w:id="66" w:author="Jan Turski" w:date="2020-10-09T14:58:00Z"/>
              <w:rFonts w:ascii="Tahoma" w:hAnsi="Tahoma" w:cs="Tahoma"/>
              <w:color w:val="FF0000"/>
              <w:highlight w:val="yellow"/>
            </w:rPr>
          </w:rPrChange>
        </w:rPr>
      </w:pPr>
      <w:ins w:id="67" w:author="Jan Turski" w:date="2020-10-09T14:58:00Z">
        <w:r w:rsidRPr="00A14EE2">
          <w:rPr>
            <w:rFonts w:ascii="Tahoma" w:hAnsi="Tahoma" w:cs="Tahoma"/>
            <w:rPrChange w:id="68" w:author="Anna Wieczysta" w:date="2020-10-12T08:32:00Z">
              <w:rPr>
                <w:rFonts w:ascii="Tahoma" w:hAnsi="Tahoma" w:cs="Tahoma"/>
                <w:color w:val="FF0000"/>
                <w:highlight w:val="yellow"/>
              </w:rPr>
            </w:rPrChange>
          </w:rPr>
          <w:t>2) zmiany:</w:t>
        </w:r>
      </w:ins>
    </w:p>
    <w:p w14:paraId="6C43162A" w14:textId="77777777" w:rsidR="003C0372" w:rsidRPr="00A14EE2" w:rsidRDefault="003C0372" w:rsidP="003C0372">
      <w:pPr>
        <w:pStyle w:val="Akapitzlist"/>
        <w:numPr>
          <w:ilvl w:val="3"/>
          <w:numId w:val="5"/>
        </w:numPr>
        <w:ind w:left="1134" w:hanging="425"/>
        <w:jc w:val="both"/>
        <w:rPr>
          <w:ins w:id="69" w:author="Jan Turski" w:date="2020-10-09T14:58:00Z"/>
          <w:rFonts w:ascii="Tahoma" w:hAnsi="Tahoma" w:cs="Tahoma"/>
          <w:sz w:val="20"/>
          <w:szCs w:val="20"/>
          <w:rPrChange w:id="70" w:author="Anna Wieczysta" w:date="2020-10-12T08:32:00Z">
            <w:rPr>
              <w:ins w:id="71" w:author="Jan Turski" w:date="2020-10-09T14:58:00Z"/>
              <w:rFonts w:ascii="Tahoma" w:hAnsi="Tahoma" w:cs="Tahoma"/>
              <w:color w:val="FF0000"/>
              <w:sz w:val="20"/>
              <w:szCs w:val="20"/>
              <w:highlight w:val="yellow"/>
            </w:rPr>
          </w:rPrChange>
        </w:rPr>
      </w:pPr>
      <w:ins w:id="72" w:author="Jan Turski" w:date="2020-10-09T14:58:00Z">
        <w:r w:rsidRPr="00A14EE2">
          <w:rPr>
            <w:rFonts w:ascii="Tahoma" w:hAnsi="Tahoma" w:cs="Tahoma"/>
            <w:sz w:val="20"/>
            <w:szCs w:val="20"/>
            <w:rPrChange w:id="73" w:author="Anna Wieczysta" w:date="2020-10-12T08:32:00Z">
              <w:rPr>
                <w:rFonts w:ascii="Tahoma" w:hAnsi="Tahoma" w:cs="Tahoma"/>
                <w:color w:val="FF0000"/>
                <w:sz w:val="20"/>
                <w:szCs w:val="20"/>
                <w:highlight w:val="yellow"/>
              </w:rPr>
            </w:rPrChange>
          </w:rPr>
          <w:t>wysokości minimalnego wynagrodzenia za pracę albo wysokości minimalnej stawki godzinowej, ustalonych na podstawie przepisów o minimalnym wynagrodzeniu za pracę,</w:t>
        </w:r>
      </w:ins>
    </w:p>
    <w:p w14:paraId="64B63FCB" w14:textId="77777777" w:rsidR="003C0372" w:rsidRPr="00A14EE2" w:rsidRDefault="003C0372" w:rsidP="003C0372">
      <w:pPr>
        <w:pStyle w:val="Akapitzlist"/>
        <w:numPr>
          <w:ilvl w:val="3"/>
          <w:numId w:val="5"/>
        </w:numPr>
        <w:ind w:left="1134" w:hanging="425"/>
        <w:jc w:val="both"/>
        <w:rPr>
          <w:ins w:id="74" w:author="Jan Turski" w:date="2020-10-09T14:58:00Z"/>
          <w:rFonts w:ascii="Tahoma" w:hAnsi="Tahoma" w:cs="Tahoma"/>
          <w:sz w:val="20"/>
          <w:szCs w:val="20"/>
          <w:rPrChange w:id="75" w:author="Anna Wieczysta" w:date="2020-10-12T08:32:00Z">
            <w:rPr>
              <w:ins w:id="76" w:author="Jan Turski" w:date="2020-10-09T14:58:00Z"/>
              <w:rFonts w:ascii="Tahoma" w:hAnsi="Tahoma" w:cs="Tahoma"/>
              <w:color w:val="FF0000"/>
              <w:sz w:val="20"/>
              <w:szCs w:val="20"/>
              <w:highlight w:val="yellow"/>
            </w:rPr>
          </w:rPrChange>
        </w:rPr>
      </w:pPr>
      <w:ins w:id="77" w:author="Jan Turski" w:date="2020-10-09T14:58:00Z">
        <w:r w:rsidRPr="00A14EE2">
          <w:rPr>
            <w:rFonts w:ascii="Tahoma" w:hAnsi="Tahoma" w:cs="Tahoma"/>
            <w:sz w:val="20"/>
            <w:szCs w:val="20"/>
            <w:rPrChange w:id="78" w:author="Anna Wieczysta" w:date="2020-10-12T08:32:00Z">
              <w:rPr>
                <w:rFonts w:ascii="Tahoma" w:hAnsi="Tahoma" w:cs="Tahoma"/>
                <w:color w:val="FF0000"/>
                <w:sz w:val="20"/>
                <w:szCs w:val="20"/>
                <w:highlight w:val="yellow"/>
              </w:rPr>
            </w:rPrChange>
          </w:rPr>
          <w:t>zasad podlegania ubezpieczeniom społecznym lub ubezpieczeniu zdrowotnemu lub wysokości stawki/ składki na ubezpieczenie społeczne lub zdrowotne,</w:t>
        </w:r>
      </w:ins>
    </w:p>
    <w:p w14:paraId="3EBA365F" w14:textId="77777777" w:rsidR="003C0372" w:rsidRPr="00A14EE2" w:rsidRDefault="003C0372" w:rsidP="003C0372">
      <w:pPr>
        <w:pStyle w:val="Akapitzlist"/>
        <w:numPr>
          <w:ilvl w:val="3"/>
          <w:numId w:val="5"/>
        </w:numPr>
        <w:ind w:left="1134" w:hanging="425"/>
        <w:jc w:val="both"/>
        <w:rPr>
          <w:ins w:id="79" w:author="Jan Turski" w:date="2020-10-09T14:58:00Z"/>
          <w:rFonts w:ascii="Tahoma" w:hAnsi="Tahoma" w:cs="Tahoma"/>
          <w:sz w:val="20"/>
          <w:szCs w:val="20"/>
          <w:rPrChange w:id="80" w:author="Anna Wieczysta" w:date="2020-10-12T08:32:00Z">
            <w:rPr>
              <w:ins w:id="81" w:author="Jan Turski" w:date="2020-10-09T14:58:00Z"/>
              <w:rFonts w:ascii="Tahoma" w:hAnsi="Tahoma" w:cs="Tahoma"/>
              <w:color w:val="FF0000"/>
              <w:sz w:val="20"/>
              <w:szCs w:val="20"/>
              <w:highlight w:val="yellow"/>
            </w:rPr>
          </w:rPrChange>
        </w:rPr>
      </w:pPr>
      <w:ins w:id="82" w:author="Jan Turski" w:date="2020-10-09T14:58:00Z">
        <w:r w:rsidRPr="00A14EE2">
          <w:rPr>
            <w:rFonts w:ascii="Tahoma" w:hAnsi="Tahoma" w:cs="Tahoma"/>
            <w:sz w:val="20"/>
            <w:szCs w:val="20"/>
            <w:rPrChange w:id="83" w:author="Anna Wieczysta" w:date="2020-10-12T08:32:00Z">
              <w:rPr>
                <w:rFonts w:ascii="Tahoma" w:hAnsi="Tahoma" w:cs="Tahoma"/>
                <w:color w:val="FF0000"/>
                <w:sz w:val="20"/>
                <w:szCs w:val="20"/>
                <w:highlight w:val="yellow"/>
              </w:rPr>
            </w:rPrChange>
          </w:rPr>
          <w:t>zasad gromadzenia i wysokości wpłat do pracowniczych planów kapitałowych, o których mowa w ustawie z dnia 4 października 2018 r. o pracowniczych planach kapitałowych,</w:t>
        </w:r>
      </w:ins>
    </w:p>
    <w:p w14:paraId="08C4BC5F" w14:textId="77777777" w:rsidR="003C0372" w:rsidRPr="00A14EE2" w:rsidRDefault="003C0372" w:rsidP="003C0372">
      <w:pPr>
        <w:ind w:left="426" w:right="-1"/>
        <w:jc w:val="both"/>
        <w:rPr>
          <w:ins w:id="84" w:author="Jan Turski" w:date="2020-10-09T14:58:00Z"/>
          <w:rFonts w:ascii="Tahoma" w:hAnsi="Tahoma" w:cs="Tahoma"/>
          <w:rPrChange w:id="85" w:author="Anna Wieczysta" w:date="2020-10-12T08:32:00Z">
            <w:rPr>
              <w:ins w:id="86" w:author="Jan Turski" w:date="2020-10-09T14:58:00Z"/>
              <w:rFonts w:ascii="Tahoma" w:hAnsi="Tahoma" w:cs="Tahoma"/>
              <w:color w:val="FF0000"/>
            </w:rPr>
          </w:rPrChange>
        </w:rPr>
      </w:pPr>
      <w:ins w:id="87" w:author="Jan Turski" w:date="2020-10-09T14:58:00Z">
        <w:r w:rsidRPr="00A14EE2">
          <w:rPr>
            <w:rFonts w:ascii="Tahoma" w:hAnsi="Tahoma" w:cs="Tahoma"/>
            <w:rPrChange w:id="88" w:author="Anna Wieczysta" w:date="2020-10-12T08:32:00Z">
              <w:rPr>
                <w:rFonts w:ascii="Tahoma" w:hAnsi="Tahoma" w:cs="Tahoma"/>
                <w:color w:val="FF0000"/>
                <w:highlight w:val="yellow"/>
              </w:rPr>
            </w:rPrChange>
          </w:rPr>
          <w:t xml:space="preserve">- pod warunkiem, że zmiany, o których mowa w pkt a) - c) powyżej będą miały wpływ na koszty wykonania zamówienia przez Wykonawcę oraz Wykonawca udowodni Zamawiającemu, że mają one wpływ na koszty wykonania zamówienia przez Wykonawcę, tj. Wykonawca przedstawi </w:t>
        </w:r>
        <w:r w:rsidRPr="00A14EE2">
          <w:rPr>
            <w:rFonts w:ascii="Tahoma" w:hAnsi="Tahoma" w:cs="Tahoma"/>
            <w:rPrChange w:id="89" w:author="Anna Wieczysta" w:date="2020-10-12T08:32:00Z">
              <w:rPr>
                <w:rFonts w:ascii="Tahoma" w:hAnsi="Tahoma" w:cs="Tahoma"/>
                <w:color w:val="FF0000"/>
                <w:highlight w:val="yellow"/>
              </w:rPr>
            </w:rPrChange>
          </w:rPr>
          <w:lastRenderedPageBreak/>
          <w:t>Zamawiającemu szczegółową kalkulację wpływu opisanych w pkt. a) – c) zmian na koszty realizacji zamówienia przez Wykonawcę.</w:t>
        </w:r>
      </w:ins>
    </w:p>
    <w:p w14:paraId="30FE1465" w14:textId="77777777" w:rsidR="00182B25" w:rsidRPr="00A14EE2" w:rsidRDefault="00182B25" w:rsidP="00182B25">
      <w:pPr>
        <w:rPr>
          <w:rFonts w:ascii="Tahoma" w:hAnsi="Tahoma" w:cs="Tahoma"/>
        </w:rPr>
      </w:pPr>
    </w:p>
    <w:p w14:paraId="0E29AF3C" w14:textId="77777777" w:rsidR="003C0372" w:rsidRDefault="003C0372">
      <w:pPr>
        <w:jc w:val="center"/>
        <w:rPr>
          <w:ins w:id="90" w:author="Jan Turski" w:date="2020-10-09T14:59:00Z"/>
          <w:rFonts w:ascii="Tahoma" w:hAnsi="Tahoma" w:cs="Tahoma"/>
        </w:rPr>
      </w:pPr>
    </w:p>
    <w:p w14:paraId="2B5FECE3" w14:textId="77777777" w:rsidR="002C1643" w:rsidRDefault="002C1643">
      <w:pPr>
        <w:jc w:val="center"/>
        <w:rPr>
          <w:ins w:id="91" w:author="Jan Turski" w:date="2020-10-09T15:39:00Z"/>
          <w:rFonts w:ascii="Tahoma" w:hAnsi="Tahoma" w:cs="Tahoma"/>
        </w:rPr>
      </w:pPr>
    </w:p>
    <w:p w14:paraId="633238EC" w14:textId="77777777" w:rsidR="002C1643" w:rsidRDefault="002C1643">
      <w:pPr>
        <w:jc w:val="center"/>
        <w:rPr>
          <w:ins w:id="92" w:author="Jan Turski" w:date="2020-10-09T15:39:00Z"/>
          <w:rFonts w:ascii="Tahoma" w:hAnsi="Tahoma" w:cs="Tahoma"/>
        </w:rPr>
      </w:pPr>
    </w:p>
    <w:p w14:paraId="1E6131C6" w14:textId="1A0F9776" w:rsidR="00A627E6" w:rsidRDefault="00182B25">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w:t>
      </w:r>
      <w:del w:id="93" w:author="Jan Turski" w:date="2020-10-09T14:57:00Z">
        <w:r w:rsidRPr="007458AF" w:rsidDel="003C0372">
          <w:rPr>
            <w:rFonts w:ascii="Tahoma" w:hAnsi="Tahoma" w:cs="Tahoma"/>
          </w:rPr>
          <w:delText>1</w:delText>
        </w:r>
        <w:r w:rsidR="00D431DE" w:rsidDel="003C0372">
          <w:rPr>
            <w:rFonts w:ascii="Tahoma" w:hAnsi="Tahoma" w:cs="Tahoma"/>
          </w:rPr>
          <w:delText>5</w:delText>
        </w:r>
        <w:r w:rsidR="00A627E6" w:rsidDel="003C0372">
          <w:rPr>
            <w:rFonts w:ascii="Tahoma" w:hAnsi="Tahoma" w:cs="Tahoma"/>
          </w:rPr>
          <w:delText xml:space="preserve"> </w:delText>
        </w:r>
      </w:del>
      <w:ins w:id="94" w:author="Jan Turski" w:date="2020-10-09T14:57:00Z">
        <w:r w:rsidR="003C0372" w:rsidRPr="007458AF">
          <w:rPr>
            <w:rFonts w:ascii="Tahoma" w:hAnsi="Tahoma" w:cs="Tahoma"/>
          </w:rPr>
          <w:t>1</w:t>
        </w:r>
        <w:r w:rsidR="003C0372">
          <w:rPr>
            <w:rFonts w:ascii="Tahoma" w:hAnsi="Tahoma" w:cs="Tahoma"/>
          </w:rPr>
          <w:t xml:space="preserve">6 </w:t>
        </w:r>
      </w:ins>
    </w:p>
    <w:p w14:paraId="11BF2C8F" w14:textId="1AE6DA75" w:rsidR="00A627E6" w:rsidRDefault="00A627E6" w:rsidP="00A627E6">
      <w:pPr>
        <w:jc w:val="both"/>
        <w:rPr>
          <w:ins w:id="95" w:author="Jan Turski" w:date="2020-10-09T15:09:00Z"/>
          <w:rFonts w:ascii="Tahoma" w:hAnsi="Tahoma" w:cs="Tahoma"/>
        </w:rPr>
      </w:pPr>
      <w:r>
        <w:rPr>
          <w:rFonts w:ascii="Tahoma" w:hAnsi="Tahoma" w:cs="Tahoma"/>
        </w:rPr>
        <w:t>W przypadku zawierania nowych umów ubezpieczenia lub aneksów do istniejących umów ubezpieczenia (</w:t>
      </w:r>
      <w:proofErr w:type="spellStart"/>
      <w:r>
        <w:rPr>
          <w:rFonts w:ascii="Tahoma" w:hAnsi="Tahoma" w:cs="Tahoma"/>
        </w:rPr>
        <w:t>doubezpieczeń</w:t>
      </w:r>
      <w:proofErr w:type="spellEnd"/>
      <w:r>
        <w:rPr>
          <w:rFonts w:ascii="Tahoma" w:hAnsi="Tahoma" w:cs="Tahoma"/>
        </w:rPr>
        <w:t xml:space="preserve">) w okresie obowiązywania niniejszej umowy zgodnie z zasadami określonymi w </w:t>
      </w:r>
      <w:r>
        <w:rPr>
          <w:rFonts w:ascii="Century Gothic" w:hAnsi="Century Gothic" w:cs="Tahoma"/>
        </w:rPr>
        <w:t>§</w:t>
      </w:r>
      <w:r>
        <w:rPr>
          <w:rFonts w:ascii="Tahoma" w:hAnsi="Tahoma" w:cs="Tahoma"/>
        </w:rPr>
        <w:t xml:space="preserve"> 14 (w tym zgodnie z zapisami klauzuli warunków i taryf) będą miały zastosowanie następujące stawki:</w:t>
      </w:r>
    </w:p>
    <w:p w14:paraId="25576FEE" w14:textId="18BE9246" w:rsidR="00950A45" w:rsidDel="002C1643" w:rsidRDefault="00950A45" w:rsidP="00A627E6">
      <w:pPr>
        <w:jc w:val="both"/>
        <w:rPr>
          <w:del w:id="96" w:author="Jan Turski" w:date="2020-10-09T15:39:00Z"/>
          <w:rFonts w:ascii="Tahoma" w:hAnsi="Tahoma" w:cs="Tahoma"/>
        </w:rPr>
      </w:pPr>
    </w:p>
    <w:p w14:paraId="6E1D2331" w14:textId="725B4784" w:rsidR="00A627E6" w:rsidDel="008E7C29" w:rsidRDefault="00A627E6" w:rsidP="00A627E6">
      <w:pPr>
        <w:jc w:val="both"/>
        <w:rPr>
          <w:del w:id="97" w:author="Jan Turski" w:date="2020-10-09T14:59:00Z"/>
          <w:rFonts w:ascii="Tahoma" w:hAnsi="Tahoma" w:cs="Tahoma"/>
        </w:rPr>
      </w:pPr>
    </w:p>
    <w:tbl>
      <w:tblPr>
        <w:tblStyle w:val="Tabela-Siatka"/>
        <w:tblW w:w="0" w:type="auto"/>
        <w:tblInd w:w="0" w:type="dxa"/>
        <w:tblLook w:val="04A0" w:firstRow="1" w:lastRow="0" w:firstColumn="1" w:lastColumn="0" w:noHBand="0" w:noVBand="1"/>
      </w:tblPr>
      <w:tblGrid>
        <w:gridCol w:w="3020"/>
        <w:gridCol w:w="3021"/>
        <w:gridCol w:w="3021"/>
      </w:tblGrid>
      <w:tr w:rsidR="00A627E6" w14:paraId="45BA40DC" w14:textId="77777777" w:rsidTr="00A627E6">
        <w:tc>
          <w:tcPr>
            <w:tcW w:w="3020" w:type="dxa"/>
            <w:tcBorders>
              <w:top w:val="single" w:sz="4" w:space="0" w:color="auto"/>
              <w:left w:val="single" w:sz="4" w:space="0" w:color="auto"/>
              <w:bottom w:val="single" w:sz="4" w:space="0" w:color="auto"/>
              <w:right w:val="single" w:sz="4" w:space="0" w:color="auto"/>
            </w:tcBorders>
            <w:hideMark/>
          </w:tcPr>
          <w:p w14:paraId="6EDC064F" w14:textId="77777777" w:rsidR="00A627E6" w:rsidRDefault="00A627E6">
            <w:pPr>
              <w:jc w:val="center"/>
              <w:rPr>
                <w:rFonts w:ascii="Tahoma" w:hAnsi="Tahoma" w:cs="Tahoma"/>
                <w:b/>
                <w:lang w:eastAsia="en-US"/>
              </w:rPr>
            </w:pPr>
            <w:r>
              <w:rPr>
                <w:rFonts w:ascii="Tahoma" w:hAnsi="Tahoma" w:cs="Tahoma"/>
                <w:b/>
                <w:lang w:eastAsia="en-US"/>
              </w:rPr>
              <w:t>Rodzaj ubezpieczenia</w:t>
            </w:r>
          </w:p>
        </w:tc>
        <w:tc>
          <w:tcPr>
            <w:tcW w:w="3021" w:type="dxa"/>
            <w:tcBorders>
              <w:top w:val="single" w:sz="4" w:space="0" w:color="auto"/>
              <w:left w:val="single" w:sz="4" w:space="0" w:color="auto"/>
              <w:bottom w:val="single" w:sz="4" w:space="0" w:color="auto"/>
              <w:right w:val="single" w:sz="4" w:space="0" w:color="auto"/>
            </w:tcBorders>
            <w:hideMark/>
          </w:tcPr>
          <w:p w14:paraId="09EAFA1E" w14:textId="77777777" w:rsidR="00A627E6" w:rsidRDefault="00A627E6">
            <w:pPr>
              <w:jc w:val="center"/>
              <w:rPr>
                <w:rFonts w:ascii="Tahoma" w:hAnsi="Tahoma" w:cs="Tahoma"/>
                <w:b/>
                <w:lang w:eastAsia="en-US"/>
              </w:rPr>
            </w:pPr>
            <w:r>
              <w:rPr>
                <w:rFonts w:ascii="Tahoma" w:hAnsi="Tahoma" w:cs="Tahoma"/>
                <w:b/>
                <w:lang w:eastAsia="en-US"/>
              </w:rPr>
              <w:t>Rodzaj mienia</w:t>
            </w:r>
          </w:p>
        </w:tc>
        <w:tc>
          <w:tcPr>
            <w:tcW w:w="3021" w:type="dxa"/>
            <w:tcBorders>
              <w:top w:val="single" w:sz="4" w:space="0" w:color="auto"/>
              <w:left w:val="single" w:sz="4" w:space="0" w:color="auto"/>
              <w:bottom w:val="single" w:sz="4" w:space="0" w:color="auto"/>
              <w:right w:val="single" w:sz="4" w:space="0" w:color="auto"/>
            </w:tcBorders>
            <w:hideMark/>
          </w:tcPr>
          <w:p w14:paraId="1689F64A" w14:textId="77777777" w:rsidR="00A627E6" w:rsidRDefault="00A627E6">
            <w:pPr>
              <w:jc w:val="center"/>
              <w:rPr>
                <w:rFonts w:ascii="Tahoma" w:hAnsi="Tahoma" w:cs="Tahoma"/>
                <w:b/>
                <w:lang w:eastAsia="en-US"/>
              </w:rPr>
            </w:pPr>
            <w:r>
              <w:rPr>
                <w:rFonts w:ascii="Tahoma" w:hAnsi="Tahoma" w:cs="Tahoma"/>
                <w:b/>
                <w:lang w:eastAsia="en-US"/>
              </w:rPr>
              <w:t>Stawka w %</w:t>
            </w:r>
          </w:p>
        </w:tc>
      </w:tr>
      <w:tr w:rsidR="00A627E6" w14:paraId="447F5F78" w14:textId="77777777" w:rsidTr="00A627E6">
        <w:tc>
          <w:tcPr>
            <w:tcW w:w="3020" w:type="dxa"/>
            <w:vMerge w:val="restart"/>
            <w:tcBorders>
              <w:top w:val="single" w:sz="4" w:space="0" w:color="auto"/>
              <w:left w:val="single" w:sz="4" w:space="0" w:color="auto"/>
              <w:bottom w:val="single" w:sz="4" w:space="0" w:color="auto"/>
              <w:right w:val="single" w:sz="4" w:space="0" w:color="auto"/>
            </w:tcBorders>
            <w:hideMark/>
          </w:tcPr>
          <w:p w14:paraId="155718CF" w14:textId="77777777" w:rsidR="00A627E6" w:rsidRDefault="00A627E6">
            <w:pPr>
              <w:jc w:val="both"/>
              <w:rPr>
                <w:rFonts w:ascii="Tahoma" w:hAnsi="Tahoma" w:cs="Tahoma"/>
                <w:lang w:eastAsia="en-US"/>
              </w:rPr>
            </w:pPr>
            <w:r>
              <w:rPr>
                <w:rFonts w:ascii="Tahoma" w:hAnsi="Tahoma" w:cs="Tahoma"/>
                <w:lang w:eastAsia="en-US"/>
              </w:rPr>
              <w:t xml:space="preserve">Ubezpieczenie mienia od wszystkich </w:t>
            </w:r>
            <w:proofErr w:type="spellStart"/>
            <w:r>
              <w:rPr>
                <w:rFonts w:ascii="Tahoma" w:hAnsi="Tahoma" w:cs="Tahoma"/>
                <w:lang w:eastAsia="en-US"/>
              </w:rPr>
              <w:t>ryzyk</w:t>
            </w:r>
            <w:proofErr w:type="spellEnd"/>
          </w:p>
        </w:tc>
        <w:tc>
          <w:tcPr>
            <w:tcW w:w="3021" w:type="dxa"/>
            <w:tcBorders>
              <w:top w:val="single" w:sz="4" w:space="0" w:color="auto"/>
              <w:left w:val="single" w:sz="4" w:space="0" w:color="auto"/>
              <w:bottom w:val="single" w:sz="4" w:space="0" w:color="auto"/>
              <w:right w:val="single" w:sz="4" w:space="0" w:color="auto"/>
            </w:tcBorders>
            <w:hideMark/>
          </w:tcPr>
          <w:p w14:paraId="495F6B5B" w14:textId="77777777" w:rsidR="00A627E6" w:rsidRDefault="00A627E6">
            <w:pPr>
              <w:jc w:val="both"/>
              <w:rPr>
                <w:rFonts w:ascii="Tahoma" w:hAnsi="Tahoma" w:cs="Tahoma"/>
                <w:lang w:eastAsia="en-US"/>
              </w:rPr>
            </w:pPr>
            <w:r>
              <w:rPr>
                <w:rFonts w:ascii="Tahoma" w:hAnsi="Tahoma" w:cs="Tahoma"/>
                <w:lang w:eastAsia="en-US"/>
              </w:rPr>
              <w:t>Budynki i budowle</w:t>
            </w:r>
          </w:p>
        </w:tc>
        <w:tc>
          <w:tcPr>
            <w:tcW w:w="3021" w:type="dxa"/>
            <w:tcBorders>
              <w:top w:val="single" w:sz="4" w:space="0" w:color="auto"/>
              <w:left w:val="single" w:sz="4" w:space="0" w:color="auto"/>
              <w:bottom w:val="single" w:sz="4" w:space="0" w:color="auto"/>
              <w:right w:val="single" w:sz="4" w:space="0" w:color="auto"/>
            </w:tcBorders>
          </w:tcPr>
          <w:p w14:paraId="6CA657B3" w14:textId="77777777" w:rsidR="00A627E6" w:rsidRDefault="00A627E6">
            <w:pPr>
              <w:jc w:val="both"/>
              <w:rPr>
                <w:rFonts w:ascii="Tahoma" w:hAnsi="Tahoma" w:cs="Tahoma"/>
                <w:lang w:eastAsia="en-US"/>
              </w:rPr>
            </w:pPr>
          </w:p>
        </w:tc>
      </w:tr>
      <w:tr w:rsidR="00A627E6" w14:paraId="2B69EE95" w14:textId="77777777" w:rsidTr="00A627E6">
        <w:tc>
          <w:tcPr>
            <w:tcW w:w="0" w:type="auto"/>
            <w:vMerge/>
            <w:tcBorders>
              <w:top w:val="single" w:sz="4" w:space="0" w:color="auto"/>
              <w:left w:val="single" w:sz="4" w:space="0" w:color="auto"/>
              <w:bottom w:val="single" w:sz="4" w:space="0" w:color="auto"/>
              <w:right w:val="single" w:sz="4" w:space="0" w:color="auto"/>
            </w:tcBorders>
            <w:vAlign w:val="center"/>
            <w:hideMark/>
          </w:tcPr>
          <w:p w14:paraId="657E58BB" w14:textId="77777777" w:rsidR="00A627E6" w:rsidRDefault="00A627E6">
            <w:pPr>
              <w:rPr>
                <w:rFonts w:ascii="Tahoma" w:hAnsi="Tahoma" w:cs="Tahoma"/>
                <w:lang w:eastAsia="en-US"/>
              </w:rPr>
            </w:pPr>
          </w:p>
        </w:tc>
        <w:tc>
          <w:tcPr>
            <w:tcW w:w="3021" w:type="dxa"/>
            <w:tcBorders>
              <w:top w:val="single" w:sz="4" w:space="0" w:color="auto"/>
              <w:left w:val="single" w:sz="4" w:space="0" w:color="auto"/>
              <w:bottom w:val="single" w:sz="4" w:space="0" w:color="auto"/>
              <w:right w:val="single" w:sz="4" w:space="0" w:color="auto"/>
            </w:tcBorders>
            <w:hideMark/>
          </w:tcPr>
          <w:p w14:paraId="20C51C38" w14:textId="77777777" w:rsidR="00802FFE" w:rsidRDefault="00A627E6">
            <w:pPr>
              <w:jc w:val="both"/>
              <w:rPr>
                <w:ins w:id="98" w:author="Anna Wieczysta" w:date="2020-10-06T09:47:00Z"/>
                <w:rFonts w:ascii="Tahoma" w:hAnsi="Tahoma" w:cs="Tahoma"/>
                <w:lang w:eastAsia="en-US"/>
              </w:rPr>
            </w:pPr>
            <w:r>
              <w:rPr>
                <w:rFonts w:ascii="Tahoma" w:hAnsi="Tahoma" w:cs="Tahoma"/>
                <w:lang w:eastAsia="en-US"/>
              </w:rPr>
              <w:t xml:space="preserve">Maszyny, urządzenia </w:t>
            </w:r>
          </w:p>
          <w:p w14:paraId="3B1EEB7B" w14:textId="76FB464E" w:rsidR="00A627E6" w:rsidRDefault="00A627E6">
            <w:pPr>
              <w:jc w:val="both"/>
              <w:rPr>
                <w:rFonts w:ascii="Tahoma" w:hAnsi="Tahoma" w:cs="Tahoma"/>
                <w:lang w:eastAsia="en-US"/>
              </w:rPr>
            </w:pPr>
            <w:r>
              <w:rPr>
                <w:rFonts w:ascii="Tahoma" w:hAnsi="Tahoma" w:cs="Tahoma"/>
                <w:lang w:eastAsia="en-US"/>
              </w:rPr>
              <w:t xml:space="preserve">i wyposażenie, </w:t>
            </w:r>
            <w:proofErr w:type="spellStart"/>
            <w:r>
              <w:rPr>
                <w:rFonts w:ascii="Tahoma" w:hAnsi="Tahoma" w:cs="Tahoma"/>
                <w:lang w:eastAsia="en-US"/>
              </w:rPr>
              <w:t>niskocenne</w:t>
            </w:r>
            <w:proofErr w:type="spellEnd"/>
            <w:r>
              <w:rPr>
                <w:rFonts w:ascii="Tahoma" w:hAnsi="Tahoma" w:cs="Tahoma"/>
                <w:lang w:eastAsia="en-US"/>
              </w:rPr>
              <w:t xml:space="preserve"> składniki majątku</w:t>
            </w:r>
          </w:p>
        </w:tc>
        <w:tc>
          <w:tcPr>
            <w:tcW w:w="3021" w:type="dxa"/>
            <w:tcBorders>
              <w:top w:val="single" w:sz="4" w:space="0" w:color="auto"/>
              <w:left w:val="single" w:sz="4" w:space="0" w:color="auto"/>
              <w:bottom w:val="single" w:sz="4" w:space="0" w:color="auto"/>
              <w:right w:val="single" w:sz="4" w:space="0" w:color="auto"/>
            </w:tcBorders>
          </w:tcPr>
          <w:p w14:paraId="2C3C9697" w14:textId="77777777" w:rsidR="00A627E6" w:rsidRDefault="00A627E6">
            <w:pPr>
              <w:jc w:val="both"/>
              <w:rPr>
                <w:rFonts w:ascii="Tahoma" w:hAnsi="Tahoma" w:cs="Tahoma"/>
                <w:lang w:eastAsia="en-US"/>
              </w:rPr>
            </w:pPr>
          </w:p>
        </w:tc>
      </w:tr>
      <w:tr w:rsidR="00A627E6" w14:paraId="55566334" w14:textId="77777777" w:rsidTr="00A627E6">
        <w:tc>
          <w:tcPr>
            <w:tcW w:w="0" w:type="auto"/>
            <w:vMerge/>
            <w:tcBorders>
              <w:top w:val="single" w:sz="4" w:space="0" w:color="auto"/>
              <w:left w:val="single" w:sz="4" w:space="0" w:color="auto"/>
              <w:bottom w:val="single" w:sz="4" w:space="0" w:color="auto"/>
              <w:right w:val="single" w:sz="4" w:space="0" w:color="auto"/>
            </w:tcBorders>
            <w:vAlign w:val="center"/>
            <w:hideMark/>
          </w:tcPr>
          <w:p w14:paraId="19F287CC" w14:textId="77777777" w:rsidR="00A627E6" w:rsidRDefault="00A627E6">
            <w:pPr>
              <w:rPr>
                <w:rFonts w:ascii="Tahoma" w:hAnsi="Tahoma" w:cs="Tahoma"/>
                <w:lang w:eastAsia="en-US"/>
              </w:rPr>
            </w:pPr>
          </w:p>
        </w:tc>
        <w:tc>
          <w:tcPr>
            <w:tcW w:w="3021" w:type="dxa"/>
            <w:tcBorders>
              <w:top w:val="single" w:sz="4" w:space="0" w:color="auto"/>
              <w:left w:val="single" w:sz="4" w:space="0" w:color="auto"/>
              <w:bottom w:val="single" w:sz="4" w:space="0" w:color="auto"/>
              <w:right w:val="single" w:sz="4" w:space="0" w:color="auto"/>
            </w:tcBorders>
            <w:hideMark/>
          </w:tcPr>
          <w:p w14:paraId="08506365" w14:textId="77777777" w:rsidR="00A627E6" w:rsidRDefault="00A627E6">
            <w:pPr>
              <w:jc w:val="both"/>
              <w:rPr>
                <w:rFonts w:ascii="Tahoma" w:hAnsi="Tahoma" w:cs="Tahoma"/>
                <w:lang w:eastAsia="en-US"/>
              </w:rPr>
            </w:pPr>
            <w:r>
              <w:rPr>
                <w:rFonts w:ascii="Tahoma" w:hAnsi="Tahoma" w:cs="Tahoma"/>
                <w:lang w:eastAsia="en-US"/>
              </w:rPr>
              <w:t>Nakłady inwestycyjne</w:t>
            </w:r>
          </w:p>
        </w:tc>
        <w:tc>
          <w:tcPr>
            <w:tcW w:w="3021" w:type="dxa"/>
            <w:tcBorders>
              <w:top w:val="single" w:sz="4" w:space="0" w:color="auto"/>
              <w:left w:val="single" w:sz="4" w:space="0" w:color="auto"/>
              <w:bottom w:val="single" w:sz="4" w:space="0" w:color="auto"/>
              <w:right w:val="single" w:sz="4" w:space="0" w:color="auto"/>
            </w:tcBorders>
          </w:tcPr>
          <w:p w14:paraId="0F01DBB5" w14:textId="77777777" w:rsidR="00A627E6" w:rsidRDefault="00A627E6">
            <w:pPr>
              <w:jc w:val="both"/>
              <w:rPr>
                <w:rFonts w:ascii="Tahoma" w:hAnsi="Tahoma" w:cs="Tahoma"/>
                <w:lang w:eastAsia="en-US"/>
              </w:rPr>
            </w:pPr>
          </w:p>
        </w:tc>
      </w:tr>
      <w:tr w:rsidR="00A627E6" w14:paraId="5070ED67" w14:textId="77777777" w:rsidTr="00A627E6">
        <w:tc>
          <w:tcPr>
            <w:tcW w:w="0" w:type="auto"/>
            <w:vMerge/>
            <w:tcBorders>
              <w:top w:val="single" w:sz="4" w:space="0" w:color="auto"/>
              <w:left w:val="single" w:sz="4" w:space="0" w:color="auto"/>
              <w:bottom w:val="single" w:sz="4" w:space="0" w:color="auto"/>
              <w:right w:val="single" w:sz="4" w:space="0" w:color="auto"/>
            </w:tcBorders>
            <w:vAlign w:val="center"/>
            <w:hideMark/>
          </w:tcPr>
          <w:p w14:paraId="6E28A16C" w14:textId="77777777" w:rsidR="00A627E6" w:rsidRDefault="00A627E6">
            <w:pPr>
              <w:rPr>
                <w:rFonts w:ascii="Tahoma" w:hAnsi="Tahoma" w:cs="Tahoma"/>
                <w:lang w:eastAsia="en-US"/>
              </w:rPr>
            </w:pPr>
          </w:p>
        </w:tc>
        <w:tc>
          <w:tcPr>
            <w:tcW w:w="3021" w:type="dxa"/>
            <w:tcBorders>
              <w:top w:val="single" w:sz="4" w:space="0" w:color="auto"/>
              <w:left w:val="single" w:sz="4" w:space="0" w:color="auto"/>
              <w:bottom w:val="single" w:sz="4" w:space="0" w:color="auto"/>
              <w:right w:val="single" w:sz="4" w:space="0" w:color="auto"/>
            </w:tcBorders>
            <w:hideMark/>
          </w:tcPr>
          <w:p w14:paraId="27C59CC7" w14:textId="77777777" w:rsidR="00A627E6" w:rsidRDefault="00A627E6">
            <w:pPr>
              <w:jc w:val="both"/>
              <w:rPr>
                <w:rFonts w:ascii="Tahoma" w:hAnsi="Tahoma" w:cs="Tahoma"/>
                <w:lang w:eastAsia="en-US"/>
              </w:rPr>
            </w:pPr>
            <w:r>
              <w:rPr>
                <w:rFonts w:ascii="Tahoma" w:hAnsi="Tahoma" w:cs="Tahoma"/>
                <w:lang w:eastAsia="en-US"/>
              </w:rPr>
              <w:t>Środki obrotowe</w:t>
            </w:r>
          </w:p>
        </w:tc>
        <w:tc>
          <w:tcPr>
            <w:tcW w:w="3021" w:type="dxa"/>
            <w:tcBorders>
              <w:top w:val="single" w:sz="4" w:space="0" w:color="auto"/>
              <w:left w:val="single" w:sz="4" w:space="0" w:color="auto"/>
              <w:bottom w:val="single" w:sz="4" w:space="0" w:color="auto"/>
              <w:right w:val="single" w:sz="4" w:space="0" w:color="auto"/>
            </w:tcBorders>
          </w:tcPr>
          <w:p w14:paraId="631C5189" w14:textId="77777777" w:rsidR="00A627E6" w:rsidRDefault="00A627E6">
            <w:pPr>
              <w:jc w:val="both"/>
              <w:rPr>
                <w:rFonts w:ascii="Tahoma" w:hAnsi="Tahoma" w:cs="Tahoma"/>
                <w:lang w:eastAsia="en-US"/>
              </w:rPr>
            </w:pPr>
          </w:p>
        </w:tc>
      </w:tr>
      <w:tr w:rsidR="00A627E6" w14:paraId="154784B8" w14:textId="77777777" w:rsidTr="00A627E6">
        <w:tc>
          <w:tcPr>
            <w:tcW w:w="0" w:type="auto"/>
            <w:vMerge/>
            <w:tcBorders>
              <w:top w:val="single" w:sz="4" w:space="0" w:color="auto"/>
              <w:left w:val="single" w:sz="4" w:space="0" w:color="auto"/>
              <w:bottom w:val="single" w:sz="4" w:space="0" w:color="auto"/>
              <w:right w:val="single" w:sz="4" w:space="0" w:color="auto"/>
            </w:tcBorders>
            <w:vAlign w:val="center"/>
            <w:hideMark/>
          </w:tcPr>
          <w:p w14:paraId="17507332" w14:textId="77777777" w:rsidR="00A627E6" w:rsidRDefault="00A627E6">
            <w:pPr>
              <w:rPr>
                <w:rFonts w:ascii="Tahoma" w:hAnsi="Tahoma" w:cs="Tahoma"/>
                <w:lang w:eastAsia="en-US"/>
              </w:rPr>
            </w:pPr>
          </w:p>
        </w:tc>
        <w:tc>
          <w:tcPr>
            <w:tcW w:w="3021" w:type="dxa"/>
            <w:tcBorders>
              <w:top w:val="single" w:sz="4" w:space="0" w:color="auto"/>
              <w:left w:val="single" w:sz="4" w:space="0" w:color="auto"/>
              <w:bottom w:val="single" w:sz="4" w:space="0" w:color="auto"/>
              <w:right w:val="single" w:sz="4" w:space="0" w:color="auto"/>
            </w:tcBorders>
            <w:hideMark/>
          </w:tcPr>
          <w:p w14:paraId="045FF26D" w14:textId="77777777" w:rsidR="00A627E6" w:rsidRDefault="00A627E6">
            <w:pPr>
              <w:jc w:val="both"/>
              <w:rPr>
                <w:rFonts w:ascii="Tahoma" w:hAnsi="Tahoma" w:cs="Tahoma"/>
                <w:lang w:eastAsia="en-US"/>
              </w:rPr>
            </w:pPr>
            <w:r>
              <w:rPr>
                <w:rFonts w:ascii="Tahoma" w:hAnsi="Tahoma" w:cs="Tahoma"/>
                <w:lang w:eastAsia="en-US"/>
              </w:rPr>
              <w:t>Wartości pieniężne</w:t>
            </w:r>
          </w:p>
        </w:tc>
        <w:tc>
          <w:tcPr>
            <w:tcW w:w="3021" w:type="dxa"/>
            <w:tcBorders>
              <w:top w:val="single" w:sz="4" w:space="0" w:color="auto"/>
              <w:left w:val="single" w:sz="4" w:space="0" w:color="auto"/>
              <w:bottom w:val="single" w:sz="4" w:space="0" w:color="auto"/>
              <w:right w:val="single" w:sz="4" w:space="0" w:color="auto"/>
            </w:tcBorders>
          </w:tcPr>
          <w:p w14:paraId="6FE3E7FB" w14:textId="77777777" w:rsidR="00A627E6" w:rsidRDefault="00A627E6">
            <w:pPr>
              <w:jc w:val="both"/>
              <w:rPr>
                <w:rFonts w:ascii="Tahoma" w:hAnsi="Tahoma" w:cs="Tahoma"/>
                <w:lang w:eastAsia="en-US"/>
              </w:rPr>
            </w:pPr>
          </w:p>
        </w:tc>
      </w:tr>
      <w:tr w:rsidR="00A627E6" w14:paraId="0F4FA3AB" w14:textId="77777777" w:rsidTr="00A627E6">
        <w:tc>
          <w:tcPr>
            <w:tcW w:w="3020" w:type="dxa"/>
            <w:vMerge w:val="restart"/>
            <w:tcBorders>
              <w:top w:val="single" w:sz="4" w:space="0" w:color="auto"/>
              <w:left w:val="single" w:sz="4" w:space="0" w:color="auto"/>
              <w:bottom w:val="single" w:sz="4" w:space="0" w:color="auto"/>
              <w:right w:val="single" w:sz="4" w:space="0" w:color="auto"/>
            </w:tcBorders>
            <w:hideMark/>
          </w:tcPr>
          <w:p w14:paraId="73BB361F" w14:textId="77777777" w:rsidR="00A627E6" w:rsidRDefault="00A627E6">
            <w:pPr>
              <w:jc w:val="both"/>
              <w:rPr>
                <w:rFonts w:ascii="Tahoma" w:hAnsi="Tahoma" w:cs="Tahoma"/>
                <w:lang w:eastAsia="en-US"/>
              </w:rPr>
            </w:pPr>
            <w:r>
              <w:rPr>
                <w:rFonts w:ascii="Tahoma" w:hAnsi="Tahoma" w:cs="Tahoma"/>
                <w:lang w:eastAsia="en-US"/>
              </w:rPr>
              <w:t xml:space="preserve">Ubezpieczenie sprzętu elektronicznego od wszystkich </w:t>
            </w:r>
            <w:proofErr w:type="spellStart"/>
            <w:r>
              <w:rPr>
                <w:rFonts w:ascii="Tahoma" w:hAnsi="Tahoma" w:cs="Tahoma"/>
                <w:lang w:eastAsia="en-US"/>
              </w:rPr>
              <w:t>ryzyk</w:t>
            </w:r>
            <w:proofErr w:type="spellEnd"/>
          </w:p>
        </w:tc>
        <w:tc>
          <w:tcPr>
            <w:tcW w:w="3021" w:type="dxa"/>
            <w:tcBorders>
              <w:top w:val="single" w:sz="4" w:space="0" w:color="auto"/>
              <w:left w:val="single" w:sz="4" w:space="0" w:color="auto"/>
              <w:bottom w:val="single" w:sz="4" w:space="0" w:color="auto"/>
              <w:right w:val="single" w:sz="4" w:space="0" w:color="auto"/>
            </w:tcBorders>
            <w:hideMark/>
          </w:tcPr>
          <w:p w14:paraId="701834B3" w14:textId="2EEA79FF" w:rsidR="00A627E6" w:rsidRDefault="00A627E6">
            <w:pPr>
              <w:jc w:val="both"/>
              <w:rPr>
                <w:rFonts w:ascii="Tahoma" w:hAnsi="Tahoma" w:cs="Tahoma"/>
                <w:lang w:eastAsia="en-US"/>
              </w:rPr>
            </w:pPr>
            <w:r>
              <w:rPr>
                <w:rFonts w:ascii="Tahoma" w:hAnsi="Tahoma" w:cs="Tahoma"/>
                <w:lang w:eastAsia="en-US"/>
              </w:rPr>
              <w:t>Sprzęt</w:t>
            </w:r>
            <w:ins w:id="99" w:author="Anna Wieczysta" w:date="2020-10-12T14:20:00Z">
              <w:r w:rsidR="00A95346">
                <w:rPr>
                  <w:rFonts w:ascii="Tahoma" w:hAnsi="Tahoma" w:cs="Tahoma"/>
                  <w:lang w:eastAsia="en-US"/>
                </w:rPr>
                <w:t xml:space="preserve"> </w:t>
              </w:r>
            </w:ins>
            <w:del w:id="100" w:author="Anna Wieczysta" w:date="2020-10-12T14:20:00Z">
              <w:r w:rsidDel="00A95346">
                <w:rPr>
                  <w:rFonts w:ascii="Tahoma" w:hAnsi="Tahoma" w:cs="Tahoma"/>
                  <w:lang w:eastAsia="en-US"/>
                </w:rPr>
                <w:delText xml:space="preserve"> </w:delText>
              </w:r>
            </w:del>
            <w:r>
              <w:rPr>
                <w:rFonts w:ascii="Tahoma" w:hAnsi="Tahoma" w:cs="Tahoma"/>
                <w:lang w:eastAsia="en-US"/>
              </w:rPr>
              <w:t>elektroniczny stacjonarny</w:t>
            </w:r>
          </w:p>
        </w:tc>
        <w:tc>
          <w:tcPr>
            <w:tcW w:w="3021" w:type="dxa"/>
            <w:tcBorders>
              <w:top w:val="single" w:sz="4" w:space="0" w:color="auto"/>
              <w:left w:val="single" w:sz="4" w:space="0" w:color="auto"/>
              <w:bottom w:val="single" w:sz="4" w:space="0" w:color="auto"/>
              <w:right w:val="single" w:sz="4" w:space="0" w:color="auto"/>
            </w:tcBorders>
          </w:tcPr>
          <w:p w14:paraId="6BAAB787" w14:textId="77777777" w:rsidR="00A627E6" w:rsidRDefault="00A627E6">
            <w:pPr>
              <w:jc w:val="both"/>
              <w:rPr>
                <w:rFonts w:ascii="Tahoma" w:hAnsi="Tahoma" w:cs="Tahoma"/>
                <w:lang w:eastAsia="en-US"/>
              </w:rPr>
            </w:pPr>
          </w:p>
        </w:tc>
      </w:tr>
      <w:tr w:rsidR="00A95346" w14:paraId="56AC66A4" w14:textId="77777777" w:rsidTr="00A627E6">
        <w:trPr>
          <w:ins w:id="101" w:author="Anna Wieczysta" w:date="2020-10-12T14:20:00Z"/>
        </w:trPr>
        <w:tc>
          <w:tcPr>
            <w:tcW w:w="0" w:type="auto"/>
            <w:vMerge/>
            <w:tcBorders>
              <w:top w:val="single" w:sz="4" w:space="0" w:color="auto"/>
              <w:left w:val="single" w:sz="4" w:space="0" w:color="auto"/>
              <w:bottom w:val="single" w:sz="4" w:space="0" w:color="auto"/>
              <w:right w:val="single" w:sz="4" w:space="0" w:color="auto"/>
            </w:tcBorders>
            <w:vAlign w:val="center"/>
          </w:tcPr>
          <w:p w14:paraId="6A86D477" w14:textId="77777777" w:rsidR="00A95346" w:rsidRDefault="00A95346">
            <w:pPr>
              <w:rPr>
                <w:ins w:id="102" w:author="Anna Wieczysta" w:date="2020-10-12T14:20:00Z"/>
                <w:rFonts w:ascii="Tahoma" w:hAnsi="Tahoma" w:cs="Tahoma"/>
                <w:lang w:eastAsia="en-US"/>
              </w:rPr>
            </w:pPr>
          </w:p>
        </w:tc>
        <w:tc>
          <w:tcPr>
            <w:tcW w:w="0" w:type="auto"/>
            <w:vAlign w:val="center"/>
          </w:tcPr>
          <w:p w14:paraId="5191C474" w14:textId="09647BD6" w:rsidR="00A95346" w:rsidRDefault="00A95346">
            <w:pPr>
              <w:rPr>
                <w:ins w:id="103" w:author="Anna Wieczysta" w:date="2020-10-12T14:20:00Z"/>
                <w:rFonts w:ascii="Calibri" w:eastAsia="Calibri" w:hAnsi="Calibri"/>
              </w:rPr>
            </w:pPr>
            <w:ins w:id="104" w:author="Anna Wieczysta" w:date="2020-10-12T14:20:00Z">
              <w:r>
                <w:rPr>
                  <w:rFonts w:ascii="Calibri" w:eastAsia="Calibri" w:hAnsi="Calibri"/>
                </w:rPr>
                <w:t>Sprzęt elektroniczny przenośny</w:t>
              </w:r>
            </w:ins>
          </w:p>
        </w:tc>
        <w:tc>
          <w:tcPr>
            <w:tcW w:w="0" w:type="auto"/>
            <w:vAlign w:val="center"/>
          </w:tcPr>
          <w:p w14:paraId="602A6D35" w14:textId="77777777" w:rsidR="00A95346" w:rsidRDefault="00A95346">
            <w:pPr>
              <w:rPr>
                <w:ins w:id="105" w:author="Anna Wieczysta" w:date="2020-10-12T14:20:00Z"/>
                <w:rFonts w:ascii="Calibri" w:eastAsia="Calibri" w:hAnsi="Calibri"/>
              </w:rPr>
            </w:pPr>
          </w:p>
        </w:tc>
      </w:tr>
      <w:tr w:rsidR="00A627E6" w14:paraId="199CDD91" w14:textId="77777777" w:rsidTr="00A627E6">
        <w:tc>
          <w:tcPr>
            <w:tcW w:w="0" w:type="auto"/>
            <w:vMerge/>
            <w:tcBorders>
              <w:top w:val="single" w:sz="4" w:space="0" w:color="auto"/>
              <w:left w:val="single" w:sz="4" w:space="0" w:color="auto"/>
              <w:bottom w:val="single" w:sz="4" w:space="0" w:color="auto"/>
              <w:right w:val="single" w:sz="4" w:space="0" w:color="auto"/>
            </w:tcBorders>
            <w:vAlign w:val="center"/>
            <w:hideMark/>
          </w:tcPr>
          <w:p w14:paraId="7D4680B4" w14:textId="77777777" w:rsidR="00A627E6" w:rsidRDefault="00A627E6">
            <w:pPr>
              <w:rPr>
                <w:rFonts w:ascii="Tahoma" w:hAnsi="Tahoma" w:cs="Tahoma"/>
                <w:lang w:eastAsia="en-US"/>
              </w:rPr>
            </w:pPr>
          </w:p>
        </w:tc>
        <w:tc>
          <w:tcPr>
            <w:tcW w:w="0" w:type="auto"/>
            <w:vAlign w:val="center"/>
            <w:hideMark/>
          </w:tcPr>
          <w:p w14:paraId="14C47254" w14:textId="12A2A808" w:rsidR="00A627E6" w:rsidRDefault="00A95346">
            <w:pPr>
              <w:rPr>
                <w:rFonts w:ascii="Calibri" w:eastAsia="Calibri" w:hAnsi="Calibri"/>
              </w:rPr>
            </w:pPr>
            <w:ins w:id="106" w:author="Anna Wieczysta" w:date="2020-10-12T14:20:00Z">
              <w:r>
                <w:rPr>
                  <w:rFonts w:ascii="Calibri" w:eastAsia="Calibri" w:hAnsi="Calibri"/>
                </w:rPr>
                <w:t>Monitoring wizyjny</w:t>
              </w:r>
            </w:ins>
          </w:p>
        </w:tc>
        <w:tc>
          <w:tcPr>
            <w:tcW w:w="0" w:type="auto"/>
            <w:vAlign w:val="center"/>
            <w:hideMark/>
          </w:tcPr>
          <w:p w14:paraId="4F62BA96" w14:textId="77777777" w:rsidR="00A627E6" w:rsidRDefault="00A627E6">
            <w:pPr>
              <w:rPr>
                <w:rFonts w:ascii="Calibri" w:eastAsia="Calibri" w:hAnsi="Calibri"/>
              </w:rPr>
            </w:pPr>
          </w:p>
        </w:tc>
      </w:tr>
    </w:tbl>
    <w:p w14:paraId="31ECCBAF" w14:textId="041C405F" w:rsidR="00A627E6" w:rsidDel="003C0372" w:rsidRDefault="00A627E6" w:rsidP="00182B25">
      <w:pPr>
        <w:jc w:val="center"/>
        <w:rPr>
          <w:del w:id="107" w:author="Jan Turski" w:date="2020-10-09T14:59:00Z"/>
          <w:rFonts w:ascii="Tahoma" w:hAnsi="Tahoma" w:cs="Tahoma"/>
        </w:rPr>
      </w:pPr>
    </w:p>
    <w:p w14:paraId="644EC167" w14:textId="77777777" w:rsidR="00A627E6" w:rsidRDefault="00A627E6" w:rsidP="00182B25">
      <w:pPr>
        <w:jc w:val="center"/>
        <w:rPr>
          <w:rFonts w:ascii="Tahoma" w:hAnsi="Tahoma" w:cs="Tahoma"/>
        </w:rPr>
      </w:pPr>
    </w:p>
    <w:p w14:paraId="3C5E7B8A" w14:textId="54266C03" w:rsidR="00A627E6" w:rsidRPr="007458AF" w:rsidRDefault="00A627E6">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w:t>
      </w:r>
      <w:del w:id="108" w:author="Jan Turski" w:date="2020-10-09T14:59:00Z">
        <w:r w:rsidRPr="007458AF" w:rsidDel="003C0372">
          <w:rPr>
            <w:rFonts w:ascii="Tahoma" w:hAnsi="Tahoma" w:cs="Tahoma"/>
          </w:rPr>
          <w:delText>1</w:delText>
        </w:r>
        <w:r w:rsidDel="003C0372">
          <w:rPr>
            <w:rFonts w:ascii="Tahoma" w:hAnsi="Tahoma" w:cs="Tahoma"/>
          </w:rPr>
          <w:delText xml:space="preserve">6 </w:delText>
        </w:r>
      </w:del>
      <w:ins w:id="109" w:author="Jan Turski" w:date="2020-10-09T14:59:00Z">
        <w:r w:rsidR="003C0372" w:rsidRPr="007458AF">
          <w:rPr>
            <w:rFonts w:ascii="Tahoma" w:hAnsi="Tahoma" w:cs="Tahoma"/>
          </w:rPr>
          <w:t>1</w:t>
        </w:r>
        <w:r w:rsidR="003C0372">
          <w:rPr>
            <w:rFonts w:ascii="Tahoma" w:hAnsi="Tahoma" w:cs="Tahoma"/>
          </w:rPr>
          <w:t xml:space="preserve">7 </w:t>
        </w:r>
      </w:ins>
    </w:p>
    <w:p w14:paraId="0FB61EEC" w14:textId="77777777" w:rsidR="00182B25" w:rsidRPr="007458AF" w:rsidRDefault="00182B25" w:rsidP="00182B25">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w:t>
      </w:r>
      <w:proofErr w:type="spellStart"/>
      <w:r w:rsidRPr="007458AF">
        <w:rPr>
          <w:rFonts w:ascii="Tahoma" w:hAnsi="Tahoma" w:cs="Tahoma"/>
          <w:sz w:val="20"/>
          <w:szCs w:val="20"/>
        </w:rPr>
        <w:t>ych</w:t>
      </w:r>
      <w:proofErr w:type="spellEnd"/>
      <w:r w:rsidRPr="007458AF">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58CD09A4" w14:textId="77777777" w:rsidR="00182B25" w:rsidRPr="007458AF" w:rsidRDefault="00182B25" w:rsidP="00182B25">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Imię i nazwisko: ……………………</w:t>
      </w:r>
    </w:p>
    <w:p w14:paraId="4CF7C479" w14:textId="77777777" w:rsidR="00182B25" w:rsidRPr="0067525B" w:rsidRDefault="00182B25" w:rsidP="00182B25">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Nr telefonu: </w:t>
      </w:r>
      <w:r w:rsidRPr="0067525B">
        <w:rPr>
          <w:rFonts w:ascii="Tahoma" w:hAnsi="Tahoma" w:cs="Tahoma"/>
          <w:sz w:val="20"/>
          <w:szCs w:val="20"/>
        </w:rPr>
        <w:t>…………………….</w:t>
      </w:r>
    </w:p>
    <w:p w14:paraId="58394560" w14:textId="77777777" w:rsidR="00182B25" w:rsidRPr="0067525B" w:rsidRDefault="00182B25" w:rsidP="00182B2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2827518A" w14:textId="77777777" w:rsidR="00182B25" w:rsidRPr="0067525B" w:rsidRDefault="00182B25" w:rsidP="00182B25">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w:t>
      </w:r>
      <w:proofErr w:type="spellStart"/>
      <w:r w:rsidRPr="0067525B">
        <w:rPr>
          <w:rFonts w:ascii="Tahoma" w:hAnsi="Tahoma" w:cs="Tahoma"/>
          <w:sz w:val="20"/>
          <w:szCs w:val="20"/>
        </w:rPr>
        <w:t>ych</w:t>
      </w:r>
      <w:proofErr w:type="spellEnd"/>
      <w:r w:rsidRPr="0067525B">
        <w:rPr>
          <w:rFonts w:ascii="Tahoma" w:hAnsi="Tahoma" w:cs="Tahoma"/>
          <w:sz w:val="20"/>
          <w:szCs w:val="20"/>
        </w:rPr>
        <w:t xml:space="preserve"> przez Wykonawcę do współpracy z Zamawiającym w okresie realizacji Zamówienia w zakresie nadzoru procesu obsługi i likwidacji szkód:</w:t>
      </w:r>
    </w:p>
    <w:p w14:paraId="076FD08F" w14:textId="77777777" w:rsidR="00182B25" w:rsidRPr="0067525B" w:rsidRDefault="00182B25" w:rsidP="00182B2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67A0C4FB" w14:textId="77777777" w:rsidR="00182B25" w:rsidRPr="0067525B" w:rsidRDefault="00182B25" w:rsidP="00182B2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1DB1B285" w14:textId="77777777" w:rsidR="00182B25" w:rsidRPr="0067525B" w:rsidRDefault="00182B25" w:rsidP="00182B2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451A49EB" w14:textId="77777777" w:rsidR="00182B25" w:rsidRPr="0067525B" w:rsidRDefault="00182B25" w:rsidP="00182B25">
      <w:pPr>
        <w:pStyle w:val="Akapitzlist"/>
        <w:numPr>
          <w:ilvl w:val="0"/>
          <w:numId w:val="4"/>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W przypadku zmiany osób wskazanych ust. 1 lub ust. 2 lub ich danych kontaktowych Wykonawca zobowiązanych jest do poinformowania</w:t>
      </w:r>
      <w:r w:rsidR="00D431DE">
        <w:rPr>
          <w:rFonts w:ascii="Tahoma" w:hAnsi="Tahoma" w:cs="Tahoma"/>
          <w:sz w:val="20"/>
          <w:szCs w:val="20"/>
        </w:rPr>
        <w:t xml:space="preserve"> pisemnie</w:t>
      </w:r>
      <w:r w:rsidRPr="0067525B">
        <w:rPr>
          <w:rFonts w:ascii="Tahoma" w:hAnsi="Tahoma" w:cs="Tahoma"/>
          <w:sz w:val="20"/>
          <w:szCs w:val="20"/>
        </w:rPr>
        <w:t xml:space="preserve"> Zamawiającego o tej zmianie w terminie</w:t>
      </w:r>
      <w:r w:rsidR="00D431DE">
        <w:rPr>
          <w:rFonts w:ascii="Tahoma" w:hAnsi="Tahoma" w:cs="Tahoma"/>
          <w:sz w:val="20"/>
          <w:szCs w:val="20"/>
        </w:rPr>
        <w:t xml:space="preserve"> do </w:t>
      </w:r>
      <w:r w:rsidRPr="0067525B">
        <w:rPr>
          <w:rFonts w:ascii="Tahoma" w:hAnsi="Tahoma" w:cs="Tahoma"/>
          <w:sz w:val="20"/>
          <w:szCs w:val="20"/>
        </w:rPr>
        <w:t xml:space="preserve">14 dni </w:t>
      </w:r>
      <w:r w:rsidR="00D431DE">
        <w:rPr>
          <w:rFonts w:ascii="Tahoma" w:hAnsi="Tahoma" w:cs="Tahoma"/>
          <w:sz w:val="20"/>
          <w:szCs w:val="20"/>
        </w:rPr>
        <w:t xml:space="preserve">kalendarzowych </w:t>
      </w:r>
      <w:r w:rsidRPr="0067525B">
        <w:rPr>
          <w:rFonts w:ascii="Tahoma" w:hAnsi="Tahoma" w:cs="Tahoma"/>
          <w:sz w:val="20"/>
          <w:szCs w:val="20"/>
        </w:rPr>
        <w:t>od tej zmiany.</w:t>
      </w:r>
    </w:p>
    <w:p w14:paraId="1C929FA7" w14:textId="77777777" w:rsidR="00182B25" w:rsidRPr="0067525B" w:rsidRDefault="00182B25" w:rsidP="00182B25">
      <w:pPr>
        <w:pStyle w:val="Akapitzlist"/>
        <w:numPr>
          <w:ilvl w:val="0"/>
          <w:numId w:val="4"/>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Zmiana, o której mowa w ust. 3 nie wymaga aneksu do umowy.</w:t>
      </w:r>
    </w:p>
    <w:p w14:paraId="400396FF" w14:textId="77777777" w:rsidR="00182B25" w:rsidRPr="0067525B" w:rsidRDefault="00182B25" w:rsidP="00182B25">
      <w:pPr>
        <w:jc w:val="center"/>
        <w:rPr>
          <w:rFonts w:ascii="Tahoma" w:hAnsi="Tahoma" w:cs="Tahoma"/>
        </w:rPr>
      </w:pPr>
    </w:p>
    <w:p w14:paraId="64C4797E" w14:textId="5C955442" w:rsidR="00182B25" w:rsidRPr="0067525B" w:rsidRDefault="00A627E6" w:rsidP="00182B25">
      <w:pPr>
        <w:jc w:val="center"/>
        <w:rPr>
          <w:rFonts w:ascii="Tahoma" w:hAnsi="Tahoma" w:cs="Tahoma"/>
        </w:rPr>
      </w:pPr>
      <w:r>
        <w:rPr>
          <w:rFonts w:ascii="Tahoma" w:hAnsi="Tahoma" w:cs="Tahoma"/>
        </w:rPr>
        <w:t xml:space="preserve">§ </w:t>
      </w:r>
      <w:del w:id="110" w:author="Jan Turski" w:date="2020-10-09T14:59:00Z">
        <w:r w:rsidDel="003C0372">
          <w:rPr>
            <w:rFonts w:ascii="Tahoma" w:hAnsi="Tahoma" w:cs="Tahoma"/>
          </w:rPr>
          <w:delText>17</w:delText>
        </w:r>
      </w:del>
      <w:ins w:id="111" w:author="Jan Turski" w:date="2020-10-09T14:59:00Z">
        <w:r w:rsidR="003C0372">
          <w:rPr>
            <w:rFonts w:ascii="Tahoma" w:hAnsi="Tahoma" w:cs="Tahoma"/>
          </w:rPr>
          <w:t>18</w:t>
        </w:r>
      </w:ins>
    </w:p>
    <w:p w14:paraId="6075D434" w14:textId="77777777" w:rsidR="00182B25" w:rsidRPr="007D791F" w:rsidRDefault="00182B25" w:rsidP="00182B25">
      <w:pPr>
        <w:jc w:val="both"/>
        <w:rPr>
          <w:rFonts w:ascii="Tahoma" w:hAnsi="Tahoma" w:cs="Tahoma"/>
        </w:rPr>
      </w:pPr>
      <w:r w:rsidRPr="0067525B">
        <w:rPr>
          <w:rFonts w:ascii="Tahoma" w:hAnsi="Tahoma" w:cs="Tahoma"/>
        </w:rPr>
        <w:t>Integralną częścią niniejszej umowy jest program ubezpieczenia mienia i odpowi</w:t>
      </w:r>
      <w:r w:rsidR="005C744F">
        <w:rPr>
          <w:rFonts w:ascii="Tahoma" w:hAnsi="Tahoma" w:cs="Tahoma"/>
        </w:rPr>
        <w:t>edzialności Zamawiającego</w:t>
      </w:r>
      <w:r w:rsidR="00587FA2">
        <w:rPr>
          <w:rFonts w:ascii="Tahoma" w:hAnsi="Tahoma" w:cs="Tahoma"/>
        </w:rPr>
        <w:t>, zgodny z częścią IV SIWZ – Szczegółowy Opis Przedmiotu Zamówienia i ofertą Wykonawcy</w:t>
      </w:r>
      <w:r w:rsidR="00275C32">
        <w:rPr>
          <w:rFonts w:ascii="Tahoma" w:hAnsi="Tahoma" w:cs="Tahoma"/>
        </w:rPr>
        <w:t xml:space="preserve"> wraz</w:t>
      </w:r>
      <w:r w:rsidR="005C744F">
        <w:rPr>
          <w:rFonts w:ascii="Tahoma" w:hAnsi="Tahoma" w:cs="Tahoma"/>
        </w:rPr>
        <w:t xml:space="preserve"> </w:t>
      </w:r>
      <w:r w:rsidR="00275C32">
        <w:rPr>
          <w:rFonts w:ascii="Tahoma" w:hAnsi="Tahoma" w:cs="Tahoma"/>
        </w:rPr>
        <w:t>z</w:t>
      </w:r>
      <w:r w:rsidRPr="0067525B">
        <w:rPr>
          <w:rFonts w:ascii="Tahoma" w:hAnsi="Tahoma" w:cs="Tahoma"/>
        </w:rPr>
        <w:t xml:space="preserve"> wykazem ubezpieczonych, stanowiące załą</w:t>
      </w:r>
      <w:r w:rsidRPr="007D791F">
        <w:rPr>
          <w:rFonts w:ascii="Tahoma" w:hAnsi="Tahoma" w:cs="Tahoma"/>
        </w:rPr>
        <w:t>cznik nr 1 do niniejszej umowy.</w:t>
      </w:r>
    </w:p>
    <w:p w14:paraId="235AAB47" w14:textId="77777777" w:rsidR="00182B25" w:rsidRDefault="00182B25" w:rsidP="00182B25">
      <w:pPr>
        <w:jc w:val="center"/>
        <w:rPr>
          <w:rFonts w:ascii="Tahoma" w:hAnsi="Tahoma" w:cs="Tahoma"/>
        </w:rPr>
      </w:pPr>
    </w:p>
    <w:p w14:paraId="68699B35" w14:textId="4A41C6AB" w:rsidR="00182B25" w:rsidRPr="007D791F" w:rsidRDefault="00182B25" w:rsidP="00182B25">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del w:id="112" w:author="Jan Turski" w:date="2020-10-09T14:59:00Z">
        <w:r w:rsidRPr="007D791F" w:rsidDel="003C0372">
          <w:rPr>
            <w:rFonts w:ascii="Tahoma" w:hAnsi="Tahoma" w:cs="Tahoma"/>
          </w:rPr>
          <w:delText>1</w:delText>
        </w:r>
        <w:r w:rsidR="00A627E6" w:rsidDel="003C0372">
          <w:rPr>
            <w:rFonts w:ascii="Tahoma" w:hAnsi="Tahoma" w:cs="Tahoma"/>
          </w:rPr>
          <w:delText>8</w:delText>
        </w:r>
      </w:del>
      <w:ins w:id="113" w:author="Jan Turski" w:date="2020-10-09T14:59:00Z">
        <w:r w:rsidR="003C0372" w:rsidRPr="007D791F">
          <w:rPr>
            <w:rFonts w:ascii="Tahoma" w:hAnsi="Tahoma" w:cs="Tahoma"/>
          </w:rPr>
          <w:t>1</w:t>
        </w:r>
        <w:r w:rsidR="003C0372">
          <w:rPr>
            <w:rFonts w:ascii="Tahoma" w:hAnsi="Tahoma" w:cs="Tahoma"/>
          </w:rPr>
          <w:t>9</w:t>
        </w:r>
      </w:ins>
    </w:p>
    <w:p w14:paraId="367426FB" w14:textId="77777777" w:rsidR="00182B25" w:rsidRPr="007D791F" w:rsidRDefault="00182B25" w:rsidP="00182B25">
      <w:pPr>
        <w:jc w:val="both"/>
        <w:rPr>
          <w:rFonts w:ascii="Tahoma" w:hAnsi="Tahoma" w:cs="Tahoma"/>
        </w:rPr>
      </w:pPr>
      <w:r w:rsidRPr="007D791F">
        <w:rPr>
          <w:rFonts w:ascii="Tahoma" w:hAnsi="Tahoma" w:cs="Tahoma"/>
        </w:rPr>
        <w:t>Wykonawca zobowiązuje się nie dokonywać cesji wierzytelności z tytułu udzielonej ochrony ubezpieczeniowej bez zgody Zamawiającego, pod rygorem nieważności.</w:t>
      </w:r>
    </w:p>
    <w:p w14:paraId="21084626" w14:textId="77777777" w:rsidR="00182B25" w:rsidRDefault="00182B25" w:rsidP="00182B25">
      <w:pPr>
        <w:jc w:val="center"/>
        <w:rPr>
          <w:rFonts w:ascii="Tahoma" w:hAnsi="Tahoma" w:cs="Tahoma"/>
        </w:rPr>
      </w:pPr>
    </w:p>
    <w:p w14:paraId="5577E6E9" w14:textId="69D6FAE4" w:rsidR="00182B25" w:rsidRPr="007D791F" w:rsidRDefault="00182B25" w:rsidP="00182B25">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del w:id="114" w:author="Jan Turski" w:date="2020-10-09T14:59:00Z">
        <w:r w:rsidRPr="007D791F" w:rsidDel="003C0372">
          <w:rPr>
            <w:rFonts w:ascii="Tahoma" w:hAnsi="Tahoma" w:cs="Tahoma"/>
          </w:rPr>
          <w:delText>1</w:delText>
        </w:r>
        <w:r w:rsidR="00A627E6" w:rsidDel="003C0372">
          <w:rPr>
            <w:rFonts w:ascii="Tahoma" w:hAnsi="Tahoma" w:cs="Tahoma"/>
          </w:rPr>
          <w:delText>9</w:delText>
        </w:r>
      </w:del>
      <w:ins w:id="115" w:author="Jan Turski" w:date="2020-10-09T14:59:00Z">
        <w:r w:rsidR="003C0372">
          <w:rPr>
            <w:rFonts w:ascii="Tahoma" w:hAnsi="Tahoma" w:cs="Tahoma"/>
          </w:rPr>
          <w:t>20</w:t>
        </w:r>
      </w:ins>
    </w:p>
    <w:p w14:paraId="73E260F1" w14:textId="77777777" w:rsidR="00182B25" w:rsidRPr="007D791F" w:rsidRDefault="00182B25" w:rsidP="00182B25">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4EADF7C2" w14:textId="2EC62F95" w:rsidR="00ED5A0D" w:rsidDel="003C0372" w:rsidRDefault="00ED5A0D" w:rsidP="00C8599B">
      <w:pPr>
        <w:rPr>
          <w:del w:id="116" w:author="Jan Turski" w:date="2020-10-09T14:59:00Z"/>
          <w:rFonts w:ascii="Tahoma" w:hAnsi="Tahoma" w:cs="Tahoma"/>
        </w:rPr>
      </w:pPr>
    </w:p>
    <w:p w14:paraId="0306B136" w14:textId="77777777" w:rsidR="00ED5A0D" w:rsidRDefault="00ED5A0D" w:rsidP="00182B25">
      <w:pPr>
        <w:jc w:val="center"/>
        <w:rPr>
          <w:rFonts w:ascii="Tahoma" w:hAnsi="Tahoma" w:cs="Tahoma"/>
        </w:rPr>
      </w:pPr>
    </w:p>
    <w:p w14:paraId="32C90F07" w14:textId="34EE231F" w:rsidR="00182B25" w:rsidRPr="007D791F" w:rsidRDefault="00182B25" w:rsidP="00182B25">
      <w:pPr>
        <w:jc w:val="center"/>
        <w:rPr>
          <w:rFonts w:ascii="Tahoma" w:hAnsi="Tahoma" w:cs="Tahoma"/>
        </w:rPr>
      </w:pPr>
      <w:r w:rsidRPr="007D791F">
        <w:rPr>
          <w:rFonts w:ascii="Tahoma" w:hAnsi="Tahoma" w:cs="Tahoma"/>
        </w:rPr>
        <w:sym w:font="Times New Roman" w:char="00A7"/>
      </w:r>
      <w:r w:rsidR="00A627E6">
        <w:rPr>
          <w:rFonts w:ascii="Tahoma" w:hAnsi="Tahoma" w:cs="Tahoma"/>
        </w:rPr>
        <w:t xml:space="preserve"> </w:t>
      </w:r>
      <w:del w:id="117" w:author="Jan Turski" w:date="2020-10-09T14:59:00Z">
        <w:r w:rsidR="00A627E6" w:rsidDel="003C0372">
          <w:rPr>
            <w:rFonts w:ascii="Tahoma" w:hAnsi="Tahoma" w:cs="Tahoma"/>
          </w:rPr>
          <w:delText>20</w:delText>
        </w:r>
      </w:del>
      <w:ins w:id="118" w:author="Jan Turski" w:date="2020-10-09T14:59:00Z">
        <w:r w:rsidR="003C0372">
          <w:rPr>
            <w:rFonts w:ascii="Tahoma" w:hAnsi="Tahoma" w:cs="Tahoma"/>
          </w:rPr>
          <w:t>21</w:t>
        </w:r>
      </w:ins>
    </w:p>
    <w:p w14:paraId="6652520A" w14:textId="77777777" w:rsidR="00182B25" w:rsidRPr="007D791F" w:rsidRDefault="00182B25" w:rsidP="00182B25">
      <w:pPr>
        <w:jc w:val="both"/>
        <w:rPr>
          <w:rFonts w:ascii="Tahoma" w:hAnsi="Tahoma" w:cs="Tahoma"/>
        </w:rPr>
      </w:pPr>
      <w:r w:rsidRPr="007D791F">
        <w:rPr>
          <w:rFonts w:ascii="Tahoma" w:hAnsi="Tahoma" w:cs="Tahoma"/>
        </w:rPr>
        <w:t>Umowę sporządzono w dwóch jednobrzmiących egzemplarzach, po jednym dla każdej ze stron.</w:t>
      </w:r>
    </w:p>
    <w:p w14:paraId="7F2239F2" w14:textId="4ADE3CCD" w:rsidR="00182B25" w:rsidDel="003C0372" w:rsidRDefault="00182B25" w:rsidP="00182B25">
      <w:pPr>
        <w:rPr>
          <w:del w:id="119" w:author="Jan Turski" w:date="2020-10-09T14:59:00Z"/>
          <w:rFonts w:ascii="Tahoma" w:hAnsi="Tahoma" w:cs="Tahoma"/>
          <w:u w:val="single"/>
        </w:rPr>
      </w:pPr>
    </w:p>
    <w:p w14:paraId="5F1603D4" w14:textId="77777777" w:rsidR="005C744F" w:rsidRPr="007D791F" w:rsidRDefault="005C744F" w:rsidP="00182B25">
      <w:pPr>
        <w:rPr>
          <w:rFonts w:ascii="Tahoma" w:hAnsi="Tahoma" w:cs="Tahoma"/>
          <w:u w:val="single"/>
        </w:rPr>
      </w:pPr>
    </w:p>
    <w:p w14:paraId="6A9DD339" w14:textId="77777777" w:rsidR="00182B25" w:rsidRPr="007D791F" w:rsidRDefault="00182B25" w:rsidP="00182B25">
      <w:pPr>
        <w:rPr>
          <w:rFonts w:ascii="Tahoma" w:hAnsi="Tahoma" w:cs="Tahoma"/>
          <w:u w:val="single"/>
        </w:rPr>
      </w:pPr>
      <w:r w:rsidRPr="007D791F">
        <w:rPr>
          <w:rFonts w:ascii="Tahoma" w:hAnsi="Tahoma" w:cs="Tahoma"/>
          <w:u w:val="single"/>
        </w:rPr>
        <w:t>Załączniki do umowy:</w:t>
      </w:r>
    </w:p>
    <w:p w14:paraId="43BD3189" w14:textId="77777777" w:rsidR="00182B25" w:rsidRPr="007D791F" w:rsidRDefault="00182B25" w:rsidP="00182B25">
      <w:pPr>
        <w:rPr>
          <w:rFonts w:ascii="Tahoma" w:hAnsi="Tahoma" w:cs="Tahoma"/>
          <w:u w:val="single"/>
        </w:rPr>
      </w:pPr>
    </w:p>
    <w:p w14:paraId="4C2229F6" w14:textId="77777777" w:rsidR="00182B25" w:rsidRPr="0067525B" w:rsidRDefault="00182B25" w:rsidP="00182B25">
      <w:pPr>
        <w:pStyle w:val="Akapitzlist"/>
        <w:numPr>
          <w:ilvl w:val="0"/>
          <w:numId w:val="9"/>
        </w:numPr>
        <w:rPr>
          <w:rFonts w:ascii="Tahoma" w:hAnsi="Tahoma" w:cs="Tahoma"/>
          <w:sz w:val="20"/>
          <w:szCs w:val="20"/>
        </w:rPr>
      </w:pPr>
      <w:r w:rsidRPr="0067525B">
        <w:rPr>
          <w:rFonts w:ascii="Tahoma" w:hAnsi="Tahoma" w:cs="Tahoma"/>
          <w:sz w:val="20"/>
          <w:szCs w:val="20"/>
        </w:rPr>
        <w:t>Załącznik nr 1 – program ubezpieczenia mienia i odpowiedzialności Zamawiającego</w:t>
      </w:r>
      <w:r w:rsidR="00A25B62">
        <w:rPr>
          <w:rFonts w:ascii="Tahoma" w:hAnsi="Tahoma" w:cs="Tahoma"/>
          <w:sz w:val="20"/>
          <w:szCs w:val="20"/>
        </w:rPr>
        <w:t xml:space="preserve"> zgodny z częścią IV SIWZ – Szczegółowy Opis Przedmiotu Zamówienia i ofertą Wykonawcy</w:t>
      </w:r>
      <w:r w:rsidRPr="0067525B">
        <w:rPr>
          <w:rFonts w:ascii="Tahoma" w:hAnsi="Tahoma" w:cs="Tahoma"/>
          <w:sz w:val="20"/>
          <w:szCs w:val="20"/>
        </w:rPr>
        <w:t xml:space="preserve"> wraz z wykazem ubezpieczonych.</w:t>
      </w:r>
    </w:p>
    <w:p w14:paraId="55B0B05C" w14:textId="127E85CB" w:rsidR="00182B25" w:rsidDel="003C0372" w:rsidRDefault="00182B25" w:rsidP="00182B25">
      <w:pPr>
        <w:rPr>
          <w:del w:id="120" w:author="Jan Turski" w:date="2020-10-09T14:59:00Z"/>
          <w:rFonts w:ascii="Tahoma" w:hAnsi="Tahoma" w:cs="Tahoma"/>
        </w:rPr>
      </w:pPr>
    </w:p>
    <w:p w14:paraId="766AAC22" w14:textId="4ACF5878" w:rsidR="00182B25" w:rsidRPr="001F47E4" w:rsidDel="003C0372" w:rsidRDefault="00182B25" w:rsidP="00182B25">
      <w:pPr>
        <w:rPr>
          <w:del w:id="121" w:author="Jan Turski" w:date="2020-10-09T14:59:00Z"/>
          <w:rFonts w:ascii="Tahoma" w:hAnsi="Tahoma" w:cs="Tahoma"/>
        </w:rPr>
      </w:pPr>
    </w:p>
    <w:p w14:paraId="755A9813" w14:textId="0F81BED3" w:rsidR="00ED5A0D" w:rsidDel="003C0372" w:rsidRDefault="00ED5A0D" w:rsidP="00ED5A0D">
      <w:pPr>
        <w:ind w:left="720"/>
        <w:rPr>
          <w:del w:id="122" w:author="Jan Turski" w:date="2020-10-09T14:59:00Z"/>
          <w:rFonts w:ascii="Tahoma" w:hAnsi="Tahoma" w:cs="Tahoma"/>
        </w:rPr>
      </w:pPr>
    </w:p>
    <w:p w14:paraId="2F88F755" w14:textId="7F826636" w:rsidR="00ED5A0D" w:rsidDel="003C0372" w:rsidRDefault="00ED5A0D" w:rsidP="00182B25">
      <w:pPr>
        <w:rPr>
          <w:del w:id="123" w:author="Jan Turski" w:date="2020-10-09T14:59:00Z"/>
          <w:rFonts w:ascii="Tahoma" w:hAnsi="Tahoma" w:cs="Tahoma"/>
        </w:rPr>
      </w:pPr>
    </w:p>
    <w:p w14:paraId="3485370B" w14:textId="48982359" w:rsidR="00ED5A0D" w:rsidDel="003C0372" w:rsidRDefault="00ED5A0D" w:rsidP="00182B25">
      <w:pPr>
        <w:rPr>
          <w:del w:id="124" w:author="Jan Turski" w:date="2020-10-09T14:59:00Z"/>
          <w:rFonts w:ascii="Tahoma" w:hAnsi="Tahoma" w:cs="Tahoma"/>
        </w:rPr>
      </w:pPr>
    </w:p>
    <w:p w14:paraId="759D7F8D" w14:textId="0F90DF62" w:rsidR="00ED5A0D" w:rsidDel="003C0372" w:rsidRDefault="00ED5A0D" w:rsidP="00182B25">
      <w:pPr>
        <w:rPr>
          <w:del w:id="125" w:author="Jan Turski" w:date="2020-10-09T14:59:00Z"/>
          <w:rFonts w:ascii="Tahoma" w:hAnsi="Tahoma" w:cs="Tahoma"/>
        </w:rPr>
      </w:pPr>
    </w:p>
    <w:p w14:paraId="36334D44" w14:textId="43D6621B" w:rsidR="00ED5A0D" w:rsidDel="003C0372" w:rsidRDefault="00ED5A0D" w:rsidP="00182B25">
      <w:pPr>
        <w:rPr>
          <w:del w:id="126" w:author="Jan Turski" w:date="2020-10-09T14:59:00Z"/>
          <w:rFonts w:ascii="Tahoma" w:hAnsi="Tahoma" w:cs="Tahoma"/>
        </w:rPr>
      </w:pPr>
    </w:p>
    <w:p w14:paraId="69280C15" w14:textId="77777777" w:rsidR="00182B25" w:rsidRPr="007D791F" w:rsidRDefault="00182B25" w:rsidP="00182B25">
      <w:pPr>
        <w:rPr>
          <w:rFonts w:ascii="Tahoma" w:hAnsi="Tahoma" w:cs="Tahoma"/>
        </w:rPr>
      </w:pP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40646E6D" w14:textId="77777777" w:rsidR="00182B25" w:rsidRPr="007D791F" w:rsidDel="008E7C29" w:rsidRDefault="00182B25" w:rsidP="00182B25">
      <w:pPr>
        <w:rPr>
          <w:del w:id="127" w:author="Jan Turski" w:date="2020-10-09T15:00:00Z"/>
          <w:rFonts w:ascii="Tahoma" w:hAnsi="Tahoma" w:cs="Tahoma"/>
        </w:rPr>
      </w:pPr>
      <w:r w:rsidRPr="007D791F">
        <w:rPr>
          <w:rFonts w:ascii="Tahoma" w:hAnsi="Tahoma" w:cs="Tahoma"/>
        </w:rPr>
        <w:t xml:space="preserve">                   Wykonawca                                                              Zamawiający</w:t>
      </w:r>
    </w:p>
    <w:p w14:paraId="67ED1B8B" w14:textId="77777777" w:rsidR="00104A76" w:rsidDel="008E7C29" w:rsidRDefault="00104A76">
      <w:pPr>
        <w:rPr>
          <w:del w:id="128" w:author="Jan Turski" w:date="2020-10-09T15:00:00Z"/>
          <w:rFonts w:ascii="Tahoma" w:hAnsi="Tahoma" w:cs="Tahoma"/>
        </w:rPr>
        <w:pPrChange w:id="129" w:author="Jan Turski" w:date="2020-10-09T15:00:00Z">
          <w:pPr>
            <w:spacing w:after="160" w:line="259" w:lineRule="auto"/>
          </w:pPr>
        </w:pPrChange>
      </w:pPr>
      <w:del w:id="130" w:author="Jan Turski" w:date="2020-10-09T15:00:00Z">
        <w:r w:rsidDel="008E7C29">
          <w:rPr>
            <w:rFonts w:ascii="Tahoma" w:hAnsi="Tahoma" w:cs="Tahoma"/>
          </w:rPr>
          <w:br w:type="page"/>
        </w:r>
      </w:del>
    </w:p>
    <w:p w14:paraId="0E469C6F" w14:textId="77777777" w:rsidR="00182B25" w:rsidRDefault="00182B25" w:rsidP="00182B25">
      <w:pPr>
        <w:rPr>
          <w:rFonts w:ascii="Tahoma" w:hAnsi="Tahoma" w:cs="Tahoma"/>
        </w:rPr>
      </w:pPr>
    </w:p>
    <w:p w14:paraId="45EC083E" w14:textId="77777777" w:rsidR="00182B25" w:rsidRPr="007D791F" w:rsidRDefault="00182B25" w:rsidP="00182B25">
      <w:pPr>
        <w:jc w:val="center"/>
        <w:rPr>
          <w:rFonts w:ascii="Tahoma" w:hAnsi="Tahoma" w:cs="Tahoma"/>
          <w:b/>
        </w:rPr>
      </w:pPr>
      <w:r w:rsidRPr="004A0B27">
        <w:rPr>
          <w:rFonts w:ascii="Tahoma" w:hAnsi="Tahoma" w:cs="Tahoma"/>
          <w:b/>
        </w:rPr>
        <w:t>ISTOTNE POSTANOWIENIA UMOWY – część II Zamówienia</w:t>
      </w:r>
    </w:p>
    <w:p w14:paraId="0B051C07" w14:textId="77777777" w:rsidR="00182B25" w:rsidRPr="007D791F" w:rsidRDefault="00182B25" w:rsidP="00182B25">
      <w:pPr>
        <w:jc w:val="center"/>
        <w:rPr>
          <w:rFonts w:ascii="Tahoma" w:hAnsi="Tahoma" w:cs="Tahoma"/>
          <w:b/>
        </w:rPr>
      </w:pPr>
    </w:p>
    <w:p w14:paraId="5E10E26D" w14:textId="77777777" w:rsidR="00ED5A0D" w:rsidRDefault="00ED5A0D" w:rsidP="00ED5A0D">
      <w:pPr>
        <w:jc w:val="both"/>
        <w:rPr>
          <w:rFonts w:ascii="Tahoma" w:hAnsi="Tahoma" w:cs="Tahoma"/>
        </w:rPr>
      </w:pPr>
      <w:r w:rsidRPr="004A0B27">
        <w:rPr>
          <w:rFonts w:ascii="Tahoma" w:hAnsi="Tahoma" w:cs="Tahoma"/>
        </w:rPr>
        <w:t xml:space="preserve">Zawarta w dniu ......................... w </w:t>
      </w:r>
      <w:r>
        <w:rPr>
          <w:rFonts w:ascii="Tahoma" w:hAnsi="Tahoma" w:cs="Tahoma"/>
        </w:rPr>
        <w:t>Zabrzu</w:t>
      </w:r>
      <w:r w:rsidRPr="004A0B27">
        <w:rPr>
          <w:rFonts w:ascii="Tahoma" w:hAnsi="Tahoma" w:cs="Tahoma"/>
        </w:rPr>
        <w:t xml:space="preserve"> pomiędzy</w:t>
      </w:r>
      <w:r w:rsidR="006B386F">
        <w:rPr>
          <w:rFonts w:ascii="Tahoma" w:hAnsi="Tahoma" w:cs="Tahoma"/>
        </w:rPr>
        <w:t>:</w:t>
      </w:r>
      <w:r w:rsidRPr="004A0B27">
        <w:rPr>
          <w:rFonts w:ascii="Tahoma" w:hAnsi="Tahoma" w:cs="Tahoma"/>
        </w:rPr>
        <w:t xml:space="preserve"> </w:t>
      </w:r>
    </w:p>
    <w:p w14:paraId="48CB5E0B" w14:textId="77777777" w:rsidR="00ED5A0D" w:rsidRDefault="00ED5A0D" w:rsidP="00ED5A0D">
      <w:pPr>
        <w:jc w:val="both"/>
        <w:rPr>
          <w:rFonts w:ascii="Tahoma" w:hAnsi="Tahoma" w:cs="Tahoma"/>
        </w:rPr>
      </w:pPr>
      <w:r>
        <w:rPr>
          <w:rFonts w:ascii="Tahoma" w:hAnsi="Tahoma" w:cs="Tahoma"/>
        </w:rPr>
        <w:t xml:space="preserve">Miastem Zabrze z siedzibą władz w Urzędzie Miejskim ul. Powstańców Śląskich 5-7, 41-800 Zabrze </w:t>
      </w:r>
    </w:p>
    <w:p w14:paraId="3CE39BCC" w14:textId="77777777" w:rsidR="00ED5A0D" w:rsidRPr="007D791F" w:rsidRDefault="00ED5A0D" w:rsidP="00ED5A0D">
      <w:pPr>
        <w:jc w:val="both"/>
        <w:rPr>
          <w:rFonts w:ascii="Tahoma" w:hAnsi="Tahoma" w:cs="Tahoma"/>
        </w:rPr>
      </w:pPr>
      <w:r>
        <w:rPr>
          <w:rFonts w:ascii="Tahoma" w:hAnsi="Tahoma" w:cs="Tahoma"/>
        </w:rPr>
        <w:t>(NIP 6482743351; REGON 276255520)</w:t>
      </w:r>
      <w:r w:rsidRPr="004A0B27">
        <w:rPr>
          <w:rFonts w:ascii="Tahoma" w:hAnsi="Tahoma" w:cs="Tahoma"/>
        </w:rPr>
        <w:t xml:space="preserve"> reprezentowanym</w:t>
      </w:r>
      <w:r w:rsidRPr="007D791F">
        <w:rPr>
          <w:rFonts w:ascii="Tahoma" w:hAnsi="Tahoma" w:cs="Tahoma"/>
        </w:rPr>
        <w:t xml:space="preserve"> przez</w:t>
      </w:r>
      <w:r>
        <w:rPr>
          <w:rFonts w:ascii="Tahoma" w:hAnsi="Tahoma" w:cs="Tahoma"/>
        </w:rPr>
        <w:t xml:space="preserve"> Prezydenta Miasta</w:t>
      </w:r>
      <w:r w:rsidRPr="007D791F">
        <w:rPr>
          <w:rFonts w:ascii="Tahoma" w:hAnsi="Tahoma" w:cs="Tahoma"/>
        </w:rPr>
        <w:t>:</w:t>
      </w:r>
    </w:p>
    <w:p w14:paraId="02DCA5BF" w14:textId="77777777" w:rsidR="00ED5A0D" w:rsidRPr="007D791F" w:rsidRDefault="00ED5A0D" w:rsidP="00ED5A0D">
      <w:pPr>
        <w:jc w:val="both"/>
        <w:rPr>
          <w:rFonts w:ascii="Tahoma" w:hAnsi="Tahoma" w:cs="Tahoma"/>
        </w:rPr>
      </w:pPr>
      <w:r w:rsidRPr="007D791F">
        <w:rPr>
          <w:rFonts w:ascii="Tahoma" w:hAnsi="Tahoma" w:cs="Tahoma"/>
        </w:rPr>
        <w:t>......................................................................................................................</w:t>
      </w:r>
    </w:p>
    <w:p w14:paraId="65CF528C" w14:textId="77777777" w:rsidR="00ED5A0D" w:rsidRPr="007D791F" w:rsidRDefault="00ED5A0D" w:rsidP="00ED5A0D">
      <w:pPr>
        <w:ind w:left="992"/>
        <w:jc w:val="both"/>
        <w:rPr>
          <w:rFonts w:ascii="Tahoma" w:hAnsi="Tahoma" w:cs="Tahoma"/>
        </w:rPr>
      </w:pPr>
    </w:p>
    <w:p w14:paraId="5D9EAD9C" w14:textId="77777777" w:rsidR="00182B25" w:rsidRPr="007D791F" w:rsidRDefault="00182B25" w:rsidP="00182B25">
      <w:pPr>
        <w:jc w:val="both"/>
        <w:rPr>
          <w:rFonts w:ascii="Tahoma" w:hAnsi="Tahoma" w:cs="Tahoma"/>
        </w:rPr>
      </w:pPr>
      <w:r w:rsidRPr="007D791F">
        <w:rPr>
          <w:rFonts w:ascii="Tahoma" w:hAnsi="Tahoma" w:cs="Tahoma"/>
        </w:rPr>
        <w:t>zwanym dalej Zamawiającym</w:t>
      </w:r>
      <w:r w:rsidR="006B386F">
        <w:rPr>
          <w:rFonts w:ascii="Tahoma" w:hAnsi="Tahoma" w:cs="Tahoma"/>
        </w:rPr>
        <w:t>,</w:t>
      </w:r>
    </w:p>
    <w:p w14:paraId="2B7727F8" w14:textId="77777777" w:rsidR="00182B25" w:rsidRPr="007D791F" w:rsidRDefault="00182B25" w:rsidP="00182B25">
      <w:pPr>
        <w:jc w:val="center"/>
        <w:rPr>
          <w:rFonts w:ascii="Tahoma" w:hAnsi="Tahoma" w:cs="Tahoma"/>
        </w:rPr>
      </w:pPr>
      <w:r w:rsidRPr="007D791F">
        <w:rPr>
          <w:rFonts w:ascii="Tahoma" w:hAnsi="Tahoma" w:cs="Tahoma"/>
        </w:rPr>
        <w:t>a</w:t>
      </w:r>
    </w:p>
    <w:p w14:paraId="154516F5" w14:textId="77777777" w:rsidR="00182B25" w:rsidRPr="007D791F" w:rsidRDefault="00182B25" w:rsidP="00182B25">
      <w:pPr>
        <w:jc w:val="both"/>
        <w:rPr>
          <w:rFonts w:ascii="Tahoma" w:hAnsi="Tahoma" w:cs="Tahoma"/>
        </w:rPr>
      </w:pPr>
      <w:r w:rsidRPr="007D791F">
        <w:rPr>
          <w:rFonts w:ascii="Tahoma" w:hAnsi="Tahoma" w:cs="Tahoma"/>
        </w:rPr>
        <w:t>......................................................................................................................</w:t>
      </w:r>
      <w:r w:rsidR="00ED5A0D">
        <w:rPr>
          <w:rFonts w:ascii="Tahoma" w:hAnsi="Tahoma" w:cs="Tahoma"/>
        </w:rPr>
        <w:t>...............................</w:t>
      </w:r>
    </w:p>
    <w:p w14:paraId="168E81E2" w14:textId="77777777" w:rsidR="00182B25" w:rsidRPr="007D791F" w:rsidRDefault="00182B25" w:rsidP="00182B25">
      <w:pPr>
        <w:jc w:val="both"/>
        <w:rPr>
          <w:rFonts w:ascii="Tahoma" w:hAnsi="Tahoma" w:cs="Tahoma"/>
        </w:rPr>
      </w:pPr>
      <w:r w:rsidRPr="007D791F">
        <w:rPr>
          <w:rFonts w:ascii="Tahoma" w:hAnsi="Tahoma" w:cs="Tahoma"/>
        </w:rPr>
        <w:t>z siedzibą w .................................................................., reprezentowanym przez:</w:t>
      </w:r>
    </w:p>
    <w:p w14:paraId="74197C83" w14:textId="77777777" w:rsidR="00182B25" w:rsidRPr="007D791F" w:rsidRDefault="00182B25" w:rsidP="00182B25">
      <w:pPr>
        <w:numPr>
          <w:ilvl w:val="0"/>
          <w:numId w:val="19"/>
        </w:numPr>
        <w:ind w:hanging="294"/>
        <w:jc w:val="both"/>
        <w:rPr>
          <w:rFonts w:ascii="Tahoma" w:hAnsi="Tahoma" w:cs="Tahoma"/>
        </w:rPr>
      </w:pPr>
      <w:r w:rsidRPr="007D791F">
        <w:rPr>
          <w:rFonts w:ascii="Tahoma" w:hAnsi="Tahoma" w:cs="Tahoma"/>
        </w:rPr>
        <w:t>......................................................................................................................</w:t>
      </w:r>
    </w:p>
    <w:p w14:paraId="10CA9D63" w14:textId="77777777" w:rsidR="00182B25" w:rsidRPr="007D791F" w:rsidRDefault="00182B25" w:rsidP="00182B25">
      <w:pPr>
        <w:numPr>
          <w:ilvl w:val="0"/>
          <w:numId w:val="19"/>
        </w:numPr>
        <w:tabs>
          <w:tab w:val="clear" w:pos="720"/>
          <w:tab w:val="num" w:pos="567"/>
        </w:tabs>
        <w:ind w:left="426" w:firstLine="0"/>
        <w:jc w:val="both"/>
        <w:rPr>
          <w:rFonts w:ascii="Tahoma" w:hAnsi="Tahoma" w:cs="Tahoma"/>
        </w:rPr>
      </w:pPr>
      <w:r w:rsidRPr="007D791F">
        <w:rPr>
          <w:rFonts w:ascii="Tahoma" w:hAnsi="Tahoma" w:cs="Tahoma"/>
        </w:rPr>
        <w:t>......................................................................................................................</w:t>
      </w:r>
    </w:p>
    <w:p w14:paraId="480492BD" w14:textId="77777777" w:rsidR="00182B25" w:rsidRDefault="00182B25" w:rsidP="00182B25">
      <w:pPr>
        <w:jc w:val="both"/>
        <w:rPr>
          <w:rFonts w:ascii="Tahoma" w:hAnsi="Tahoma" w:cs="Tahoma"/>
        </w:rPr>
      </w:pPr>
      <w:r w:rsidRPr="007D791F">
        <w:rPr>
          <w:rFonts w:ascii="Tahoma" w:hAnsi="Tahoma" w:cs="Tahoma"/>
        </w:rPr>
        <w:t>zwanym dalej Wykonawcą.</w:t>
      </w:r>
    </w:p>
    <w:p w14:paraId="727E4A34" w14:textId="77777777" w:rsidR="00ED5A0D" w:rsidRPr="007D791F" w:rsidRDefault="00ED5A0D" w:rsidP="00182B25">
      <w:pPr>
        <w:jc w:val="both"/>
        <w:rPr>
          <w:rFonts w:ascii="Tahoma" w:hAnsi="Tahoma" w:cs="Tahoma"/>
        </w:rPr>
      </w:pPr>
    </w:p>
    <w:p w14:paraId="71F19C28" w14:textId="4AC4E70F" w:rsidR="00ED5A0D" w:rsidRPr="007D791F" w:rsidRDefault="00ED5A0D" w:rsidP="00ED5A0D">
      <w:pPr>
        <w:jc w:val="both"/>
        <w:rPr>
          <w:rFonts w:ascii="Tahoma" w:hAnsi="Tahoma" w:cs="Tahoma"/>
        </w:rPr>
      </w:pPr>
      <w:r w:rsidRPr="007D791F">
        <w:rPr>
          <w:rFonts w:ascii="Tahoma" w:hAnsi="Tahoma" w:cs="Tahoma"/>
        </w:rPr>
        <w:t>W rezultacie dokonania przez Zamawiającego wyboru oferty Wykonawcy</w:t>
      </w:r>
      <w:r>
        <w:rPr>
          <w:rFonts w:ascii="Tahoma" w:hAnsi="Tahoma" w:cs="Tahoma"/>
        </w:rPr>
        <w:t xml:space="preserve"> pismo BZP ………… z dnia ……………………………</w:t>
      </w:r>
      <w:r w:rsidRPr="007D791F">
        <w:rPr>
          <w:rFonts w:ascii="Tahoma" w:hAnsi="Tahoma" w:cs="Tahoma"/>
        </w:rPr>
        <w:t xml:space="preserve">, zgodnie z wymogami ustawy Prawo zamówień publicznych  z dnia 29 </w:t>
      </w:r>
      <w:r w:rsidRPr="0067525B">
        <w:rPr>
          <w:rFonts w:ascii="Tahoma" w:hAnsi="Tahoma" w:cs="Tahoma"/>
        </w:rPr>
        <w:t xml:space="preserve">stycznia 2004 r. </w:t>
      </w:r>
      <w:r w:rsidRPr="000C58DA">
        <w:rPr>
          <w:rFonts w:ascii="Tahoma" w:hAnsi="Tahoma" w:cs="Tahoma"/>
        </w:rPr>
        <w:t>(Dz. U. 2019 poz. 1843</w:t>
      </w:r>
      <w:ins w:id="131" w:author="Jan Turski" w:date="2020-10-09T15:00:00Z">
        <w:r w:rsidR="008E7C29">
          <w:rPr>
            <w:rFonts w:ascii="Tahoma" w:hAnsi="Tahoma" w:cs="Tahoma"/>
          </w:rPr>
          <w:t xml:space="preserve"> z </w:t>
        </w:r>
        <w:proofErr w:type="spellStart"/>
        <w:r w:rsidR="008E7C29">
          <w:rPr>
            <w:rFonts w:ascii="Tahoma" w:hAnsi="Tahoma" w:cs="Tahoma"/>
          </w:rPr>
          <w:t>późn</w:t>
        </w:r>
        <w:proofErr w:type="spellEnd"/>
        <w:r w:rsidR="008E7C29">
          <w:rPr>
            <w:rFonts w:ascii="Tahoma" w:hAnsi="Tahoma" w:cs="Tahoma"/>
          </w:rPr>
          <w:t>. zm.</w:t>
        </w:r>
      </w:ins>
      <w:r w:rsidRPr="000C58DA">
        <w:rPr>
          <w:rFonts w:ascii="Tahoma" w:hAnsi="Tahoma" w:cs="Tahoma"/>
        </w:rPr>
        <w:t xml:space="preserve">), </w:t>
      </w:r>
      <w:r w:rsidRPr="0067525B">
        <w:rPr>
          <w:rFonts w:ascii="Tahoma" w:hAnsi="Tahoma" w:cs="Tahoma"/>
        </w:rPr>
        <w:t xml:space="preserve">zwanej </w:t>
      </w:r>
      <w:r w:rsidRPr="0067525B">
        <w:rPr>
          <w:rFonts w:ascii="Tahoma" w:hAnsi="Tahoma" w:cs="Tahoma"/>
          <w:bCs/>
        </w:rPr>
        <w:t xml:space="preserve">dalej Ustawą PZP, </w:t>
      </w:r>
      <w:r w:rsidRPr="0067525B">
        <w:rPr>
          <w:rFonts w:ascii="Tahoma" w:hAnsi="Tahoma" w:cs="Tahoma"/>
        </w:rPr>
        <w:t>w trybie przetargu nieograniczonego, przy udziale Maximus Broker sp. z o.o. - pełnomocnika</w:t>
      </w:r>
      <w:r w:rsidRPr="00D861DB">
        <w:rPr>
          <w:rFonts w:ascii="Tahoma" w:hAnsi="Tahoma" w:cs="Tahoma"/>
        </w:rPr>
        <w:t xml:space="preserve"> </w:t>
      </w:r>
      <w:r w:rsidRPr="007D791F">
        <w:rPr>
          <w:rFonts w:ascii="Tahoma" w:hAnsi="Tahoma" w:cs="Tahoma"/>
        </w:rPr>
        <w:t>Zamawiającego działającego na podstawie pełnomocnictwa</w:t>
      </w:r>
      <w:r>
        <w:rPr>
          <w:rFonts w:ascii="Tahoma" w:hAnsi="Tahoma" w:cs="Tahoma"/>
        </w:rPr>
        <w:t xml:space="preserve"> (zwanego dalej pełnomocnikiem Zamawiającego)</w:t>
      </w:r>
      <w:r w:rsidRPr="007D791F">
        <w:rPr>
          <w:rFonts w:ascii="Tahoma" w:hAnsi="Tahoma" w:cs="Tahoma"/>
        </w:rPr>
        <w:t>, została zawarta umowa o następującej treści:</w:t>
      </w:r>
    </w:p>
    <w:p w14:paraId="5D00A0B1" w14:textId="77777777" w:rsidR="00182B25" w:rsidRPr="007D791F" w:rsidRDefault="00182B25" w:rsidP="00182B25">
      <w:pPr>
        <w:jc w:val="center"/>
        <w:rPr>
          <w:rFonts w:ascii="Tahoma" w:hAnsi="Tahoma" w:cs="Tahoma"/>
        </w:rPr>
      </w:pPr>
    </w:p>
    <w:p w14:paraId="7C21915F" w14:textId="77777777" w:rsidR="00182B25" w:rsidRPr="007D791F" w:rsidRDefault="00182B25" w:rsidP="00182B25">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2ED2D902" w14:textId="77777777" w:rsidR="00ED5A0D" w:rsidRDefault="00182B25" w:rsidP="005C744F">
      <w:pPr>
        <w:jc w:val="both"/>
        <w:rPr>
          <w:rFonts w:ascii="Tahoma" w:hAnsi="Tahoma" w:cs="Tahoma"/>
        </w:rPr>
      </w:pPr>
      <w:r w:rsidRPr="007D791F">
        <w:rPr>
          <w:rFonts w:ascii="Tahoma" w:hAnsi="Tahoma" w:cs="Tahoma"/>
        </w:rPr>
        <w:t>Wykonawca przyjmuje do ubezpieczenia mienie i odpowiedzialność Zamawiającego określone w</w:t>
      </w:r>
      <w:r w:rsidR="00ED5A0D">
        <w:rPr>
          <w:rFonts w:ascii="Tahoma" w:hAnsi="Tahoma" w:cs="Tahoma"/>
        </w:rPr>
        <w:t>:</w:t>
      </w:r>
    </w:p>
    <w:p w14:paraId="69DBDFFD" w14:textId="77777777" w:rsidR="00ED5A0D" w:rsidRPr="006B386F" w:rsidRDefault="00ED5A0D" w:rsidP="00ED5A0D">
      <w:pPr>
        <w:pStyle w:val="Akapitzlist"/>
        <w:numPr>
          <w:ilvl w:val="0"/>
          <w:numId w:val="41"/>
        </w:numPr>
        <w:jc w:val="both"/>
        <w:rPr>
          <w:rFonts w:ascii="Tahoma" w:hAnsi="Tahoma" w:cs="Tahoma"/>
          <w:sz w:val="20"/>
          <w:szCs w:val="20"/>
        </w:rPr>
      </w:pPr>
      <w:r w:rsidRPr="001473E9">
        <w:rPr>
          <w:rFonts w:ascii="Tahoma" w:hAnsi="Tahoma" w:cs="Tahoma"/>
          <w:sz w:val="20"/>
          <w:szCs w:val="20"/>
        </w:rPr>
        <w:t xml:space="preserve">Specyfikacji </w:t>
      </w:r>
      <w:r w:rsidRPr="006B386F">
        <w:rPr>
          <w:rFonts w:ascii="Tahoma" w:hAnsi="Tahoma" w:cs="Tahoma"/>
          <w:sz w:val="20"/>
          <w:szCs w:val="20"/>
        </w:rPr>
        <w:t xml:space="preserve">Istotnych Warunków Zamówienia, zwanej dalej SIWZ wraz z Opisem Przedmiotu Zamówienia, </w:t>
      </w:r>
    </w:p>
    <w:p w14:paraId="332CEAF1" w14:textId="389A3092" w:rsidR="00ED5A0D" w:rsidRPr="006B386F" w:rsidRDefault="00ED5A0D" w:rsidP="00ED5A0D">
      <w:pPr>
        <w:pStyle w:val="Akapitzlist"/>
        <w:numPr>
          <w:ilvl w:val="0"/>
          <w:numId w:val="41"/>
        </w:numPr>
        <w:jc w:val="both"/>
        <w:rPr>
          <w:rFonts w:ascii="Tahoma" w:hAnsi="Tahoma" w:cs="Tahoma"/>
          <w:sz w:val="20"/>
          <w:szCs w:val="20"/>
        </w:rPr>
      </w:pPr>
      <w:r w:rsidRPr="006B386F">
        <w:rPr>
          <w:rFonts w:ascii="Tahoma" w:hAnsi="Tahoma" w:cs="Tahoma"/>
          <w:sz w:val="20"/>
          <w:szCs w:val="20"/>
        </w:rPr>
        <w:t xml:space="preserve">Ofercie z dnia ……………… złożonej w postępowaniu o udzielnie zamówienia na „Ubezpieczenie Miasta Zabrze w </w:t>
      </w:r>
      <w:del w:id="132" w:author="Anna Wieczysta" w:date="2020-10-06T09:48:00Z">
        <w:r w:rsidRPr="006B386F" w:rsidDel="00802FFE">
          <w:rPr>
            <w:rFonts w:ascii="Tahoma" w:hAnsi="Tahoma" w:cs="Tahoma"/>
            <w:sz w:val="20"/>
            <w:szCs w:val="20"/>
          </w:rPr>
          <w:delText>2020 roku</w:delText>
        </w:r>
      </w:del>
      <w:ins w:id="133" w:author="Anna Wieczysta" w:date="2020-10-06T09:48:00Z">
        <w:r w:rsidR="00802FFE">
          <w:rPr>
            <w:rFonts w:ascii="Tahoma" w:hAnsi="Tahoma" w:cs="Tahoma"/>
            <w:sz w:val="20"/>
            <w:szCs w:val="20"/>
          </w:rPr>
          <w:t>latach 2021 - 2022</w:t>
        </w:r>
      </w:ins>
      <w:r w:rsidRPr="006B386F">
        <w:rPr>
          <w:rFonts w:ascii="Tahoma" w:hAnsi="Tahoma" w:cs="Tahoma"/>
          <w:sz w:val="20"/>
          <w:szCs w:val="20"/>
        </w:rPr>
        <w:t xml:space="preserve">” - część II zamówienia, tj. w ramach następujących ubezpieczeń: </w:t>
      </w:r>
    </w:p>
    <w:p w14:paraId="5D3DE6F5" w14:textId="77777777" w:rsidR="00ED5A0D" w:rsidRPr="006B386F" w:rsidRDefault="00ED5A0D" w:rsidP="00ED5A0D">
      <w:pPr>
        <w:autoSpaceDE w:val="0"/>
        <w:rPr>
          <w:rFonts w:ascii="Tahoma" w:hAnsi="Tahoma" w:cs="Tahoma"/>
        </w:rPr>
      </w:pPr>
      <w:r w:rsidRPr="006B386F">
        <w:rPr>
          <w:rFonts w:ascii="Tahoma" w:hAnsi="Tahoma" w:cs="Tahoma"/>
        </w:rPr>
        <w:t xml:space="preserve">          - Ubezpieczenie odpowiedzialności cywilnej posiadaczy pojazdów mechanicznych,</w:t>
      </w:r>
    </w:p>
    <w:p w14:paraId="2AD222D1" w14:textId="77777777" w:rsidR="00ED5A0D" w:rsidRPr="006B386F" w:rsidRDefault="00ED5A0D" w:rsidP="00ED5A0D">
      <w:pPr>
        <w:autoSpaceDE w:val="0"/>
        <w:rPr>
          <w:rFonts w:ascii="Tahoma" w:hAnsi="Tahoma" w:cs="Tahoma"/>
        </w:rPr>
      </w:pPr>
      <w:r w:rsidRPr="006B386F">
        <w:rPr>
          <w:rFonts w:ascii="Tahoma" w:hAnsi="Tahoma" w:cs="Tahoma"/>
        </w:rPr>
        <w:t xml:space="preserve">          - Ubezpieczenie autocasco,</w:t>
      </w:r>
    </w:p>
    <w:p w14:paraId="5A8E6F49" w14:textId="77777777" w:rsidR="00ED5A0D" w:rsidRPr="006B386F" w:rsidRDefault="00ED5A0D" w:rsidP="00ED5A0D">
      <w:pPr>
        <w:pStyle w:val="Akapitzlist"/>
        <w:autoSpaceDE w:val="0"/>
        <w:ind w:left="567"/>
        <w:rPr>
          <w:rFonts w:ascii="Tahoma" w:hAnsi="Tahoma" w:cs="Tahoma"/>
          <w:sz w:val="20"/>
          <w:szCs w:val="20"/>
        </w:rPr>
      </w:pPr>
      <w:r w:rsidRPr="006B386F">
        <w:rPr>
          <w:rFonts w:ascii="Tahoma" w:hAnsi="Tahoma" w:cs="Tahoma"/>
          <w:sz w:val="20"/>
          <w:szCs w:val="20"/>
        </w:rPr>
        <w:t xml:space="preserve"> - Ubezpieczenie NNW kierowcy i pasażerów,</w:t>
      </w:r>
    </w:p>
    <w:p w14:paraId="255028AD" w14:textId="77777777" w:rsidR="00ED5A0D" w:rsidRPr="006B386F" w:rsidRDefault="00ED5A0D" w:rsidP="00ED5A0D">
      <w:pPr>
        <w:autoSpaceDE w:val="0"/>
        <w:rPr>
          <w:rFonts w:ascii="Tahoma" w:hAnsi="Tahoma" w:cs="Tahoma"/>
        </w:rPr>
      </w:pPr>
      <w:r w:rsidRPr="006B386F">
        <w:rPr>
          <w:rFonts w:ascii="Tahoma" w:hAnsi="Tahoma" w:cs="Tahoma"/>
        </w:rPr>
        <w:t xml:space="preserve">          - Ubezpieczenie </w:t>
      </w:r>
      <w:proofErr w:type="spellStart"/>
      <w:r w:rsidRPr="006B386F">
        <w:rPr>
          <w:rFonts w:ascii="Tahoma" w:hAnsi="Tahoma" w:cs="Tahoma"/>
        </w:rPr>
        <w:t>assistance</w:t>
      </w:r>
      <w:proofErr w:type="spellEnd"/>
      <w:r w:rsidRPr="006B386F">
        <w:rPr>
          <w:rFonts w:ascii="Tahoma" w:hAnsi="Tahoma" w:cs="Tahoma"/>
        </w:rPr>
        <w:t>.</w:t>
      </w:r>
    </w:p>
    <w:p w14:paraId="0F353092" w14:textId="77777777" w:rsidR="00ED5A0D" w:rsidRPr="006B386F" w:rsidRDefault="00ED5A0D" w:rsidP="00ED5A0D">
      <w:pPr>
        <w:ind w:left="426"/>
        <w:jc w:val="both"/>
        <w:rPr>
          <w:rFonts w:ascii="Tahoma" w:hAnsi="Tahoma" w:cs="Tahoma"/>
        </w:rPr>
      </w:pPr>
      <w:r w:rsidRPr="006B386F">
        <w:rPr>
          <w:rFonts w:ascii="Tahoma" w:hAnsi="Tahoma" w:cs="Tahoma"/>
        </w:rPr>
        <w:t>3) polisach ubezpieczeniowych zawartych na podstawie SIWZ i ww</w:t>
      </w:r>
      <w:r w:rsidR="0094161B">
        <w:rPr>
          <w:rFonts w:ascii="Tahoma" w:hAnsi="Tahoma" w:cs="Tahoma"/>
        </w:rPr>
        <w:t>.</w:t>
      </w:r>
      <w:r w:rsidRPr="006B386F">
        <w:rPr>
          <w:rFonts w:ascii="Tahoma" w:hAnsi="Tahoma" w:cs="Tahoma"/>
        </w:rPr>
        <w:t xml:space="preserve"> oferty wykonawcy wraz z     obowiązującymi dla nich Ogólnymi Warunkami Ubezpieczenia, obowiązującymi w dacie zawarcia umowy, o ile nie pozostają w sprzeczności z SIWZ,</w:t>
      </w:r>
    </w:p>
    <w:p w14:paraId="0694FB9A" w14:textId="77777777" w:rsidR="00ED5A0D" w:rsidRPr="006B386F" w:rsidRDefault="00ED5A0D" w:rsidP="00ED5A0D">
      <w:pPr>
        <w:ind w:left="284" w:hanging="284"/>
        <w:jc w:val="both"/>
        <w:rPr>
          <w:rFonts w:ascii="Tahoma" w:hAnsi="Tahoma" w:cs="Tahoma"/>
        </w:rPr>
      </w:pPr>
      <w:r w:rsidRPr="006B386F">
        <w:rPr>
          <w:rFonts w:ascii="Tahoma" w:hAnsi="Tahoma" w:cs="Tahoma"/>
        </w:rPr>
        <w:t xml:space="preserve">      4) opisem zawartym w niniejszej umowie,</w:t>
      </w:r>
    </w:p>
    <w:p w14:paraId="1C84FD04" w14:textId="77777777" w:rsidR="00ED5A0D" w:rsidRPr="00B612F8" w:rsidRDefault="00ED5A0D" w:rsidP="00ED5A0D">
      <w:pPr>
        <w:ind w:left="284" w:hanging="284"/>
        <w:jc w:val="both"/>
        <w:rPr>
          <w:rFonts w:ascii="Tahoma" w:hAnsi="Tahoma" w:cs="Tahoma"/>
        </w:rPr>
      </w:pPr>
      <w:r w:rsidRPr="006B386F">
        <w:rPr>
          <w:rFonts w:ascii="Tahoma" w:hAnsi="Tahoma" w:cs="Tahoma"/>
        </w:rPr>
        <w:t xml:space="preserve">      5) obowiązującymi przepisami</w:t>
      </w:r>
      <w:r w:rsidRPr="005F0589">
        <w:rPr>
          <w:rFonts w:ascii="Tahoma" w:hAnsi="Tahoma" w:cs="Tahoma"/>
        </w:rPr>
        <w:t xml:space="preserve"> prawa</w:t>
      </w:r>
      <w:r>
        <w:rPr>
          <w:rFonts w:ascii="Tahoma" w:hAnsi="Tahoma" w:cs="Tahoma"/>
        </w:rPr>
        <w:t>.</w:t>
      </w:r>
    </w:p>
    <w:p w14:paraId="34EB5387" w14:textId="77777777" w:rsidR="00ED5A0D" w:rsidRDefault="00ED5A0D" w:rsidP="005C744F">
      <w:pPr>
        <w:jc w:val="both"/>
        <w:rPr>
          <w:rFonts w:ascii="Tahoma" w:hAnsi="Tahoma" w:cs="Tahoma"/>
        </w:rPr>
      </w:pPr>
    </w:p>
    <w:p w14:paraId="42F02A0D" w14:textId="77777777" w:rsidR="006D5C95" w:rsidRPr="006D5C95" w:rsidRDefault="006D5C95" w:rsidP="006D5C95">
      <w:pPr>
        <w:jc w:val="center"/>
        <w:rPr>
          <w:rFonts w:ascii="Tahoma" w:hAnsi="Tahoma" w:cs="Tahoma"/>
        </w:rPr>
      </w:pPr>
      <w:r w:rsidRPr="006D5C95">
        <w:rPr>
          <w:rFonts w:ascii="Tahoma" w:hAnsi="Tahoma" w:cs="Tahoma"/>
        </w:rPr>
        <w:t>§ 2</w:t>
      </w:r>
    </w:p>
    <w:p w14:paraId="1289FD8E" w14:textId="77777777" w:rsidR="006D5C95" w:rsidRPr="006D5C95" w:rsidRDefault="006D5C95" w:rsidP="006D5C95">
      <w:pPr>
        <w:jc w:val="both"/>
        <w:rPr>
          <w:rFonts w:ascii="Tahoma" w:hAnsi="Tahoma" w:cs="Tahoma"/>
        </w:rPr>
      </w:pPr>
      <w:r w:rsidRPr="006D5C95">
        <w:rPr>
          <w:rFonts w:ascii="Tahoma" w:hAnsi="Tahoma" w:cs="Tahoma"/>
        </w:rPr>
        <w:t>1.</w:t>
      </w:r>
      <w:r w:rsidRPr="006D5C95">
        <w:rPr>
          <w:rFonts w:ascii="Tahoma" w:hAnsi="Tahoma" w:cs="Tahoma"/>
        </w:rPr>
        <w:tab/>
        <w:t>Wykonawca będzie realizował przedmiot umowy wyłącz</w:t>
      </w:r>
      <w:r w:rsidR="00E86D8E">
        <w:rPr>
          <w:rFonts w:ascii="Tahoma" w:hAnsi="Tahoma" w:cs="Tahoma"/>
        </w:rPr>
        <w:t xml:space="preserve">nie siłami własnymi / powierzy </w:t>
      </w:r>
      <w:r w:rsidRPr="006D5C95">
        <w:rPr>
          <w:rFonts w:ascii="Tahoma" w:hAnsi="Tahoma" w:cs="Tahoma"/>
        </w:rPr>
        <w:t xml:space="preserve">n/w podwykonawcom ……………………………………, wykonanie części przedmiotu umowy </w:t>
      </w:r>
    </w:p>
    <w:p w14:paraId="52D0F957" w14:textId="77777777" w:rsidR="006D5C95" w:rsidRPr="006D5C95" w:rsidRDefault="006D5C95" w:rsidP="006D5C95">
      <w:pPr>
        <w:jc w:val="both"/>
        <w:rPr>
          <w:rFonts w:ascii="Tahoma" w:hAnsi="Tahoma" w:cs="Tahoma"/>
        </w:rPr>
      </w:pPr>
      <w:r w:rsidRPr="006D5C95">
        <w:rPr>
          <w:rFonts w:ascii="Tahoma" w:hAnsi="Tahoma" w:cs="Tahoma"/>
        </w:rPr>
        <w:t>w następującym zakresie czynności ubezpieczeniowych:</w:t>
      </w:r>
    </w:p>
    <w:p w14:paraId="35FA66C2" w14:textId="77777777" w:rsidR="006D5C95" w:rsidRPr="006D5C95" w:rsidRDefault="006D5C95" w:rsidP="006D5C95">
      <w:pPr>
        <w:jc w:val="both"/>
        <w:rPr>
          <w:rFonts w:ascii="Tahoma" w:hAnsi="Tahoma" w:cs="Tahoma"/>
        </w:rPr>
      </w:pPr>
      <w:r w:rsidRPr="006D5C95">
        <w:rPr>
          <w:rFonts w:ascii="Tahoma" w:hAnsi="Tahoma" w:cs="Tahoma"/>
        </w:rPr>
        <w:t>…………………………………………………………………………………………………………………</w:t>
      </w:r>
    </w:p>
    <w:p w14:paraId="6244E662" w14:textId="77777777" w:rsidR="006D5C95" w:rsidRPr="006D5C95" w:rsidRDefault="006D5C95" w:rsidP="006D5C95">
      <w:pPr>
        <w:jc w:val="both"/>
        <w:rPr>
          <w:rFonts w:ascii="Tahoma" w:hAnsi="Tahoma" w:cs="Tahoma"/>
        </w:rPr>
      </w:pPr>
      <w:r w:rsidRPr="006D5C95">
        <w:rPr>
          <w:rFonts w:ascii="Tahoma" w:hAnsi="Tahoma" w:cs="Tahoma"/>
        </w:rPr>
        <w:t>2.</w:t>
      </w:r>
      <w:r w:rsidRPr="006D5C95">
        <w:rPr>
          <w:rFonts w:ascii="Tahoma" w:hAnsi="Tahoma" w:cs="Tahoma"/>
        </w:rPr>
        <w:tab/>
        <w:t xml:space="preserve">Wykonawca ponosi odpowiedzialność za wszelkie zachowania osób trzecich, którymi </w:t>
      </w:r>
    </w:p>
    <w:p w14:paraId="08472981" w14:textId="77777777" w:rsidR="00ED5A0D" w:rsidRDefault="006D5C95" w:rsidP="006D5C95">
      <w:pPr>
        <w:jc w:val="both"/>
        <w:rPr>
          <w:rFonts w:ascii="Tahoma" w:hAnsi="Tahoma" w:cs="Tahoma"/>
        </w:rPr>
      </w:pPr>
      <w:r w:rsidRPr="006D5C95">
        <w:rPr>
          <w:rFonts w:ascii="Tahoma" w:hAnsi="Tahoma" w:cs="Tahoma"/>
        </w:rPr>
        <w:t>się posługuje przy wykonywaniu umowy, tak jak za swoje własne działania lub zaniechania.</w:t>
      </w:r>
    </w:p>
    <w:p w14:paraId="2D0FDC8E" w14:textId="77777777" w:rsidR="009F4782" w:rsidRPr="009F4782" w:rsidRDefault="009F4782" w:rsidP="009F4782">
      <w:pPr>
        <w:pStyle w:val="Akapitzlist"/>
        <w:autoSpaceDE w:val="0"/>
        <w:ind w:left="567"/>
        <w:rPr>
          <w:rFonts w:ascii="Tahoma" w:hAnsi="Tahoma" w:cs="Tahoma"/>
        </w:rPr>
      </w:pPr>
    </w:p>
    <w:p w14:paraId="548D113F" w14:textId="77777777" w:rsidR="00182B25" w:rsidRPr="007D791F" w:rsidRDefault="00182B25" w:rsidP="00182B25">
      <w:pPr>
        <w:jc w:val="center"/>
        <w:rPr>
          <w:rFonts w:ascii="Tahoma" w:hAnsi="Tahoma" w:cs="Tahoma"/>
        </w:rPr>
      </w:pPr>
      <w:r w:rsidRPr="007D791F">
        <w:rPr>
          <w:rFonts w:ascii="Tahoma" w:hAnsi="Tahoma" w:cs="Tahoma"/>
        </w:rPr>
        <w:sym w:font="Times New Roman" w:char="00A7"/>
      </w:r>
      <w:r w:rsidR="00E86D8E">
        <w:rPr>
          <w:rFonts w:ascii="Tahoma" w:hAnsi="Tahoma" w:cs="Tahoma"/>
        </w:rPr>
        <w:t xml:space="preserve"> 3</w:t>
      </w:r>
    </w:p>
    <w:p w14:paraId="42DB79AD" w14:textId="77777777" w:rsidR="009F4782" w:rsidRPr="009F4782" w:rsidRDefault="00182B25" w:rsidP="009F4782">
      <w:pPr>
        <w:pStyle w:val="Akapitzlist"/>
        <w:ind w:left="0"/>
        <w:jc w:val="both"/>
        <w:rPr>
          <w:rFonts w:ascii="Tahoma" w:hAnsi="Tahoma" w:cs="Tahoma"/>
          <w:sz w:val="20"/>
          <w:szCs w:val="20"/>
        </w:rPr>
      </w:pPr>
      <w:r w:rsidRPr="009F4782">
        <w:rPr>
          <w:rFonts w:ascii="Tahoma" w:hAnsi="Tahoma" w:cs="Tahoma"/>
          <w:sz w:val="20"/>
          <w:szCs w:val="20"/>
        </w:rPr>
        <w:lastRenderedPageBreak/>
        <w:t xml:space="preserve">Wykonawca udziela Zamawiającemu ochrony ubezpieczeniowej na okres </w:t>
      </w:r>
      <w:r w:rsidR="006B386F" w:rsidRPr="006B386F">
        <w:rPr>
          <w:rFonts w:ascii="Tahoma" w:hAnsi="Tahoma" w:cs="Tahoma"/>
          <w:sz w:val="20"/>
        </w:rPr>
        <w:t>od</w:t>
      </w:r>
      <w:r w:rsidR="006B386F">
        <w:rPr>
          <w:rFonts w:ascii="Tahoma" w:hAnsi="Tahoma" w:cs="Tahoma"/>
          <w:sz w:val="20"/>
        </w:rPr>
        <w:t xml:space="preserve"> dnia</w:t>
      </w:r>
      <w:r w:rsidR="006B386F" w:rsidRPr="006B386F">
        <w:rPr>
          <w:rFonts w:ascii="Tahoma" w:hAnsi="Tahoma" w:cs="Tahoma"/>
          <w:sz w:val="20"/>
        </w:rPr>
        <w:t xml:space="preserve"> …………………. </w:t>
      </w:r>
      <w:r w:rsidR="006B386F">
        <w:rPr>
          <w:rFonts w:ascii="Tahoma" w:hAnsi="Tahoma" w:cs="Tahoma"/>
          <w:sz w:val="20"/>
        </w:rPr>
        <w:t>d</w:t>
      </w:r>
      <w:r w:rsidR="006B386F" w:rsidRPr="006B386F">
        <w:rPr>
          <w:rFonts w:ascii="Tahoma" w:hAnsi="Tahoma" w:cs="Tahoma"/>
          <w:sz w:val="20"/>
        </w:rPr>
        <w:t>o</w:t>
      </w:r>
      <w:r w:rsidR="006B386F">
        <w:rPr>
          <w:rFonts w:ascii="Tahoma" w:hAnsi="Tahoma" w:cs="Tahoma"/>
          <w:sz w:val="20"/>
        </w:rPr>
        <w:t xml:space="preserve"> dnia</w:t>
      </w:r>
      <w:r w:rsidR="006B386F" w:rsidRPr="006B386F">
        <w:rPr>
          <w:rFonts w:ascii="Tahoma" w:hAnsi="Tahoma" w:cs="Tahoma"/>
          <w:sz w:val="20"/>
        </w:rPr>
        <w:t xml:space="preserve"> ………………………..</w:t>
      </w:r>
      <w:r w:rsidR="006B386F">
        <w:rPr>
          <w:rFonts w:ascii="Tahoma" w:hAnsi="Tahoma" w:cs="Tahoma"/>
          <w:sz w:val="20"/>
        </w:rPr>
        <w:t xml:space="preserve"> .</w:t>
      </w:r>
      <w:r w:rsidR="009F4782">
        <w:rPr>
          <w:rFonts w:ascii="Tahoma" w:hAnsi="Tahoma" w:cs="Tahoma"/>
          <w:sz w:val="20"/>
          <w:szCs w:val="20"/>
          <w:highlight w:val="yellow"/>
        </w:rPr>
        <w:t xml:space="preserve"> </w:t>
      </w:r>
    </w:p>
    <w:p w14:paraId="78D7A8E0" w14:textId="77777777" w:rsidR="00182B25" w:rsidRPr="007D791F" w:rsidRDefault="00182B25" w:rsidP="00182B25">
      <w:pPr>
        <w:jc w:val="center"/>
        <w:rPr>
          <w:rFonts w:ascii="Tahoma" w:hAnsi="Tahoma" w:cs="Tahoma"/>
        </w:rPr>
      </w:pPr>
    </w:p>
    <w:p w14:paraId="0476A113" w14:textId="77777777" w:rsidR="00182B25" w:rsidRPr="007D791F" w:rsidRDefault="00182B25" w:rsidP="00182B25">
      <w:pPr>
        <w:jc w:val="center"/>
        <w:rPr>
          <w:rFonts w:ascii="Tahoma" w:hAnsi="Tahoma" w:cs="Tahoma"/>
        </w:rPr>
      </w:pPr>
      <w:r w:rsidRPr="007D791F">
        <w:rPr>
          <w:rFonts w:ascii="Tahoma" w:hAnsi="Tahoma" w:cs="Tahoma"/>
        </w:rPr>
        <w:sym w:font="Times New Roman" w:char="00A7"/>
      </w:r>
      <w:r w:rsidR="00E86D8E">
        <w:rPr>
          <w:rFonts w:ascii="Tahoma" w:hAnsi="Tahoma" w:cs="Tahoma"/>
        </w:rPr>
        <w:t xml:space="preserve"> 4</w:t>
      </w:r>
    </w:p>
    <w:p w14:paraId="560E0794" w14:textId="77777777" w:rsidR="00182B25" w:rsidRPr="007D791F" w:rsidRDefault="00182B25" w:rsidP="00182B25">
      <w:pPr>
        <w:jc w:val="both"/>
        <w:rPr>
          <w:rFonts w:ascii="Tahoma" w:hAnsi="Tahoma" w:cs="Tahoma"/>
        </w:rPr>
      </w:pPr>
      <w:r w:rsidRPr="007D791F">
        <w:rPr>
          <w:rFonts w:ascii="Tahoma" w:hAnsi="Tahoma" w:cs="Tahoma"/>
        </w:rPr>
        <w:t>Zawarcie umowy ubezpieczenia Wykonawca potwierdza poprzez wystawienie stosownych polis ubezpieczeniowych zgodnych z ofertą złożoną Zamawiającemu.</w:t>
      </w:r>
    </w:p>
    <w:p w14:paraId="7345A303" w14:textId="77777777" w:rsidR="00182B25" w:rsidRDefault="00182B25" w:rsidP="00182B25">
      <w:pPr>
        <w:jc w:val="center"/>
        <w:rPr>
          <w:rFonts w:ascii="Tahoma" w:hAnsi="Tahoma" w:cs="Tahoma"/>
        </w:rPr>
      </w:pPr>
    </w:p>
    <w:p w14:paraId="518B99A8" w14:textId="77777777" w:rsidR="00E86D8E" w:rsidRDefault="00E86D8E" w:rsidP="00182B25">
      <w:pPr>
        <w:jc w:val="center"/>
        <w:rPr>
          <w:rFonts w:ascii="Tahoma" w:hAnsi="Tahoma" w:cs="Tahoma"/>
        </w:rPr>
      </w:pPr>
    </w:p>
    <w:p w14:paraId="7392ADB3" w14:textId="77777777" w:rsidR="00E86D8E" w:rsidRPr="007D791F" w:rsidRDefault="00E86D8E" w:rsidP="00182B25">
      <w:pPr>
        <w:jc w:val="center"/>
        <w:rPr>
          <w:rFonts w:ascii="Tahoma" w:hAnsi="Tahoma" w:cs="Tahoma"/>
        </w:rPr>
      </w:pPr>
    </w:p>
    <w:p w14:paraId="5D1EACE7" w14:textId="77777777" w:rsidR="00182B25" w:rsidRPr="007D791F" w:rsidRDefault="00E86D8E" w:rsidP="00182B25">
      <w:pPr>
        <w:jc w:val="center"/>
        <w:rPr>
          <w:rFonts w:ascii="Tahoma" w:hAnsi="Tahoma" w:cs="Tahoma"/>
        </w:rPr>
      </w:pPr>
      <w:r>
        <w:rPr>
          <w:rFonts w:ascii="Tahoma" w:hAnsi="Tahoma" w:cs="Tahoma"/>
        </w:rPr>
        <w:t>§ 5</w:t>
      </w:r>
    </w:p>
    <w:p w14:paraId="7CDC03F0" w14:textId="77777777" w:rsidR="00182B25" w:rsidRDefault="00182B25" w:rsidP="00182B25">
      <w:pPr>
        <w:jc w:val="both"/>
        <w:rPr>
          <w:rFonts w:ascii="Tahoma" w:hAnsi="Tahoma" w:cs="Tahoma"/>
        </w:rPr>
      </w:pPr>
      <w:r w:rsidRPr="007D791F">
        <w:rPr>
          <w:rFonts w:ascii="Tahoma" w:hAnsi="Tahoma" w:cs="Tahoma"/>
        </w:rPr>
        <w:t xml:space="preserve">Polisy ubezpieczeń komunikacyjnych (AC, OC, NNW, ASS) wystawione winny być nie później niż 7 dni przed </w:t>
      </w:r>
      <w:r>
        <w:rPr>
          <w:rFonts w:ascii="Tahoma" w:hAnsi="Tahoma" w:cs="Tahoma"/>
        </w:rPr>
        <w:t>początkiem okresu ubezpieczenia.</w:t>
      </w:r>
      <w:r w:rsidRPr="007D791F">
        <w:rPr>
          <w:rFonts w:ascii="Tahoma" w:hAnsi="Tahoma" w:cs="Tahoma"/>
        </w:rPr>
        <w:t xml:space="preserve"> </w:t>
      </w:r>
    </w:p>
    <w:p w14:paraId="1F900F37" w14:textId="77777777" w:rsidR="00182B25" w:rsidRPr="007D791F" w:rsidRDefault="00182B25" w:rsidP="00182B25">
      <w:pPr>
        <w:jc w:val="both"/>
        <w:rPr>
          <w:rFonts w:ascii="Tahoma" w:hAnsi="Tahoma" w:cs="Tahoma"/>
        </w:rPr>
      </w:pPr>
    </w:p>
    <w:p w14:paraId="74A482B9" w14:textId="77777777" w:rsidR="00182B25" w:rsidRPr="007D791F" w:rsidRDefault="00E86D8E" w:rsidP="00182B25">
      <w:pPr>
        <w:jc w:val="center"/>
        <w:rPr>
          <w:rFonts w:ascii="Tahoma" w:hAnsi="Tahoma" w:cs="Tahoma"/>
        </w:rPr>
      </w:pPr>
      <w:r>
        <w:rPr>
          <w:rFonts w:ascii="Tahoma" w:hAnsi="Tahoma" w:cs="Tahoma"/>
        </w:rPr>
        <w:t>§ 6</w:t>
      </w:r>
    </w:p>
    <w:p w14:paraId="6637F9ED" w14:textId="77777777" w:rsidR="00182B25" w:rsidRPr="007D791F" w:rsidRDefault="00182B25" w:rsidP="00182B25">
      <w:pPr>
        <w:numPr>
          <w:ilvl w:val="0"/>
          <w:numId w:val="14"/>
        </w:numPr>
        <w:suppressAutoHyphens/>
        <w:jc w:val="both"/>
        <w:rPr>
          <w:rFonts w:ascii="Tahoma" w:hAnsi="Tahoma" w:cs="Tahoma"/>
        </w:rPr>
      </w:pPr>
      <w:r w:rsidRPr="007D791F">
        <w:rPr>
          <w:rFonts w:ascii="Tahoma" w:hAnsi="Tahoma" w:cs="Tahoma"/>
        </w:rPr>
        <w:t>Wykonawca zobowiązuje się do prowadzenia wszelkich kontaktów z Zamawiającym związanych z likwidacją szkód wyłącznie za pośrednictwem przedstawiciela pełnomocnika Zamawiającego –wskazanego każdorazowo przy zgłoszeniu szkody (nie dotyczy kontaktów związanych z oględzinami/wstępną likwidacją szkody powołanego przez Wykonawcę rzeczoznawcy), a w szczególności do:</w:t>
      </w:r>
    </w:p>
    <w:p w14:paraId="0C7BE9B8" w14:textId="77777777" w:rsidR="00182B25" w:rsidRPr="007D791F" w:rsidRDefault="00182B25" w:rsidP="00182B25">
      <w:pPr>
        <w:numPr>
          <w:ilvl w:val="0"/>
          <w:numId w:val="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3 dni roboczych od daty zgłoszenia, </w:t>
      </w:r>
    </w:p>
    <w:p w14:paraId="08C1EB8C" w14:textId="77777777" w:rsidR="00182B25" w:rsidRPr="007D791F" w:rsidRDefault="00182B25" w:rsidP="00182B25">
      <w:pPr>
        <w:numPr>
          <w:ilvl w:val="0"/>
          <w:numId w:val="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12761A13" w14:textId="77777777" w:rsidR="00182B25" w:rsidRPr="007D791F" w:rsidRDefault="00182B25" w:rsidP="00182B25">
      <w:pPr>
        <w:numPr>
          <w:ilvl w:val="0"/>
          <w:numId w:val="7"/>
        </w:numPr>
        <w:tabs>
          <w:tab w:val="left" w:pos="709"/>
        </w:tabs>
        <w:suppressAutoHyphens/>
        <w:ind w:left="709"/>
        <w:jc w:val="both"/>
        <w:rPr>
          <w:rFonts w:ascii="Tahoma" w:hAnsi="Tahoma" w:cs="Tahoma"/>
        </w:rPr>
      </w:pPr>
      <w:r w:rsidRPr="007D791F">
        <w:rPr>
          <w:rFonts w:ascii="Tahoma" w:hAnsi="Tahoma" w:cs="Tahoma"/>
        </w:rPr>
        <w:t>udzielanie odpowiedzi w ciągu 3 dni roboczych na pytania dotyczące likwidacji szkód Zamawiającego wysyłane przez pełnomocnika Zamawiającego,</w:t>
      </w:r>
    </w:p>
    <w:p w14:paraId="57D317ED" w14:textId="77777777" w:rsidR="00182B25" w:rsidRPr="007D791F" w:rsidRDefault="00182B25" w:rsidP="00182B25">
      <w:pPr>
        <w:numPr>
          <w:ilvl w:val="0"/>
          <w:numId w:val="7"/>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5849D4CF" w14:textId="77777777" w:rsidR="00182B25" w:rsidRPr="007D791F" w:rsidRDefault="00182B25" w:rsidP="00182B25">
      <w:pPr>
        <w:numPr>
          <w:ilvl w:val="0"/>
          <w:numId w:val="7"/>
        </w:numPr>
        <w:tabs>
          <w:tab w:val="left" w:pos="709"/>
        </w:tabs>
        <w:suppressAutoHyphens/>
        <w:ind w:left="709"/>
        <w:jc w:val="both"/>
        <w:rPr>
          <w:rFonts w:ascii="Tahoma" w:hAnsi="Tahoma" w:cs="Tahoma"/>
        </w:rPr>
      </w:pPr>
      <w:r w:rsidRPr="007D791F">
        <w:rPr>
          <w:rFonts w:ascii="Tahoma" w:hAnsi="Tahoma" w:cs="Tahoma"/>
        </w:rPr>
        <w:t xml:space="preserve">pisemnego informowania Zamawiającego do wiadomości pełnomocnika Zamawiającego o decyzji kończącej postępowanie. </w:t>
      </w:r>
    </w:p>
    <w:p w14:paraId="2375F0C1" w14:textId="77777777" w:rsidR="00182B25" w:rsidRPr="007D791F" w:rsidRDefault="00182B25" w:rsidP="00182B25">
      <w:pPr>
        <w:tabs>
          <w:tab w:val="left" w:pos="284"/>
        </w:tabs>
        <w:suppressAutoHyphens/>
        <w:ind w:left="284"/>
        <w:jc w:val="both"/>
        <w:rPr>
          <w:rFonts w:ascii="Tahoma" w:hAnsi="Tahoma" w:cs="Tahoma"/>
        </w:rPr>
      </w:pPr>
    </w:p>
    <w:p w14:paraId="7EA1D0A2" w14:textId="77777777" w:rsidR="00182B25" w:rsidRPr="007D791F" w:rsidRDefault="00182B25" w:rsidP="00182B25">
      <w:pPr>
        <w:numPr>
          <w:ilvl w:val="0"/>
          <w:numId w:val="14"/>
        </w:numPr>
        <w:tabs>
          <w:tab w:val="left" w:pos="284"/>
        </w:tabs>
        <w:suppressAutoHyphens/>
        <w:ind w:left="284"/>
        <w:jc w:val="both"/>
        <w:rPr>
          <w:rFonts w:ascii="Tahoma" w:hAnsi="Tahoma" w:cs="Tahoma"/>
        </w:rPr>
      </w:pPr>
      <w:r w:rsidRPr="007D791F">
        <w:rPr>
          <w:rFonts w:ascii="Tahoma" w:hAnsi="Tahoma" w:cs="Tahoma"/>
        </w:rPr>
        <w:t>Po przyjęciu zgłoszenia szkody Wykonawca zobowiązuje się</w:t>
      </w:r>
      <w:r>
        <w:rPr>
          <w:rFonts w:ascii="Tahoma" w:hAnsi="Tahoma" w:cs="Tahoma"/>
        </w:rPr>
        <w:t>,</w:t>
      </w:r>
      <w:r w:rsidRPr="007D791F">
        <w:rPr>
          <w:rFonts w:ascii="Tahoma" w:hAnsi="Tahoma" w:cs="Tahoma"/>
        </w:rPr>
        <w:t xml:space="preserve"> w terminie nie później niż </w:t>
      </w:r>
      <w:r w:rsidRPr="007D791F">
        <w:rPr>
          <w:rStyle w:val="Pogrubienie"/>
          <w:rFonts w:ascii="Tahoma" w:hAnsi="Tahoma" w:cs="Tahoma"/>
        </w:rPr>
        <w:t>2 dni</w:t>
      </w:r>
      <w:r w:rsidRPr="007D791F">
        <w:rPr>
          <w:rFonts w:ascii="Tahoma" w:hAnsi="Tahoma" w:cs="Tahoma"/>
        </w:rPr>
        <w:t xml:space="preserve"> roboczych od zgłoszenia szkody</w:t>
      </w:r>
      <w:r>
        <w:rPr>
          <w:rFonts w:ascii="Tahoma" w:hAnsi="Tahoma" w:cs="Tahoma"/>
        </w:rPr>
        <w:t>,</w:t>
      </w:r>
      <w:r w:rsidRPr="007D791F">
        <w:rPr>
          <w:rFonts w:ascii="Tahoma" w:hAnsi="Tahoma" w:cs="Tahoma"/>
        </w:rPr>
        <w:t xml:space="preserve"> do uzgodnienia z Zamawiającym dogodnego dla obu stron terminu oględzin/wstępnej likwidacji. Termin oględzin/wstępnej likwidacji szkody powinien nastąpić </w:t>
      </w:r>
      <w:r w:rsidRPr="007D791F">
        <w:rPr>
          <w:rStyle w:val="Pogrubienie"/>
          <w:rFonts w:ascii="Tahoma" w:hAnsi="Tahoma" w:cs="Tahoma"/>
        </w:rPr>
        <w:t>w ciągu 3 dni</w:t>
      </w:r>
      <w:r w:rsidRPr="007D791F">
        <w:rPr>
          <w:rFonts w:ascii="Tahoma" w:hAnsi="Tahoma" w:cs="Tahoma"/>
        </w:rPr>
        <w:t xml:space="preserve">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uzgodnionym z Zamawiającym, może on przystąpić do usuwania następstw szkody. W takich przypadkach wysokość szkody będzie ustalona na podstawie protokołu sporządzonego przez Zamawiającego oraz następujących dokumentów:</w:t>
      </w:r>
    </w:p>
    <w:p w14:paraId="20CDE3B8" w14:textId="77777777" w:rsidR="00182B25" w:rsidRPr="007D791F" w:rsidRDefault="00182B25" w:rsidP="00182B25">
      <w:pPr>
        <w:ind w:left="284"/>
        <w:jc w:val="both"/>
        <w:rPr>
          <w:rFonts w:ascii="Tahoma" w:hAnsi="Tahoma" w:cs="Tahoma"/>
        </w:rPr>
      </w:pPr>
      <w:r w:rsidRPr="007D791F">
        <w:rPr>
          <w:rFonts w:ascii="Tahoma" w:hAnsi="Tahoma" w:cs="Tahoma"/>
        </w:rPr>
        <w:t xml:space="preserve">- dokument potwierdzający prawo własności, np. kopia faktury zakupu lub kopia wyciągu </w:t>
      </w:r>
      <w:r w:rsidRPr="007D791F">
        <w:rPr>
          <w:rFonts w:ascii="Tahoma" w:hAnsi="Tahoma" w:cs="Tahoma"/>
        </w:rPr>
        <w:br/>
        <w:t>z ewidencji środków trwałych,</w:t>
      </w:r>
    </w:p>
    <w:p w14:paraId="15A5CFE8" w14:textId="77777777" w:rsidR="00182B25" w:rsidRPr="007D791F" w:rsidRDefault="00182B25" w:rsidP="00182B25">
      <w:pPr>
        <w:ind w:left="284"/>
        <w:jc w:val="both"/>
        <w:rPr>
          <w:rFonts w:ascii="Tahoma" w:hAnsi="Tahoma" w:cs="Tahoma"/>
        </w:rPr>
      </w:pPr>
      <w:r w:rsidRPr="007D791F">
        <w:rPr>
          <w:rFonts w:ascii="Tahoma" w:hAnsi="Tahoma" w:cs="Tahoma"/>
        </w:rPr>
        <w:t xml:space="preserve">- dokument potwierdzający wysokość szkody, np. kosztorys lub faktura </w:t>
      </w:r>
      <w:r w:rsidRPr="007D791F">
        <w:rPr>
          <w:rFonts w:ascii="Tahoma" w:hAnsi="Tahoma" w:cs="Tahoma"/>
          <w:bCs/>
        </w:rPr>
        <w:t>wraz z dokumentacją fotograficzną ukazującą rozmiar szkody.</w:t>
      </w:r>
    </w:p>
    <w:p w14:paraId="1525A464" w14:textId="77777777" w:rsidR="00182B25" w:rsidRPr="007D791F" w:rsidRDefault="00182B25" w:rsidP="00182B25">
      <w:pPr>
        <w:numPr>
          <w:ilvl w:val="0"/>
          <w:numId w:val="14"/>
        </w:numPr>
        <w:tabs>
          <w:tab w:val="left" w:pos="284"/>
        </w:tabs>
        <w:suppressAutoHyphens/>
        <w:ind w:left="284"/>
        <w:jc w:val="both"/>
        <w:rPr>
          <w:rFonts w:ascii="Tahoma" w:hAnsi="Tahoma" w:cs="Tahoma"/>
        </w:rPr>
      </w:pPr>
      <w:r w:rsidRPr="007D791F">
        <w:rPr>
          <w:rFonts w:ascii="Tahoma" w:hAnsi="Tahoma" w:cs="Tahoma"/>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60205124" w14:textId="77777777" w:rsidR="00182B25" w:rsidRPr="00AE5A2A" w:rsidRDefault="00182B25" w:rsidP="00182B25">
      <w:pPr>
        <w:numPr>
          <w:ilvl w:val="0"/>
          <w:numId w:val="14"/>
        </w:numPr>
        <w:tabs>
          <w:tab w:val="left" w:pos="284"/>
        </w:tabs>
        <w:suppressAutoHyphens/>
        <w:ind w:left="284"/>
        <w:jc w:val="both"/>
        <w:rPr>
          <w:rFonts w:ascii="Tahoma" w:hAnsi="Tahoma" w:cs="Tahoma"/>
        </w:rPr>
      </w:pPr>
      <w:r w:rsidRPr="007D791F">
        <w:rPr>
          <w:rFonts w:ascii="Tahoma" w:hAnsi="Tahoma" w:cs="Tahoma"/>
        </w:rPr>
        <w:lastRenderedPageBreak/>
        <w:t>W przypadku uznania odpowiedzialności za szkodę w mieniu Zamawiającego Wykonawca zobowiązuje się do wypłaty kwoty bezspornej odszkodowania na rzecz Zamawiającego w terminie 30 dni od zgłoszenia szkody, zgodnie z art. 817 k.c</w:t>
      </w:r>
      <w:r w:rsidRPr="00AE5A2A">
        <w:rPr>
          <w:rFonts w:ascii="Tahoma" w:hAnsi="Tahoma" w:cs="Tahoma"/>
        </w:rPr>
        <w:t>.</w:t>
      </w:r>
    </w:p>
    <w:p w14:paraId="52D5B07D" w14:textId="77777777" w:rsidR="00182B25" w:rsidRPr="00AE5A2A" w:rsidRDefault="00182B25" w:rsidP="00BB048A">
      <w:pPr>
        <w:numPr>
          <w:ilvl w:val="0"/>
          <w:numId w:val="14"/>
        </w:numPr>
        <w:tabs>
          <w:tab w:val="left" w:pos="284"/>
        </w:tabs>
        <w:suppressAutoHyphens/>
        <w:ind w:left="284"/>
        <w:jc w:val="both"/>
        <w:rPr>
          <w:rFonts w:ascii="Tahoma" w:hAnsi="Tahoma" w:cs="Tahoma"/>
        </w:rPr>
      </w:pPr>
      <w:r w:rsidRPr="00AE5A2A">
        <w:rPr>
          <w:rFonts w:ascii="Tahoma" w:hAnsi="Tahoma" w:cs="Tahoma"/>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6AE08027" w14:textId="77777777" w:rsidR="00182B25" w:rsidRPr="00AE5A2A" w:rsidRDefault="00182B25" w:rsidP="00BB048A">
      <w:pPr>
        <w:numPr>
          <w:ilvl w:val="0"/>
          <w:numId w:val="14"/>
        </w:numPr>
        <w:tabs>
          <w:tab w:val="left" w:pos="284"/>
        </w:tabs>
        <w:suppressAutoHyphens/>
        <w:ind w:left="284"/>
        <w:jc w:val="both"/>
        <w:rPr>
          <w:rFonts w:ascii="Tahoma" w:hAnsi="Tahoma" w:cs="Tahoma"/>
        </w:rPr>
      </w:pPr>
      <w:r w:rsidRPr="00AE5A2A">
        <w:rPr>
          <w:rFonts w:ascii="Tahoma" w:hAnsi="Tahoma" w:cs="Tahoma"/>
        </w:rPr>
        <w:t>Jeżeli Wykonawca nie udzieli odpowiedzi na reklamację (odwołanie) w terminach, o których mowa w ust. 5 uważa się, że uznał on reklamację.</w:t>
      </w:r>
    </w:p>
    <w:p w14:paraId="41A142B7" w14:textId="77777777" w:rsidR="00182B25" w:rsidRPr="006B386F" w:rsidRDefault="00182B25" w:rsidP="00182B25">
      <w:pPr>
        <w:numPr>
          <w:ilvl w:val="0"/>
          <w:numId w:val="14"/>
        </w:numPr>
        <w:tabs>
          <w:tab w:val="left" w:pos="284"/>
        </w:tabs>
        <w:suppressAutoHyphens/>
        <w:ind w:left="284"/>
        <w:jc w:val="both"/>
        <w:rPr>
          <w:rFonts w:ascii="Tahoma" w:hAnsi="Tahoma" w:cs="Tahoma"/>
        </w:rPr>
      </w:pPr>
      <w:r w:rsidRPr="007D791F">
        <w:rPr>
          <w:rFonts w:ascii="Tahoma" w:hAnsi="Tahoma" w:cs="Tahoma"/>
        </w:rPr>
        <w:t xml:space="preserve">W przypadku kontaktów Wykonawcy z pełnomocnikiem Zamawiającego </w:t>
      </w:r>
      <w:r w:rsidRPr="006B386F">
        <w:rPr>
          <w:rFonts w:ascii="Tahoma" w:hAnsi="Tahoma" w:cs="Tahoma"/>
        </w:rPr>
        <w:t>dopuszczalna jest forma kontaktowania za pośrednictwem poczty elektronicznej pod adresem: szkody@maximus-broker.pl.</w:t>
      </w:r>
    </w:p>
    <w:p w14:paraId="62894BB5" w14:textId="77777777" w:rsidR="00182B25" w:rsidRPr="007D791F" w:rsidRDefault="00182B25" w:rsidP="00182B25">
      <w:pPr>
        <w:numPr>
          <w:ilvl w:val="0"/>
          <w:numId w:val="14"/>
        </w:numPr>
        <w:tabs>
          <w:tab w:val="left" w:pos="284"/>
        </w:tabs>
        <w:suppressAutoHyphens/>
        <w:ind w:left="284"/>
        <w:jc w:val="both"/>
        <w:rPr>
          <w:rFonts w:ascii="Tahoma" w:hAnsi="Tahoma" w:cs="Tahoma"/>
        </w:rPr>
      </w:pPr>
      <w:r w:rsidRPr="006B386F">
        <w:rPr>
          <w:rFonts w:ascii="Tahoma" w:hAnsi="Tahoma" w:cs="Tahoma"/>
        </w:rPr>
        <w:t>Wykonawca oświadcza, iż do rozpatrzenia roszczeń wystarczające są kopie dokumentów</w:t>
      </w:r>
      <w:r w:rsidRPr="007D791F">
        <w:rPr>
          <w:rFonts w:ascii="Tahoma" w:hAnsi="Tahoma" w:cs="Tahoma"/>
        </w:rPr>
        <w:t xml:space="preserve"> przesyłane w formie elektronicznej e-mailem lub faksem (nie będzie wymagane przesyłanie oryginałów dokumentów). Niniejszy zapis nie dotyczy szkód osobowych oraz szkód kradzieżowych w ubezpieczeniu autocasco, gdzie Wykonawca może wymagać od poszkodowanego oryginału dokumentów.</w:t>
      </w:r>
    </w:p>
    <w:p w14:paraId="482A47CE" w14:textId="77777777" w:rsidR="00182B25" w:rsidRPr="0067525B" w:rsidRDefault="00182B25" w:rsidP="00182B25">
      <w:pPr>
        <w:numPr>
          <w:ilvl w:val="0"/>
          <w:numId w:val="14"/>
        </w:numPr>
        <w:tabs>
          <w:tab w:val="left" w:pos="284"/>
        </w:tabs>
        <w:suppressAutoHyphens/>
        <w:ind w:left="284"/>
        <w:jc w:val="both"/>
        <w:rPr>
          <w:rFonts w:ascii="Tahoma" w:hAnsi="Tahoma" w:cs="Tahoma"/>
        </w:rPr>
      </w:pPr>
      <w:r w:rsidRPr="0067525B">
        <w:rPr>
          <w:rFonts w:ascii="Tahoma" w:hAnsi="Tahoma" w:cs="Tahoma"/>
        </w:rPr>
        <w:t>Wykonawca oświadcza, że wszelkie wypłaty dla Zamawiającego (podmiotów ubezpieczonych w ramach niniejszego postępowania) nie mogącego dokonać rozliczenia podatku VAT, będą przyznawane w wartości brutto.</w:t>
      </w:r>
    </w:p>
    <w:p w14:paraId="191176A4" w14:textId="77777777" w:rsidR="00182B25" w:rsidRPr="0067525B" w:rsidRDefault="00182B25" w:rsidP="00182B25">
      <w:pPr>
        <w:numPr>
          <w:ilvl w:val="0"/>
          <w:numId w:val="14"/>
        </w:numPr>
        <w:tabs>
          <w:tab w:val="left" w:pos="284"/>
        </w:tabs>
        <w:suppressAutoHyphens/>
        <w:ind w:left="284"/>
        <w:jc w:val="both"/>
        <w:rPr>
          <w:rFonts w:ascii="Tahoma" w:hAnsi="Tahoma" w:cs="Tahoma"/>
        </w:rPr>
      </w:pPr>
      <w:r w:rsidRPr="0067525B">
        <w:rPr>
          <w:rFonts w:ascii="Tahoma" w:hAnsi="Tahoma" w:cs="Tahoma"/>
        </w:rPr>
        <w:t>Wykonawca zobowiązuje się do przesyłania raportu szkodowego raz na pół roku do pełnomocnika Zamawiającego na jego pisemną prośbę.</w:t>
      </w:r>
    </w:p>
    <w:p w14:paraId="4E012C06" w14:textId="77777777" w:rsidR="00182B25" w:rsidRPr="007D791F" w:rsidRDefault="00182B25" w:rsidP="00182B25">
      <w:pPr>
        <w:jc w:val="center"/>
        <w:rPr>
          <w:rFonts w:ascii="Tahoma" w:hAnsi="Tahoma" w:cs="Tahoma"/>
        </w:rPr>
      </w:pPr>
    </w:p>
    <w:p w14:paraId="1E02AFBC" w14:textId="77777777" w:rsidR="00182B25" w:rsidRPr="007D791F" w:rsidRDefault="00182B25" w:rsidP="00182B25">
      <w:pPr>
        <w:jc w:val="center"/>
        <w:rPr>
          <w:rFonts w:ascii="Tahoma" w:hAnsi="Tahoma" w:cs="Tahoma"/>
        </w:rPr>
      </w:pPr>
      <w:r w:rsidRPr="007D791F">
        <w:rPr>
          <w:rFonts w:ascii="Tahoma" w:hAnsi="Tahoma" w:cs="Tahoma"/>
        </w:rPr>
        <w:sym w:font="Times New Roman" w:char="00A7"/>
      </w:r>
      <w:r w:rsidR="002627F0">
        <w:rPr>
          <w:rFonts w:ascii="Tahoma" w:hAnsi="Tahoma" w:cs="Tahoma"/>
        </w:rPr>
        <w:t xml:space="preserve"> 7</w:t>
      </w:r>
    </w:p>
    <w:p w14:paraId="681C72B2" w14:textId="77777777" w:rsidR="00182B25" w:rsidRPr="007D791F" w:rsidRDefault="00182B25" w:rsidP="00182B25">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p>
    <w:p w14:paraId="266907BC" w14:textId="77777777" w:rsidR="00182B25" w:rsidRPr="007D791F" w:rsidRDefault="00182B25" w:rsidP="00182B25">
      <w:pPr>
        <w:pStyle w:val="Tekstpodstawowywcity"/>
        <w:ind w:left="0"/>
        <w:rPr>
          <w:rFonts w:ascii="Tahoma" w:hAnsi="Tahoma" w:cs="Tahoma"/>
          <w:b w:val="0"/>
          <w:sz w:val="20"/>
          <w:u w:val="none"/>
        </w:rPr>
      </w:pPr>
    </w:p>
    <w:p w14:paraId="265A6E72" w14:textId="77777777" w:rsidR="00182B25" w:rsidRPr="007D791F" w:rsidRDefault="00182B25" w:rsidP="00182B25">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002627F0">
        <w:rPr>
          <w:rFonts w:ascii="Tahoma" w:hAnsi="Tahoma" w:cs="Tahoma"/>
          <w:b w:val="0"/>
          <w:sz w:val="20"/>
          <w:u w:val="none"/>
        </w:rPr>
        <w:t xml:space="preserve"> 8</w:t>
      </w:r>
    </w:p>
    <w:p w14:paraId="764BD943" w14:textId="77777777" w:rsidR="00182B25" w:rsidRDefault="00182B25" w:rsidP="009E145D">
      <w:pPr>
        <w:numPr>
          <w:ilvl w:val="0"/>
          <w:numId w:val="46"/>
        </w:numPr>
        <w:tabs>
          <w:tab w:val="left" w:pos="284"/>
        </w:tabs>
        <w:suppressAutoHyphens/>
        <w:jc w:val="both"/>
        <w:rPr>
          <w:rFonts w:ascii="Tahoma" w:hAnsi="Tahoma" w:cs="Tahoma"/>
        </w:rPr>
      </w:pPr>
      <w:r w:rsidRPr="007D791F">
        <w:rPr>
          <w:rFonts w:ascii="Tahoma" w:hAnsi="Tahoma" w:cs="Tahoma"/>
        </w:rPr>
        <w:t xml:space="preserve">Zamawiający zapłaci składkę ubezpieczeniową w terminie </w:t>
      </w:r>
      <w:r w:rsidR="009E145D">
        <w:rPr>
          <w:rFonts w:ascii="Tahoma" w:hAnsi="Tahoma" w:cs="Tahoma"/>
        </w:rPr>
        <w:t>30</w:t>
      </w:r>
      <w:r w:rsidRPr="007D791F">
        <w:rPr>
          <w:rFonts w:ascii="Tahoma" w:hAnsi="Tahoma" w:cs="Tahoma"/>
        </w:rPr>
        <w:t xml:space="preserve"> dni od początku okresu ubezpieczenia poszczególnych pojazdów Zamawiającego.</w:t>
      </w:r>
    </w:p>
    <w:p w14:paraId="56DAD4FA" w14:textId="77520836" w:rsidR="009E145D" w:rsidRPr="009E145D" w:rsidRDefault="009E145D" w:rsidP="009E145D">
      <w:pPr>
        <w:numPr>
          <w:ilvl w:val="0"/>
          <w:numId w:val="46"/>
        </w:numPr>
        <w:tabs>
          <w:tab w:val="left" w:pos="284"/>
        </w:tabs>
        <w:suppressAutoHyphens/>
        <w:jc w:val="both"/>
        <w:rPr>
          <w:rFonts w:ascii="Tahoma" w:hAnsi="Tahoma" w:cs="Tahoma"/>
        </w:rPr>
      </w:pPr>
      <w:r w:rsidRPr="009E145D">
        <w:rPr>
          <w:rFonts w:ascii="Tahoma" w:hAnsi="Tahoma" w:cs="Tahoma"/>
        </w:rPr>
        <w:t xml:space="preserve">W przypadku wystawienia przez </w:t>
      </w:r>
      <w:r>
        <w:rPr>
          <w:rFonts w:ascii="Tahoma" w:hAnsi="Tahoma" w:cs="Tahoma"/>
        </w:rPr>
        <w:t>Wykonawcę</w:t>
      </w:r>
      <w:r w:rsidRPr="009E145D">
        <w:rPr>
          <w:rFonts w:ascii="Tahoma" w:hAnsi="Tahoma" w:cs="Tahoma"/>
        </w:rPr>
        <w:t xml:space="preserve"> ustrukturyzowanych faktur elektronicznych, o których mowa w Ustawie z 9 listopada 2018 r. o elektronicznym fakturowaniu w zamówieniach publicznych, koncesjach na roboty budowlane lub usługi oraz partnerstwie publiczno-prywatnym (</w:t>
      </w:r>
      <w:ins w:id="134" w:author="Jan Turski" w:date="2020-10-09T15:01:00Z">
        <w:r w:rsidR="008E7C29" w:rsidRPr="009E145D">
          <w:rPr>
            <w:rFonts w:ascii="Tahoma" w:hAnsi="Tahoma" w:cs="Tahoma"/>
          </w:rPr>
          <w:t>Dz.U. 20</w:t>
        </w:r>
        <w:r w:rsidR="008E7C29">
          <w:rPr>
            <w:rFonts w:ascii="Tahoma" w:hAnsi="Tahoma" w:cs="Tahoma"/>
          </w:rPr>
          <w:t>20</w:t>
        </w:r>
        <w:r w:rsidR="008E7C29" w:rsidRPr="009E145D">
          <w:rPr>
            <w:rFonts w:ascii="Tahoma" w:hAnsi="Tahoma" w:cs="Tahoma"/>
          </w:rPr>
          <w:t xml:space="preserve"> poz. </w:t>
        </w:r>
        <w:r w:rsidR="008E7C29">
          <w:rPr>
            <w:rFonts w:ascii="Tahoma" w:hAnsi="Tahoma" w:cs="Tahoma"/>
          </w:rPr>
          <w:t>1666</w:t>
        </w:r>
      </w:ins>
      <w:del w:id="135" w:author="Jan Turski" w:date="2020-10-09T15:01:00Z">
        <w:r w:rsidRPr="009E145D" w:rsidDel="008E7C29">
          <w:rPr>
            <w:rFonts w:ascii="Tahoma" w:hAnsi="Tahoma" w:cs="Tahoma"/>
          </w:rPr>
          <w:delText>Dz.U. 2018 poz. 2191, z późn. zm.</w:delText>
        </w:r>
      </w:del>
      <w:r w:rsidRPr="009E145D">
        <w:rPr>
          <w:rFonts w:ascii="Tahoma" w:hAnsi="Tahoma" w:cs="Tahoma"/>
        </w:rPr>
        <w:t>), Zamawiający zobowiązuje się do odbierania ich za pośrednictwem Platformy Elektronicznego Fakturowania pod wskazanym Adresem PEF: GLN 5907772093313.</w:t>
      </w:r>
    </w:p>
    <w:p w14:paraId="24295B8E" w14:textId="77777777" w:rsidR="009E145D" w:rsidRPr="009E145D" w:rsidRDefault="009E145D" w:rsidP="009E145D">
      <w:pPr>
        <w:numPr>
          <w:ilvl w:val="0"/>
          <w:numId w:val="46"/>
        </w:numPr>
        <w:tabs>
          <w:tab w:val="left" w:pos="284"/>
        </w:tabs>
        <w:suppressAutoHyphens/>
        <w:jc w:val="both"/>
        <w:rPr>
          <w:rFonts w:ascii="Tahoma" w:hAnsi="Tahoma" w:cs="Tahoma"/>
        </w:rPr>
      </w:pPr>
      <w:r>
        <w:rPr>
          <w:rFonts w:ascii="Tahoma" w:hAnsi="Tahoma" w:cs="Tahoma"/>
        </w:rPr>
        <w:t>Wykonawca</w:t>
      </w:r>
      <w:r w:rsidRPr="009E145D">
        <w:rPr>
          <w:rFonts w:ascii="Tahoma" w:hAnsi="Tahoma" w:cs="Tahoma"/>
        </w:rPr>
        <w:t xml:space="preserve"> przed wystawieniem pierwszego dokumentu, o którym mowa w ust. 5 powyżej, zobowiązuje się do poinformowania pisemnie Zamawiającego do 5 dni roboczych przed wysłaniem dokumentu o swoim Adresie PEF. W przypadku braku powyższej informacji strony wspólnie wyrażają zgodę na wstrzymanie terminu płatności do czasu otrzymania od </w:t>
      </w:r>
      <w:r>
        <w:rPr>
          <w:rFonts w:ascii="Tahoma" w:hAnsi="Tahoma" w:cs="Tahoma"/>
        </w:rPr>
        <w:t>Wykonawcy</w:t>
      </w:r>
      <w:r w:rsidRPr="009E145D">
        <w:rPr>
          <w:rFonts w:ascii="Tahoma" w:hAnsi="Tahoma" w:cs="Tahoma"/>
        </w:rPr>
        <w:t xml:space="preserve"> Adresu PEF.</w:t>
      </w:r>
    </w:p>
    <w:p w14:paraId="61AA1D2B" w14:textId="77777777" w:rsidR="00182B25" w:rsidRDefault="00182B25" w:rsidP="00BB048A">
      <w:pPr>
        <w:rPr>
          <w:rFonts w:ascii="Tahoma" w:hAnsi="Tahoma" w:cs="Tahoma"/>
        </w:rPr>
      </w:pPr>
    </w:p>
    <w:p w14:paraId="562DD881" w14:textId="77777777" w:rsidR="00182B25" w:rsidRPr="007D791F" w:rsidRDefault="00182B25" w:rsidP="00182B25">
      <w:pPr>
        <w:jc w:val="center"/>
        <w:rPr>
          <w:rFonts w:ascii="Tahoma" w:hAnsi="Tahoma" w:cs="Tahoma"/>
        </w:rPr>
      </w:pPr>
      <w:r w:rsidRPr="007D791F">
        <w:rPr>
          <w:rFonts w:ascii="Tahoma" w:hAnsi="Tahoma" w:cs="Tahoma"/>
        </w:rPr>
        <w:sym w:font="Times New Roman" w:char="00A7"/>
      </w:r>
      <w:r w:rsidR="002627F0">
        <w:rPr>
          <w:rFonts w:ascii="Tahoma" w:hAnsi="Tahoma" w:cs="Tahoma"/>
        </w:rPr>
        <w:t xml:space="preserve"> 9</w:t>
      </w:r>
    </w:p>
    <w:p w14:paraId="37D7BD8E" w14:textId="77777777" w:rsidR="00182B25" w:rsidRPr="006B386F" w:rsidRDefault="00182B25" w:rsidP="00182B25">
      <w:pPr>
        <w:jc w:val="both"/>
        <w:rPr>
          <w:rFonts w:ascii="Tahoma" w:hAnsi="Tahoma" w:cs="Tahoma"/>
        </w:rPr>
      </w:pPr>
      <w:r w:rsidRPr="007D791F">
        <w:rPr>
          <w:rFonts w:ascii="Tahoma" w:hAnsi="Tahoma" w:cs="Tahoma"/>
        </w:rPr>
        <w:t xml:space="preserve">W obsłudze ubezpieczeń zawartych w wyniku przeprowadzonego postępowania pośredniczyć będzie Broker ubezpieczeniowy Zamawiającego – Maximus Broker sp.  z o.o. wynagradzany prowizyjnie przez Wykonawcę według zwyczajowo przyjętych stawek </w:t>
      </w:r>
      <w:r w:rsidRPr="006B386F">
        <w:rPr>
          <w:rFonts w:ascii="Tahoma" w:hAnsi="Tahoma" w:cs="Tahoma"/>
        </w:rPr>
        <w:t>za cały okres ubezpieczenia wynikający z niniejszej umowy.</w:t>
      </w:r>
    </w:p>
    <w:p w14:paraId="6A8FD19E" w14:textId="0E74A40D" w:rsidR="00182B25" w:rsidRDefault="00182B25" w:rsidP="002627F0">
      <w:pPr>
        <w:rPr>
          <w:ins w:id="136" w:author="Jan Turski" w:date="2020-10-09T15:02:00Z"/>
          <w:rFonts w:ascii="Tahoma" w:hAnsi="Tahoma" w:cs="Tahoma"/>
        </w:rPr>
      </w:pPr>
    </w:p>
    <w:p w14:paraId="5934D925" w14:textId="77777777" w:rsidR="008E7C29" w:rsidRPr="006B386F" w:rsidRDefault="008E7C29" w:rsidP="008E7C29">
      <w:pPr>
        <w:jc w:val="center"/>
        <w:rPr>
          <w:ins w:id="137" w:author="Jan Turski" w:date="2020-10-09T15:02:00Z"/>
          <w:rFonts w:ascii="Tahoma" w:hAnsi="Tahoma" w:cs="Tahoma"/>
        </w:rPr>
      </w:pPr>
      <w:ins w:id="138" w:author="Jan Turski" w:date="2020-10-09T15:02:00Z">
        <w:r w:rsidRPr="006B386F">
          <w:rPr>
            <w:rFonts w:ascii="Tahoma" w:hAnsi="Tahoma" w:cs="Tahoma"/>
          </w:rPr>
          <w:t>§ 10</w:t>
        </w:r>
      </w:ins>
    </w:p>
    <w:p w14:paraId="2BC63122" w14:textId="5B7B4E0F" w:rsidR="008E7C29" w:rsidRPr="006B386F" w:rsidDel="008E7C29" w:rsidRDefault="008E7C29" w:rsidP="002627F0">
      <w:pPr>
        <w:rPr>
          <w:del w:id="139" w:author="Jan Turski" w:date="2020-10-09T15:02:00Z"/>
          <w:rFonts w:ascii="Tahoma" w:hAnsi="Tahoma" w:cs="Tahoma"/>
        </w:rPr>
      </w:pPr>
    </w:p>
    <w:p w14:paraId="1B593E25" w14:textId="7AAB3ABC" w:rsidR="008E7C29" w:rsidRPr="007D791F" w:rsidRDefault="008E7C29" w:rsidP="008E7C29">
      <w:pPr>
        <w:jc w:val="both"/>
        <w:rPr>
          <w:ins w:id="140" w:author="Jan Turski" w:date="2020-10-09T15:02:00Z"/>
          <w:rFonts w:ascii="Tahoma" w:hAnsi="Tahoma" w:cs="Tahoma"/>
        </w:rPr>
      </w:pPr>
      <w:ins w:id="141" w:author="Jan Turski" w:date="2020-10-09T15:02:00Z">
        <w:r w:rsidRPr="007D791F">
          <w:rPr>
            <w:rFonts w:ascii="Tahoma" w:hAnsi="Tahoma" w:cs="Tahoma"/>
          </w:rPr>
          <w:t xml:space="preserve">1. </w:t>
        </w:r>
        <w:r w:rsidRPr="003024E8">
          <w:rPr>
            <w:rFonts w:ascii="Tahoma" w:hAnsi="Tahoma" w:cs="Tahoma"/>
          </w:rPr>
          <w:t xml:space="preserve">W sprawach nieuregulowanych niniejszą umową, SIWZ i ofertą Wykonawcy, zastosowanie mają przepisy </w:t>
        </w:r>
        <w:r w:rsidRPr="0067525B">
          <w:rPr>
            <w:rFonts w:ascii="Tahoma" w:hAnsi="Tahoma" w:cs="Tahoma"/>
          </w:rPr>
          <w:t xml:space="preserve">Ustawy z dnia 23 kwietnia 1964 r. - Kodeks </w:t>
        </w:r>
        <w:r w:rsidRPr="00B93BC5">
          <w:rPr>
            <w:rFonts w:ascii="Tahoma" w:hAnsi="Tahoma" w:cs="Tahoma"/>
          </w:rPr>
          <w:t>cywilny (Dz.U. z 20</w:t>
        </w:r>
        <w:r>
          <w:rPr>
            <w:rFonts w:ascii="Tahoma" w:hAnsi="Tahoma" w:cs="Tahoma"/>
          </w:rPr>
          <w:t>20</w:t>
        </w:r>
        <w:r w:rsidRPr="00B93BC5">
          <w:rPr>
            <w:rFonts w:ascii="Tahoma" w:hAnsi="Tahoma" w:cs="Tahoma"/>
          </w:rPr>
          <w:t xml:space="preserve">, poz. </w:t>
        </w:r>
        <w:r>
          <w:rPr>
            <w:rFonts w:ascii="Tahoma" w:hAnsi="Tahoma" w:cs="Tahoma"/>
          </w:rPr>
          <w:t>1740</w:t>
        </w:r>
        <w:r w:rsidRPr="00B93BC5">
          <w:rPr>
            <w:rFonts w:ascii="Tahoma" w:hAnsi="Tahoma" w:cs="Tahoma"/>
          </w:rPr>
          <w:t>) zwany dalej Kodeksem cywilnym, Ustawy z dnia 11 września 2015 r. o działalności ubezpieczeniowej i reasekuracyjnej (Dz. U. z 20</w:t>
        </w:r>
        <w:r>
          <w:rPr>
            <w:rFonts w:ascii="Tahoma" w:hAnsi="Tahoma" w:cs="Tahoma"/>
          </w:rPr>
          <w:t xml:space="preserve">20 </w:t>
        </w:r>
        <w:r w:rsidRPr="00B93BC5">
          <w:rPr>
            <w:rFonts w:ascii="Tahoma" w:hAnsi="Tahoma" w:cs="Tahoma"/>
          </w:rPr>
          <w:t xml:space="preserve">r. poz. </w:t>
        </w:r>
        <w:r>
          <w:rPr>
            <w:rFonts w:ascii="Tahoma" w:hAnsi="Tahoma" w:cs="Tahoma"/>
          </w:rPr>
          <w:t xml:space="preserve">895 z </w:t>
        </w:r>
        <w:proofErr w:type="spellStart"/>
        <w:r>
          <w:rPr>
            <w:rFonts w:ascii="Tahoma" w:hAnsi="Tahoma" w:cs="Tahoma"/>
          </w:rPr>
          <w:t>późn</w:t>
        </w:r>
        <w:proofErr w:type="spellEnd"/>
        <w:r>
          <w:rPr>
            <w:rFonts w:ascii="Tahoma" w:hAnsi="Tahoma" w:cs="Tahoma"/>
          </w:rPr>
          <w:t>. zm.</w:t>
        </w:r>
        <w:r w:rsidRPr="00B93BC5">
          <w:rPr>
            <w:rFonts w:ascii="Tahoma" w:hAnsi="Tahoma" w:cs="Tahoma"/>
          </w:rPr>
          <w:t>), Us</w:t>
        </w:r>
        <w:r w:rsidRPr="0067525B">
          <w:rPr>
            <w:rFonts w:ascii="Tahoma" w:hAnsi="Tahoma" w:cs="Tahoma"/>
          </w:rPr>
          <w:t xml:space="preserve">tawy z dnia 15 grudnia 2017 r. o dystrybucji </w:t>
        </w:r>
        <w:r w:rsidRPr="00665972">
          <w:rPr>
            <w:rFonts w:ascii="Tahoma" w:hAnsi="Tahoma" w:cs="Tahoma"/>
          </w:rPr>
          <w:t>ubezpieczeń (Dz.U. z 2019 r. poz. 1881</w:t>
        </w:r>
        <w:r w:rsidRPr="008E7C29">
          <w:rPr>
            <w:rFonts w:ascii="Tahoma" w:hAnsi="Tahoma" w:cs="Tahoma"/>
          </w:rPr>
          <w:t>)</w:t>
        </w:r>
      </w:ins>
      <w:ins w:id="142" w:author="Jan Turski" w:date="2020-10-09T15:03:00Z">
        <w:r w:rsidRPr="008E7C29">
          <w:rPr>
            <w:rFonts w:ascii="Tahoma" w:hAnsi="Tahoma" w:cs="Tahoma"/>
          </w:rPr>
          <w:t xml:space="preserve">, </w:t>
        </w:r>
        <w:r w:rsidRPr="008E7C29">
          <w:rPr>
            <w:rFonts w:ascii="Tahoma" w:hAnsi="Tahoma" w:cs="Tahoma"/>
            <w:rPrChange w:id="143" w:author="Jan Turski" w:date="2020-10-09T15:03:00Z">
              <w:rPr>
                <w:rFonts w:ascii="Tahoma" w:hAnsi="Tahoma" w:cs="Tahoma"/>
                <w:highlight w:val="green"/>
              </w:rPr>
            </w:rPrChange>
          </w:rPr>
          <w:t xml:space="preserve">Ustawy z dnia 22 maja 2003 r. o ubezpieczeniach obowiązkowych, Ubezpieczeniowym Funduszu Gwarancyjnym i Polskim Biurze Ubezpieczeń Komunikacyjnych (Dz.U. z 2019 poz. 2214 z </w:t>
        </w:r>
        <w:proofErr w:type="spellStart"/>
        <w:r w:rsidRPr="008E7C29">
          <w:rPr>
            <w:rFonts w:ascii="Tahoma" w:hAnsi="Tahoma" w:cs="Tahoma"/>
            <w:rPrChange w:id="144" w:author="Jan Turski" w:date="2020-10-09T15:03:00Z">
              <w:rPr>
                <w:rFonts w:ascii="Tahoma" w:hAnsi="Tahoma" w:cs="Tahoma"/>
                <w:highlight w:val="yellow"/>
              </w:rPr>
            </w:rPrChange>
          </w:rPr>
          <w:t>późn</w:t>
        </w:r>
        <w:proofErr w:type="spellEnd"/>
        <w:r w:rsidRPr="008E7C29">
          <w:rPr>
            <w:rFonts w:ascii="Tahoma" w:hAnsi="Tahoma" w:cs="Tahoma"/>
            <w:rPrChange w:id="145" w:author="Jan Turski" w:date="2020-10-09T15:03:00Z">
              <w:rPr>
                <w:rFonts w:ascii="Tahoma" w:hAnsi="Tahoma" w:cs="Tahoma"/>
                <w:highlight w:val="yellow"/>
              </w:rPr>
            </w:rPrChange>
          </w:rPr>
          <w:t>. zm.)</w:t>
        </w:r>
      </w:ins>
      <w:ins w:id="146" w:author="Jan Turski" w:date="2020-10-09T15:02:00Z">
        <w:r w:rsidRPr="008E7C29">
          <w:rPr>
            <w:rFonts w:ascii="Tahoma" w:hAnsi="Tahoma" w:cs="Tahoma"/>
          </w:rPr>
          <w:t xml:space="preserve"> oraz</w:t>
        </w:r>
        <w:r w:rsidRPr="007D791F">
          <w:rPr>
            <w:rFonts w:ascii="Tahoma" w:hAnsi="Tahoma" w:cs="Tahoma"/>
          </w:rPr>
          <w:t xml:space="preserve"> postanowienia OWU tj.:</w:t>
        </w:r>
      </w:ins>
    </w:p>
    <w:p w14:paraId="49B1E2F7" w14:textId="77777777" w:rsidR="008E7C29" w:rsidRPr="007D791F" w:rsidRDefault="008E7C29" w:rsidP="008E7C29">
      <w:pPr>
        <w:jc w:val="both"/>
        <w:rPr>
          <w:ins w:id="147" w:author="Jan Turski" w:date="2020-10-09T15:02:00Z"/>
          <w:rFonts w:ascii="Tahoma" w:hAnsi="Tahoma" w:cs="Tahoma"/>
        </w:rPr>
      </w:pPr>
      <w:ins w:id="148" w:author="Jan Turski" w:date="2020-10-09T15:02:00Z">
        <w:r w:rsidRPr="007D791F">
          <w:rPr>
            <w:rFonts w:ascii="Tahoma" w:hAnsi="Tahoma" w:cs="Tahoma"/>
          </w:rPr>
          <w:lastRenderedPageBreak/>
          <w:t>1)  ..............................................................................................................</w:t>
        </w:r>
      </w:ins>
    </w:p>
    <w:p w14:paraId="485CE92F" w14:textId="77777777" w:rsidR="008E7C29" w:rsidRPr="007D791F" w:rsidRDefault="008E7C29" w:rsidP="008E7C29">
      <w:pPr>
        <w:jc w:val="both"/>
        <w:rPr>
          <w:ins w:id="149" w:author="Jan Turski" w:date="2020-10-09T15:02:00Z"/>
          <w:rFonts w:ascii="Tahoma" w:hAnsi="Tahoma" w:cs="Tahoma"/>
        </w:rPr>
      </w:pPr>
      <w:ins w:id="150" w:author="Jan Turski" w:date="2020-10-09T15:02:00Z">
        <w:r w:rsidRPr="007D791F">
          <w:rPr>
            <w:rFonts w:ascii="Tahoma" w:hAnsi="Tahoma" w:cs="Tahoma"/>
          </w:rPr>
          <w:t>2)  ..............................................................................................................</w:t>
        </w:r>
      </w:ins>
    </w:p>
    <w:p w14:paraId="2F6A868B" w14:textId="77777777" w:rsidR="008E7C29" w:rsidRPr="007D791F" w:rsidRDefault="008E7C29" w:rsidP="008E7C29">
      <w:pPr>
        <w:jc w:val="both"/>
        <w:rPr>
          <w:ins w:id="151" w:author="Jan Turski" w:date="2020-10-09T15:02:00Z"/>
          <w:rFonts w:ascii="Tahoma" w:hAnsi="Tahoma" w:cs="Tahoma"/>
        </w:rPr>
      </w:pPr>
      <w:ins w:id="152" w:author="Jan Turski" w:date="2020-10-09T15:02:00Z">
        <w:r w:rsidRPr="007D791F">
          <w:rPr>
            <w:rFonts w:ascii="Tahoma" w:hAnsi="Tahoma" w:cs="Tahoma"/>
          </w:rPr>
          <w:t>3)  ..............................................................................................................</w:t>
        </w:r>
      </w:ins>
    </w:p>
    <w:p w14:paraId="24B84D80" w14:textId="77777777" w:rsidR="008E7C29" w:rsidRPr="007D791F" w:rsidRDefault="008E7C29" w:rsidP="008E7C29">
      <w:pPr>
        <w:jc w:val="both"/>
        <w:rPr>
          <w:ins w:id="153" w:author="Jan Turski" w:date="2020-10-09T15:02:00Z"/>
          <w:rFonts w:ascii="Tahoma" w:hAnsi="Tahoma" w:cs="Tahoma"/>
        </w:rPr>
      </w:pPr>
      <w:ins w:id="154" w:author="Jan Turski" w:date="2020-10-09T15:02:00Z">
        <w:r w:rsidRPr="007D791F">
          <w:rPr>
            <w:rFonts w:ascii="Tahoma" w:hAnsi="Tahoma" w:cs="Tahoma"/>
          </w:rPr>
          <w:t>4)  ..............................................................................................................</w:t>
        </w:r>
      </w:ins>
    </w:p>
    <w:p w14:paraId="4D81FA85" w14:textId="266DC47F" w:rsidR="008E7C29" w:rsidRPr="007D791F" w:rsidRDefault="008E7C29" w:rsidP="008E7C29">
      <w:pPr>
        <w:rPr>
          <w:ins w:id="155" w:author="Jan Turski" w:date="2020-10-09T15:02:00Z"/>
          <w:rFonts w:ascii="Tahoma" w:hAnsi="Tahoma" w:cs="Tahoma"/>
        </w:rPr>
      </w:pPr>
      <w:ins w:id="156" w:author="Jan Turski" w:date="2020-10-09T15:02:00Z">
        <w:r w:rsidRPr="007D791F">
          <w:rPr>
            <w:rFonts w:ascii="Tahoma" w:hAnsi="Tahoma" w:cs="Tahoma"/>
          </w:rPr>
          <w:t xml:space="preserve">2. Zapisy ww. OWU mają zastosowanie, o ile nie są sprzeczne z zapisami </w:t>
        </w:r>
        <w:r>
          <w:rPr>
            <w:rFonts w:ascii="Tahoma" w:hAnsi="Tahoma" w:cs="Tahoma"/>
          </w:rPr>
          <w:t>SIWZ</w:t>
        </w:r>
        <w:r w:rsidRPr="007D791F">
          <w:rPr>
            <w:rFonts w:ascii="Tahoma" w:hAnsi="Tahoma" w:cs="Tahoma"/>
          </w:rPr>
          <w:t xml:space="preserve"> oraz przepisów przywołanych w ust. 1.</w:t>
        </w:r>
      </w:ins>
    </w:p>
    <w:p w14:paraId="67ED72C8" w14:textId="77777777" w:rsidR="008E7C29" w:rsidRDefault="008E7C29" w:rsidP="00182B25">
      <w:pPr>
        <w:jc w:val="center"/>
        <w:rPr>
          <w:ins w:id="157" w:author="Jan Turski" w:date="2020-10-09T15:02:00Z"/>
          <w:rFonts w:ascii="Tahoma" w:hAnsi="Tahoma" w:cs="Tahoma"/>
        </w:rPr>
      </w:pPr>
    </w:p>
    <w:p w14:paraId="1E503B8A" w14:textId="77777777" w:rsidR="008E7C29" w:rsidRDefault="008E7C29" w:rsidP="00182B25">
      <w:pPr>
        <w:jc w:val="center"/>
        <w:rPr>
          <w:ins w:id="158" w:author="Jan Turski" w:date="2020-10-09T15:04:00Z"/>
          <w:rFonts w:ascii="Tahoma" w:hAnsi="Tahoma" w:cs="Tahoma"/>
        </w:rPr>
      </w:pPr>
    </w:p>
    <w:p w14:paraId="7B260096" w14:textId="4C066FD8" w:rsidR="008E7C29" w:rsidRDefault="008E7C29" w:rsidP="00182B25">
      <w:pPr>
        <w:jc w:val="center"/>
        <w:rPr>
          <w:ins w:id="159" w:author="Jan Turski" w:date="2020-10-09T15:14:00Z"/>
          <w:rFonts w:ascii="Tahoma" w:hAnsi="Tahoma" w:cs="Tahoma"/>
        </w:rPr>
      </w:pPr>
    </w:p>
    <w:p w14:paraId="2DFD87F0" w14:textId="77777777" w:rsidR="00950A45" w:rsidRDefault="00950A45" w:rsidP="00182B25">
      <w:pPr>
        <w:jc w:val="center"/>
        <w:rPr>
          <w:ins w:id="160" w:author="Jan Turski" w:date="2020-10-09T15:04:00Z"/>
          <w:rFonts w:ascii="Tahoma" w:hAnsi="Tahoma" w:cs="Tahoma"/>
        </w:rPr>
      </w:pPr>
    </w:p>
    <w:p w14:paraId="79B4F3B7" w14:textId="77777777" w:rsidR="008E7C29" w:rsidRDefault="008E7C29" w:rsidP="00182B25">
      <w:pPr>
        <w:jc w:val="center"/>
        <w:rPr>
          <w:ins w:id="161" w:author="Jan Turski" w:date="2020-10-09T15:04:00Z"/>
          <w:rFonts w:ascii="Tahoma" w:hAnsi="Tahoma" w:cs="Tahoma"/>
        </w:rPr>
      </w:pPr>
    </w:p>
    <w:p w14:paraId="2A697CDB" w14:textId="7BF178D1" w:rsidR="00182B25" w:rsidRPr="006B386F" w:rsidRDefault="002627F0" w:rsidP="00182B25">
      <w:pPr>
        <w:jc w:val="center"/>
        <w:rPr>
          <w:rFonts w:ascii="Tahoma" w:hAnsi="Tahoma" w:cs="Tahoma"/>
        </w:rPr>
      </w:pPr>
      <w:r w:rsidRPr="006B386F">
        <w:rPr>
          <w:rFonts w:ascii="Tahoma" w:hAnsi="Tahoma" w:cs="Tahoma"/>
        </w:rPr>
        <w:t xml:space="preserve">§ </w:t>
      </w:r>
      <w:del w:id="162" w:author="Jan Turski" w:date="2020-10-09T15:04:00Z">
        <w:r w:rsidRPr="006B386F" w:rsidDel="008E7C29">
          <w:rPr>
            <w:rFonts w:ascii="Tahoma" w:hAnsi="Tahoma" w:cs="Tahoma"/>
          </w:rPr>
          <w:delText>10</w:delText>
        </w:r>
      </w:del>
      <w:ins w:id="163" w:author="Jan Turski" w:date="2020-10-09T15:04:00Z">
        <w:r w:rsidR="008E7C29" w:rsidRPr="006B386F">
          <w:rPr>
            <w:rFonts w:ascii="Tahoma" w:hAnsi="Tahoma" w:cs="Tahoma"/>
          </w:rPr>
          <w:t>1</w:t>
        </w:r>
        <w:r w:rsidR="008E7C29">
          <w:rPr>
            <w:rFonts w:ascii="Tahoma" w:hAnsi="Tahoma" w:cs="Tahoma"/>
          </w:rPr>
          <w:t>1</w:t>
        </w:r>
      </w:ins>
    </w:p>
    <w:p w14:paraId="2BE7AAF6" w14:textId="77777777" w:rsidR="00215D57" w:rsidRPr="006B386F" w:rsidRDefault="00215D57" w:rsidP="00215D57">
      <w:pPr>
        <w:pStyle w:val="Akapitzlist"/>
        <w:numPr>
          <w:ilvl w:val="1"/>
          <w:numId w:val="7"/>
        </w:numPr>
        <w:tabs>
          <w:tab w:val="clear" w:pos="1440"/>
          <w:tab w:val="num" w:pos="284"/>
        </w:tabs>
        <w:ind w:left="284" w:hanging="284"/>
        <w:rPr>
          <w:rFonts w:ascii="Tahoma" w:eastAsiaTheme="minorHAnsi" w:hAnsi="Tahoma" w:cs="Tahoma"/>
          <w:lang w:eastAsia="en-US"/>
        </w:rPr>
      </w:pPr>
      <w:r w:rsidRPr="006B386F">
        <w:rPr>
          <w:rFonts w:ascii="Tahoma" w:hAnsi="Tahoma" w:cs="Tahoma"/>
          <w:sz w:val="20"/>
          <w:szCs w:val="20"/>
        </w:rPr>
        <w:t xml:space="preserve">Wykonawca </w:t>
      </w:r>
      <w:r w:rsidRPr="006B386F">
        <w:rPr>
          <w:rFonts w:ascii="Tahoma" w:eastAsiaTheme="minorHAnsi" w:hAnsi="Tahoma" w:cs="Tahoma"/>
          <w:sz w:val="20"/>
          <w:szCs w:val="20"/>
          <w:lang w:eastAsia="en-US"/>
        </w:rPr>
        <w:t xml:space="preserve">zapłaci Zamawiającemu karę umowną za odstąpienie od umowy z przyczyn zależnych od Wykonawcy - w wysokości 5% łącznej wartości zamówienia (składek) określonej w § </w:t>
      </w:r>
      <w:r w:rsidR="009E145D">
        <w:rPr>
          <w:rFonts w:ascii="Tahoma" w:eastAsiaTheme="minorHAnsi" w:hAnsi="Tahoma" w:cs="Tahoma"/>
          <w:sz w:val="20"/>
          <w:szCs w:val="20"/>
          <w:lang w:eastAsia="en-US"/>
        </w:rPr>
        <w:t>7</w:t>
      </w:r>
      <w:r w:rsidRPr="006B386F">
        <w:rPr>
          <w:rFonts w:ascii="Tahoma" w:eastAsiaTheme="minorHAnsi" w:hAnsi="Tahoma" w:cs="Tahoma"/>
          <w:sz w:val="20"/>
          <w:szCs w:val="20"/>
          <w:lang w:eastAsia="en-US"/>
        </w:rPr>
        <w:t>.</w:t>
      </w:r>
    </w:p>
    <w:p w14:paraId="71966B31" w14:textId="77777777" w:rsidR="00215D57" w:rsidRPr="006B386F" w:rsidRDefault="00215D57" w:rsidP="00215D57">
      <w:pPr>
        <w:pStyle w:val="Akapitzlist"/>
        <w:numPr>
          <w:ilvl w:val="1"/>
          <w:numId w:val="7"/>
        </w:numPr>
        <w:tabs>
          <w:tab w:val="clear" w:pos="1440"/>
          <w:tab w:val="num" w:pos="284"/>
        </w:tabs>
        <w:ind w:left="284" w:hanging="284"/>
        <w:rPr>
          <w:rFonts w:ascii="Tahoma" w:eastAsiaTheme="minorHAnsi" w:hAnsi="Tahoma" w:cs="Tahoma"/>
          <w:lang w:eastAsia="en-US"/>
        </w:rPr>
      </w:pPr>
      <w:r w:rsidRPr="006B386F">
        <w:rPr>
          <w:rFonts w:ascii="Tahoma" w:eastAsiaTheme="minorHAnsi" w:hAnsi="Tahoma" w:cs="Tahoma"/>
          <w:sz w:val="20"/>
          <w:szCs w:val="20"/>
          <w:lang w:eastAsia="en-US"/>
        </w:rPr>
        <w:t xml:space="preserve">Zamawiający zapłaci Wykonawcy karę umowną za odstąpienie od umowy z przyczyn zależnych od Zamawiającego - w wysokości 5% łącznej wartości zamówienia (składek) określonej w § </w:t>
      </w:r>
      <w:r w:rsidR="009E145D">
        <w:rPr>
          <w:rFonts w:ascii="Tahoma" w:eastAsiaTheme="minorHAnsi" w:hAnsi="Tahoma" w:cs="Tahoma"/>
          <w:sz w:val="20"/>
          <w:szCs w:val="20"/>
          <w:lang w:eastAsia="en-US"/>
        </w:rPr>
        <w:t>7</w:t>
      </w:r>
      <w:r w:rsidRPr="006B386F">
        <w:rPr>
          <w:rFonts w:ascii="Tahoma" w:eastAsiaTheme="minorHAnsi" w:hAnsi="Tahoma" w:cs="Tahoma"/>
          <w:sz w:val="20"/>
          <w:szCs w:val="20"/>
          <w:lang w:eastAsia="en-US"/>
        </w:rPr>
        <w:t>.</w:t>
      </w:r>
    </w:p>
    <w:p w14:paraId="329B301C" w14:textId="77777777" w:rsidR="00215D57" w:rsidRPr="006B386F" w:rsidRDefault="00215D57" w:rsidP="00215D57">
      <w:pPr>
        <w:pStyle w:val="Akapitzlist"/>
        <w:numPr>
          <w:ilvl w:val="1"/>
          <w:numId w:val="7"/>
        </w:numPr>
        <w:tabs>
          <w:tab w:val="clear" w:pos="1440"/>
          <w:tab w:val="num" w:pos="284"/>
        </w:tabs>
        <w:ind w:left="284" w:hanging="284"/>
        <w:rPr>
          <w:rFonts w:ascii="Tahoma" w:eastAsiaTheme="minorHAnsi" w:hAnsi="Tahoma" w:cs="Tahoma"/>
          <w:lang w:eastAsia="en-US"/>
        </w:rPr>
      </w:pPr>
      <w:r w:rsidRPr="006B386F">
        <w:rPr>
          <w:rFonts w:ascii="Tahoma" w:eastAsiaTheme="minorHAnsi" w:hAnsi="Tahoma" w:cs="Tahoma"/>
          <w:sz w:val="20"/>
          <w:szCs w:val="20"/>
          <w:lang w:eastAsia="en-US"/>
        </w:rPr>
        <w:t>Kary umowne przewidziane w niniejszej umowie stają się dla Ubezpieczającego natychmiast wymagalne z chwilą zaistnienia okoliczności uzasadniających ich naliczenie.</w:t>
      </w:r>
    </w:p>
    <w:p w14:paraId="06917F03" w14:textId="77777777" w:rsidR="00215D57" w:rsidRPr="006B386F" w:rsidRDefault="00215D57" w:rsidP="00215D57">
      <w:pPr>
        <w:pStyle w:val="Akapitzlist"/>
        <w:numPr>
          <w:ilvl w:val="1"/>
          <w:numId w:val="7"/>
        </w:numPr>
        <w:tabs>
          <w:tab w:val="clear" w:pos="1440"/>
          <w:tab w:val="num" w:pos="284"/>
        </w:tabs>
        <w:ind w:left="284" w:hanging="284"/>
        <w:rPr>
          <w:rFonts w:ascii="Tahoma" w:eastAsiaTheme="minorHAnsi" w:hAnsi="Tahoma" w:cs="Tahoma"/>
          <w:lang w:eastAsia="en-US"/>
        </w:rPr>
      </w:pPr>
      <w:r w:rsidRPr="006B386F">
        <w:rPr>
          <w:rFonts w:ascii="Tahoma" w:eastAsiaTheme="minorHAnsi" w:hAnsi="Tahoma" w:cs="Tahoma"/>
          <w:sz w:val="20"/>
          <w:szCs w:val="20"/>
          <w:lang w:eastAsia="en-US"/>
        </w:rPr>
        <w:t>Niezależnie od kar umownych, o których mowa w ust. 1 – 2 Strony mają prawo dochodzenia odszkodowania uzupełniającego w przypadku, gdy kary określone w ust. 1 - 2 nie pokrywają ich szkód.</w:t>
      </w:r>
      <w:r w:rsidRPr="006B386F">
        <w:rPr>
          <w:rFonts w:ascii="Tahoma" w:eastAsiaTheme="minorHAnsi" w:hAnsi="Tahoma" w:cs="Tahoma"/>
          <w:sz w:val="20"/>
          <w:szCs w:val="20"/>
          <w:lang w:eastAsia="en-US"/>
        </w:rPr>
        <w:tab/>
      </w:r>
    </w:p>
    <w:p w14:paraId="16C24B97" w14:textId="77777777" w:rsidR="00182B25" w:rsidRPr="006B386F" w:rsidRDefault="00182B25" w:rsidP="00182B25">
      <w:pPr>
        <w:rPr>
          <w:rFonts w:ascii="Tahoma" w:hAnsi="Tahoma" w:cs="Tahoma"/>
        </w:rPr>
      </w:pPr>
    </w:p>
    <w:p w14:paraId="36DAADDB" w14:textId="705B3494" w:rsidR="00182B25" w:rsidRPr="006B386F" w:rsidRDefault="00182B25" w:rsidP="00182B25">
      <w:pPr>
        <w:jc w:val="center"/>
        <w:rPr>
          <w:rFonts w:ascii="Tahoma" w:hAnsi="Tahoma" w:cs="Tahoma"/>
        </w:rPr>
      </w:pPr>
      <w:r w:rsidRPr="006B386F">
        <w:rPr>
          <w:rFonts w:ascii="Tahoma" w:hAnsi="Tahoma" w:cs="Tahoma"/>
        </w:rPr>
        <w:sym w:font="Times New Roman" w:char="00A7"/>
      </w:r>
      <w:r w:rsidR="002627F0" w:rsidRPr="006B386F">
        <w:rPr>
          <w:rFonts w:ascii="Tahoma" w:hAnsi="Tahoma" w:cs="Tahoma"/>
        </w:rPr>
        <w:t xml:space="preserve"> </w:t>
      </w:r>
      <w:del w:id="164" w:author="Jan Turski" w:date="2020-10-09T15:04:00Z">
        <w:r w:rsidR="002627F0" w:rsidRPr="006B386F" w:rsidDel="008E7C29">
          <w:rPr>
            <w:rFonts w:ascii="Tahoma" w:hAnsi="Tahoma" w:cs="Tahoma"/>
          </w:rPr>
          <w:delText>11</w:delText>
        </w:r>
      </w:del>
      <w:ins w:id="165" w:author="Jan Turski" w:date="2020-10-09T15:04:00Z">
        <w:r w:rsidR="008E7C29" w:rsidRPr="006B386F">
          <w:rPr>
            <w:rFonts w:ascii="Tahoma" w:hAnsi="Tahoma" w:cs="Tahoma"/>
          </w:rPr>
          <w:t>1</w:t>
        </w:r>
        <w:r w:rsidR="008E7C29">
          <w:rPr>
            <w:rFonts w:ascii="Tahoma" w:hAnsi="Tahoma" w:cs="Tahoma"/>
          </w:rPr>
          <w:t>2</w:t>
        </w:r>
      </w:ins>
    </w:p>
    <w:p w14:paraId="7E4C87C4" w14:textId="77777777" w:rsidR="009F4782" w:rsidRPr="006B386F" w:rsidRDefault="00182B25" w:rsidP="009F4782">
      <w:pPr>
        <w:ind w:right="10"/>
        <w:jc w:val="both"/>
        <w:rPr>
          <w:rFonts w:ascii="Tahoma" w:hAnsi="Tahoma" w:cs="Tahoma"/>
          <w:color w:val="000000"/>
          <w:lang w:eastAsia="ja-JP"/>
        </w:rPr>
      </w:pPr>
      <w:r w:rsidRPr="006B386F">
        <w:rPr>
          <w:rFonts w:ascii="Tahoma" w:hAnsi="Tahoma" w:cs="Tahoma"/>
        </w:rPr>
        <w:t xml:space="preserve">1. </w:t>
      </w:r>
      <w:r w:rsidR="009F4782" w:rsidRPr="006B386F">
        <w:rPr>
          <w:rFonts w:ascii="Tahoma" w:hAnsi="Tahoma" w:cs="Tahoma"/>
          <w:color w:val="000000"/>
          <w:lang w:eastAsia="ja-JP"/>
        </w:rPr>
        <w:t xml:space="preserve">Zamawiającemu przysługuje prawo wypowiedzenia Umowy w trybie natychmiastowym </w:t>
      </w:r>
      <w:r w:rsidR="009F4782" w:rsidRPr="006B386F">
        <w:rPr>
          <w:rFonts w:ascii="Tahoma" w:hAnsi="Tahoma" w:cs="Tahoma"/>
          <w:color w:val="000000"/>
          <w:lang w:eastAsia="ja-JP"/>
        </w:rPr>
        <w:br/>
        <w:t>w następujących okolicznościach:</w:t>
      </w:r>
    </w:p>
    <w:p w14:paraId="590168E8" w14:textId="77777777" w:rsidR="009F4782" w:rsidRPr="006B386F" w:rsidRDefault="009F4782" w:rsidP="009F4782">
      <w:pPr>
        <w:ind w:left="454" w:right="10"/>
        <w:jc w:val="both"/>
        <w:rPr>
          <w:rFonts w:ascii="Tahoma" w:hAnsi="Tahoma" w:cs="Tahoma"/>
          <w:color w:val="000000"/>
          <w:lang w:eastAsia="ja-JP"/>
        </w:rPr>
      </w:pPr>
      <w:r w:rsidRPr="006B386F">
        <w:rPr>
          <w:rFonts w:ascii="Tahoma" w:hAnsi="Tahoma" w:cs="Tahoma"/>
          <w:color w:val="000000"/>
          <w:lang w:eastAsia="ja-JP"/>
        </w:rPr>
        <w:t>1) zostanie złożony wniosek o upadłość lub rozpocznie się proces likwidacji firmy Wykonawcy;</w:t>
      </w:r>
    </w:p>
    <w:p w14:paraId="26226C1E" w14:textId="77777777" w:rsidR="009F4782" w:rsidRPr="006B386F" w:rsidRDefault="009F4782" w:rsidP="009F4782">
      <w:pPr>
        <w:ind w:left="454" w:right="10"/>
        <w:jc w:val="both"/>
        <w:rPr>
          <w:rFonts w:ascii="Tahoma" w:hAnsi="Tahoma" w:cs="Tahoma"/>
          <w:color w:val="000000"/>
          <w:lang w:eastAsia="ja-JP"/>
        </w:rPr>
      </w:pPr>
      <w:r w:rsidRPr="006B386F">
        <w:rPr>
          <w:rFonts w:ascii="Tahoma" w:hAnsi="Tahoma" w:cs="Tahoma"/>
          <w:color w:val="000000"/>
          <w:lang w:eastAsia="ja-JP"/>
        </w:rPr>
        <w:t>2) zostanie wydany nakaz zajęcia majątku Wykonawcy;</w:t>
      </w:r>
    </w:p>
    <w:p w14:paraId="119A7A97" w14:textId="539C457A" w:rsidR="009F4782" w:rsidRPr="006B386F" w:rsidRDefault="009F4782" w:rsidP="009F4782">
      <w:pPr>
        <w:ind w:left="454" w:right="10"/>
        <w:jc w:val="both"/>
        <w:rPr>
          <w:rFonts w:ascii="Tahoma" w:hAnsi="Tahoma" w:cs="Tahoma"/>
          <w:color w:val="000000"/>
          <w:lang w:eastAsia="ja-JP"/>
        </w:rPr>
      </w:pPr>
      <w:r w:rsidRPr="006B386F">
        <w:rPr>
          <w:rFonts w:ascii="Tahoma" w:hAnsi="Tahoma" w:cs="Tahoma"/>
          <w:color w:val="000000"/>
          <w:lang w:eastAsia="ja-JP"/>
        </w:rPr>
        <w:t>3) Wykonawca przerwał realizację zamówienia, nie informując o tym pisemnie Zamawiającego, i przerwa ta trwa dłużej niż 30 dni</w:t>
      </w:r>
      <w:ins w:id="166" w:author="Anna Wieczysta" w:date="2020-10-06T09:49:00Z">
        <w:r w:rsidR="00802FFE">
          <w:rPr>
            <w:rFonts w:ascii="Tahoma" w:hAnsi="Tahoma" w:cs="Tahoma"/>
            <w:color w:val="000000"/>
            <w:lang w:eastAsia="ja-JP"/>
          </w:rPr>
          <w:t xml:space="preserve"> </w:t>
        </w:r>
      </w:ins>
      <w:r w:rsidR="00905949" w:rsidRPr="006B386F">
        <w:rPr>
          <w:rFonts w:ascii="Tahoma" w:hAnsi="Tahoma" w:cs="Tahoma"/>
          <w:color w:val="000000"/>
          <w:lang w:eastAsia="ja-JP"/>
        </w:rPr>
        <w:t>kalendarzowych</w:t>
      </w:r>
      <w:r w:rsidRPr="006B386F">
        <w:rPr>
          <w:rFonts w:ascii="Tahoma" w:hAnsi="Tahoma" w:cs="Tahoma"/>
          <w:color w:val="000000"/>
          <w:lang w:eastAsia="ja-JP"/>
        </w:rPr>
        <w:t xml:space="preserve">; </w:t>
      </w:r>
    </w:p>
    <w:p w14:paraId="6E5DB577" w14:textId="77777777" w:rsidR="009F4782" w:rsidRPr="006B386F" w:rsidRDefault="009F4782" w:rsidP="009F4782">
      <w:pPr>
        <w:pStyle w:val="Akapitzlist"/>
        <w:numPr>
          <w:ilvl w:val="0"/>
          <w:numId w:val="33"/>
        </w:numPr>
        <w:ind w:right="10"/>
        <w:contextualSpacing/>
        <w:jc w:val="both"/>
        <w:rPr>
          <w:rFonts w:ascii="Tahoma" w:eastAsia="Times New Roman" w:hAnsi="Tahoma" w:cs="Tahoma"/>
          <w:color w:val="000000"/>
          <w:sz w:val="20"/>
          <w:szCs w:val="20"/>
          <w:lang w:eastAsia="ja-JP"/>
        </w:rPr>
      </w:pPr>
      <w:r w:rsidRPr="006B386F">
        <w:rPr>
          <w:rFonts w:ascii="Tahoma" w:eastAsia="Times New Roman" w:hAnsi="Tahoma" w:cs="Tahoma"/>
          <w:color w:val="000000"/>
          <w:sz w:val="20"/>
          <w:szCs w:val="20"/>
          <w:lang w:eastAsia="ja-JP"/>
        </w:rPr>
        <w:t xml:space="preserve">W przypadku, gdy Wykonawca nie wykonuje przedmiotu umowy w sposób prawidłowy pomimo uprzedniego dwukrotnego pisemnego wezwania go do tego przez Zamawiającego ze wskazaniem stwierdzonych przez Zamawiającego nieprawidłowości, Zamawiający może wypowiedzieć umowę z zachowaniem trzymiesięcznego okresu wypowiedzenia ze skutkiem na koniec miesiąca. </w:t>
      </w:r>
    </w:p>
    <w:p w14:paraId="1C07826E" w14:textId="77777777" w:rsidR="009F4782" w:rsidRPr="006B386F" w:rsidRDefault="009F4782" w:rsidP="009F4782">
      <w:pPr>
        <w:pStyle w:val="Akapitzlist"/>
        <w:numPr>
          <w:ilvl w:val="0"/>
          <w:numId w:val="33"/>
        </w:numPr>
        <w:ind w:right="10"/>
        <w:contextualSpacing/>
        <w:jc w:val="both"/>
        <w:rPr>
          <w:rFonts w:ascii="Tahoma" w:eastAsia="Times New Roman" w:hAnsi="Tahoma" w:cs="Tahoma"/>
          <w:color w:val="000000"/>
          <w:sz w:val="20"/>
          <w:szCs w:val="20"/>
          <w:lang w:eastAsia="ja-JP"/>
        </w:rPr>
      </w:pPr>
      <w:r w:rsidRPr="006B386F">
        <w:rPr>
          <w:rFonts w:ascii="Tahoma" w:eastAsia="Times New Roman" w:hAnsi="Tahoma" w:cs="Tahoma"/>
          <w:color w:val="000000"/>
          <w:sz w:val="20"/>
          <w:szCs w:val="20"/>
          <w:lang w:eastAsia="ja-JP"/>
        </w:rPr>
        <w:t>W przypadkach opisanych w ust. 1 i 2 Wykonawca może żądać od Zamawia</w:t>
      </w:r>
      <w:r w:rsidR="00215D57" w:rsidRPr="006B386F">
        <w:rPr>
          <w:rFonts w:ascii="Tahoma" w:eastAsia="Times New Roman" w:hAnsi="Tahoma" w:cs="Tahoma"/>
          <w:color w:val="000000"/>
          <w:sz w:val="20"/>
          <w:szCs w:val="20"/>
          <w:lang w:eastAsia="ja-JP"/>
        </w:rPr>
        <w:t xml:space="preserve">jącego wyłącznie wynagrodzenia </w:t>
      </w:r>
      <w:r w:rsidRPr="006B386F">
        <w:rPr>
          <w:rFonts w:ascii="Tahoma" w:eastAsia="Times New Roman" w:hAnsi="Tahoma" w:cs="Tahoma"/>
          <w:color w:val="000000"/>
          <w:sz w:val="20"/>
          <w:szCs w:val="20"/>
          <w:lang w:eastAsia="ja-JP"/>
        </w:rPr>
        <w:t>z tytułu wykonania części Umowy (proporcjonalnie do okresu udzielanej ochrony ubezpieczeniowej).</w:t>
      </w:r>
    </w:p>
    <w:p w14:paraId="67237486" w14:textId="77777777" w:rsidR="009F4782" w:rsidRPr="006B386F" w:rsidRDefault="009F4782" w:rsidP="009F4782">
      <w:pPr>
        <w:numPr>
          <w:ilvl w:val="0"/>
          <w:numId w:val="33"/>
        </w:numPr>
        <w:ind w:right="10"/>
        <w:jc w:val="both"/>
        <w:rPr>
          <w:rFonts w:ascii="Tahoma" w:hAnsi="Tahoma" w:cs="Tahoma"/>
          <w:color w:val="000000"/>
          <w:lang w:eastAsia="ja-JP"/>
        </w:rPr>
      </w:pPr>
      <w:r w:rsidRPr="006B386F">
        <w:rPr>
          <w:rFonts w:ascii="Tahoma" w:hAnsi="Tahoma" w:cs="Tahoma"/>
          <w:color w:val="000000"/>
          <w:lang w:eastAsia="ja-JP"/>
        </w:rPr>
        <w:t>Zamawiającemu ponadto przysługuje prawo odstąpienia od umowy w przypadkach określonych w art. 145 Ustawy PZP. W takim przypadku Wykonawca może żądać wyłącznie wynagrodzenia należnego z tytułu wykonania części Umowy.</w:t>
      </w:r>
    </w:p>
    <w:p w14:paraId="563A2C38" w14:textId="77777777" w:rsidR="009F4782" w:rsidRPr="006B386F" w:rsidRDefault="009F4782" w:rsidP="009F4782">
      <w:pPr>
        <w:numPr>
          <w:ilvl w:val="0"/>
          <w:numId w:val="33"/>
        </w:numPr>
        <w:ind w:right="10"/>
        <w:jc w:val="both"/>
        <w:rPr>
          <w:rFonts w:ascii="Tahoma" w:hAnsi="Tahoma" w:cs="Tahoma"/>
          <w:color w:val="000000"/>
          <w:lang w:eastAsia="ja-JP"/>
        </w:rPr>
      </w:pPr>
      <w:r w:rsidRPr="006B386F">
        <w:rPr>
          <w:rFonts w:ascii="Tahoma" w:hAnsi="Tahoma" w:cs="Tahoma"/>
        </w:rPr>
        <w:t>Odstąpienie od umowy lub wypowiedzenie umowy powinno nastąpić w formie pisemnej pod rygorem nieważności takiego oświadczenia i powinno zawierać uzasadnienie.</w:t>
      </w:r>
    </w:p>
    <w:p w14:paraId="10BF3DA2" w14:textId="77777777" w:rsidR="00182B25" w:rsidRPr="006B386F" w:rsidRDefault="00182B25" w:rsidP="009F4782">
      <w:pPr>
        <w:ind w:left="426" w:hanging="426"/>
        <w:jc w:val="both"/>
        <w:rPr>
          <w:rFonts w:ascii="Tahoma" w:hAnsi="Tahoma" w:cs="Tahoma"/>
        </w:rPr>
      </w:pPr>
    </w:p>
    <w:p w14:paraId="13AC28CD" w14:textId="63EB12C6" w:rsidR="00182B25" w:rsidRPr="006B386F" w:rsidRDefault="00182B25" w:rsidP="00182B25">
      <w:pPr>
        <w:jc w:val="center"/>
        <w:rPr>
          <w:rFonts w:ascii="Tahoma" w:hAnsi="Tahoma" w:cs="Tahoma"/>
        </w:rPr>
      </w:pPr>
      <w:r w:rsidRPr="006B386F">
        <w:rPr>
          <w:rFonts w:ascii="Tahoma" w:hAnsi="Tahoma" w:cs="Tahoma"/>
        </w:rPr>
        <w:fldChar w:fldCharType="begin"/>
      </w:r>
      <w:r w:rsidRPr="006B386F">
        <w:rPr>
          <w:rFonts w:ascii="Tahoma" w:hAnsi="Tahoma" w:cs="Tahoma"/>
        </w:rPr>
        <w:instrText>\SYMBOL 167 \f "Times New Roman CE"</w:instrText>
      </w:r>
      <w:r w:rsidRPr="006B386F">
        <w:rPr>
          <w:rFonts w:ascii="Tahoma" w:hAnsi="Tahoma" w:cs="Tahoma"/>
        </w:rPr>
        <w:fldChar w:fldCharType="end"/>
      </w:r>
      <w:r w:rsidR="00DD677B" w:rsidRPr="006B386F">
        <w:rPr>
          <w:rFonts w:ascii="Tahoma" w:hAnsi="Tahoma" w:cs="Tahoma"/>
        </w:rPr>
        <w:t xml:space="preserve"> </w:t>
      </w:r>
      <w:del w:id="167" w:author="Jan Turski" w:date="2020-10-09T15:04:00Z">
        <w:r w:rsidR="00DD677B" w:rsidRPr="006B386F" w:rsidDel="008E7C29">
          <w:rPr>
            <w:rFonts w:ascii="Tahoma" w:hAnsi="Tahoma" w:cs="Tahoma"/>
          </w:rPr>
          <w:delText>12</w:delText>
        </w:r>
      </w:del>
      <w:ins w:id="168" w:author="Jan Turski" w:date="2020-10-09T15:04:00Z">
        <w:r w:rsidR="008E7C29" w:rsidRPr="006B386F">
          <w:rPr>
            <w:rFonts w:ascii="Tahoma" w:hAnsi="Tahoma" w:cs="Tahoma"/>
          </w:rPr>
          <w:t>1</w:t>
        </w:r>
        <w:r w:rsidR="008E7C29">
          <w:rPr>
            <w:rFonts w:ascii="Tahoma" w:hAnsi="Tahoma" w:cs="Tahoma"/>
          </w:rPr>
          <w:t>3</w:t>
        </w:r>
      </w:ins>
    </w:p>
    <w:p w14:paraId="4EA5F5BF" w14:textId="77777777" w:rsidR="00182B25" w:rsidRPr="006B386F" w:rsidRDefault="00182B25" w:rsidP="00182B25">
      <w:pPr>
        <w:numPr>
          <w:ilvl w:val="0"/>
          <w:numId w:val="28"/>
        </w:numPr>
        <w:ind w:right="-1"/>
        <w:jc w:val="both"/>
        <w:rPr>
          <w:rFonts w:ascii="Tahoma" w:hAnsi="Tahoma" w:cs="Tahoma"/>
        </w:rPr>
      </w:pPr>
      <w:r w:rsidRPr="006B386F">
        <w:rPr>
          <w:rFonts w:ascii="Tahoma" w:hAnsi="Tahoma" w:cs="Tahoma"/>
        </w:rPr>
        <w:t>Zakazuje się zmian postanowień niniejszej umowy w stosunku do treści oferty, na podstawie której dokonano wyboru Wykonawcy, chyba że zachodzi co najmniej jedna z okoliczności określonych w art. 144 ust. 1 Ustawy PZP.</w:t>
      </w:r>
    </w:p>
    <w:p w14:paraId="4FD17FD8" w14:textId="77777777" w:rsidR="00182B25" w:rsidRPr="006B386F" w:rsidRDefault="00182B25" w:rsidP="00182B25">
      <w:pPr>
        <w:numPr>
          <w:ilvl w:val="0"/>
          <w:numId w:val="28"/>
        </w:numPr>
        <w:ind w:right="-1"/>
        <w:jc w:val="both"/>
        <w:rPr>
          <w:rFonts w:ascii="Tahoma" w:hAnsi="Tahoma" w:cs="Tahoma"/>
        </w:rPr>
      </w:pPr>
      <w:r w:rsidRPr="006B386F">
        <w:rPr>
          <w:rFonts w:ascii="Tahoma" w:hAnsi="Tahoma" w:cs="Tahoma"/>
        </w:rPr>
        <w:t>Zmiana postanowień niniejszej umowy może być dokonana przez obie strony w formie pisemnej w drodze aneksu do niniejszej umowy, pod rygorem nieważności takiej zmiany</w:t>
      </w:r>
      <w:r w:rsidR="0035070E">
        <w:rPr>
          <w:rFonts w:ascii="Tahoma" w:hAnsi="Tahoma" w:cs="Tahoma"/>
        </w:rPr>
        <w:t xml:space="preserve">, z zastrzeżeniem </w:t>
      </w:r>
      <w:r w:rsidR="0035070E">
        <w:rPr>
          <w:rFonts w:ascii="Tahoma" w:hAnsi="Tahoma" w:cs="Tahoma"/>
        </w:rPr>
        <w:br/>
      </w:r>
      <w:r w:rsidR="0035070E" w:rsidRPr="0035070E">
        <w:rPr>
          <w:rFonts w:ascii="Tahoma" w:hAnsi="Tahoma" w:cs="Tahoma"/>
        </w:rPr>
        <w:t>§ 15 ust. 4</w:t>
      </w:r>
      <w:r w:rsidRPr="006B386F">
        <w:rPr>
          <w:rFonts w:ascii="Tahoma" w:hAnsi="Tahoma" w:cs="Tahoma"/>
        </w:rPr>
        <w:t>.</w:t>
      </w:r>
    </w:p>
    <w:p w14:paraId="33226B0B" w14:textId="77777777" w:rsidR="00D903DA" w:rsidRPr="006B386F" w:rsidRDefault="00D903DA" w:rsidP="00182B25">
      <w:pPr>
        <w:jc w:val="center"/>
        <w:rPr>
          <w:rFonts w:ascii="Tahoma" w:hAnsi="Tahoma" w:cs="Tahoma"/>
        </w:rPr>
      </w:pPr>
    </w:p>
    <w:p w14:paraId="4A715C36" w14:textId="2A80D67D" w:rsidR="00DD677B" w:rsidRPr="006B386F" w:rsidRDefault="00182B25">
      <w:pPr>
        <w:jc w:val="center"/>
        <w:rPr>
          <w:rFonts w:ascii="Tahoma" w:hAnsi="Tahoma" w:cs="Tahoma"/>
        </w:rPr>
      </w:pPr>
      <w:r w:rsidRPr="006B386F">
        <w:rPr>
          <w:rFonts w:ascii="Tahoma" w:hAnsi="Tahoma" w:cs="Tahoma"/>
        </w:rPr>
        <w:sym w:font="Times New Roman" w:char="00A7"/>
      </w:r>
      <w:r w:rsidRPr="006B386F">
        <w:rPr>
          <w:rFonts w:ascii="Tahoma" w:hAnsi="Tahoma" w:cs="Tahoma"/>
        </w:rPr>
        <w:t xml:space="preserve"> </w:t>
      </w:r>
      <w:del w:id="169" w:author="Jan Turski" w:date="2020-10-09T15:04:00Z">
        <w:r w:rsidRPr="006B386F" w:rsidDel="008E7C29">
          <w:rPr>
            <w:rFonts w:ascii="Tahoma" w:hAnsi="Tahoma" w:cs="Tahoma"/>
          </w:rPr>
          <w:delText>1</w:delText>
        </w:r>
        <w:r w:rsidR="00DD677B" w:rsidRPr="006B386F" w:rsidDel="008E7C29">
          <w:rPr>
            <w:rFonts w:ascii="Tahoma" w:hAnsi="Tahoma" w:cs="Tahoma"/>
          </w:rPr>
          <w:delText>3</w:delText>
        </w:r>
      </w:del>
      <w:ins w:id="170" w:author="Jan Turski" w:date="2020-10-09T15:04:00Z">
        <w:r w:rsidR="008E7C29" w:rsidRPr="006B386F">
          <w:rPr>
            <w:rFonts w:ascii="Tahoma" w:hAnsi="Tahoma" w:cs="Tahoma"/>
          </w:rPr>
          <w:t>1</w:t>
        </w:r>
        <w:r w:rsidR="008E7C29">
          <w:rPr>
            <w:rFonts w:ascii="Tahoma" w:hAnsi="Tahoma" w:cs="Tahoma"/>
          </w:rPr>
          <w:t>4</w:t>
        </w:r>
      </w:ins>
    </w:p>
    <w:p w14:paraId="79EB6DF0" w14:textId="46064C59" w:rsidR="00182B25" w:rsidRPr="008E7C29" w:rsidRDefault="00182B25">
      <w:pPr>
        <w:pStyle w:val="Akapitzlist"/>
        <w:numPr>
          <w:ilvl w:val="2"/>
          <w:numId w:val="7"/>
        </w:numPr>
        <w:ind w:left="709" w:right="-1" w:hanging="425"/>
        <w:jc w:val="both"/>
        <w:rPr>
          <w:rFonts w:ascii="Tahoma" w:hAnsi="Tahoma" w:cs="Tahoma"/>
          <w:rPrChange w:id="171" w:author="Jan Turski" w:date="2020-10-09T15:05:00Z">
            <w:rPr/>
          </w:rPrChange>
        </w:rPr>
        <w:pPrChange w:id="172" w:author="Jan Turski" w:date="2020-10-09T15:05:00Z">
          <w:pPr>
            <w:ind w:left="284" w:right="-1"/>
            <w:jc w:val="both"/>
          </w:pPr>
        </w:pPrChange>
      </w:pPr>
      <w:r w:rsidRPr="008E7C29">
        <w:rPr>
          <w:rFonts w:ascii="Tahoma" w:hAnsi="Tahoma" w:cs="Tahoma"/>
          <w:sz w:val="20"/>
          <w:szCs w:val="20"/>
          <w:rPrChange w:id="173" w:author="Jan Turski" w:date="2020-10-09T15:05:00Z">
            <w:rPr/>
          </w:rPrChange>
        </w:rPr>
        <w:t xml:space="preserve">Zgodnie z art. 144 ust. 1 pkt. 1 Ustawy PZP. Zamawiający przewiduje możliwość wprowadzenia niżej wymienionych zmian postanowień niniejszej umowy w stosunku do treści oferty, na podstawie której dokonano wyboru Wykonawcy: </w:t>
      </w:r>
    </w:p>
    <w:p w14:paraId="57E586B9" w14:textId="77777777" w:rsidR="00182B25" w:rsidRPr="0067525B" w:rsidRDefault="00182B25" w:rsidP="00182B25">
      <w:pPr>
        <w:numPr>
          <w:ilvl w:val="0"/>
          <w:numId w:val="15"/>
        </w:numPr>
        <w:ind w:right="-1"/>
        <w:jc w:val="both"/>
        <w:rPr>
          <w:rFonts w:ascii="Tahoma" w:hAnsi="Tahoma" w:cs="Tahoma"/>
        </w:rPr>
      </w:pPr>
      <w:r w:rsidRPr="006B386F">
        <w:rPr>
          <w:rFonts w:ascii="Tahoma" w:hAnsi="Tahoma" w:cs="Tahoma"/>
        </w:rPr>
        <w:t>zmiany terminów płatności, wysokości i liczby rat składki – taka zmiana zostanie dokonana, bez dodatkowej zwyżki składki, na pisemny wniosek</w:t>
      </w:r>
      <w:r w:rsidRPr="007D791F">
        <w:rPr>
          <w:rFonts w:ascii="Tahoma" w:hAnsi="Tahoma" w:cs="Tahoma"/>
        </w:rPr>
        <w:t xml:space="preserve"> Zamawiającego złożony przed upływem </w:t>
      </w:r>
      <w:r w:rsidRPr="007D791F">
        <w:rPr>
          <w:rFonts w:ascii="Tahoma" w:hAnsi="Tahoma" w:cs="Tahoma"/>
        </w:rPr>
        <w:lastRenderedPageBreak/>
        <w:t xml:space="preserve">terminu płatności składki przewidzianym w </w:t>
      </w:r>
      <w:r w:rsidRPr="0067525B">
        <w:rPr>
          <w:rFonts w:ascii="Tahoma" w:hAnsi="Tahoma" w:cs="Tahoma"/>
        </w:rPr>
        <w:t>umowie oraz dokumentach ubezpieczenia po uprzedniej zgodzie Wykonawcy;</w:t>
      </w:r>
    </w:p>
    <w:p w14:paraId="1B6E4ED6" w14:textId="07270226" w:rsidR="00182B25" w:rsidRPr="007D791F" w:rsidRDefault="00182B25" w:rsidP="00182B25">
      <w:pPr>
        <w:numPr>
          <w:ilvl w:val="0"/>
          <w:numId w:val="15"/>
        </w:numPr>
        <w:ind w:right="-1"/>
        <w:jc w:val="both"/>
        <w:rPr>
          <w:rFonts w:ascii="Tahoma" w:hAnsi="Tahoma" w:cs="Tahoma"/>
        </w:rPr>
      </w:pPr>
      <w:r w:rsidRPr="0067525B">
        <w:rPr>
          <w:rFonts w:ascii="Tahoma" w:hAnsi="Tahoma" w:cs="Tahoma"/>
        </w:rPr>
        <w:t>zmiany wysokości składki w ubezpieczeniach komunikacyjnych w przyp</w:t>
      </w:r>
      <w:r w:rsidR="009F4782">
        <w:rPr>
          <w:rFonts w:ascii="Tahoma" w:hAnsi="Tahoma" w:cs="Tahoma"/>
        </w:rPr>
        <w:t xml:space="preserve">adku zmiany sumy ubezpieczenia </w:t>
      </w:r>
      <w:r w:rsidRPr="0067525B">
        <w:rPr>
          <w:rFonts w:ascii="Tahoma" w:hAnsi="Tahoma" w:cs="Tahoma"/>
        </w:rPr>
        <w:t>w ubezpieczeniu autocasco oraz w przypadku ubezpieczenia pojazdów nabywanych przez Zamawiającego (podmioty podlegające ubezpieczeniu na podstawie niniejszego postępowania) w trakcie trwania umowy o udzielenie zamówienia publicznego oraz sprzedaży lub likwidacji pojazdów przez ww. podmioty i zmiany posiadacza pojazdów w tym okresie. Ostatnim dniem umożliwiającym ubezpieczenie pojazdu</w:t>
      </w:r>
      <w:r w:rsidRPr="00B6255C">
        <w:rPr>
          <w:rFonts w:ascii="Tahoma" w:hAnsi="Tahoma" w:cs="Tahoma"/>
        </w:rPr>
        <w:t xml:space="preserve"> na warunkach umowy o udzielenie zamówienia publicznego jest ostatni dzień obowiązywania umowy to jest </w:t>
      </w:r>
      <w:r w:rsidR="009F4782">
        <w:rPr>
          <w:rFonts w:ascii="Tahoma" w:hAnsi="Tahoma" w:cs="Tahoma"/>
        </w:rPr>
        <w:t>31.12.</w:t>
      </w:r>
      <w:del w:id="174" w:author="Jan Turski" w:date="2020-10-09T15:05:00Z">
        <w:r w:rsidR="009F4782" w:rsidDel="008E7C29">
          <w:rPr>
            <w:rFonts w:ascii="Tahoma" w:hAnsi="Tahoma" w:cs="Tahoma"/>
          </w:rPr>
          <w:delText>2020</w:delText>
        </w:r>
        <w:r w:rsidRPr="00B6255C" w:rsidDel="008E7C29">
          <w:rPr>
            <w:rFonts w:ascii="Tahoma" w:hAnsi="Tahoma" w:cs="Tahoma"/>
          </w:rPr>
          <w:delText>r</w:delText>
        </w:r>
      </w:del>
      <w:ins w:id="175" w:author="Jan Turski" w:date="2020-10-09T15:05:00Z">
        <w:r w:rsidR="008E7C29">
          <w:rPr>
            <w:rFonts w:ascii="Tahoma" w:hAnsi="Tahoma" w:cs="Tahoma"/>
          </w:rPr>
          <w:t>2022</w:t>
        </w:r>
        <w:r w:rsidR="008E7C29" w:rsidRPr="00B6255C">
          <w:rPr>
            <w:rFonts w:ascii="Tahoma" w:hAnsi="Tahoma" w:cs="Tahoma"/>
          </w:rPr>
          <w:t>r</w:t>
        </w:r>
      </w:ins>
      <w:r w:rsidRPr="00B6255C">
        <w:rPr>
          <w:rFonts w:ascii="Tahoma" w:hAnsi="Tahoma" w:cs="Tahoma"/>
        </w:rPr>
        <w:t>.</w:t>
      </w:r>
      <w:r w:rsidRPr="00B6255C">
        <w:rPr>
          <w:rFonts w:ascii="Tahoma" w:hAnsi="Tahoma" w:cs="Tahoma"/>
          <w:b/>
        </w:rPr>
        <w:t xml:space="preserve"> </w:t>
      </w:r>
      <w:r w:rsidRPr="00B6255C">
        <w:rPr>
          <w:rFonts w:ascii="Tahoma" w:hAnsi="Tahoma" w:cs="Tahoma"/>
        </w:rPr>
        <w:t>Maksymalnie okres ubezpieczenia pojazdów</w:t>
      </w:r>
      <w:r w:rsidRPr="007D791F">
        <w:rPr>
          <w:rFonts w:ascii="Tahoma" w:hAnsi="Tahoma" w:cs="Tahoma"/>
        </w:rPr>
        <w:t xml:space="preserve"> zakończy się dnia  </w:t>
      </w:r>
      <w:r w:rsidR="009F4782">
        <w:rPr>
          <w:rFonts w:ascii="Tahoma" w:hAnsi="Tahoma" w:cs="Tahoma"/>
        </w:rPr>
        <w:t>30.12.</w:t>
      </w:r>
      <w:del w:id="176" w:author="Jan Turski" w:date="2020-10-09T15:05:00Z">
        <w:r w:rsidR="009F4782" w:rsidDel="008E7C29">
          <w:rPr>
            <w:rFonts w:ascii="Tahoma" w:hAnsi="Tahoma" w:cs="Tahoma"/>
          </w:rPr>
          <w:delText>2021</w:delText>
        </w:r>
        <w:r w:rsidRPr="007D791F" w:rsidDel="008E7C29">
          <w:rPr>
            <w:rFonts w:ascii="Tahoma" w:hAnsi="Tahoma" w:cs="Tahoma"/>
          </w:rPr>
          <w:delText xml:space="preserve"> </w:delText>
        </w:r>
      </w:del>
      <w:ins w:id="177" w:author="Jan Turski" w:date="2020-10-09T15:05:00Z">
        <w:r w:rsidR="008E7C29">
          <w:rPr>
            <w:rFonts w:ascii="Tahoma" w:hAnsi="Tahoma" w:cs="Tahoma"/>
          </w:rPr>
          <w:t>2023</w:t>
        </w:r>
        <w:r w:rsidR="008E7C29" w:rsidRPr="007D791F">
          <w:rPr>
            <w:rFonts w:ascii="Tahoma" w:hAnsi="Tahoma" w:cs="Tahoma"/>
          </w:rPr>
          <w:t xml:space="preserve"> </w:t>
        </w:r>
      </w:ins>
      <w:r w:rsidRPr="007D791F">
        <w:rPr>
          <w:rFonts w:ascii="Tahoma" w:hAnsi="Tahoma" w:cs="Tahoma"/>
        </w:rPr>
        <w:t>r. Składka będzie rozliczana zgodnie z zapisami klauzuli warunków i taryf;</w:t>
      </w:r>
    </w:p>
    <w:p w14:paraId="71D3233C" w14:textId="77777777" w:rsidR="00182B25" w:rsidRPr="0067525B" w:rsidRDefault="00182B25" w:rsidP="00182B25">
      <w:pPr>
        <w:numPr>
          <w:ilvl w:val="0"/>
          <w:numId w:val="15"/>
        </w:numPr>
        <w:ind w:right="-1"/>
        <w:jc w:val="both"/>
        <w:rPr>
          <w:rFonts w:ascii="Tahoma" w:hAnsi="Tahoma" w:cs="Tahoma"/>
        </w:rPr>
      </w:pPr>
      <w:r w:rsidRPr="007D791F">
        <w:rPr>
          <w:rFonts w:ascii="Tahoma" w:hAnsi="Tahoma" w:cs="Tahoma"/>
        </w:rPr>
        <w:t xml:space="preserve">zmiany dotyczące liczby jednostek organizacyjnych </w:t>
      </w:r>
      <w:r w:rsidRPr="0067525B">
        <w:rPr>
          <w:rFonts w:ascii="Tahoma" w:hAnsi="Tahoma" w:cs="Tahoma"/>
        </w:rPr>
        <w:t>Zamawiającego i innych podmiotów (osób prawnych) podlegających ubezpieczeniu i ich formy prawnej - w przypadku:</w:t>
      </w:r>
    </w:p>
    <w:p w14:paraId="4BFB972D" w14:textId="77777777" w:rsidR="00182B25" w:rsidRPr="0067525B" w:rsidRDefault="00182B25" w:rsidP="00182B25">
      <w:pPr>
        <w:numPr>
          <w:ilvl w:val="0"/>
          <w:numId w:val="30"/>
        </w:numPr>
        <w:ind w:right="-1"/>
        <w:jc w:val="both"/>
        <w:rPr>
          <w:rFonts w:ascii="Tahoma" w:hAnsi="Tahoma" w:cs="Tahoma"/>
        </w:rPr>
      </w:pPr>
      <w:r w:rsidRPr="0067525B">
        <w:rPr>
          <w:rFonts w:ascii="Tahoma" w:hAnsi="Tahoma" w:cs="Tahoma"/>
        </w:rPr>
        <w:t>powstania nowych jednostek/osób prawnych (w wyniku utworzenia, połączenia lub wyodrębniania) - składka będzie rozliczana bądź naliczana zgodnie z, określonymi w SIWZ, zapisami klauzuli warunków i taryf;</w:t>
      </w:r>
    </w:p>
    <w:p w14:paraId="0DE38639" w14:textId="77777777" w:rsidR="00182B25" w:rsidRPr="0067525B" w:rsidRDefault="00182B25" w:rsidP="00182B25">
      <w:pPr>
        <w:numPr>
          <w:ilvl w:val="0"/>
          <w:numId w:val="30"/>
        </w:numPr>
        <w:tabs>
          <w:tab w:val="num" w:pos="1134"/>
        </w:tabs>
        <w:ind w:left="993" w:right="-1" w:hanging="284"/>
        <w:jc w:val="both"/>
        <w:rPr>
          <w:rFonts w:ascii="Tahoma" w:hAnsi="Tahoma" w:cs="Tahoma"/>
        </w:rPr>
      </w:pPr>
      <w:r w:rsidRPr="0067525B">
        <w:rPr>
          <w:rFonts w:ascii="Tahoma" w:hAnsi="Tahoma" w:cs="Tahoma"/>
        </w:rPr>
        <w:t xml:space="preserve">przekształcenia jednostki/osoby prawnej – warunki ubezpieczenia będą nie gorsze jak dla jednostki/osoby prawnej pierwotnej;  </w:t>
      </w:r>
    </w:p>
    <w:p w14:paraId="6CA0E942" w14:textId="77777777" w:rsidR="00182B25" w:rsidRPr="0067525B" w:rsidRDefault="00182B25" w:rsidP="00182B25">
      <w:pPr>
        <w:numPr>
          <w:ilvl w:val="0"/>
          <w:numId w:val="30"/>
        </w:numPr>
        <w:tabs>
          <w:tab w:val="num" w:pos="1134"/>
        </w:tabs>
        <w:ind w:right="-1"/>
        <w:jc w:val="both"/>
        <w:rPr>
          <w:rFonts w:ascii="Tahoma" w:hAnsi="Tahoma" w:cs="Tahoma"/>
        </w:rPr>
      </w:pPr>
      <w:r w:rsidRPr="0067525B">
        <w:rPr>
          <w:rFonts w:ascii="Tahoma" w:hAnsi="Tahoma" w:cs="Tahoma"/>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74217DC9" w14:textId="77777777" w:rsidR="00182B25" w:rsidRPr="001F47E4" w:rsidRDefault="00182B25" w:rsidP="00182B25">
      <w:pPr>
        <w:numPr>
          <w:ilvl w:val="0"/>
          <w:numId w:val="30"/>
        </w:numPr>
        <w:tabs>
          <w:tab w:val="num" w:pos="1134"/>
        </w:tabs>
        <w:ind w:right="-1"/>
        <w:jc w:val="both"/>
        <w:rPr>
          <w:rFonts w:ascii="Tahoma" w:hAnsi="Tahoma" w:cs="Tahoma"/>
        </w:rPr>
      </w:pPr>
      <w:r w:rsidRPr="0067525B">
        <w:rPr>
          <w:rFonts w:ascii="Tahoma" w:hAnsi="Tahoma" w:cs="Tahoma"/>
        </w:rPr>
        <w:t>włączenia dodatkowych jednostek/osób prawnych do ubezpieczenia w okresie realizacji zamówienia, na wniosek Zamawiającego i za zgodą Wykonawcy – dotyczy to jednostek/osób prawnych, które nie były wykazane do ubezpieczenia w chwili udzielenia zamówienia publicznego Wykonawcy</w:t>
      </w:r>
      <w:r w:rsidRPr="001F47E4">
        <w:rPr>
          <w:rFonts w:ascii="Tahoma" w:hAnsi="Tahoma" w:cs="Tahoma"/>
        </w:rPr>
        <w:t>;</w:t>
      </w:r>
    </w:p>
    <w:p w14:paraId="43E38F1E" w14:textId="77777777" w:rsidR="00182B25" w:rsidRPr="007D791F" w:rsidRDefault="00182B25" w:rsidP="00182B25">
      <w:pPr>
        <w:numPr>
          <w:ilvl w:val="0"/>
          <w:numId w:val="15"/>
        </w:numPr>
        <w:tabs>
          <w:tab w:val="num" w:pos="1134"/>
        </w:tabs>
        <w:ind w:right="-1"/>
        <w:jc w:val="both"/>
        <w:rPr>
          <w:rFonts w:ascii="Tahoma" w:hAnsi="Tahoma" w:cs="Tahoma"/>
        </w:rPr>
      </w:pPr>
      <w:r w:rsidRPr="007D791F">
        <w:rPr>
          <w:rFonts w:ascii="Tahoma" w:hAnsi="Tahoma" w:cs="Tahoma"/>
        </w:rPr>
        <w:t>korzystnej dla Zamawiającego zmiany zakresu ubezpieczenia wynikające ze zmian OWU Wykonawcy oraz wprowadzenia nowych klauzul za zgodą Zamawiającego i Wykonawcy bez dodatkowej zwyżki składki;</w:t>
      </w:r>
    </w:p>
    <w:p w14:paraId="0BF6388F" w14:textId="77777777" w:rsidR="009F4782" w:rsidRPr="006B386F" w:rsidRDefault="009F4782" w:rsidP="006B386F">
      <w:pPr>
        <w:numPr>
          <w:ilvl w:val="0"/>
          <w:numId w:val="15"/>
        </w:numPr>
        <w:ind w:right="-1"/>
        <w:jc w:val="both"/>
        <w:rPr>
          <w:rFonts w:ascii="Tahoma" w:hAnsi="Tahoma" w:cs="Tahoma"/>
        </w:rPr>
      </w:pPr>
      <w:r w:rsidRPr="007D791F">
        <w:rPr>
          <w:rFonts w:ascii="Tahoma" w:hAnsi="Tahoma" w:cs="Tahoma"/>
        </w:rPr>
        <w:t>zmiany zakresu ubezpieczenia wynikaj</w:t>
      </w:r>
      <w:r>
        <w:rPr>
          <w:rFonts w:ascii="Tahoma" w:hAnsi="Tahoma" w:cs="Tahoma"/>
        </w:rPr>
        <w:t xml:space="preserve">ąca ze zmian przepisów </w:t>
      </w:r>
      <w:r w:rsidRPr="006B386F">
        <w:rPr>
          <w:rFonts w:ascii="Tahoma" w:hAnsi="Tahoma" w:cs="Tahoma"/>
        </w:rPr>
        <w:t>prawnych,</w:t>
      </w:r>
      <w:r w:rsidR="006B386F">
        <w:rPr>
          <w:rFonts w:ascii="Tahoma" w:hAnsi="Tahoma" w:cs="Tahoma"/>
        </w:rPr>
        <w:t xml:space="preserve"> </w:t>
      </w:r>
      <w:r w:rsidR="006B386F" w:rsidRPr="006B386F">
        <w:rPr>
          <w:rFonts w:ascii="Tahoma" w:hAnsi="Tahoma" w:cs="Tahoma"/>
        </w:rPr>
        <w:t>co może wiązać się ze zmianą wysokości składki (wartości zamówienia)</w:t>
      </w:r>
      <w:r w:rsidR="006B386F">
        <w:rPr>
          <w:rFonts w:ascii="Tahoma" w:hAnsi="Tahoma" w:cs="Tahoma"/>
        </w:rPr>
        <w:t>.</w:t>
      </w:r>
    </w:p>
    <w:p w14:paraId="45E51D75" w14:textId="77777777" w:rsidR="008E7C29" w:rsidRPr="00A14EE2" w:rsidRDefault="008E7C29" w:rsidP="008E7C29">
      <w:pPr>
        <w:ind w:right="-1"/>
        <w:jc w:val="both"/>
        <w:rPr>
          <w:ins w:id="178" w:author="Jan Turski" w:date="2020-10-09T15:06:00Z"/>
          <w:rFonts w:ascii="Tahoma" w:hAnsi="Tahoma" w:cs="Tahoma"/>
          <w:rPrChange w:id="179" w:author="Anna Wieczysta" w:date="2020-10-12T08:32:00Z">
            <w:rPr>
              <w:ins w:id="180" w:author="Jan Turski" w:date="2020-10-09T15:06:00Z"/>
              <w:rFonts w:ascii="Tahoma" w:hAnsi="Tahoma" w:cs="Tahoma"/>
              <w:color w:val="FF0000"/>
            </w:rPr>
          </w:rPrChange>
        </w:rPr>
      </w:pPr>
      <w:ins w:id="181" w:author="Jan Turski" w:date="2020-10-09T15:06:00Z">
        <w:r w:rsidRPr="00A14EE2">
          <w:rPr>
            <w:rFonts w:ascii="Tahoma" w:hAnsi="Tahoma" w:cs="Tahoma"/>
            <w:rPrChange w:id="182" w:author="Anna Wieczysta" w:date="2020-10-12T08:32:00Z">
              <w:rPr>
                <w:rFonts w:ascii="Tahoma" w:hAnsi="Tahoma" w:cs="Tahoma"/>
                <w:color w:val="FF0000"/>
              </w:rPr>
            </w:rPrChange>
          </w:rPr>
          <w:t>2. Zgodnie z art. 142 ust. 5 Ustawy PZP, wynagrodzenie wykonawcy (składka ubezpieczeniowa) może ulec zmianie w przypadku:</w:t>
        </w:r>
      </w:ins>
    </w:p>
    <w:p w14:paraId="01A7F1F1" w14:textId="77777777" w:rsidR="008E7C29" w:rsidRPr="00A14EE2" w:rsidRDefault="008E7C29" w:rsidP="008E7C29">
      <w:pPr>
        <w:ind w:left="426" w:right="-1"/>
        <w:jc w:val="both"/>
        <w:rPr>
          <w:ins w:id="183" w:author="Jan Turski" w:date="2020-10-09T15:06:00Z"/>
          <w:rFonts w:ascii="Tahoma" w:hAnsi="Tahoma" w:cs="Tahoma"/>
          <w:rPrChange w:id="184" w:author="Anna Wieczysta" w:date="2020-10-12T08:32:00Z">
            <w:rPr>
              <w:ins w:id="185" w:author="Jan Turski" w:date="2020-10-09T15:06:00Z"/>
              <w:rFonts w:ascii="Tahoma" w:hAnsi="Tahoma" w:cs="Tahoma"/>
              <w:color w:val="FF0000"/>
            </w:rPr>
          </w:rPrChange>
        </w:rPr>
      </w:pPr>
      <w:ins w:id="186" w:author="Jan Turski" w:date="2020-10-09T15:06:00Z">
        <w:r w:rsidRPr="00A14EE2">
          <w:rPr>
            <w:rFonts w:ascii="Tahoma" w:hAnsi="Tahoma" w:cs="Tahoma"/>
            <w:rPrChange w:id="187" w:author="Anna Wieczysta" w:date="2020-10-12T08:32:00Z">
              <w:rPr>
                <w:rFonts w:ascii="Tahoma" w:hAnsi="Tahoma" w:cs="Tahoma"/>
                <w:color w:val="FF0000"/>
              </w:rPr>
            </w:rPrChange>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ins>
    </w:p>
    <w:p w14:paraId="22F95543" w14:textId="77777777" w:rsidR="008E7C29" w:rsidRPr="00A14EE2" w:rsidRDefault="008E7C29" w:rsidP="008E7C29">
      <w:pPr>
        <w:ind w:right="-1" w:firstLine="426"/>
        <w:jc w:val="both"/>
        <w:rPr>
          <w:ins w:id="188" w:author="Jan Turski" w:date="2020-10-09T15:06:00Z"/>
          <w:rFonts w:ascii="Tahoma" w:hAnsi="Tahoma" w:cs="Tahoma"/>
          <w:rPrChange w:id="189" w:author="Anna Wieczysta" w:date="2020-10-12T08:32:00Z">
            <w:rPr>
              <w:ins w:id="190" w:author="Jan Turski" w:date="2020-10-09T15:06:00Z"/>
              <w:rFonts w:ascii="Tahoma" w:hAnsi="Tahoma" w:cs="Tahoma"/>
              <w:color w:val="FF0000"/>
            </w:rPr>
          </w:rPrChange>
        </w:rPr>
      </w:pPr>
      <w:ins w:id="191" w:author="Jan Turski" w:date="2020-10-09T15:06:00Z">
        <w:r w:rsidRPr="00A14EE2">
          <w:rPr>
            <w:rFonts w:ascii="Tahoma" w:hAnsi="Tahoma" w:cs="Tahoma"/>
            <w:rPrChange w:id="192" w:author="Anna Wieczysta" w:date="2020-10-12T08:32:00Z">
              <w:rPr>
                <w:rFonts w:ascii="Tahoma" w:hAnsi="Tahoma" w:cs="Tahoma"/>
                <w:color w:val="FF0000"/>
              </w:rPr>
            </w:rPrChange>
          </w:rPr>
          <w:t>2) zmiany:</w:t>
        </w:r>
      </w:ins>
    </w:p>
    <w:p w14:paraId="5248B359" w14:textId="77777777" w:rsidR="008E7C29" w:rsidRPr="00A14EE2" w:rsidRDefault="008E7C29">
      <w:pPr>
        <w:pStyle w:val="Akapitzlist"/>
        <w:numPr>
          <w:ilvl w:val="0"/>
          <w:numId w:val="48"/>
        </w:numPr>
        <w:ind w:left="851" w:hanging="284"/>
        <w:jc w:val="both"/>
        <w:rPr>
          <w:ins w:id="193" w:author="Jan Turski" w:date="2020-10-09T15:06:00Z"/>
          <w:rFonts w:ascii="Tahoma" w:hAnsi="Tahoma" w:cs="Tahoma"/>
          <w:sz w:val="20"/>
          <w:szCs w:val="20"/>
          <w:rPrChange w:id="194" w:author="Anna Wieczysta" w:date="2020-10-12T08:32:00Z">
            <w:rPr>
              <w:ins w:id="195" w:author="Jan Turski" w:date="2020-10-09T15:06:00Z"/>
              <w:rFonts w:ascii="Tahoma" w:hAnsi="Tahoma" w:cs="Tahoma"/>
              <w:color w:val="FF0000"/>
              <w:sz w:val="20"/>
              <w:szCs w:val="20"/>
            </w:rPr>
          </w:rPrChange>
        </w:rPr>
        <w:pPrChange w:id="196" w:author="Jan Turski" w:date="2020-10-09T15:06:00Z">
          <w:pPr>
            <w:pStyle w:val="Akapitzlist"/>
            <w:numPr>
              <w:numId w:val="48"/>
            </w:numPr>
            <w:ind w:left="2880" w:hanging="360"/>
            <w:jc w:val="both"/>
          </w:pPr>
        </w:pPrChange>
      </w:pPr>
      <w:ins w:id="197" w:author="Jan Turski" w:date="2020-10-09T15:06:00Z">
        <w:r w:rsidRPr="00A14EE2">
          <w:rPr>
            <w:rFonts w:ascii="Tahoma" w:hAnsi="Tahoma" w:cs="Tahoma"/>
            <w:sz w:val="20"/>
            <w:szCs w:val="20"/>
            <w:rPrChange w:id="198" w:author="Anna Wieczysta" w:date="2020-10-12T08:32:00Z">
              <w:rPr>
                <w:rFonts w:ascii="Tahoma" w:hAnsi="Tahoma" w:cs="Tahoma"/>
                <w:color w:val="FF0000"/>
                <w:sz w:val="20"/>
                <w:szCs w:val="20"/>
              </w:rPr>
            </w:rPrChange>
          </w:rPr>
          <w:t>wysokości minimalnego wynagrodzenia za pracę albo wysokości minimalnej stawki godzinowej, ustalonych na podstawie przepisów o minimalnym wynagrodzeniu za pracę,</w:t>
        </w:r>
      </w:ins>
    </w:p>
    <w:p w14:paraId="4A1531AA" w14:textId="77777777" w:rsidR="008E7C29" w:rsidRPr="00A14EE2" w:rsidRDefault="008E7C29">
      <w:pPr>
        <w:pStyle w:val="Akapitzlist"/>
        <w:numPr>
          <w:ilvl w:val="0"/>
          <w:numId w:val="48"/>
        </w:numPr>
        <w:ind w:left="851" w:hanging="284"/>
        <w:jc w:val="both"/>
        <w:rPr>
          <w:ins w:id="199" w:author="Jan Turski" w:date="2020-10-09T15:06:00Z"/>
          <w:rFonts w:ascii="Tahoma" w:hAnsi="Tahoma" w:cs="Tahoma"/>
          <w:sz w:val="20"/>
          <w:szCs w:val="20"/>
          <w:rPrChange w:id="200" w:author="Anna Wieczysta" w:date="2020-10-12T08:32:00Z">
            <w:rPr>
              <w:ins w:id="201" w:author="Jan Turski" w:date="2020-10-09T15:06:00Z"/>
              <w:rFonts w:ascii="Tahoma" w:hAnsi="Tahoma" w:cs="Tahoma"/>
              <w:color w:val="FF0000"/>
              <w:sz w:val="20"/>
              <w:szCs w:val="20"/>
            </w:rPr>
          </w:rPrChange>
        </w:rPr>
        <w:pPrChange w:id="202" w:author="Jan Turski" w:date="2020-10-09T15:06:00Z">
          <w:pPr>
            <w:pStyle w:val="Akapitzlist"/>
            <w:numPr>
              <w:numId w:val="48"/>
            </w:numPr>
            <w:ind w:left="2880" w:hanging="360"/>
            <w:jc w:val="both"/>
          </w:pPr>
        </w:pPrChange>
      </w:pPr>
      <w:ins w:id="203" w:author="Jan Turski" w:date="2020-10-09T15:06:00Z">
        <w:r w:rsidRPr="00A14EE2">
          <w:rPr>
            <w:rFonts w:ascii="Tahoma" w:hAnsi="Tahoma" w:cs="Tahoma"/>
            <w:sz w:val="20"/>
            <w:szCs w:val="20"/>
            <w:rPrChange w:id="204" w:author="Anna Wieczysta" w:date="2020-10-12T08:32:00Z">
              <w:rPr>
                <w:rFonts w:ascii="Tahoma" w:hAnsi="Tahoma" w:cs="Tahoma"/>
                <w:color w:val="FF0000"/>
                <w:sz w:val="20"/>
                <w:szCs w:val="20"/>
              </w:rPr>
            </w:rPrChange>
          </w:rPr>
          <w:t>zasad podlegania ubezpieczeniom społecznym lub ubezpieczeniu zdrowotnemu lub wysokości stawki/ składki na ubezpieczenie społeczne lub zdrowotne,</w:t>
        </w:r>
      </w:ins>
    </w:p>
    <w:p w14:paraId="2A1F1E20" w14:textId="77777777" w:rsidR="008E7C29" w:rsidRPr="00A14EE2" w:rsidRDefault="008E7C29">
      <w:pPr>
        <w:pStyle w:val="Akapitzlist"/>
        <w:numPr>
          <w:ilvl w:val="0"/>
          <w:numId w:val="48"/>
        </w:numPr>
        <w:ind w:left="851" w:hanging="284"/>
        <w:jc w:val="both"/>
        <w:rPr>
          <w:ins w:id="205" w:author="Jan Turski" w:date="2020-10-09T15:06:00Z"/>
          <w:rFonts w:ascii="Tahoma" w:hAnsi="Tahoma" w:cs="Tahoma"/>
          <w:sz w:val="20"/>
          <w:szCs w:val="20"/>
          <w:rPrChange w:id="206" w:author="Anna Wieczysta" w:date="2020-10-12T08:32:00Z">
            <w:rPr>
              <w:ins w:id="207" w:author="Jan Turski" w:date="2020-10-09T15:06:00Z"/>
              <w:rFonts w:ascii="Tahoma" w:hAnsi="Tahoma" w:cs="Tahoma"/>
              <w:color w:val="FF0000"/>
              <w:sz w:val="20"/>
              <w:szCs w:val="20"/>
            </w:rPr>
          </w:rPrChange>
        </w:rPr>
        <w:pPrChange w:id="208" w:author="Jan Turski" w:date="2020-10-09T15:06:00Z">
          <w:pPr>
            <w:pStyle w:val="Akapitzlist"/>
            <w:numPr>
              <w:numId w:val="48"/>
            </w:numPr>
            <w:ind w:left="2880" w:hanging="360"/>
            <w:jc w:val="both"/>
          </w:pPr>
        </w:pPrChange>
      </w:pPr>
      <w:ins w:id="209" w:author="Jan Turski" w:date="2020-10-09T15:06:00Z">
        <w:r w:rsidRPr="00A14EE2">
          <w:rPr>
            <w:rFonts w:ascii="Tahoma" w:hAnsi="Tahoma" w:cs="Tahoma"/>
            <w:sz w:val="20"/>
            <w:szCs w:val="20"/>
            <w:rPrChange w:id="210" w:author="Anna Wieczysta" w:date="2020-10-12T08:32:00Z">
              <w:rPr>
                <w:rFonts w:ascii="Tahoma" w:hAnsi="Tahoma" w:cs="Tahoma"/>
                <w:color w:val="FF0000"/>
                <w:sz w:val="20"/>
                <w:szCs w:val="20"/>
              </w:rPr>
            </w:rPrChange>
          </w:rPr>
          <w:t>zasad gromadzenia i wysokości wpłat do pracowniczych planów kapitałowych, o których mowa w ustawie z dnia 4 października 2018 r. o pracowniczych planach kapitałowych,</w:t>
        </w:r>
      </w:ins>
    </w:p>
    <w:p w14:paraId="06D38387" w14:textId="77777777" w:rsidR="008E7C29" w:rsidRPr="00A14EE2" w:rsidRDefault="008E7C29" w:rsidP="008E7C29">
      <w:pPr>
        <w:ind w:left="426" w:right="-1"/>
        <w:jc w:val="both"/>
        <w:rPr>
          <w:ins w:id="211" w:author="Jan Turski" w:date="2020-10-09T15:06:00Z"/>
          <w:rFonts w:ascii="Tahoma" w:hAnsi="Tahoma" w:cs="Tahoma"/>
          <w:rPrChange w:id="212" w:author="Anna Wieczysta" w:date="2020-10-12T08:32:00Z">
            <w:rPr>
              <w:ins w:id="213" w:author="Jan Turski" w:date="2020-10-09T15:06:00Z"/>
              <w:rFonts w:ascii="Tahoma" w:hAnsi="Tahoma" w:cs="Tahoma"/>
              <w:color w:val="FF0000"/>
            </w:rPr>
          </w:rPrChange>
        </w:rPr>
      </w:pPr>
      <w:ins w:id="214" w:author="Jan Turski" w:date="2020-10-09T15:06:00Z">
        <w:r w:rsidRPr="00A14EE2">
          <w:rPr>
            <w:rFonts w:ascii="Tahoma" w:hAnsi="Tahoma" w:cs="Tahoma"/>
            <w:rPrChange w:id="215" w:author="Anna Wieczysta" w:date="2020-10-12T08:32:00Z">
              <w:rPr>
                <w:rFonts w:ascii="Tahoma" w:hAnsi="Tahoma" w:cs="Tahoma"/>
                <w:color w:val="FF0000"/>
              </w:rPr>
            </w:rPrChange>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ins>
    </w:p>
    <w:p w14:paraId="7FE48470" w14:textId="4460A42D" w:rsidR="00E768FC" w:rsidRPr="00A14EE2" w:rsidRDefault="00E768FC" w:rsidP="00BB048A">
      <w:pPr>
        <w:rPr>
          <w:ins w:id="216" w:author="Jan Turski" w:date="2020-10-09T15:06:00Z"/>
          <w:rFonts w:ascii="Tahoma" w:hAnsi="Tahoma" w:cs="Tahoma"/>
        </w:rPr>
      </w:pPr>
    </w:p>
    <w:p w14:paraId="4A873D6B" w14:textId="77777777" w:rsidR="008E7C29" w:rsidRDefault="008E7C29" w:rsidP="00BB048A">
      <w:pPr>
        <w:rPr>
          <w:rFonts w:ascii="Tahoma" w:hAnsi="Tahoma" w:cs="Tahoma"/>
        </w:rPr>
      </w:pPr>
    </w:p>
    <w:p w14:paraId="7CB9A941" w14:textId="2E61D985" w:rsidR="00182B25" w:rsidRDefault="00182B25" w:rsidP="00182B25">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w:t>
      </w:r>
      <w:del w:id="217" w:author="Jan Turski" w:date="2020-10-09T15:07:00Z">
        <w:r w:rsidRPr="007458AF" w:rsidDel="008E7C29">
          <w:rPr>
            <w:rFonts w:ascii="Tahoma" w:hAnsi="Tahoma" w:cs="Tahoma"/>
          </w:rPr>
          <w:delText>1</w:delText>
        </w:r>
        <w:r w:rsidR="00DD677B" w:rsidDel="008E7C29">
          <w:rPr>
            <w:rFonts w:ascii="Tahoma" w:hAnsi="Tahoma" w:cs="Tahoma"/>
          </w:rPr>
          <w:delText>4</w:delText>
        </w:r>
      </w:del>
      <w:ins w:id="218" w:author="Jan Turski" w:date="2020-10-09T15:07:00Z">
        <w:r w:rsidR="008E7C29" w:rsidRPr="007458AF">
          <w:rPr>
            <w:rFonts w:ascii="Tahoma" w:hAnsi="Tahoma" w:cs="Tahoma"/>
          </w:rPr>
          <w:t>1</w:t>
        </w:r>
        <w:r w:rsidR="008E7C29">
          <w:rPr>
            <w:rFonts w:ascii="Tahoma" w:hAnsi="Tahoma" w:cs="Tahoma"/>
          </w:rPr>
          <w:t>5</w:t>
        </w:r>
      </w:ins>
    </w:p>
    <w:p w14:paraId="799F2A75" w14:textId="7A1BFC87" w:rsidR="00E768FC" w:rsidRPr="00E768FC" w:rsidRDefault="00E768FC" w:rsidP="00BB048A">
      <w:pPr>
        <w:jc w:val="both"/>
        <w:rPr>
          <w:rFonts w:ascii="Tahoma" w:hAnsi="Tahoma" w:cs="Tahoma"/>
          <w:b/>
        </w:rPr>
      </w:pPr>
      <w:r w:rsidRPr="00E768FC">
        <w:rPr>
          <w:rFonts w:ascii="Tahoma" w:hAnsi="Tahoma" w:cs="Tahoma"/>
        </w:rPr>
        <w:t>W przypadku zawierania nowych umów ubezpieczenia (</w:t>
      </w:r>
      <w:proofErr w:type="spellStart"/>
      <w:r w:rsidRPr="00E768FC">
        <w:rPr>
          <w:rFonts w:ascii="Tahoma" w:hAnsi="Tahoma" w:cs="Tahoma"/>
        </w:rPr>
        <w:t>doubezpieczeń</w:t>
      </w:r>
      <w:proofErr w:type="spellEnd"/>
      <w:r w:rsidRPr="00E768FC">
        <w:rPr>
          <w:rFonts w:ascii="Tahoma" w:hAnsi="Tahoma" w:cs="Tahoma"/>
        </w:rPr>
        <w:t xml:space="preserve">) w okresie obowiązywania niniejszej umowy zgodnie z zasadami określonymi w </w:t>
      </w:r>
      <w:r w:rsidRPr="00E768FC">
        <w:rPr>
          <w:rFonts w:ascii="Century Gothic" w:hAnsi="Century Gothic" w:cs="Tahoma"/>
        </w:rPr>
        <w:t>§</w:t>
      </w:r>
      <w:r w:rsidRPr="00E768FC">
        <w:rPr>
          <w:rFonts w:ascii="Tahoma" w:hAnsi="Tahoma" w:cs="Tahoma"/>
        </w:rPr>
        <w:t xml:space="preserve"> </w:t>
      </w:r>
      <w:del w:id="219" w:author="Jan Turski" w:date="2020-10-09T15:07:00Z">
        <w:r w:rsidRPr="00E768FC" w:rsidDel="008E7C29">
          <w:rPr>
            <w:rFonts w:ascii="Tahoma" w:hAnsi="Tahoma" w:cs="Tahoma"/>
          </w:rPr>
          <w:delText xml:space="preserve">13 </w:delText>
        </w:r>
      </w:del>
      <w:ins w:id="220" w:author="Jan Turski" w:date="2020-10-09T15:07:00Z">
        <w:r w:rsidR="008E7C29" w:rsidRPr="00E768FC">
          <w:rPr>
            <w:rFonts w:ascii="Tahoma" w:hAnsi="Tahoma" w:cs="Tahoma"/>
          </w:rPr>
          <w:t>1</w:t>
        </w:r>
        <w:r w:rsidR="008E7C29">
          <w:rPr>
            <w:rFonts w:ascii="Tahoma" w:hAnsi="Tahoma" w:cs="Tahoma"/>
          </w:rPr>
          <w:t>4</w:t>
        </w:r>
        <w:r w:rsidR="008E7C29" w:rsidRPr="00E768FC">
          <w:rPr>
            <w:rFonts w:ascii="Tahoma" w:hAnsi="Tahoma" w:cs="Tahoma"/>
          </w:rPr>
          <w:t xml:space="preserve"> </w:t>
        </w:r>
      </w:ins>
      <w:r w:rsidRPr="00E768FC">
        <w:rPr>
          <w:rFonts w:ascii="Tahoma" w:hAnsi="Tahoma" w:cs="Tahoma"/>
        </w:rPr>
        <w:t>(w tym zgodnie z zapisami klauzuli warunków i taryf) będą miały zastosowanie następujące zasady:</w:t>
      </w:r>
    </w:p>
    <w:p w14:paraId="6A2CB07B" w14:textId="77777777" w:rsidR="00E768FC" w:rsidRPr="00E768FC" w:rsidRDefault="00E768FC" w:rsidP="00E768FC">
      <w:pPr>
        <w:numPr>
          <w:ilvl w:val="0"/>
          <w:numId w:val="44"/>
        </w:numPr>
        <w:contextualSpacing/>
        <w:jc w:val="both"/>
        <w:rPr>
          <w:rFonts w:ascii="Tahoma" w:hAnsi="Tahoma" w:cs="Tahoma"/>
        </w:rPr>
      </w:pPr>
      <w:r w:rsidRPr="00E768FC">
        <w:rPr>
          <w:rFonts w:ascii="Tahoma" w:hAnsi="Tahoma" w:cs="Tahoma"/>
        </w:rPr>
        <w:lastRenderedPageBreak/>
        <w:t xml:space="preserve">Pojazdy fabrycznie nowe, przyjęte do ubezpieczenia w trakcie obowiązywania niniejszej umowy będą objęte ochroną ubezpieczeniową od dnia zarejestrowania z zastrzeżeniem zgłoszenia tego faktu Wykonawcy i podania podstawowych danych pojazdu (marka, nr rej.) w dniu rejestracji. </w:t>
      </w:r>
    </w:p>
    <w:p w14:paraId="4F7B40C4" w14:textId="77777777" w:rsidR="00E768FC" w:rsidRPr="00E768FC" w:rsidRDefault="00E768FC" w:rsidP="00E768FC">
      <w:pPr>
        <w:numPr>
          <w:ilvl w:val="0"/>
          <w:numId w:val="44"/>
        </w:numPr>
        <w:jc w:val="both"/>
        <w:rPr>
          <w:rFonts w:ascii="Tahoma" w:hAnsi="Tahoma" w:cs="Tahoma"/>
        </w:rPr>
      </w:pPr>
      <w:r w:rsidRPr="00E768FC">
        <w:rPr>
          <w:rFonts w:ascii="Tahoma" w:hAnsi="Tahoma" w:cs="Tahoma"/>
        </w:rPr>
        <w:t xml:space="preserve">Pojazdy używane, przyjęte do ubezpieczenia w trakcie obowiązywania niniejszej umowy będą objęte ochroną ubezpieczeniową od dnia nabycia z zastrzeżeniem zgłoszenia tego faktu Wykonawcy </w:t>
      </w:r>
      <w:r w:rsidRPr="00E768FC">
        <w:rPr>
          <w:rFonts w:ascii="Tahoma" w:hAnsi="Tahoma" w:cs="Tahoma"/>
        </w:rPr>
        <w:br/>
        <w:t xml:space="preserve">i podania podstawowych danych pojazdu (marka, nr rej.) w dniu nabycia. </w:t>
      </w:r>
    </w:p>
    <w:p w14:paraId="46707020" w14:textId="77777777" w:rsidR="00E768FC" w:rsidRPr="00E768FC" w:rsidRDefault="00E768FC" w:rsidP="00E768FC">
      <w:pPr>
        <w:numPr>
          <w:ilvl w:val="0"/>
          <w:numId w:val="44"/>
        </w:numPr>
        <w:jc w:val="both"/>
        <w:rPr>
          <w:rFonts w:ascii="Tahoma" w:hAnsi="Tahoma" w:cs="Tahoma"/>
        </w:rPr>
      </w:pPr>
      <w:r w:rsidRPr="00E768FC">
        <w:rPr>
          <w:rFonts w:ascii="Tahoma" w:hAnsi="Tahoma" w:cs="Tahoma"/>
        </w:rPr>
        <w:t>W celu ubezpieczenia pojazdów, o których mowa w ust. 1 i 2, Ubezpieczający zobowiązuje się do przekazania Ubezpieczycielowi wniosku z podaniem wymaganego zakresu ubezpieczenia oraz:</w:t>
      </w:r>
    </w:p>
    <w:p w14:paraId="628A5C0E" w14:textId="77777777" w:rsidR="00E768FC" w:rsidRDefault="00E768FC" w:rsidP="00E768FC">
      <w:pPr>
        <w:autoSpaceDE w:val="0"/>
        <w:autoSpaceDN w:val="0"/>
        <w:adjustRightInd w:val="0"/>
        <w:ind w:left="360"/>
        <w:jc w:val="both"/>
        <w:rPr>
          <w:rFonts w:ascii="Tahoma" w:hAnsi="Tahoma" w:cs="Tahoma"/>
        </w:rPr>
      </w:pPr>
      <w:r w:rsidRPr="00E768FC">
        <w:rPr>
          <w:rFonts w:ascii="Tahoma" w:hAnsi="Tahoma" w:cs="Tahoma"/>
        </w:rPr>
        <w:t>a) marki, typu pojazdu,</w:t>
      </w:r>
    </w:p>
    <w:p w14:paraId="70FA7C85" w14:textId="77777777" w:rsidR="00E768FC" w:rsidRDefault="00E768FC" w:rsidP="00E768FC">
      <w:pPr>
        <w:autoSpaceDE w:val="0"/>
        <w:autoSpaceDN w:val="0"/>
        <w:adjustRightInd w:val="0"/>
        <w:ind w:left="360"/>
        <w:jc w:val="both"/>
        <w:rPr>
          <w:rFonts w:ascii="Tahoma" w:hAnsi="Tahoma" w:cs="Tahoma"/>
        </w:rPr>
      </w:pPr>
      <w:r>
        <w:rPr>
          <w:rFonts w:ascii="Tahoma" w:hAnsi="Tahoma" w:cs="Tahoma"/>
        </w:rPr>
        <w:t>b) nr rejestracyjnego,</w:t>
      </w:r>
    </w:p>
    <w:p w14:paraId="5487E8AF" w14:textId="77777777" w:rsidR="00E768FC" w:rsidRDefault="00E768FC" w:rsidP="00E768FC">
      <w:pPr>
        <w:autoSpaceDE w:val="0"/>
        <w:autoSpaceDN w:val="0"/>
        <w:adjustRightInd w:val="0"/>
        <w:ind w:left="360"/>
        <w:jc w:val="both"/>
        <w:rPr>
          <w:rFonts w:ascii="Tahoma" w:hAnsi="Tahoma" w:cs="Tahoma"/>
        </w:rPr>
      </w:pPr>
      <w:r>
        <w:rPr>
          <w:rFonts w:ascii="Tahoma" w:hAnsi="Tahoma" w:cs="Tahoma"/>
        </w:rPr>
        <w:t>c) nr nadwozia (VIN),</w:t>
      </w:r>
    </w:p>
    <w:p w14:paraId="7CF670D7" w14:textId="77777777" w:rsidR="00E768FC" w:rsidRDefault="00E768FC" w:rsidP="00E768FC">
      <w:pPr>
        <w:autoSpaceDE w:val="0"/>
        <w:autoSpaceDN w:val="0"/>
        <w:adjustRightInd w:val="0"/>
        <w:ind w:left="360"/>
        <w:jc w:val="both"/>
        <w:rPr>
          <w:rFonts w:ascii="Tahoma" w:hAnsi="Tahoma" w:cs="Tahoma"/>
        </w:rPr>
      </w:pPr>
      <w:r>
        <w:rPr>
          <w:rFonts w:ascii="Tahoma" w:hAnsi="Tahoma" w:cs="Tahoma"/>
        </w:rPr>
        <w:t>d) wartość rynkową/wartość brutto,</w:t>
      </w:r>
    </w:p>
    <w:p w14:paraId="1553DE32" w14:textId="77777777" w:rsidR="00E768FC" w:rsidRDefault="00E768FC" w:rsidP="00E768FC">
      <w:pPr>
        <w:autoSpaceDE w:val="0"/>
        <w:autoSpaceDN w:val="0"/>
        <w:adjustRightInd w:val="0"/>
        <w:ind w:left="360"/>
        <w:jc w:val="both"/>
        <w:rPr>
          <w:rFonts w:ascii="Tahoma" w:hAnsi="Tahoma" w:cs="Tahoma"/>
        </w:rPr>
      </w:pPr>
      <w:r>
        <w:rPr>
          <w:rFonts w:ascii="Tahoma" w:hAnsi="Tahoma" w:cs="Tahoma"/>
        </w:rPr>
        <w:t>e) zabezpieczeń antykradzieżowych,</w:t>
      </w:r>
    </w:p>
    <w:p w14:paraId="4D7FE1D4" w14:textId="77777777" w:rsidR="00E768FC" w:rsidRDefault="00E768FC" w:rsidP="00E768FC">
      <w:pPr>
        <w:autoSpaceDE w:val="0"/>
        <w:autoSpaceDN w:val="0"/>
        <w:adjustRightInd w:val="0"/>
        <w:ind w:left="360"/>
        <w:jc w:val="both"/>
        <w:rPr>
          <w:rFonts w:ascii="Tahoma" w:hAnsi="Tahoma" w:cs="Tahoma"/>
        </w:rPr>
      </w:pPr>
      <w:r>
        <w:rPr>
          <w:rFonts w:ascii="Tahoma" w:hAnsi="Tahoma" w:cs="Tahoma"/>
        </w:rPr>
        <w:t>f) wartości i rodzaju wyposażenia dodatkowego.</w:t>
      </w:r>
    </w:p>
    <w:p w14:paraId="3E076EA9" w14:textId="77777777" w:rsidR="00E768FC" w:rsidRDefault="00E768FC" w:rsidP="00E768FC">
      <w:pPr>
        <w:autoSpaceDE w:val="0"/>
        <w:autoSpaceDN w:val="0"/>
        <w:adjustRightInd w:val="0"/>
        <w:jc w:val="both"/>
        <w:rPr>
          <w:rFonts w:ascii="Tahoma" w:hAnsi="Tahoma" w:cs="Tahoma"/>
        </w:rPr>
      </w:pPr>
      <w:r>
        <w:rPr>
          <w:rFonts w:ascii="Tahoma" w:hAnsi="Tahoma" w:cs="Tahoma"/>
        </w:rPr>
        <w:t>4) Wykonawca jest zobowiązany do wystawienia polis niezwłocznie po otrzymaniu wszystkich informacji od Zamawiającego (pełnomocnika Zamawiającego), o których mowa w ust. 3.</w:t>
      </w:r>
    </w:p>
    <w:p w14:paraId="3E2D31C5" w14:textId="77777777" w:rsidR="00E768FC" w:rsidRDefault="00E768FC" w:rsidP="00E768FC">
      <w:pPr>
        <w:autoSpaceDE w:val="0"/>
        <w:autoSpaceDN w:val="0"/>
        <w:adjustRightInd w:val="0"/>
        <w:jc w:val="both"/>
        <w:rPr>
          <w:rFonts w:ascii="Tahoma" w:hAnsi="Tahoma" w:cs="Tahoma"/>
        </w:rPr>
      </w:pPr>
      <w:r>
        <w:rPr>
          <w:rFonts w:ascii="Tahoma" w:hAnsi="Tahoma" w:cs="Tahoma"/>
        </w:rPr>
        <w:t>5) Składki (stawki) ubezpieczeniowe w poszczególnych ryzykach dla nowo nabytych pojazdów w trakcie obowiązywania niniejszej umowy dla poszczególnych rodzajów pojazdów będą następujące (za okres 12 miesięcy):</w:t>
      </w:r>
    </w:p>
    <w:p w14:paraId="66DB2D61" w14:textId="77777777" w:rsidR="00E768FC" w:rsidRDefault="00E768FC" w:rsidP="00E768FC">
      <w:pPr>
        <w:autoSpaceDE w:val="0"/>
        <w:autoSpaceDN w:val="0"/>
        <w:adjustRightInd w:val="0"/>
        <w:jc w:val="both"/>
        <w:rPr>
          <w:rFonts w:ascii="Tahoma" w:hAnsi="Tahoma" w:cs="Tahoma"/>
        </w:rPr>
      </w:pPr>
    </w:p>
    <w:tbl>
      <w:tblPr>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242"/>
        <w:gridCol w:w="1403"/>
        <w:gridCol w:w="1424"/>
        <w:gridCol w:w="1510"/>
        <w:gridCol w:w="1417"/>
        <w:tblGridChange w:id="221">
          <w:tblGrid>
            <w:gridCol w:w="1753"/>
            <w:gridCol w:w="1242"/>
            <w:gridCol w:w="1403"/>
            <w:gridCol w:w="1424"/>
            <w:gridCol w:w="1510"/>
            <w:gridCol w:w="1417"/>
          </w:tblGrid>
        </w:tblGridChange>
      </w:tblGrid>
      <w:tr w:rsidR="00E768FC" w14:paraId="0804183F" w14:textId="77777777" w:rsidTr="00E768FC">
        <w:tc>
          <w:tcPr>
            <w:tcW w:w="1753" w:type="dxa"/>
            <w:tcBorders>
              <w:top w:val="single" w:sz="4" w:space="0" w:color="auto"/>
              <w:left w:val="single" w:sz="4" w:space="0" w:color="auto"/>
              <w:bottom w:val="single" w:sz="4" w:space="0" w:color="auto"/>
              <w:right w:val="single" w:sz="4" w:space="0" w:color="auto"/>
            </w:tcBorders>
            <w:vAlign w:val="center"/>
            <w:hideMark/>
          </w:tcPr>
          <w:p w14:paraId="0168C1C7" w14:textId="77777777" w:rsidR="00E768FC" w:rsidRDefault="00E768FC">
            <w:pPr>
              <w:autoSpaceDE w:val="0"/>
              <w:autoSpaceDN w:val="0"/>
              <w:adjustRightInd w:val="0"/>
              <w:spacing w:line="256" w:lineRule="auto"/>
              <w:jc w:val="center"/>
              <w:rPr>
                <w:rFonts w:ascii="Tahoma" w:hAnsi="Tahoma" w:cs="Tahoma"/>
                <w:b/>
                <w:lang w:eastAsia="en-US"/>
              </w:rPr>
            </w:pPr>
            <w:r>
              <w:rPr>
                <w:rFonts w:ascii="Tahoma" w:hAnsi="Tahoma" w:cs="Tahoma"/>
                <w:b/>
                <w:lang w:eastAsia="en-US"/>
              </w:rPr>
              <w:t>Rodzaj pojazdu</w:t>
            </w:r>
          </w:p>
        </w:tc>
        <w:tc>
          <w:tcPr>
            <w:tcW w:w="1242" w:type="dxa"/>
            <w:tcBorders>
              <w:top w:val="single" w:sz="4" w:space="0" w:color="auto"/>
              <w:left w:val="single" w:sz="4" w:space="0" w:color="auto"/>
              <w:bottom w:val="single" w:sz="4" w:space="0" w:color="auto"/>
              <w:right w:val="single" w:sz="4" w:space="0" w:color="auto"/>
            </w:tcBorders>
            <w:vAlign w:val="center"/>
            <w:hideMark/>
          </w:tcPr>
          <w:p w14:paraId="2ADE931C" w14:textId="77777777" w:rsidR="00E768FC" w:rsidRDefault="00E768FC">
            <w:pPr>
              <w:autoSpaceDE w:val="0"/>
              <w:autoSpaceDN w:val="0"/>
              <w:adjustRightInd w:val="0"/>
              <w:spacing w:line="256" w:lineRule="auto"/>
              <w:jc w:val="center"/>
              <w:rPr>
                <w:rFonts w:ascii="Tahoma" w:hAnsi="Tahoma" w:cs="Tahoma"/>
                <w:b/>
                <w:lang w:eastAsia="en-US"/>
              </w:rPr>
            </w:pPr>
            <w:r>
              <w:rPr>
                <w:rFonts w:ascii="Tahoma" w:hAnsi="Tahoma" w:cs="Tahoma"/>
                <w:b/>
                <w:lang w:eastAsia="en-US"/>
              </w:rPr>
              <w:t>OC p.p.m.</w:t>
            </w:r>
          </w:p>
        </w:tc>
        <w:tc>
          <w:tcPr>
            <w:tcW w:w="1403" w:type="dxa"/>
            <w:tcBorders>
              <w:top w:val="single" w:sz="4" w:space="0" w:color="auto"/>
              <w:left w:val="single" w:sz="4" w:space="0" w:color="auto"/>
              <w:bottom w:val="single" w:sz="4" w:space="0" w:color="auto"/>
              <w:right w:val="single" w:sz="4" w:space="0" w:color="auto"/>
            </w:tcBorders>
            <w:vAlign w:val="center"/>
            <w:hideMark/>
          </w:tcPr>
          <w:p w14:paraId="37BE6C45" w14:textId="77777777" w:rsidR="00E768FC" w:rsidRDefault="00E768FC">
            <w:pPr>
              <w:autoSpaceDE w:val="0"/>
              <w:autoSpaceDN w:val="0"/>
              <w:adjustRightInd w:val="0"/>
              <w:spacing w:line="256" w:lineRule="auto"/>
              <w:jc w:val="center"/>
              <w:rPr>
                <w:rFonts w:ascii="Tahoma" w:hAnsi="Tahoma" w:cs="Tahoma"/>
                <w:b/>
                <w:lang w:eastAsia="en-US"/>
              </w:rPr>
            </w:pPr>
            <w:r>
              <w:rPr>
                <w:rFonts w:ascii="Tahoma" w:hAnsi="Tahoma" w:cs="Tahoma"/>
                <w:b/>
                <w:lang w:eastAsia="en-US"/>
              </w:rPr>
              <w:t>Autocasco (AC/KR)</w:t>
            </w:r>
          </w:p>
        </w:tc>
        <w:tc>
          <w:tcPr>
            <w:tcW w:w="1424" w:type="dxa"/>
            <w:tcBorders>
              <w:top w:val="single" w:sz="4" w:space="0" w:color="auto"/>
              <w:left w:val="single" w:sz="4" w:space="0" w:color="auto"/>
              <w:bottom w:val="single" w:sz="4" w:space="0" w:color="auto"/>
              <w:right w:val="single" w:sz="4" w:space="0" w:color="auto"/>
            </w:tcBorders>
            <w:vAlign w:val="center"/>
            <w:hideMark/>
          </w:tcPr>
          <w:p w14:paraId="1F4C62E8" w14:textId="77777777" w:rsidR="00E768FC" w:rsidRDefault="00E768FC">
            <w:pPr>
              <w:autoSpaceDE w:val="0"/>
              <w:autoSpaceDN w:val="0"/>
              <w:adjustRightInd w:val="0"/>
              <w:spacing w:line="256" w:lineRule="auto"/>
              <w:jc w:val="center"/>
              <w:rPr>
                <w:rFonts w:ascii="Tahoma" w:hAnsi="Tahoma" w:cs="Tahoma"/>
                <w:b/>
                <w:lang w:eastAsia="en-US"/>
              </w:rPr>
            </w:pPr>
            <w:r>
              <w:rPr>
                <w:rFonts w:ascii="Tahoma" w:hAnsi="Tahoma" w:cs="Tahoma"/>
                <w:b/>
                <w:lang w:eastAsia="en-US"/>
              </w:rPr>
              <w:t xml:space="preserve">NNW kierowcy i pasażerów </w:t>
            </w:r>
          </w:p>
          <w:p w14:paraId="507B132E" w14:textId="77777777" w:rsidR="00E768FC" w:rsidRDefault="00E768FC">
            <w:pPr>
              <w:autoSpaceDE w:val="0"/>
              <w:autoSpaceDN w:val="0"/>
              <w:adjustRightInd w:val="0"/>
              <w:spacing w:line="256" w:lineRule="auto"/>
              <w:jc w:val="center"/>
              <w:rPr>
                <w:rFonts w:ascii="Tahoma" w:hAnsi="Tahoma" w:cs="Tahoma"/>
                <w:lang w:eastAsia="en-US"/>
              </w:rPr>
            </w:pPr>
            <w:r>
              <w:rPr>
                <w:rFonts w:ascii="Tahoma" w:hAnsi="Tahoma" w:cs="Tahoma"/>
                <w:lang w:eastAsia="en-US"/>
              </w:rPr>
              <w:t>(składka łączna lub za 1 miejsce)</w:t>
            </w:r>
          </w:p>
        </w:tc>
        <w:tc>
          <w:tcPr>
            <w:tcW w:w="1510" w:type="dxa"/>
            <w:tcBorders>
              <w:top w:val="single" w:sz="4" w:space="0" w:color="auto"/>
              <w:left w:val="single" w:sz="4" w:space="0" w:color="auto"/>
              <w:bottom w:val="single" w:sz="4" w:space="0" w:color="auto"/>
              <w:right w:val="single" w:sz="4" w:space="0" w:color="auto"/>
            </w:tcBorders>
            <w:vAlign w:val="center"/>
            <w:hideMark/>
          </w:tcPr>
          <w:p w14:paraId="1C9BAEB2" w14:textId="77777777" w:rsidR="00E768FC" w:rsidRDefault="00E768FC">
            <w:pPr>
              <w:autoSpaceDE w:val="0"/>
              <w:autoSpaceDN w:val="0"/>
              <w:adjustRightInd w:val="0"/>
              <w:spacing w:line="256" w:lineRule="auto"/>
              <w:jc w:val="center"/>
              <w:rPr>
                <w:rFonts w:ascii="Tahoma" w:hAnsi="Tahoma" w:cs="Tahoma"/>
                <w:b/>
                <w:lang w:eastAsia="en-US"/>
              </w:rPr>
            </w:pPr>
            <w:r>
              <w:rPr>
                <w:rFonts w:ascii="Tahoma" w:hAnsi="Tahoma" w:cs="Tahoma"/>
                <w:b/>
                <w:lang w:eastAsia="en-US"/>
              </w:rPr>
              <w:t>Assistance (wariant rozszerzony)</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B89941F" w14:textId="77777777" w:rsidR="00E768FC" w:rsidRDefault="00E768FC">
            <w:pPr>
              <w:autoSpaceDE w:val="0"/>
              <w:autoSpaceDN w:val="0"/>
              <w:adjustRightInd w:val="0"/>
              <w:spacing w:line="256" w:lineRule="auto"/>
              <w:jc w:val="center"/>
              <w:rPr>
                <w:rFonts w:ascii="Tahoma" w:hAnsi="Tahoma" w:cs="Tahoma"/>
                <w:b/>
                <w:lang w:eastAsia="en-US"/>
              </w:rPr>
            </w:pPr>
            <w:r>
              <w:rPr>
                <w:rFonts w:ascii="Tahoma" w:hAnsi="Tahoma" w:cs="Tahoma"/>
                <w:b/>
                <w:lang w:eastAsia="en-US"/>
              </w:rPr>
              <w:t>Assistance (wariant VIP)</w:t>
            </w:r>
          </w:p>
        </w:tc>
      </w:tr>
      <w:tr w:rsidR="00E768FC" w14:paraId="41419E49" w14:textId="77777777" w:rsidTr="00802FFE">
        <w:tblPrEx>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22" w:author="Anna Wieczysta" w:date="2020-10-06T09:49:00Z">
            <w:tblPrEx>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553"/>
        </w:trPr>
        <w:tc>
          <w:tcPr>
            <w:tcW w:w="1753" w:type="dxa"/>
            <w:tcBorders>
              <w:top w:val="single" w:sz="4" w:space="0" w:color="auto"/>
              <w:left w:val="single" w:sz="4" w:space="0" w:color="auto"/>
              <w:bottom w:val="single" w:sz="4" w:space="0" w:color="auto"/>
              <w:right w:val="single" w:sz="4" w:space="0" w:color="auto"/>
            </w:tcBorders>
            <w:hideMark/>
            <w:tcPrChange w:id="223" w:author="Anna Wieczysta" w:date="2020-10-06T09:49:00Z">
              <w:tcPr>
                <w:tcW w:w="1753" w:type="dxa"/>
                <w:tcBorders>
                  <w:top w:val="single" w:sz="4" w:space="0" w:color="auto"/>
                  <w:left w:val="single" w:sz="4" w:space="0" w:color="auto"/>
                  <w:bottom w:val="single" w:sz="4" w:space="0" w:color="auto"/>
                  <w:right w:val="single" w:sz="4" w:space="0" w:color="auto"/>
                </w:tcBorders>
                <w:hideMark/>
              </w:tcPr>
            </w:tcPrChange>
          </w:tcPr>
          <w:p w14:paraId="2022D818" w14:textId="77777777" w:rsidR="00E768FC" w:rsidRDefault="00E768FC">
            <w:pPr>
              <w:autoSpaceDE w:val="0"/>
              <w:autoSpaceDN w:val="0"/>
              <w:adjustRightInd w:val="0"/>
              <w:spacing w:line="256" w:lineRule="auto"/>
              <w:rPr>
                <w:rFonts w:ascii="Tahoma" w:hAnsi="Tahoma" w:cs="Tahoma"/>
                <w:lang w:eastAsia="en-US"/>
              </w:rPr>
            </w:pPr>
            <w:r>
              <w:rPr>
                <w:rFonts w:ascii="Tahoma" w:hAnsi="Tahoma" w:cs="Tahoma"/>
                <w:lang w:eastAsia="en-US"/>
              </w:rPr>
              <w:t>Osobowy</w:t>
            </w:r>
          </w:p>
        </w:tc>
        <w:tc>
          <w:tcPr>
            <w:tcW w:w="1242" w:type="dxa"/>
            <w:tcBorders>
              <w:top w:val="single" w:sz="4" w:space="0" w:color="auto"/>
              <w:left w:val="single" w:sz="4" w:space="0" w:color="auto"/>
              <w:bottom w:val="single" w:sz="4" w:space="0" w:color="auto"/>
              <w:right w:val="single" w:sz="4" w:space="0" w:color="auto"/>
            </w:tcBorders>
            <w:vAlign w:val="center"/>
            <w:tcPrChange w:id="224" w:author="Anna Wieczysta" w:date="2020-10-06T09:49:00Z">
              <w:tcPr>
                <w:tcW w:w="1242" w:type="dxa"/>
                <w:tcBorders>
                  <w:top w:val="single" w:sz="4" w:space="0" w:color="auto"/>
                  <w:left w:val="single" w:sz="4" w:space="0" w:color="auto"/>
                  <w:bottom w:val="single" w:sz="4" w:space="0" w:color="auto"/>
                  <w:right w:val="single" w:sz="4" w:space="0" w:color="auto"/>
                </w:tcBorders>
                <w:vAlign w:val="center"/>
              </w:tcPr>
            </w:tcPrChange>
          </w:tcPr>
          <w:p w14:paraId="73C8D4D3" w14:textId="77777777" w:rsidR="00E768FC" w:rsidRDefault="00E768FC">
            <w:pPr>
              <w:autoSpaceDE w:val="0"/>
              <w:autoSpaceDN w:val="0"/>
              <w:adjustRightInd w:val="0"/>
              <w:spacing w:line="256" w:lineRule="auto"/>
              <w:jc w:val="center"/>
              <w:rPr>
                <w:rFonts w:ascii="Tahoma" w:hAnsi="Tahoma" w:cs="Tahoma"/>
                <w:lang w:eastAsia="en-US"/>
              </w:rPr>
            </w:pPr>
          </w:p>
        </w:tc>
        <w:tc>
          <w:tcPr>
            <w:tcW w:w="1403" w:type="dxa"/>
            <w:tcBorders>
              <w:top w:val="single" w:sz="4" w:space="0" w:color="auto"/>
              <w:left w:val="single" w:sz="4" w:space="0" w:color="auto"/>
              <w:bottom w:val="single" w:sz="4" w:space="0" w:color="auto"/>
              <w:right w:val="single" w:sz="4" w:space="0" w:color="auto"/>
            </w:tcBorders>
            <w:vAlign w:val="center"/>
            <w:tcPrChange w:id="225" w:author="Anna Wieczysta" w:date="2020-10-06T09:49:00Z">
              <w:tcPr>
                <w:tcW w:w="1403" w:type="dxa"/>
                <w:tcBorders>
                  <w:top w:val="single" w:sz="4" w:space="0" w:color="auto"/>
                  <w:left w:val="single" w:sz="4" w:space="0" w:color="auto"/>
                  <w:bottom w:val="single" w:sz="4" w:space="0" w:color="auto"/>
                  <w:right w:val="single" w:sz="4" w:space="0" w:color="auto"/>
                </w:tcBorders>
                <w:vAlign w:val="center"/>
              </w:tcPr>
            </w:tcPrChange>
          </w:tcPr>
          <w:p w14:paraId="7A99A71F" w14:textId="77777777" w:rsidR="00E768FC" w:rsidRDefault="00E768FC">
            <w:pPr>
              <w:autoSpaceDE w:val="0"/>
              <w:autoSpaceDN w:val="0"/>
              <w:adjustRightInd w:val="0"/>
              <w:spacing w:line="256" w:lineRule="auto"/>
              <w:jc w:val="center"/>
              <w:rPr>
                <w:rFonts w:ascii="Tahoma" w:hAnsi="Tahoma" w:cs="Tahoma"/>
                <w:lang w:eastAsia="en-US"/>
              </w:rPr>
            </w:pPr>
          </w:p>
        </w:tc>
        <w:tc>
          <w:tcPr>
            <w:tcW w:w="1424" w:type="dxa"/>
            <w:tcBorders>
              <w:top w:val="single" w:sz="4" w:space="0" w:color="auto"/>
              <w:left w:val="single" w:sz="4" w:space="0" w:color="auto"/>
              <w:bottom w:val="single" w:sz="4" w:space="0" w:color="auto"/>
              <w:right w:val="single" w:sz="4" w:space="0" w:color="auto"/>
            </w:tcBorders>
            <w:vAlign w:val="center"/>
            <w:tcPrChange w:id="226" w:author="Anna Wieczysta" w:date="2020-10-06T09:49:00Z">
              <w:tcPr>
                <w:tcW w:w="1424" w:type="dxa"/>
                <w:tcBorders>
                  <w:top w:val="single" w:sz="4" w:space="0" w:color="auto"/>
                  <w:left w:val="single" w:sz="4" w:space="0" w:color="auto"/>
                  <w:bottom w:val="single" w:sz="4" w:space="0" w:color="auto"/>
                  <w:right w:val="single" w:sz="4" w:space="0" w:color="auto"/>
                </w:tcBorders>
                <w:vAlign w:val="center"/>
              </w:tcPr>
            </w:tcPrChange>
          </w:tcPr>
          <w:p w14:paraId="73AD55DB" w14:textId="77777777" w:rsidR="00E768FC" w:rsidRDefault="00E768FC">
            <w:pPr>
              <w:autoSpaceDE w:val="0"/>
              <w:autoSpaceDN w:val="0"/>
              <w:adjustRightInd w:val="0"/>
              <w:spacing w:line="256" w:lineRule="auto"/>
              <w:jc w:val="center"/>
              <w:rPr>
                <w:rFonts w:ascii="Tahoma" w:hAnsi="Tahoma" w:cs="Tahoma"/>
                <w:lang w:eastAsia="en-US"/>
              </w:rPr>
            </w:pPr>
          </w:p>
        </w:tc>
        <w:tc>
          <w:tcPr>
            <w:tcW w:w="1510" w:type="dxa"/>
            <w:tcBorders>
              <w:top w:val="single" w:sz="4" w:space="0" w:color="auto"/>
              <w:left w:val="single" w:sz="4" w:space="0" w:color="auto"/>
              <w:bottom w:val="single" w:sz="4" w:space="0" w:color="auto"/>
              <w:right w:val="single" w:sz="4" w:space="0" w:color="auto"/>
            </w:tcBorders>
            <w:vAlign w:val="center"/>
            <w:tcPrChange w:id="227" w:author="Anna Wieczysta" w:date="2020-10-06T09:49:00Z">
              <w:tcPr>
                <w:tcW w:w="1510" w:type="dxa"/>
                <w:tcBorders>
                  <w:top w:val="single" w:sz="4" w:space="0" w:color="auto"/>
                  <w:left w:val="single" w:sz="4" w:space="0" w:color="auto"/>
                  <w:bottom w:val="single" w:sz="4" w:space="0" w:color="auto"/>
                  <w:right w:val="single" w:sz="4" w:space="0" w:color="auto"/>
                </w:tcBorders>
                <w:vAlign w:val="center"/>
              </w:tcPr>
            </w:tcPrChange>
          </w:tcPr>
          <w:p w14:paraId="5BC3ADAA" w14:textId="77777777" w:rsidR="00E768FC" w:rsidRDefault="00E768FC">
            <w:pPr>
              <w:autoSpaceDE w:val="0"/>
              <w:autoSpaceDN w:val="0"/>
              <w:adjustRightInd w:val="0"/>
              <w:spacing w:line="256" w:lineRule="auto"/>
              <w:jc w:val="center"/>
              <w:rPr>
                <w:rFonts w:ascii="Tahoma" w:hAnsi="Tahoma" w:cs="Tahoma"/>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Change w:id="228" w:author="Anna Wieczysta" w:date="2020-10-06T09:49:00Z">
              <w:tcPr>
                <w:tcW w:w="1417" w:type="dxa"/>
                <w:tcBorders>
                  <w:top w:val="single" w:sz="4" w:space="0" w:color="auto"/>
                  <w:left w:val="single" w:sz="4" w:space="0" w:color="auto"/>
                  <w:bottom w:val="single" w:sz="4" w:space="0" w:color="auto"/>
                  <w:right w:val="single" w:sz="4" w:space="0" w:color="auto"/>
                </w:tcBorders>
                <w:vAlign w:val="center"/>
              </w:tcPr>
            </w:tcPrChange>
          </w:tcPr>
          <w:p w14:paraId="7CEA3D61" w14:textId="77777777" w:rsidR="00E768FC" w:rsidRDefault="00E768FC">
            <w:pPr>
              <w:autoSpaceDE w:val="0"/>
              <w:autoSpaceDN w:val="0"/>
              <w:adjustRightInd w:val="0"/>
              <w:spacing w:line="256" w:lineRule="auto"/>
              <w:jc w:val="center"/>
              <w:rPr>
                <w:rFonts w:ascii="Tahoma" w:hAnsi="Tahoma" w:cs="Tahoma"/>
                <w:lang w:eastAsia="en-US"/>
              </w:rPr>
            </w:pPr>
          </w:p>
        </w:tc>
      </w:tr>
      <w:tr w:rsidR="00E768FC" w14:paraId="62957BD1" w14:textId="77777777" w:rsidTr="00E768FC">
        <w:tc>
          <w:tcPr>
            <w:tcW w:w="1753" w:type="dxa"/>
            <w:tcBorders>
              <w:top w:val="single" w:sz="4" w:space="0" w:color="auto"/>
              <w:left w:val="single" w:sz="4" w:space="0" w:color="auto"/>
              <w:bottom w:val="single" w:sz="4" w:space="0" w:color="auto"/>
              <w:right w:val="single" w:sz="4" w:space="0" w:color="auto"/>
            </w:tcBorders>
            <w:hideMark/>
          </w:tcPr>
          <w:p w14:paraId="0D622DAA" w14:textId="77777777" w:rsidR="00E768FC" w:rsidRDefault="00E768FC">
            <w:pPr>
              <w:autoSpaceDE w:val="0"/>
              <w:autoSpaceDN w:val="0"/>
              <w:adjustRightInd w:val="0"/>
              <w:spacing w:line="256" w:lineRule="auto"/>
              <w:rPr>
                <w:rFonts w:ascii="Tahoma" w:hAnsi="Tahoma" w:cs="Tahoma"/>
                <w:lang w:eastAsia="en-US"/>
              </w:rPr>
            </w:pPr>
            <w:r>
              <w:rPr>
                <w:rFonts w:ascii="Tahoma" w:hAnsi="Tahoma" w:cs="Tahoma"/>
                <w:lang w:eastAsia="en-US"/>
              </w:rPr>
              <w:t>Ciężarowe o ładowności do 2,5 t (lub do 3,5 t DMC)</w:t>
            </w:r>
          </w:p>
        </w:tc>
        <w:tc>
          <w:tcPr>
            <w:tcW w:w="1242" w:type="dxa"/>
            <w:tcBorders>
              <w:top w:val="single" w:sz="4" w:space="0" w:color="auto"/>
              <w:left w:val="single" w:sz="4" w:space="0" w:color="auto"/>
              <w:bottom w:val="single" w:sz="4" w:space="0" w:color="auto"/>
              <w:right w:val="single" w:sz="4" w:space="0" w:color="auto"/>
            </w:tcBorders>
            <w:vAlign w:val="center"/>
          </w:tcPr>
          <w:p w14:paraId="0A7E8FC1" w14:textId="77777777" w:rsidR="00E768FC" w:rsidRDefault="00E768FC">
            <w:pPr>
              <w:autoSpaceDE w:val="0"/>
              <w:autoSpaceDN w:val="0"/>
              <w:adjustRightInd w:val="0"/>
              <w:spacing w:line="256" w:lineRule="auto"/>
              <w:jc w:val="center"/>
              <w:rPr>
                <w:rFonts w:ascii="Tahoma" w:hAnsi="Tahoma" w:cs="Tahoma"/>
                <w:lang w:eastAsia="en-US"/>
              </w:rPr>
            </w:pPr>
          </w:p>
        </w:tc>
        <w:tc>
          <w:tcPr>
            <w:tcW w:w="1403" w:type="dxa"/>
            <w:tcBorders>
              <w:top w:val="single" w:sz="4" w:space="0" w:color="auto"/>
              <w:left w:val="single" w:sz="4" w:space="0" w:color="auto"/>
              <w:bottom w:val="single" w:sz="4" w:space="0" w:color="auto"/>
              <w:right w:val="single" w:sz="4" w:space="0" w:color="auto"/>
            </w:tcBorders>
            <w:vAlign w:val="center"/>
          </w:tcPr>
          <w:p w14:paraId="345D8D0C" w14:textId="77777777" w:rsidR="00E768FC" w:rsidRDefault="00E768FC">
            <w:pPr>
              <w:autoSpaceDE w:val="0"/>
              <w:autoSpaceDN w:val="0"/>
              <w:adjustRightInd w:val="0"/>
              <w:spacing w:line="256" w:lineRule="auto"/>
              <w:jc w:val="center"/>
              <w:rPr>
                <w:rFonts w:ascii="Tahoma" w:hAnsi="Tahoma" w:cs="Tahoma"/>
                <w:lang w:eastAsia="en-US"/>
              </w:rPr>
            </w:pPr>
          </w:p>
        </w:tc>
        <w:tc>
          <w:tcPr>
            <w:tcW w:w="1424" w:type="dxa"/>
            <w:tcBorders>
              <w:top w:val="single" w:sz="4" w:space="0" w:color="auto"/>
              <w:left w:val="single" w:sz="4" w:space="0" w:color="auto"/>
              <w:bottom w:val="single" w:sz="4" w:space="0" w:color="auto"/>
              <w:right w:val="single" w:sz="4" w:space="0" w:color="auto"/>
            </w:tcBorders>
            <w:vAlign w:val="center"/>
          </w:tcPr>
          <w:p w14:paraId="03F8C61A" w14:textId="77777777" w:rsidR="00E768FC" w:rsidRDefault="00E768FC">
            <w:pPr>
              <w:autoSpaceDE w:val="0"/>
              <w:autoSpaceDN w:val="0"/>
              <w:adjustRightInd w:val="0"/>
              <w:spacing w:line="256" w:lineRule="auto"/>
              <w:jc w:val="center"/>
              <w:rPr>
                <w:rFonts w:ascii="Tahoma" w:hAnsi="Tahoma" w:cs="Tahoma"/>
                <w:lang w:eastAsia="en-US"/>
              </w:rPr>
            </w:pPr>
          </w:p>
        </w:tc>
        <w:tc>
          <w:tcPr>
            <w:tcW w:w="1510" w:type="dxa"/>
            <w:tcBorders>
              <w:top w:val="single" w:sz="4" w:space="0" w:color="auto"/>
              <w:left w:val="single" w:sz="4" w:space="0" w:color="auto"/>
              <w:bottom w:val="single" w:sz="4" w:space="0" w:color="auto"/>
              <w:right w:val="single" w:sz="4" w:space="0" w:color="auto"/>
            </w:tcBorders>
            <w:vAlign w:val="center"/>
          </w:tcPr>
          <w:p w14:paraId="79D48485" w14:textId="77777777" w:rsidR="00E768FC" w:rsidRDefault="00E768FC">
            <w:pPr>
              <w:autoSpaceDE w:val="0"/>
              <w:autoSpaceDN w:val="0"/>
              <w:adjustRightInd w:val="0"/>
              <w:spacing w:line="256" w:lineRule="auto"/>
              <w:jc w:val="center"/>
              <w:rPr>
                <w:rFonts w:ascii="Tahoma" w:hAnsi="Tahoma" w:cs="Tahoma"/>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8ECE18B" w14:textId="77777777" w:rsidR="00E768FC" w:rsidRDefault="00E768FC">
            <w:pPr>
              <w:autoSpaceDE w:val="0"/>
              <w:autoSpaceDN w:val="0"/>
              <w:adjustRightInd w:val="0"/>
              <w:spacing w:line="256" w:lineRule="auto"/>
              <w:jc w:val="center"/>
              <w:rPr>
                <w:rFonts w:ascii="Tahoma" w:hAnsi="Tahoma" w:cs="Tahoma"/>
                <w:lang w:eastAsia="en-US"/>
              </w:rPr>
            </w:pPr>
          </w:p>
        </w:tc>
      </w:tr>
      <w:tr w:rsidR="00E768FC" w14:paraId="7ECA208A" w14:textId="77777777" w:rsidTr="00E768FC">
        <w:tc>
          <w:tcPr>
            <w:tcW w:w="1753" w:type="dxa"/>
            <w:tcBorders>
              <w:top w:val="single" w:sz="4" w:space="0" w:color="auto"/>
              <w:left w:val="single" w:sz="4" w:space="0" w:color="auto"/>
              <w:bottom w:val="single" w:sz="4" w:space="0" w:color="auto"/>
              <w:right w:val="single" w:sz="4" w:space="0" w:color="auto"/>
            </w:tcBorders>
            <w:hideMark/>
          </w:tcPr>
          <w:p w14:paraId="1BBBF777" w14:textId="77777777" w:rsidR="00E768FC" w:rsidRDefault="00E768FC">
            <w:pPr>
              <w:autoSpaceDE w:val="0"/>
              <w:autoSpaceDN w:val="0"/>
              <w:adjustRightInd w:val="0"/>
              <w:spacing w:line="256" w:lineRule="auto"/>
              <w:rPr>
                <w:rFonts w:ascii="Tahoma" w:hAnsi="Tahoma" w:cs="Tahoma"/>
                <w:lang w:eastAsia="en-US"/>
              </w:rPr>
            </w:pPr>
            <w:r>
              <w:rPr>
                <w:rFonts w:ascii="Tahoma" w:hAnsi="Tahoma" w:cs="Tahoma"/>
                <w:lang w:eastAsia="en-US"/>
              </w:rPr>
              <w:t>Ciężarowe o ładowności powyżej 2,5 t (lub powyżej 3,5 t DMC)</w:t>
            </w:r>
          </w:p>
        </w:tc>
        <w:tc>
          <w:tcPr>
            <w:tcW w:w="1242" w:type="dxa"/>
            <w:tcBorders>
              <w:top w:val="single" w:sz="4" w:space="0" w:color="auto"/>
              <w:left w:val="single" w:sz="4" w:space="0" w:color="auto"/>
              <w:bottom w:val="single" w:sz="4" w:space="0" w:color="auto"/>
              <w:right w:val="single" w:sz="4" w:space="0" w:color="auto"/>
            </w:tcBorders>
            <w:vAlign w:val="center"/>
          </w:tcPr>
          <w:p w14:paraId="15115159" w14:textId="77777777" w:rsidR="00E768FC" w:rsidRDefault="00E768FC">
            <w:pPr>
              <w:autoSpaceDE w:val="0"/>
              <w:autoSpaceDN w:val="0"/>
              <w:adjustRightInd w:val="0"/>
              <w:spacing w:line="256" w:lineRule="auto"/>
              <w:jc w:val="center"/>
              <w:rPr>
                <w:rFonts w:ascii="Tahoma" w:hAnsi="Tahoma" w:cs="Tahoma"/>
                <w:lang w:eastAsia="en-US"/>
              </w:rPr>
            </w:pPr>
          </w:p>
        </w:tc>
        <w:tc>
          <w:tcPr>
            <w:tcW w:w="1403" w:type="dxa"/>
            <w:tcBorders>
              <w:top w:val="single" w:sz="4" w:space="0" w:color="auto"/>
              <w:left w:val="single" w:sz="4" w:space="0" w:color="auto"/>
              <w:bottom w:val="single" w:sz="4" w:space="0" w:color="auto"/>
              <w:right w:val="single" w:sz="4" w:space="0" w:color="auto"/>
            </w:tcBorders>
            <w:vAlign w:val="center"/>
          </w:tcPr>
          <w:p w14:paraId="546A70E3" w14:textId="77777777" w:rsidR="00E768FC" w:rsidRDefault="00E768FC">
            <w:pPr>
              <w:autoSpaceDE w:val="0"/>
              <w:autoSpaceDN w:val="0"/>
              <w:adjustRightInd w:val="0"/>
              <w:spacing w:line="256" w:lineRule="auto"/>
              <w:jc w:val="center"/>
              <w:rPr>
                <w:rFonts w:ascii="Tahoma" w:hAnsi="Tahoma" w:cs="Tahoma"/>
                <w:lang w:eastAsia="en-US"/>
              </w:rPr>
            </w:pPr>
          </w:p>
        </w:tc>
        <w:tc>
          <w:tcPr>
            <w:tcW w:w="1424" w:type="dxa"/>
            <w:tcBorders>
              <w:top w:val="single" w:sz="4" w:space="0" w:color="auto"/>
              <w:left w:val="single" w:sz="4" w:space="0" w:color="auto"/>
              <w:bottom w:val="single" w:sz="4" w:space="0" w:color="auto"/>
              <w:right w:val="single" w:sz="4" w:space="0" w:color="auto"/>
            </w:tcBorders>
            <w:vAlign w:val="center"/>
          </w:tcPr>
          <w:p w14:paraId="12799F17" w14:textId="77777777" w:rsidR="00E768FC" w:rsidRDefault="00E768FC">
            <w:pPr>
              <w:autoSpaceDE w:val="0"/>
              <w:autoSpaceDN w:val="0"/>
              <w:adjustRightInd w:val="0"/>
              <w:spacing w:line="256" w:lineRule="auto"/>
              <w:jc w:val="center"/>
              <w:rPr>
                <w:rFonts w:ascii="Tahoma" w:hAnsi="Tahoma" w:cs="Tahoma"/>
                <w:lang w:eastAsia="en-US"/>
              </w:rPr>
            </w:pPr>
          </w:p>
        </w:tc>
        <w:tc>
          <w:tcPr>
            <w:tcW w:w="1510" w:type="dxa"/>
            <w:tcBorders>
              <w:top w:val="single" w:sz="4" w:space="0" w:color="auto"/>
              <w:left w:val="single" w:sz="4" w:space="0" w:color="auto"/>
              <w:bottom w:val="single" w:sz="4" w:space="0" w:color="auto"/>
              <w:right w:val="single" w:sz="4" w:space="0" w:color="auto"/>
            </w:tcBorders>
            <w:vAlign w:val="center"/>
            <w:hideMark/>
          </w:tcPr>
          <w:p w14:paraId="5ED8FB0A" w14:textId="77777777" w:rsidR="00E768FC" w:rsidRDefault="00E768FC">
            <w:pPr>
              <w:spacing w:line="256" w:lineRule="auto"/>
              <w:jc w:val="center"/>
              <w:rPr>
                <w:rFonts w:ascii="Tahoma" w:hAnsi="Tahoma" w:cs="Tahoma"/>
                <w:lang w:eastAsia="en-US"/>
              </w:rPr>
            </w:pPr>
            <w:r>
              <w:rPr>
                <w:rFonts w:ascii="Tahoma" w:hAnsi="Tahoma" w:cs="Tahoma"/>
                <w:lang w:eastAsia="en-US"/>
              </w:rPr>
              <w:t>nie dotyczy</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52385A0" w14:textId="77777777" w:rsidR="00E768FC" w:rsidRDefault="00E768FC">
            <w:pPr>
              <w:spacing w:line="256" w:lineRule="auto"/>
              <w:jc w:val="center"/>
              <w:rPr>
                <w:lang w:eastAsia="en-US"/>
              </w:rPr>
            </w:pPr>
            <w:r>
              <w:rPr>
                <w:rFonts w:ascii="Tahoma" w:hAnsi="Tahoma" w:cs="Tahoma"/>
                <w:lang w:eastAsia="en-US"/>
              </w:rPr>
              <w:t>nie dotyczy</w:t>
            </w:r>
          </w:p>
        </w:tc>
      </w:tr>
      <w:tr w:rsidR="00E768FC" w14:paraId="2836D71D" w14:textId="77777777" w:rsidTr="001C0BEB">
        <w:tblPrEx>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29" w:author="Anna Wieczysta" w:date="2020-10-12T14:24:00Z">
            <w:tblPrEx>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512"/>
        </w:trPr>
        <w:tc>
          <w:tcPr>
            <w:tcW w:w="1753" w:type="dxa"/>
            <w:tcBorders>
              <w:top w:val="single" w:sz="4" w:space="0" w:color="auto"/>
              <w:left w:val="single" w:sz="4" w:space="0" w:color="auto"/>
              <w:bottom w:val="single" w:sz="4" w:space="0" w:color="auto"/>
              <w:right w:val="single" w:sz="4" w:space="0" w:color="auto"/>
            </w:tcBorders>
            <w:hideMark/>
            <w:tcPrChange w:id="230" w:author="Anna Wieczysta" w:date="2020-10-12T14:24:00Z">
              <w:tcPr>
                <w:tcW w:w="1753" w:type="dxa"/>
                <w:tcBorders>
                  <w:top w:val="single" w:sz="4" w:space="0" w:color="auto"/>
                  <w:left w:val="single" w:sz="4" w:space="0" w:color="auto"/>
                  <w:bottom w:val="single" w:sz="4" w:space="0" w:color="auto"/>
                  <w:right w:val="single" w:sz="4" w:space="0" w:color="auto"/>
                </w:tcBorders>
                <w:hideMark/>
              </w:tcPr>
            </w:tcPrChange>
          </w:tcPr>
          <w:p w14:paraId="2B4F5109" w14:textId="77777777" w:rsidR="00E768FC" w:rsidRDefault="00E768FC">
            <w:pPr>
              <w:autoSpaceDE w:val="0"/>
              <w:autoSpaceDN w:val="0"/>
              <w:adjustRightInd w:val="0"/>
              <w:spacing w:line="256" w:lineRule="auto"/>
              <w:rPr>
                <w:rFonts w:ascii="Tahoma" w:hAnsi="Tahoma" w:cs="Tahoma"/>
                <w:lang w:eastAsia="en-US"/>
              </w:rPr>
            </w:pPr>
            <w:r>
              <w:rPr>
                <w:rFonts w:ascii="Tahoma" w:hAnsi="Tahoma" w:cs="Tahoma"/>
                <w:lang w:eastAsia="en-US"/>
              </w:rPr>
              <w:t>Autobusy</w:t>
            </w:r>
          </w:p>
        </w:tc>
        <w:tc>
          <w:tcPr>
            <w:tcW w:w="1242" w:type="dxa"/>
            <w:tcBorders>
              <w:top w:val="single" w:sz="4" w:space="0" w:color="auto"/>
              <w:left w:val="single" w:sz="4" w:space="0" w:color="auto"/>
              <w:bottom w:val="single" w:sz="4" w:space="0" w:color="auto"/>
              <w:right w:val="single" w:sz="4" w:space="0" w:color="auto"/>
            </w:tcBorders>
            <w:vAlign w:val="center"/>
            <w:tcPrChange w:id="231" w:author="Anna Wieczysta" w:date="2020-10-12T14:24:00Z">
              <w:tcPr>
                <w:tcW w:w="1242" w:type="dxa"/>
                <w:tcBorders>
                  <w:top w:val="single" w:sz="4" w:space="0" w:color="auto"/>
                  <w:left w:val="single" w:sz="4" w:space="0" w:color="auto"/>
                  <w:bottom w:val="single" w:sz="4" w:space="0" w:color="auto"/>
                  <w:right w:val="single" w:sz="4" w:space="0" w:color="auto"/>
                </w:tcBorders>
                <w:vAlign w:val="center"/>
              </w:tcPr>
            </w:tcPrChange>
          </w:tcPr>
          <w:p w14:paraId="1CE48656" w14:textId="77777777" w:rsidR="00E768FC" w:rsidRDefault="00E768FC">
            <w:pPr>
              <w:autoSpaceDE w:val="0"/>
              <w:autoSpaceDN w:val="0"/>
              <w:adjustRightInd w:val="0"/>
              <w:spacing w:line="256" w:lineRule="auto"/>
              <w:jc w:val="center"/>
              <w:rPr>
                <w:rFonts w:ascii="Tahoma" w:hAnsi="Tahoma" w:cs="Tahoma"/>
                <w:lang w:eastAsia="en-US"/>
              </w:rPr>
            </w:pPr>
          </w:p>
        </w:tc>
        <w:tc>
          <w:tcPr>
            <w:tcW w:w="1403" w:type="dxa"/>
            <w:tcBorders>
              <w:top w:val="single" w:sz="4" w:space="0" w:color="auto"/>
              <w:left w:val="single" w:sz="4" w:space="0" w:color="auto"/>
              <w:bottom w:val="single" w:sz="4" w:space="0" w:color="auto"/>
              <w:right w:val="single" w:sz="4" w:space="0" w:color="auto"/>
            </w:tcBorders>
            <w:vAlign w:val="center"/>
            <w:tcPrChange w:id="232" w:author="Anna Wieczysta" w:date="2020-10-12T14:24:00Z">
              <w:tcPr>
                <w:tcW w:w="1403" w:type="dxa"/>
                <w:tcBorders>
                  <w:top w:val="single" w:sz="4" w:space="0" w:color="auto"/>
                  <w:left w:val="single" w:sz="4" w:space="0" w:color="auto"/>
                  <w:bottom w:val="single" w:sz="4" w:space="0" w:color="auto"/>
                  <w:right w:val="single" w:sz="4" w:space="0" w:color="auto"/>
                </w:tcBorders>
                <w:vAlign w:val="center"/>
              </w:tcPr>
            </w:tcPrChange>
          </w:tcPr>
          <w:p w14:paraId="06025056" w14:textId="77777777" w:rsidR="00E768FC" w:rsidRDefault="00E768FC">
            <w:pPr>
              <w:autoSpaceDE w:val="0"/>
              <w:autoSpaceDN w:val="0"/>
              <w:adjustRightInd w:val="0"/>
              <w:spacing w:line="256" w:lineRule="auto"/>
              <w:jc w:val="center"/>
              <w:rPr>
                <w:rFonts w:ascii="Tahoma" w:hAnsi="Tahoma" w:cs="Tahoma"/>
                <w:lang w:eastAsia="en-US"/>
              </w:rPr>
            </w:pPr>
          </w:p>
        </w:tc>
        <w:tc>
          <w:tcPr>
            <w:tcW w:w="1424" w:type="dxa"/>
            <w:tcBorders>
              <w:top w:val="single" w:sz="4" w:space="0" w:color="auto"/>
              <w:left w:val="single" w:sz="4" w:space="0" w:color="auto"/>
              <w:bottom w:val="single" w:sz="4" w:space="0" w:color="auto"/>
              <w:right w:val="single" w:sz="4" w:space="0" w:color="auto"/>
            </w:tcBorders>
            <w:vAlign w:val="center"/>
            <w:tcPrChange w:id="233" w:author="Anna Wieczysta" w:date="2020-10-12T14:24:00Z">
              <w:tcPr>
                <w:tcW w:w="1424" w:type="dxa"/>
                <w:tcBorders>
                  <w:top w:val="single" w:sz="4" w:space="0" w:color="auto"/>
                  <w:left w:val="single" w:sz="4" w:space="0" w:color="auto"/>
                  <w:bottom w:val="single" w:sz="4" w:space="0" w:color="auto"/>
                  <w:right w:val="single" w:sz="4" w:space="0" w:color="auto"/>
                </w:tcBorders>
                <w:vAlign w:val="center"/>
              </w:tcPr>
            </w:tcPrChange>
          </w:tcPr>
          <w:p w14:paraId="21D0A479" w14:textId="77777777" w:rsidR="00E768FC" w:rsidRDefault="00E768FC">
            <w:pPr>
              <w:autoSpaceDE w:val="0"/>
              <w:autoSpaceDN w:val="0"/>
              <w:adjustRightInd w:val="0"/>
              <w:spacing w:line="256" w:lineRule="auto"/>
              <w:jc w:val="center"/>
              <w:rPr>
                <w:rFonts w:ascii="Tahoma" w:hAnsi="Tahoma" w:cs="Tahoma"/>
                <w:lang w:eastAsia="en-US"/>
              </w:rPr>
            </w:pPr>
          </w:p>
        </w:tc>
        <w:tc>
          <w:tcPr>
            <w:tcW w:w="1510" w:type="dxa"/>
            <w:tcBorders>
              <w:top w:val="single" w:sz="4" w:space="0" w:color="auto"/>
              <w:left w:val="single" w:sz="4" w:space="0" w:color="auto"/>
              <w:bottom w:val="single" w:sz="4" w:space="0" w:color="auto"/>
              <w:right w:val="single" w:sz="4" w:space="0" w:color="auto"/>
            </w:tcBorders>
            <w:vAlign w:val="center"/>
            <w:hideMark/>
            <w:tcPrChange w:id="234" w:author="Anna Wieczysta" w:date="2020-10-12T14:24:00Z">
              <w:tcPr>
                <w:tcW w:w="1510" w:type="dxa"/>
                <w:tcBorders>
                  <w:top w:val="single" w:sz="4" w:space="0" w:color="auto"/>
                  <w:left w:val="single" w:sz="4" w:space="0" w:color="auto"/>
                  <w:bottom w:val="single" w:sz="4" w:space="0" w:color="auto"/>
                  <w:right w:val="single" w:sz="4" w:space="0" w:color="auto"/>
                </w:tcBorders>
                <w:vAlign w:val="center"/>
                <w:hideMark/>
              </w:tcPr>
            </w:tcPrChange>
          </w:tcPr>
          <w:p w14:paraId="5C427665" w14:textId="77777777" w:rsidR="00E768FC" w:rsidRDefault="00E768FC">
            <w:pPr>
              <w:spacing w:line="256" w:lineRule="auto"/>
              <w:jc w:val="center"/>
              <w:rPr>
                <w:lang w:eastAsia="en-US"/>
              </w:rPr>
            </w:pPr>
            <w:r>
              <w:rPr>
                <w:rFonts w:ascii="Tahoma" w:hAnsi="Tahoma" w:cs="Tahoma"/>
                <w:lang w:eastAsia="en-US"/>
              </w:rPr>
              <w:t>nie dotyczy</w:t>
            </w:r>
          </w:p>
        </w:tc>
        <w:tc>
          <w:tcPr>
            <w:tcW w:w="1417" w:type="dxa"/>
            <w:tcBorders>
              <w:top w:val="single" w:sz="4" w:space="0" w:color="auto"/>
              <w:left w:val="single" w:sz="4" w:space="0" w:color="auto"/>
              <w:bottom w:val="single" w:sz="4" w:space="0" w:color="auto"/>
              <w:right w:val="single" w:sz="4" w:space="0" w:color="auto"/>
            </w:tcBorders>
            <w:vAlign w:val="center"/>
            <w:hideMark/>
            <w:tcPrChange w:id="235" w:author="Anna Wieczysta" w:date="2020-10-12T14:24:00Z">
              <w:tcPr>
                <w:tcW w:w="1417" w:type="dxa"/>
                <w:tcBorders>
                  <w:top w:val="single" w:sz="4" w:space="0" w:color="auto"/>
                  <w:left w:val="single" w:sz="4" w:space="0" w:color="auto"/>
                  <w:bottom w:val="single" w:sz="4" w:space="0" w:color="auto"/>
                  <w:right w:val="single" w:sz="4" w:space="0" w:color="auto"/>
                </w:tcBorders>
                <w:vAlign w:val="center"/>
                <w:hideMark/>
              </w:tcPr>
            </w:tcPrChange>
          </w:tcPr>
          <w:p w14:paraId="7CC4E29F" w14:textId="77777777" w:rsidR="00E768FC" w:rsidRDefault="00E768FC">
            <w:pPr>
              <w:spacing w:line="256" w:lineRule="auto"/>
              <w:jc w:val="center"/>
              <w:rPr>
                <w:lang w:eastAsia="en-US"/>
              </w:rPr>
            </w:pPr>
            <w:r>
              <w:rPr>
                <w:rFonts w:ascii="Tahoma" w:hAnsi="Tahoma" w:cs="Tahoma"/>
                <w:lang w:eastAsia="en-US"/>
              </w:rPr>
              <w:t>nie dotyczy</w:t>
            </w:r>
          </w:p>
        </w:tc>
      </w:tr>
      <w:tr w:rsidR="00E768FC" w14:paraId="3029B6A2" w14:textId="77777777" w:rsidTr="00E768FC">
        <w:tc>
          <w:tcPr>
            <w:tcW w:w="1753" w:type="dxa"/>
            <w:tcBorders>
              <w:top w:val="single" w:sz="4" w:space="0" w:color="auto"/>
              <w:left w:val="single" w:sz="4" w:space="0" w:color="auto"/>
              <w:bottom w:val="single" w:sz="4" w:space="0" w:color="auto"/>
              <w:right w:val="single" w:sz="4" w:space="0" w:color="auto"/>
            </w:tcBorders>
            <w:hideMark/>
          </w:tcPr>
          <w:p w14:paraId="5AE735FF" w14:textId="77777777" w:rsidR="00E768FC" w:rsidRDefault="00E768FC">
            <w:pPr>
              <w:autoSpaceDE w:val="0"/>
              <w:autoSpaceDN w:val="0"/>
              <w:adjustRightInd w:val="0"/>
              <w:spacing w:line="256" w:lineRule="auto"/>
              <w:rPr>
                <w:rFonts w:ascii="Tahoma" w:hAnsi="Tahoma" w:cs="Tahoma"/>
                <w:lang w:eastAsia="en-US"/>
              </w:rPr>
            </w:pPr>
            <w:r>
              <w:rPr>
                <w:rFonts w:ascii="Tahoma" w:hAnsi="Tahoma" w:cs="Tahoma"/>
                <w:lang w:eastAsia="en-US"/>
              </w:rPr>
              <w:t>Specjalne (pożarnicze)</w:t>
            </w:r>
          </w:p>
        </w:tc>
        <w:tc>
          <w:tcPr>
            <w:tcW w:w="1242" w:type="dxa"/>
            <w:tcBorders>
              <w:top w:val="single" w:sz="4" w:space="0" w:color="auto"/>
              <w:left w:val="single" w:sz="4" w:space="0" w:color="auto"/>
              <w:bottom w:val="single" w:sz="4" w:space="0" w:color="auto"/>
              <w:right w:val="single" w:sz="4" w:space="0" w:color="auto"/>
            </w:tcBorders>
            <w:vAlign w:val="center"/>
          </w:tcPr>
          <w:p w14:paraId="730F55E5" w14:textId="77777777" w:rsidR="00E768FC" w:rsidRDefault="00E768FC">
            <w:pPr>
              <w:autoSpaceDE w:val="0"/>
              <w:autoSpaceDN w:val="0"/>
              <w:adjustRightInd w:val="0"/>
              <w:spacing w:line="256" w:lineRule="auto"/>
              <w:jc w:val="center"/>
              <w:rPr>
                <w:rFonts w:ascii="Tahoma" w:hAnsi="Tahoma" w:cs="Tahoma"/>
                <w:lang w:eastAsia="en-US"/>
              </w:rPr>
            </w:pPr>
          </w:p>
        </w:tc>
        <w:tc>
          <w:tcPr>
            <w:tcW w:w="1403" w:type="dxa"/>
            <w:tcBorders>
              <w:top w:val="single" w:sz="4" w:space="0" w:color="auto"/>
              <w:left w:val="single" w:sz="4" w:space="0" w:color="auto"/>
              <w:bottom w:val="single" w:sz="4" w:space="0" w:color="auto"/>
              <w:right w:val="single" w:sz="4" w:space="0" w:color="auto"/>
            </w:tcBorders>
            <w:vAlign w:val="center"/>
          </w:tcPr>
          <w:p w14:paraId="2E5F1F5D" w14:textId="77777777" w:rsidR="00E768FC" w:rsidRDefault="00E768FC">
            <w:pPr>
              <w:autoSpaceDE w:val="0"/>
              <w:autoSpaceDN w:val="0"/>
              <w:adjustRightInd w:val="0"/>
              <w:spacing w:line="256" w:lineRule="auto"/>
              <w:jc w:val="center"/>
              <w:rPr>
                <w:rFonts w:ascii="Tahoma" w:hAnsi="Tahoma" w:cs="Tahoma"/>
                <w:lang w:eastAsia="en-US"/>
              </w:rPr>
            </w:pPr>
          </w:p>
        </w:tc>
        <w:tc>
          <w:tcPr>
            <w:tcW w:w="1424" w:type="dxa"/>
            <w:tcBorders>
              <w:top w:val="single" w:sz="4" w:space="0" w:color="auto"/>
              <w:left w:val="single" w:sz="4" w:space="0" w:color="auto"/>
              <w:bottom w:val="single" w:sz="4" w:space="0" w:color="auto"/>
              <w:right w:val="single" w:sz="4" w:space="0" w:color="auto"/>
            </w:tcBorders>
            <w:vAlign w:val="center"/>
          </w:tcPr>
          <w:p w14:paraId="1242FF4A" w14:textId="77777777" w:rsidR="00E768FC" w:rsidRDefault="00E768FC">
            <w:pPr>
              <w:autoSpaceDE w:val="0"/>
              <w:autoSpaceDN w:val="0"/>
              <w:adjustRightInd w:val="0"/>
              <w:spacing w:line="256" w:lineRule="auto"/>
              <w:jc w:val="center"/>
              <w:rPr>
                <w:rFonts w:ascii="Tahoma" w:hAnsi="Tahoma" w:cs="Tahoma"/>
                <w:lang w:eastAsia="en-US"/>
              </w:rPr>
            </w:pPr>
          </w:p>
        </w:tc>
        <w:tc>
          <w:tcPr>
            <w:tcW w:w="1510" w:type="dxa"/>
            <w:tcBorders>
              <w:top w:val="single" w:sz="4" w:space="0" w:color="auto"/>
              <w:left w:val="single" w:sz="4" w:space="0" w:color="auto"/>
              <w:bottom w:val="single" w:sz="4" w:space="0" w:color="auto"/>
              <w:right w:val="single" w:sz="4" w:space="0" w:color="auto"/>
            </w:tcBorders>
            <w:vAlign w:val="center"/>
            <w:hideMark/>
          </w:tcPr>
          <w:p w14:paraId="2F487ED1" w14:textId="77777777" w:rsidR="00E768FC" w:rsidRDefault="00E768FC">
            <w:pPr>
              <w:spacing w:line="256" w:lineRule="auto"/>
              <w:jc w:val="center"/>
              <w:rPr>
                <w:lang w:eastAsia="en-US"/>
              </w:rPr>
            </w:pPr>
            <w:r>
              <w:rPr>
                <w:rFonts w:ascii="Tahoma" w:hAnsi="Tahoma" w:cs="Tahoma"/>
                <w:lang w:eastAsia="en-US"/>
              </w:rPr>
              <w:t>nie dotyczy</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B35F5F7" w14:textId="77777777" w:rsidR="00E768FC" w:rsidRDefault="00E768FC">
            <w:pPr>
              <w:spacing w:line="256" w:lineRule="auto"/>
              <w:jc w:val="center"/>
              <w:rPr>
                <w:lang w:eastAsia="en-US"/>
              </w:rPr>
            </w:pPr>
            <w:r>
              <w:rPr>
                <w:rFonts w:ascii="Tahoma" w:hAnsi="Tahoma" w:cs="Tahoma"/>
                <w:lang w:eastAsia="en-US"/>
              </w:rPr>
              <w:t>nie dotyczy</w:t>
            </w:r>
          </w:p>
        </w:tc>
      </w:tr>
      <w:tr w:rsidR="00E768FC" w14:paraId="1C6B755F" w14:textId="77777777" w:rsidTr="00E768FC">
        <w:tc>
          <w:tcPr>
            <w:tcW w:w="1753" w:type="dxa"/>
            <w:tcBorders>
              <w:top w:val="single" w:sz="4" w:space="0" w:color="auto"/>
              <w:left w:val="single" w:sz="4" w:space="0" w:color="auto"/>
              <w:bottom w:val="single" w:sz="4" w:space="0" w:color="auto"/>
              <w:right w:val="single" w:sz="4" w:space="0" w:color="auto"/>
            </w:tcBorders>
            <w:hideMark/>
          </w:tcPr>
          <w:p w14:paraId="4B503DA4" w14:textId="77777777" w:rsidR="00E768FC" w:rsidRDefault="00E768FC">
            <w:pPr>
              <w:autoSpaceDE w:val="0"/>
              <w:autoSpaceDN w:val="0"/>
              <w:adjustRightInd w:val="0"/>
              <w:spacing w:line="256" w:lineRule="auto"/>
              <w:rPr>
                <w:rFonts w:ascii="Tahoma" w:hAnsi="Tahoma" w:cs="Tahoma"/>
                <w:lang w:eastAsia="en-US"/>
              </w:rPr>
            </w:pPr>
            <w:r>
              <w:rPr>
                <w:rFonts w:ascii="Tahoma" w:hAnsi="Tahoma" w:cs="Tahoma"/>
                <w:lang w:eastAsia="en-US"/>
              </w:rPr>
              <w:t>Specjalne</w:t>
            </w:r>
          </w:p>
        </w:tc>
        <w:tc>
          <w:tcPr>
            <w:tcW w:w="1242" w:type="dxa"/>
            <w:tcBorders>
              <w:top w:val="single" w:sz="4" w:space="0" w:color="auto"/>
              <w:left w:val="single" w:sz="4" w:space="0" w:color="auto"/>
              <w:bottom w:val="single" w:sz="4" w:space="0" w:color="auto"/>
              <w:right w:val="single" w:sz="4" w:space="0" w:color="auto"/>
            </w:tcBorders>
            <w:vAlign w:val="center"/>
          </w:tcPr>
          <w:p w14:paraId="60599FC8" w14:textId="77777777" w:rsidR="00E768FC" w:rsidRDefault="00E768FC">
            <w:pPr>
              <w:autoSpaceDE w:val="0"/>
              <w:autoSpaceDN w:val="0"/>
              <w:adjustRightInd w:val="0"/>
              <w:spacing w:line="256" w:lineRule="auto"/>
              <w:jc w:val="center"/>
              <w:rPr>
                <w:rFonts w:ascii="Tahoma" w:hAnsi="Tahoma" w:cs="Tahoma"/>
                <w:lang w:eastAsia="en-US"/>
              </w:rPr>
            </w:pPr>
          </w:p>
        </w:tc>
        <w:tc>
          <w:tcPr>
            <w:tcW w:w="1403" w:type="dxa"/>
            <w:tcBorders>
              <w:top w:val="single" w:sz="4" w:space="0" w:color="auto"/>
              <w:left w:val="single" w:sz="4" w:space="0" w:color="auto"/>
              <w:bottom w:val="single" w:sz="4" w:space="0" w:color="auto"/>
              <w:right w:val="single" w:sz="4" w:space="0" w:color="auto"/>
            </w:tcBorders>
            <w:vAlign w:val="center"/>
          </w:tcPr>
          <w:p w14:paraId="6953A860" w14:textId="77777777" w:rsidR="00E768FC" w:rsidRDefault="00E768FC">
            <w:pPr>
              <w:autoSpaceDE w:val="0"/>
              <w:autoSpaceDN w:val="0"/>
              <w:adjustRightInd w:val="0"/>
              <w:spacing w:line="256" w:lineRule="auto"/>
              <w:jc w:val="center"/>
              <w:rPr>
                <w:rFonts w:ascii="Tahoma" w:hAnsi="Tahoma" w:cs="Tahoma"/>
                <w:lang w:eastAsia="en-US"/>
              </w:rPr>
            </w:pPr>
          </w:p>
        </w:tc>
        <w:tc>
          <w:tcPr>
            <w:tcW w:w="1424" w:type="dxa"/>
            <w:tcBorders>
              <w:top w:val="single" w:sz="4" w:space="0" w:color="auto"/>
              <w:left w:val="single" w:sz="4" w:space="0" w:color="auto"/>
              <w:bottom w:val="single" w:sz="4" w:space="0" w:color="auto"/>
              <w:right w:val="single" w:sz="4" w:space="0" w:color="auto"/>
            </w:tcBorders>
            <w:vAlign w:val="center"/>
          </w:tcPr>
          <w:p w14:paraId="496F5A38" w14:textId="77777777" w:rsidR="00E768FC" w:rsidRDefault="00E768FC">
            <w:pPr>
              <w:autoSpaceDE w:val="0"/>
              <w:autoSpaceDN w:val="0"/>
              <w:adjustRightInd w:val="0"/>
              <w:spacing w:line="256" w:lineRule="auto"/>
              <w:jc w:val="center"/>
              <w:rPr>
                <w:rFonts w:ascii="Tahoma" w:hAnsi="Tahoma" w:cs="Tahoma"/>
                <w:lang w:eastAsia="en-US"/>
              </w:rPr>
            </w:pPr>
          </w:p>
        </w:tc>
        <w:tc>
          <w:tcPr>
            <w:tcW w:w="1510" w:type="dxa"/>
            <w:tcBorders>
              <w:top w:val="single" w:sz="4" w:space="0" w:color="auto"/>
              <w:left w:val="single" w:sz="4" w:space="0" w:color="auto"/>
              <w:bottom w:val="single" w:sz="4" w:space="0" w:color="auto"/>
              <w:right w:val="single" w:sz="4" w:space="0" w:color="auto"/>
            </w:tcBorders>
            <w:vAlign w:val="center"/>
            <w:hideMark/>
          </w:tcPr>
          <w:p w14:paraId="4FE4ED09" w14:textId="77777777" w:rsidR="00E768FC" w:rsidRDefault="00E768FC">
            <w:pPr>
              <w:spacing w:line="256" w:lineRule="auto"/>
              <w:jc w:val="center"/>
              <w:rPr>
                <w:lang w:eastAsia="en-US"/>
              </w:rPr>
            </w:pPr>
            <w:r>
              <w:rPr>
                <w:rFonts w:ascii="Tahoma" w:hAnsi="Tahoma" w:cs="Tahoma"/>
                <w:lang w:eastAsia="en-US"/>
              </w:rPr>
              <w:t>nie dotyczy</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C66522E" w14:textId="77777777" w:rsidR="00E768FC" w:rsidRDefault="00E768FC">
            <w:pPr>
              <w:spacing w:line="256" w:lineRule="auto"/>
              <w:jc w:val="center"/>
              <w:rPr>
                <w:lang w:eastAsia="en-US"/>
              </w:rPr>
            </w:pPr>
            <w:r>
              <w:rPr>
                <w:rFonts w:ascii="Tahoma" w:hAnsi="Tahoma" w:cs="Tahoma"/>
                <w:lang w:eastAsia="en-US"/>
              </w:rPr>
              <w:t>nie dotyczy</w:t>
            </w:r>
          </w:p>
        </w:tc>
      </w:tr>
      <w:tr w:rsidR="00E768FC" w14:paraId="29B8F7A9" w14:textId="77777777" w:rsidTr="00E768FC">
        <w:tc>
          <w:tcPr>
            <w:tcW w:w="1753" w:type="dxa"/>
            <w:tcBorders>
              <w:top w:val="single" w:sz="4" w:space="0" w:color="auto"/>
              <w:left w:val="single" w:sz="4" w:space="0" w:color="auto"/>
              <w:bottom w:val="single" w:sz="4" w:space="0" w:color="auto"/>
              <w:right w:val="single" w:sz="4" w:space="0" w:color="auto"/>
            </w:tcBorders>
            <w:hideMark/>
          </w:tcPr>
          <w:p w14:paraId="61827C00" w14:textId="77777777" w:rsidR="00E768FC" w:rsidRDefault="00E768FC">
            <w:pPr>
              <w:autoSpaceDE w:val="0"/>
              <w:autoSpaceDN w:val="0"/>
              <w:adjustRightInd w:val="0"/>
              <w:spacing w:line="256" w:lineRule="auto"/>
              <w:rPr>
                <w:rFonts w:ascii="Tahoma" w:hAnsi="Tahoma" w:cs="Tahoma"/>
                <w:lang w:eastAsia="en-US"/>
              </w:rPr>
            </w:pPr>
            <w:r>
              <w:rPr>
                <w:rFonts w:ascii="Tahoma" w:hAnsi="Tahoma" w:cs="Tahoma"/>
                <w:lang w:eastAsia="en-US"/>
              </w:rPr>
              <w:t>Przyczepy i naczepy</w:t>
            </w:r>
          </w:p>
        </w:tc>
        <w:tc>
          <w:tcPr>
            <w:tcW w:w="1242" w:type="dxa"/>
            <w:tcBorders>
              <w:top w:val="single" w:sz="4" w:space="0" w:color="auto"/>
              <w:left w:val="single" w:sz="4" w:space="0" w:color="auto"/>
              <w:bottom w:val="single" w:sz="4" w:space="0" w:color="auto"/>
              <w:right w:val="single" w:sz="4" w:space="0" w:color="auto"/>
            </w:tcBorders>
            <w:vAlign w:val="center"/>
          </w:tcPr>
          <w:p w14:paraId="65DBF892" w14:textId="77777777" w:rsidR="00E768FC" w:rsidRDefault="00E768FC">
            <w:pPr>
              <w:autoSpaceDE w:val="0"/>
              <w:autoSpaceDN w:val="0"/>
              <w:adjustRightInd w:val="0"/>
              <w:spacing w:line="256" w:lineRule="auto"/>
              <w:jc w:val="center"/>
              <w:rPr>
                <w:rFonts w:ascii="Tahoma" w:hAnsi="Tahoma" w:cs="Tahoma"/>
                <w:lang w:eastAsia="en-US"/>
              </w:rPr>
            </w:pPr>
          </w:p>
        </w:tc>
        <w:tc>
          <w:tcPr>
            <w:tcW w:w="1403" w:type="dxa"/>
            <w:tcBorders>
              <w:top w:val="single" w:sz="4" w:space="0" w:color="auto"/>
              <w:left w:val="single" w:sz="4" w:space="0" w:color="auto"/>
              <w:bottom w:val="single" w:sz="4" w:space="0" w:color="auto"/>
              <w:right w:val="single" w:sz="4" w:space="0" w:color="auto"/>
            </w:tcBorders>
            <w:vAlign w:val="center"/>
          </w:tcPr>
          <w:p w14:paraId="42DBDA72" w14:textId="77777777" w:rsidR="00E768FC" w:rsidRDefault="00E768FC">
            <w:pPr>
              <w:autoSpaceDE w:val="0"/>
              <w:autoSpaceDN w:val="0"/>
              <w:adjustRightInd w:val="0"/>
              <w:spacing w:line="256" w:lineRule="auto"/>
              <w:jc w:val="center"/>
              <w:rPr>
                <w:rFonts w:ascii="Tahoma" w:hAnsi="Tahoma" w:cs="Tahoma"/>
                <w:lang w:eastAsia="en-US"/>
              </w:rPr>
            </w:pPr>
          </w:p>
        </w:tc>
        <w:tc>
          <w:tcPr>
            <w:tcW w:w="1424" w:type="dxa"/>
            <w:tcBorders>
              <w:top w:val="single" w:sz="4" w:space="0" w:color="auto"/>
              <w:left w:val="single" w:sz="4" w:space="0" w:color="auto"/>
              <w:bottom w:val="single" w:sz="4" w:space="0" w:color="auto"/>
              <w:right w:val="single" w:sz="4" w:space="0" w:color="auto"/>
            </w:tcBorders>
            <w:vAlign w:val="center"/>
            <w:hideMark/>
          </w:tcPr>
          <w:p w14:paraId="0758265A" w14:textId="77777777" w:rsidR="00E768FC" w:rsidRDefault="00E768FC">
            <w:pPr>
              <w:autoSpaceDE w:val="0"/>
              <w:autoSpaceDN w:val="0"/>
              <w:adjustRightInd w:val="0"/>
              <w:spacing w:line="256" w:lineRule="auto"/>
              <w:jc w:val="center"/>
              <w:rPr>
                <w:rFonts w:ascii="Tahoma" w:hAnsi="Tahoma" w:cs="Tahoma"/>
                <w:lang w:eastAsia="en-US"/>
              </w:rPr>
            </w:pPr>
            <w:r>
              <w:rPr>
                <w:rFonts w:ascii="Tahoma" w:hAnsi="Tahoma" w:cs="Tahoma"/>
                <w:lang w:eastAsia="en-US"/>
              </w:rPr>
              <w:t>nie dotyczy</w:t>
            </w:r>
          </w:p>
        </w:tc>
        <w:tc>
          <w:tcPr>
            <w:tcW w:w="1510" w:type="dxa"/>
            <w:tcBorders>
              <w:top w:val="single" w:sz="4" w:space="0" w:color="auto"/>
              <w:left w:val="single" w:sz="4" w:space="0" w:color="auto"/>
              <w:bottom w:val="single" w:sz="4" w:space="0" w:color="auto"/>
              <w:right w:val="single" w:sz="4" w:space="0" w:color="auto"/>
            </w:tcBorders>
            <w:vAlign w:val="center"/>
            <w:hideMark/>
          </w:tcPr>
          <w:p w14:paraId="5BC4037D" w14:textId="77777777" w:rsidR="00E768FC" w:rsidRDefault="00E768FC">
            <w:pPr>
              <w:spacing w:line="256" w:lineRule="auto"/>
              <w:jc w:val="center"/>
              <w:rPr>
                <w:lang w:eastAsia="en-US"/>
              </w:rPr>
            </w:pPr>
            <w:r>
              <w:rPr>
                <w:rFonts w:ascii="Tahoma" w:hAnsi="Tahoma" w:cs="Tahoma"/>
                <w:lang w:eastAsia="en-US"/>
              </w:rPr>
              <w:t>nie dotyczy</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9C6C67A" w14:textId="77777777" w:rsidR="00E768FC" w:rsidRDefault="00E768FC">
            <w:pPr>
              <w:spacing w:line="256" w:lineRule="auto"/>
              <w:jc w:val="center"/>
              <w:rPr>
                <w:lang w:eastAsia="en-US"/>
              </w:rPr>
            </w:pPr>
            <w:r>
              <w:rPr>
                <w:rFonts w:ascii="Tahoma" w:hAnsi="Tahoma" w:cs="Tahoma"/>
                <w:lang w:eastAsia="en-US"/>
              </w:rPr>
              <w:t>nie dotyczy</w:t>
            </w:r>
          </w:p>
        </w:tc>
      </w:tr>
      <w:tr w:rsidR="00E768FC" w14:paraId="269545EB" w14:textId="77777777" w:rsidTr="00E768FC">
        <w:tc>
          <w:tcPr>
            <w:tcW w:w="1753" w:type="dxa"/>
            <w:tcBorders>
              <w:top w:val="single" w:sz="4" w:space="0" w:color="auto"/>
              <w:left w:val="single" w:sz="4" w:space="0" w:color="auto"/>
              <w:bottom w:val="single" w:sz="4" w:space="0" w:color="auto"/>
              <w:right w:val="single" w:sz="4" w:space="0" w:color="auto"/>
            </w:tcBorders>
            <w:hideMark/>
          </w:tcPr>
          <w:p w14:paraId="3801D0DB" w14:textId="77777777" w:rsidR="00E768FC" w:rsidRDefault="00E768FC">
            <w:pPr>
              <w:autoSpaceDE w:val="0"/>
              <w:autoSpaceDN w:val="0"/>
              <w:adjustRightInd w:val="0"/>
              <w:spacing w:line="256" w:lineRule="auto"/>
              <w:rPr>
                <w:rFonts w:ascii="Tahoma" w:hAnsi="Tahoma" w:cs="Tahoma"/>
                <w:lang w:eastAsia="en-US"/>
              </w:rPr>
            </w:pPr>
            <w:r>
              <w:rPr>
                <w:rFonts w:ascii="Tahoma" w:hAnsi="Tahoma" w:cs="Tahoma"/>
                <w:lang w:eastAsia="en-US"/>
              </w:rPr>
              <w:t>Ciągniki rolnicze</w:t>
            </w:r>
          </w:p>
        </w:tc>
        <w:tc>
          <w:tcPr>
            <w:tcW w:w="1242" w:type="dxa"/>
            <w:tcBorders>
              <w:top w:val="single" w:sz="4" w:space="0" w:color="auto"/>
              <w:left w:val="single" w:sz="4" w:space="0" w:color="auto"/>
              <w:bottom w:val="single" w:sz="4" w:space="0" w:color="auto"/>
              <w:right w:val="single" w:sz="4" w:space="0" w:color="auto"/>
            </w:tcBorders>
            <w:vAlign w:val="center"/>
          </w:tcPr>
          <w:p w14:paraId="38B63FD2" w14:textId="77777777" w:rsidR="00E768FC" w:rsidRDefault="00E768FC">
            <w:pPr>
              <w:autoSpaceDE w:val="0"/>
              <w:autoSpaceDN w:val="0"/>
              <w:adjustRightInd w:val="0"/>
              <w:spacing w:line="256" w:lineRule="auto"/>
              <w:jc w:val="center"/>
              <w:rPr>
                <w:rFonts w:ascii="Tahoma" w:hAnsi="Tahoma" w:cs="Tahoma"/>
                <w:lang w:eastAsia="en-US"/>
              </w:rPr>
            </w:pPr>
          </w:p>
        </w:tc>
        <w:tc>
          <w:tcPr>
            <w:tcW w:w="1403" w:type="dxa"/>
            <w:tcBorders>
              <w:top w:val="single" w:sz="4" w:space="0" w:color="auto"/>
              <w:left w:val="single" w:sz="4" w:space="0" w:color="auto"/>
              <w:bottom w:val="single" w:sz="4" w:space="0" w:color="auto"/>
              <w:right w:val="single" w:sz="4" w:space="0" w:color="auto"/>
            </w:tcBorders>
            <w:vAlign w:val="center"/>
          </w:tcPr>
          <w:p w14:paraId="42BB2219" w14:textId="77777777" w:rsidR="00E768FC" w:rsidRDefault="00E768FC">
            <w:pPr>
              <w:autoSpaceDE w:val="0"/>
              <w:autoSpaceDN w:val="0"/>
              <w:adjustRightInd w:val="0"/>
              <w:spacing w:line="256" w:lineRule="auto"/>
              <w:jc w:val="center"/>
              <w:rPr>
                <w:rFonts w:ascii="Tahoma" w:hAnsi="Tahoma" w:cs="Tahoma"/>
                <w:lang w:eastAsia="en-US"/>
              </w:rPr>
            </w:pPr>
          </w:p>
        </w:tc>
        <w:tc>
          <w:tcPr>
            <w:tcW w:w="1424" w:type="dxa"/>
            <w:tcBorders>
              <w:top w:val="single" w:sz="4" w:space="0" w:color="auto"/>
              <w:left w:val="single" w:sz="4" w:space="0" w:color="auto"/>
              <w:bottom w:val="single" w:sz="4" w:space="0" w:color="auto"/>
              <w:right w:val="single" w:sz="4" w:space="0" w:color="auto"/>
            </w:tcBorders>
            <w:vAlign w:val="center"/>
          </w:tcPr>
          <w:p w14:paraId="2017E583" w14:textId="77777777" w:rsidR="00E768FC" w:rsidRDefault="00E768FC">
            <w:pPr>
              <w:autoSpaceDE w:val="0"/>
              <w:autoSpaceDN w:val="0"/>
              <w:adjustRightInd w:val="0"/>
              <w:spacing w:line="256" w:lineRule="auto"/>
              <w:jc w:val="center"/>
              <w:rPr>
                <w:rFonts w:ascii="Tahoma" w:hAnsi="Tahoma" w:cs="Tahoma"/>
                <w:lang w:eastAsia="en-US"/>
              </w:rPr>
            </w:pPr>
          </w:p>
        </w:tc>
        <w:tc>
          <w:tcPr>
            <w:tcW w:w="1510" w:type="dxa"/>
            <w:tcBorders>
              <w:top w:val="single" w:sz="4" w:space="0" w:color="auto"/>
              <w:left w:val="single" w:sz="4" w:space="0" w:color="auto"/>
              <w:bottom w:val="single" w:sz="4" w:space="0" w:color="auto"/>
              <w:right w:val="single" w:sz="4" w:space="0" w:color="auto"/>
            </w:tcBorders>
            <w:vAlign w:val="center"/>
            <w:hideMark/>
          </w:tcPr>
          <w:p w14:paraId="4FCC908E" w14:textId="77777777" w:rsidR="00E768FC" w:rsidRDefault="00E768FC">
            <w:pPr>
              <w:spacing w:line="256" w:lineRule="auto"/>
              <w:jc w:val="center"/>
              <w:rPr>
                <w:lang w:eastAsia="en-US"/>
              </w:rPr>
            </w:pPr>
            <w:r>
              <w:rPr>
                <w:rFonts w:ascii="Tahoma" w:hAnsi="Tahoma" w:cs="Tahoma"/>
                <w:lang w:eastAsia="en-US"/>
              </w:rPr>
              <w:t>nie dotyczy</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5D279BD" w14:textId="77777777" w:rsidR="00E768FC" w:rsidRDefault="00E768FC">
            <w:pPr>
              <w:spacing w:line="256" w:lineRule="auto"/>
              <w:jc w:val="center"/>
              <w:rPr>
                <w:lang w:eastAsia="en-US"/>
              </w:rPr>
            </w:pPr>
            <w:r>
              <w:rPr>
                <w:rFonts w:ascii="Tahoma" w:hAnsi="Tahoma" w:cs="Tahoma"/>
                <w:lang w:eastAsia="en-US"/>
              </w:rPr>
              <w:t>nie dotyczy</w:t>
            </w:r>
          </w:p>
        </w:tc>
      </w:tr>
      <w:tr w:rsidR="00E768FC" w14:paraId="445975B0" w14:textId="77777777" w:rsidTr="00E768FC">
        <w:tc>
          <w:tcPr>
            <w:tcW w:w="1753" w:type="dxa"/>
            <w:tcBorders>
              <w:top w:val="single" w:sz="4" w:space="0" w:color="auto"/>
              <w:left w:val="single" w:sz="4" w:space="0" w:color="auto"/>
              <w:bottom w:val="single" w:sz="4" w:space="0" w:color="auto"/>
              <w:right w:val="single" w:sz="4" w:space="0" w:color="auto"/>
            </w:tcBorders>
            <w:hideMark/>
          </w:tcPr>
          <w:p w14:paraId="47A7FE65" w14:textId="77777777" w:rsidR="00E768FC" w:rsidRDefault="00E768FC">
            <w:pPr>
              <w:autoSpaceDE w:val="0"/>
              <w:autoSpaceDN w:val="0"/>
              <w:adjustRightInd w:val="0"/>
              <w:spacing w:line="256" w:lineRule="auto"/>
              <w:rPr>
                <w:rFonts w:ascii="Tahoma" w:hAnsi="Tahoma" w:cs="Tahoma"/>
                <w:lang w:eastAsia="en-US"/>
              </w:rPr>
            </w:pPr>
            <w:r>
              <w:rPr>
                <w:rFonts w:ascii="Tahoma" w:hAnsi="Tahoma" w:cs="Tahoma"/>
                <w:lang w:eastAsia="en-US"/>
              </w:rPr>
              <w:t>Pojazdy samochodowe inne</w:t>
            </w:r>
          </w:p>
        </w:tc>
        <w:tc>
          <w:tcPr>
            <w:tcW w:w="1242" w:type="dxa"/>
            <w:tcBorders>
              <w:top w:val="single" w:sz="4" w:space="0" w:color="auto"/>
              <w:left w:val="single" w:sz="4" w:space="0" w:color="auto"/>
              <w:bottom w:val="single" w:sz="4" w:space="0" w:color="auto"/>
              <w:right w:val="single" w:sz="4" w:space="0" w:color="auto"/>
            </w:tcBorders>
            <w:vAlign w:val="center"/>
          </w:tcPr>
          <w:p w14:paraId="12D7411C" w14:textId="77777777" w:rsidR="00E768FC" w:rsidRDefault="00E768FC">
            <w:pPr>
              <w:autoSpaceDE w:val="0"/>
              <w:autoSpaceDN w:val="0"/>
              <w:adjustRightInd w:val="0"/>
              <w:spacing w:line="256" w:lineRule="auto"/>
              <w:jc w:val="center"/>
              <w:rPr>
                <w:rFonts w:ascii="Tahoma" w:hAnsi="Tahoma" w:cs="Tahoma"/>
                <w:lang w:eastAsia="en-US"/>
              </w:rPr>
            </w:pPr>
          </w:p>
        </w:tc>
        <w:tc>
          <w:tcPr>
            <w:tcW w:w="1403" w:type="dxa"/>
            <w:tcBorders>
              <w:top w:val="single" w:sz="4" w:space="0" w:color="auto"/>
              <w:left w:val="single" w:sz="4" w:space="0" w:color="auto"/>
              <w:bottom w:val="single" w:sz="4" w:space="0" w:color="auto"/>
              <w:right w:val="single" w:sz="4" w:space="0" w:color="auto"/>
            </w:tcBorders>
            <w:vAlign w:val="center"/>
          </w:tcPr>
          <w:p w14:paraId="66E98F89" w14:textId="77777777" w:rsidR="00E768FC" w:rsidRDefault="00E768FC">
            <w:pPr>
              <w:autoSpaceDE w:val="0"/>
              <w:autoSpaceDN w:val="0"/>
              <w:adjustRightInd w:val="0"/>
              <w:spacing w:line="256" w:lineRule="auto"/>
              <w:jc w:val="center"/>
              <w:rPr>
                <w:rFonts w:ascii="Tahoma" w:hAnsi="Tahoma" w:cs="Tahoma"/>
                <w:lang w:eastAsia="en-US"/>
              </w:rPr>
            </w:pPr>
          </w:p>
        </w:tc>
        <w:tc>
          <w:tcPr>
            <w:tcW w:w="1424" w:type="dxa"/>
            <w:tcBorders>
              <w:top w:val="single" w:sz="4" w:space="0" w:color="auto"/>
              <w:left w:val="single" w:sz="4" w:space="0" w:color="auto"/>
              <w:bottom w:val="single" w:sz="4" w:space="0" w:color="auto"/>
              <w:right w:val="single" w:sz="4" w:space="0" w:color="auto"/>
            </w:tcBorders>
            <w:vAlign w:val="center"/>
          </w:tcPr>
          <w:p w14:paraId="293455BC" w14:textId="77777777" w:rsidR="00E768FC" w:rsidRDefault="00E768FC">
            <w:pPr>
              <w:autoSpaceDE w:val="0"/>
              <w:autoSpaceDN w:val="0"/>
              <w:adjustRightInd w:val="0"/>
              <w:spacing w:line="256" w:lineRule="auto"/>
              <w:jc w:val="center"/>
              <w:rPr>
                <w:rFonts w:ascii="Tahoma" w:hAnsi="Tahoma" w:cs="Tahoma"/>
                <w:lang w:eastAsia="en-US"/>
              </w:rPr>
            </w:pPr>
          </w:p>
        </w:tc>
        <w:tc>
          <w:tcPr>
            <w:tcW w:w="1510" w:type="dxa"/>
            <w:tcBorders>
              <w:top w:val="single" w:sz="4" w:space="0" w:color="auto"/>
              <w:left w:val="single" w:sz="4" w:space="0" w:color="auto"/>
              <w:bottom w:val="single" w:sz="4" w:space="0" w:color="auto"/>
              <w:right w:val="single" w:sz="4" w:space="0" w:color="auto"/>
            </w:tcBorders>
            <w:vAlign w:val="center"/>
            <w:hideMark/>
          </w:tcPr>
          <w:p w14:paraId="57C9D467" w14:textId="77777777" w:rsidR="00E768FC" w:rsidRDefault="00E768FC">
            <w:pPr>
              <w:spacing w:line="256" w:lineRule="auto"/>
              <w:jc w:val="center"/>
              <w:rPr>
                <w:lang w:eastAsia="en-US"/>
              </w:rPr>
            </w:pPr>
            <w:r>
              <w:rPr>
                <w:rFonts w:ascii="Tahoma" w:hAnsi="Tahoma" w:cs="Tahoma"/>
                <w:lang w:eastAsia="en-US"/>
              </w:rPr>
              <w:t>nie dotyczy</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4E65BB7" w14:textId="77777777" w:rsidR="00E768FC" w:rsidRDefault="00E768FC">
            <w:pPr>
              <w:spacing w:line="256" w:lineRule="auto"/>
              <w:jc w:val="center"/>
              <w:rPr>
                <w:lang w:eastAsia="en-US"/>
              </w:rPr>
            </w:pPr>
            <w:r>
              <w:rPr>
                <w:rFonts w:ascii="Tahoma" w:hAnsi="Tahoma" w:cs="Tahoma"/>
                <w:lang w:eastAsia="en-US"/>
              </w:rPr>
              <w:t>nie dotyczy</w:t>
            </w:r>
          </w:p>
        </w:tc>
      </w:tr>
      <w:tr w:rsidR="00E768FC" w14:paraId="77210A10" w14:textId="77777777" w:rsidTr="00E768FC">
        <w:tc>
          <w:tcPr>
            <w:tcW w:w="1753" w:type="dxa"/>
            <w:tcBorders>
              <w:top w:val="single" w:sz="4" w:space="0" w:color="auto"/>
              <w:left w:val="single" w:sz="4" w:space="0" w:color="auto"/>
              <w:bottom w:val="single" w:sz="4" w:space="0" w:color="auto"/>
              <w:right w:val="single" w:sz="4" w:space="0" w:color="auto"/>
            </w:tcBorders>
            <w:hideMark/>
          </w:tcPr>
          <w:p w14:paraId="3704C4AB" w14:textId="77777777" w:rsidR="00E768FC" w:rsidRDefault="00E768FC">
            <w:pPr>
              <w:autoSpaceDE w:val="0"/>
              <w:autoSpaceDN w:val="0"/>
              <w:adjustRightInd w:val="0"/>
              <w:spacing w:line="256" w:lineRule="auto"/>
              <w:rPr>
                <w:rFonts w:ascii="Tahoma" w:hAnsi="Tahoma" w:cs="Tahoma"/>
                <w:lang w:eastAsia="en-US"/>
              </w:rPr>
            </w:pPr>
            <w:r>
              <w:rPr>
                <w:rFonts w:ascii="Tahoma" w:hAnsi="Tahoma" w:cs="Tahoma"/>
                <w:lang w:eastAsia="en-US"/>
              </w:rPr>
              <w:t>Pojazdy wolnobieżne</w:t>
            </w:r>
          </w:p>
        </w:tc>
        <w:tc>
          <w:tcPr>
            <w:tcW w:w="1242" w:type="dxa"/>
            <w:tcBorders>
              <w:top w:val="single" w:sz="4" w:space="0" w:color="auto"/>
              <w:left w:val="single" w:sz="4" w:space="0" w:color="auto"/>
              <w:bottom w:val="single" w:sz="4" w:space="0" w:color="auto"/>
              <w:right w:val="single" w:sz="4" w:space="0" w:color="auto"/>
            </w:tcBorders>
            <w:vAlign w:val="center"/>
          </w:tcPr>
          <w:p w14:paraId="4CF9A4E5" w14:textId="77777777" w:rsidR="00E768FC" w:rsidRDefault="00E768FC">
            <w:pPr>
              <w:autoSpaceDE w:val="0"/>
              <w:autoSpaceDN w:val="0"/>
              <w:adjustRightInd w:val="0"/>
              <w:spacing w:line="256" w:lineRule="auto"/>
              <w:jc w:val="center"/>
              <w:rPr>
                <w:rFonts w:ascii="Tahoma" w:hAnsi="Tahoma" w:cs="Tahoma"/>
                <w:lang w:eastAsia="en-US"/>
              </w:rPr>
            </w:pPr>
          </w:p>
        </w:tc>
        <w:tc>
          <w:tcPr>
            <w:tcW w:w="1403" w:type="dxa"/>
            <w:tcBorders>
              <w:top w:val="single" w:sz="4" w:space="0" w:color="auto"/>
              <w:left w:val="single" w:sz="4" w:space="0" w:color="auto"/>
              <w:bottom w:val="single" w:sz="4" w:space="0" w:color="auto"/>
              <w:right w:val="single" w:sz="4" w:space="0" w:color="auto"/>
            </w:tcBorders>
            <w:vAlign w:val="center"/>
          </w:tcPr>
          <w:p w14:paraId="2037B7B1" w14:textId="77777777" w:rsidR="00E768FC" w:rsidRDefault="00E768FC">
            <w:pPr>
              <w:autoSpaceDE w:val="0"/>
              <w:autoSpaceDN w:val="0"/>
              <w:adjustRightInd w:val="0"/>
              <w:spacing w:line="256" w:lineRule="auto"/>
              <w:jc w:val="center"/>
              <w:rPr>
                <w:rFonts w:ascii="Tahoma" w:hAnsi="Tahoma" w:cs="Tahoma"/>
                <w:lang w:eastAsia="en-US"/>
              </w:rPr>
            </w:pPr>
          </w:p>
        </w:tc>
        <w:tc>
          <w:tcPr>
            <w:tcW w:w="1424" w:type="dxa"/>
            <w:tcBorders>
              <w:top w:val="single" w:sz="4" w:space="0" w:color="auto"/>
              <w:left w:val="single" w:sz="4" w:space="0" w:color="auto"/>
              <w:bottom w:val="single" w:sz="4" w:space="0" w:color="auto"/>
              <w:right w:val="single" w:sz="4" w:space="0" w:color="auto"/>
            </w:tcBorders>
            <w:vAlign w:val="center"/>
          </w:tcPr>
          <w:p w14:paraId="148EB441" w14:textId="77777777" w:rsidR="00E768FC" w:rsidRDefault="00E768FC">
            <w:pPr>
              <w:autoSpaceDE w:val="0"/>
              <w:autoSpaceDN w:val="0"/>
              <w:adjustRightInd w:val="0"/>
              <w:spacing w:line="256" w:lineRule="auto"/>
              <w:jc w:val="center"/>
              <w:rPr>
                <w:rFonts w:ascii="Tahoma" w:hAnsi="Tahoma" w:cs="Tahoma"/>
                <w:lang w:eastAsia="en-US"/>
              </w:rPr>
            </w:pPr>
          </w:p>
        </w:tc>
        <w:tc>
          <w:tcPr>
            <w:tcW w:w="1510" w:type="dxa"/>
            <w:tcBorders>
              <w:top w:val="single" w:sz="4" w:space="0" w:color="auto"/>
              <w:left w:val="single" w:sz="4" w:space="0" w:color="auto"/>
              <w:bottom w:val="single" w:sz="4" w:space="0" w:color="auto"/>
              <w:right w:val="single" w:sz="4" w:space="0" w:color="auto"/>
            </w:tcBorders>
            <w:vAlign w:val="center"/>
            <w:hideMark/>
          </w:tcPr>
          <w:p w14:paraId="41A5E8DF" w14:textId="77777777" w:rsidR="00E768FC" w:rsidRDefault="00E768FC">
            <w:pPr>
              <w:spacing w:line="256" w:lineRule="auto"/>
              <w:jc w:val="center"/>
              <w:rPr>
                <w:lang w:eastAsia="en-US"/>
              </w:rPr>
            </w:pPr>
            <w:r>
              <w:rPr>
                <w:rFonts w:ascii="Tahoma" w:hAnsi="Tahoma" w:cs="Tahoma"/>
                <w:lang w:eastAsia="en-US"/>
              </w:rPr>
              <w:t>nie dotyczy</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4E382E3" w14:textId="77777777" w:rsidR="00E768FC" w:rsidRDefault="00E768FC">
            <w:pPr>
              <w:spacing w:line="256" w:lineRule="auto"/>
              <w:jc w:val="center"/>
              <w:rPr>
                <w:lang w:eastAsia="en-US"/>
              </w:rPr>
            </w:pPr>
            <w:r>
              <w:rPr>
                <w:rFonts w:ascii="Tahoma" w:hAnsi="Tahoma" w:cs="Tahoma"/>
                <w:lang w:eastAsia="en-US"/>
              </w:rPr>
              <w:t>nie dotyczy</w:t>
            </w:r>
          </w:p>
        </w:tc>
      </w:tr>
    </w:tbl>
    <w:p w14:paraId="5EA06826" w14:textId="77777777" w:rsidR="008E7C29" w:rsidRDefault="008E7C29" w:rsidP="00E768FC">
      <w:pPr>
        <w:jc w:val="center"/>
        <w:rPr>
          <w:ins w:id="236" w:author="Jan Turski" w:date="2020-10-09T15:07:00Z"/>
          <w:rFonts w:ascii="Tahoma" w:hAnsi="Tahoma" w:cs="Tahoma"/>
        </w:rPr>
      </w:pPr>
    </w:p>
    <w:p w14:paraId="498C1294" w14:textId="6833FCB7" w:rsidR="00E768FC" w:rsidRDefault="00E768FC" w:rsidP="00E768FC">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w:t>
      </w:r>
      <w:del w:id="237" w:author="Jan Turski" w:date="2020-10-09T15:07:00Z">
        <w:r w:rsidRPr="007458AF" w:rsidDel="008E7C29">
          <w:rPr>
            <w:rFonts w:ascii="Tahoma" w:hAnsi="Tahoma" w:cs="Tahoma"/>
          </w:rPr>
          <w:delText>1</w:delText>
        </w:r>
        <w:r w:rsidDel="008E7C29">
          <w:rPr>
            <w:rFonts w:ascii="Tahoma" w:hAnsi="Tahoma" w:cs="Tahoma"/>
          </w:rPr>
          <w:delText>5</w:delText>
        </w:r>
      </w:del>
      <w:ins w:id="238" w:author="Jan Turski" w:date="2020-10-09T15:07:00Z">
        <w:r w:rsidR="008E7C29" w:rsidRPr="007458AF">
          <w:rPr>
            <w:rFonts w:ascii="Tahoma" w:hAnsi="Tahoma" w:cs="Tahoma"/>
          </w:rPr>
          <w:t>1</w:t>
        </w:r>
        <w:r w:rsidR="008E7C29">
          <w:rPr>
            <w:rFonts w:ascii="Tahoma" w:hAnsi="Tahoma" w:cs="Tahoma"/>
          </w:rPr>
          <w:t>6</w:t>
        </w:r>
      </w:ins>
    </w:p>
    <w:p w14:paraId="1DB1A0E4" w14:textId="77777777" w:rsidR="00182B25" w:rsidRPr="007458AF" w:rsidRDefault="00182B25" w:rsidP="00182B25">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w:t>
      </w:r>
      <w:proofErr w:type="spellStart"/>
      <w:r w:rsidRPr="007458AF">
        <w:rPr>
          <w:rFonts w:ascii="Tahoma" w:hAnsi="Tahoma" w:cs="Tahoma"/>
          <w:sz w:val="20"/>
          <w:szCs w:val="20"/>
        </w:rPr>
        <w:t>ych</w:t>
      </w:r>
      <w:proofErr w:type="spellEnd"/>
      <w:r w:rsidRPr="007458AF">
        <w:rPr>
          <w:rFonts w:ascii="Tahoma" w:hAnsi="Tahoma" w:cs="Tahoma"/>
          <w:sz w:val="20"/>
          <w:szCs w:val="20"/>
        </w:rPr>
        <w:t xml:space="preserve"> przez Wykonawcę do współpracy z Zamawiającym w okresie realizacji Zamówienia w zakresie czynności administracyjnych związanych z bieżącą obsługą (np. </w:t>
      </w:r>
      <w:r w:rsidRPr="007458AF">
        <w:rPr>
          <w:rFonts w:ascii="Tahoma" w:hAnsi="Tahoma" w:cs="Tahoma"/>
          <w:sz w:val="20"/>
          <w:szCs w:val="20"/>
        </w:rPr>
        <w:lastRenderedPageBreak/>
        <w:t>wystawianie dokumentów ubezpieczenia, wyjaśnianie płatności składek, przygotowywanie zaświadczeń):</w:t>
      </w:r>
    </w:p>
    <w:p w14:paraId="42761E99" w14:textId="77777777" w:rsidR="00182B25" w:rsidRPr="0067525B" w:rsidRDefault="00182B25" w:rsidP="00182B25">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Imię i nazwisko: </w:t>
      </w:r>
      <w:r w:rsidRPr="0067525B">
        <w:rPr>
          <w:rFonts w:ascii="Tahoma" w:hAnsi="Tahoma" w:cs="Tahoma"/>
          <w:sz w:val="20"/>
          <w:szCs w:val="20"/>
        </w:rPr>
        <w:t>……………………</w:t>
      </w:r>
    </w:p>
    <w:p w14:paraId="4880B045" w14:textId="77777777" w:rsidR="00182B25" w:rsidRPr="0067525B" w:rsidRDefault="00182B25" w:rsidP="00182B2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0BF714FF" w14:textId="77777777" w:rsidR="00182B25" w:rsidRPr="0067525B" w:rsidRDefault="00182B25" w:rsidP="00182B2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20ED2A85" w14:textId="77777777" w:rsidR="00182B25" w:rsidRPr="0067525B" w:rsidRDefault="00182B25" w:rsidP="00182B25">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w:t>
      </w:r>
      <w:proofErr w:type="spellStart"/>
      <w:r w:rsidRPr="0067525B">
        <w:rPr>
          <w:rFonts w:ascii="Tahoma" w:hAnsi="Tahoma" w:cs="Tahoma"/>
          <w:sz w:val="20"/>
          <w:szCs w:val="20"/>
        </w:rPr>
        <w:t>ych</w:t>
      </w:r>
      <w:proofErr w:type="spellEnd"/>
      <w:r w:rsidRPr="0067525B">
        <w:rPr>
          <w:rFonts w:ascii="Tahoma" w:hAnsi="Tahoma" w:cs="Tahoma"/>
          <w:sz w:val="20"/>
          <w:szCs w:val="20"/>
        </w:rPr>
        <w:t xml:space="preserve"> przez Wykonawcę do współpracy z Zamawiającym w okresie realizacji Zamówienia w zakresie nadzoru procesu obsługi i likwidacji szkód:</w:t>
      </w:r>
    </w:p>
    <w:p w14:paraId="4584E66A" w14:textId="77777777" w:rsidR="00182B25" w:rsidRPr="0067525B" w:rsidRDefault="00182B25" w:rsidP="00182B2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16884FE5" w14:textId="77777777" w:rsidR="00182B25" w:rsidRPr="0067525B" w:rsidRDefault="00182B25" w:rsidP="00182B2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066DC070" w14:textId="77777777" w:rsidR="00182B25" w:rsidRPr="0067525B" w:rsidRDefault="00182B25" w:rsidP="00182B2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3B7C3DAA" w14:textId="77777777" w:rsidR="00182B25" w:rsidRPr="0067525B" w:rsidRDefault="00182B25" w:rsidP="009F4782">
      <w:pPr>
        <w:pStyle w:val="Akapitzlist"/>
        <w:numPr>
          <w:ilvl w:val="0"/>
          <w:numId w:val="28"/>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 xml:space="preserve">W przypadku zmiany osób wskazanych ust. 1 lub ust. 2 lub ich danych kontaktowych Wykonawca zobowiązanych jest do poinformowania </w:t>
      </w:r>
      <w:r w:rsidR="00DD677B">
        <w:rPr>
          <w:rFonts w:ascii="Tahoma" w:hAnsi="Tahoma" w:cs="Tahoma"/>
          <w:sz w:val="20"/>
          <w:szCs w:val="20"/>
        </w:rPr>
        <w:t xml:space="preserve">pisemnie </w:t>
      </w:r>
      <w:r w:rsidRPr="0067525B">
        <w:rPr>
          <w:rFonts w:ascii="Tahoma" w:hAnsi="Tahoma" w:cs="Tahoma"/>
          <w:sz w:val="20"/>
          <w:szCs w:val="20"/>
        </w:rPr>
        <w:t xml:space="preserve">Zamawiającego o tej zmianie w terminie </w:t>
      </w:r>
      <w:r w:rsidR="00DD677B">
        <w:rPr>
          <w:rFonts w:ascii="Tahoma" w:hAnsi="Tahoma" w:cs="Tahoma"/>
          <w:sz w:val="20"/>
          <w:szCs w:val="20"/>
        </w:rPr>
        <w:t xml:space="preserve">do </w:t>
      </w:r>
      <w:r w:rsidRPr="0067525B">
        <w:rPr>
          <w:rFonts w:ascii="Tahoma" w:hAnsi="Tahoma" w:cs="Tahoma"/>
          <w:sz w:val="20"/>
          <w:szCs w:val="20"/>
        </w:rPr>
        <w:t xml:space="preserve">14 dni </w:t>
      </w:r>
      <w:r w:rsidR="00DD677B">
        <w:rPr>
          <w:rFonts w:ascii="Tahoma" w:hAnsi="Tahoma" w:cs="Tahoma"/>
          <w:sz w:val="20"/>
          <w:szCs w:val="20"/>
        </w:rPr>
        <w:t xml:space="preserve">kalendarzowych </w:t>
      </w:r>
      <w:r w:rsidRPr="0067525B">
        <w:rPr>
          <w:rFonts w:ascii="Tahoma" w:hAnsi="Tahoma" w:cs="Tahoma"/>
          <w:sz w:val="20"/>
          <w:szCs w:val="20"/>
        </w:rPr>
        <w:t>od tej zmiany.</w:t>
      </w:r>
    </w:p>
    <w:p w14:paraId="28566658" w14:textId="77777777" w:rsidR="00182B25" w:rsidRPr="0067525B" w:rsidRDefault="00182B25" w:rsidP="009F4782">
      <w:pPr>
        <w:pStyle w:val="Akapitzlist"/>
        <w:numPr>
          <w:ilvl w:val="0"/>
          <w:numId w:val="28"/>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Zmiana, o której mowa w ust. 3 nie wymaga aneksu do umowy.</w:t>
      </w:r>
    </w:p>
    <w:p w14:paraId="15A111AB" w14:textId="77777777" w:rsidR="00182B25" w:rsidRPr="0067525B" w:rsidRDefault="00182B25" w:rsidP="00182B25">
      <w:pPr>
        <w:jc w:val="center"/>
        <w:rPr>
          <w:rFonts w:ascii="Tahoma" w:hAnsi="Tahoma" w:cs="Tahoma"/>
        </w:rPr>
      </w:pPr>
    </w:p>
    <w:p w14:paraId="1E6F9EC7" w14:textId="77777777" w:rsidR="00950A45" w:rsidRDefault="00950A45" w:rsidP="00182B25">
      <w:pPr>
        <w:jc w:val="center"/>
        <w:rPr>
          <w:ins w:id="239" w:author="Jan Turski" w:date="2020-10-09T15:10:00Z"/>
          <w:rFonts w:ascii="Tahoma" w:hAnsi="Tahoma" w:cs="Tahoma"/>
        </w:rPr>
      </w:pPr>
    </w:p>
    <w:p w14:paraId="5F2F7C79" w14:textId="5C17F71B" w:rsidR="00182B25" w:rsidRPr="0067525B" w:rsidRDefault="00E768FC" w:rsidP="00182B25">
      <w:pPr>
        <w:jc w:val="center"/>
        <w:rPr>
          <w:rFonts w:ascii="Tahoma" w:hAnsi="Tahoma" w:cs="Tahoma"/>
        </w:rPr>
      </w:pPr>
      <w:r>
        <w:rPr>
          <w:rFonts w:ascii="Tahoma" w:hAnsi="Tahoma" w:cs="Tahoma"/>
        </w:rPr>
        <w:t xml:space="preserve">§ </w:t>
      </w:r>
      <w:del w:id="240" w:author="Jan Turski" w:date="2020-10-09T15:07:00Z">
        <w:r w:rsidDel="008E7C29">
          <w:rPr>
            <w:rFonts w:ascii="Tahoma" w:hAnsi="Tahoma" w:cs="Tahoma"/>
          </w:rPr>
          <w:delText>16</w:delText>
        </w:r>
      </w:del>
      <w:ins w:id="241" w:author="Jan Turski" w:date="2020-10-09T15:07:00Z">
        <w:r w:rsidR="008E7C29">
          <w:rPr>
            <w:rFonts w:ascii="Tahoma" w:hAnsi="Tahoma" w:cs="Tahoma"/>
          </w:rPr>
          <w:t>17</w:t>
        </w:r>
      </w:ins>
    </w:p>
    <w:p w14:paraId="3BC7265E" w14:textId="77777777" w:rsidR="00182B25" w:rsidRDefault="00182B25" w:rsidP="00182B25">
      <w:pPr>
        <w:jc w:val="both"/>
        <w:rPr>
          <w:rFonts w:ascii="Tahoma" w:hAnsi="Tahoma" w:cs="Tahoma"/>
        </w:rPr>
      </w:pPr>
      <w:r w:rsidRPr="0067525B">
        <w:rPr>
          <w:rFonts w:ascii="Tahoma" w:hAnsi="Tahoma" w:cs="Tahoma"/>
        </w:rPr>
        <w:t>Integralną częścią niniejszej umowy jest program ubezpieczenia mienia i odpowi</w:t>
      </w:r>
      <w:r w:rsidR="009F4782">
        <w:rPr>
          <w:rFonts w:ascii="Tahoma" w:hAnsi="Tahoma" w:cs="Tahoma"/>
        </w:rPr>
        <w:t>edzialności Zamawiającego</w:t>
      </w:r>
      <w:r w:rsidR="00DD677B">
        <w:rPr>
          <w:rFonts w:ascii="Tahoma" w:hAnsi="Tahoma" w:cs="Tahoma"/>
        </w:rPr>
        <w:t>, zgodny z częścią IV SIWZ – Szczegółowy Opis Przedmiotu Zamówienia i ofertą Wykonawcy wraz</w:t>
      </w:r>
      <w:r w:rsidR="009F4782">
        <w:rPr>
          <w:rFonts w:ascii="Tahoma" w:hAnsi="Tahoma" w:cs="Tahoma"/>
        </w:rPr>
        <w:t xml:space="preserve"> </w:t>
      </w:r>
      <w:r w:rsidRPr="0067525B">
        <w:rPr>
          <w:rFonts w:ascii="Tahoma" w:hAnsi="Tahoma" w:cs="Tahoma"/>
        </w:rPr>
        <w:t>z wykazem ubezpieczonych, stanowiące załącznik nr 1 do niniejszej</w:t>
      </w:r>
      <w:r w:rsidRPr="007D791F">
        <w:rPr>
          <w:rFonts w:ascii="Tahoma" w:hAnsi="Tahoma" w:cs="Tahoma"/>
        </w:rPr>
        <w:t xml:space="preserve"> umowy.</w:t>
      </w:r>
    </w:p>
    <w:p w14:paraId="6217BA04" w14:textId="1DABFF92" w:rsidR="00182B25" w:rsidRDefault="00182B25" w:rsidP="00182B25">
      <w:pPr>
        <w:jc w:val="center"/>
        <w:rPr>
          <w:ins w:id="242" w:author="Jan Turski" w:date="2020-10-09T15:16:00Z"/>
          <w:rFonts w:ascii="Tahoma" w:hAnsi="Tahoma" w:cs="Tahoma"/>
        </w:rPr>
      </w:pPr>
    </w:p>
    <w:p w14:paraId="232CDB26" w14:textId="77777777" w:rsidR="00950A45" w:rsidRPr="007D791F" w:rsidRDefault="00950A45" w:rsidP="00950A45">
      <w:pPr>
        <w:jc w:val="center"/>
        <w:rPr>
          <w:ins w:id="243" w:author="Jan Turski" w:date="2020-10-09T15:16:00Z"/>
          <w:rFonts w:ascii="Tahoma" w:hAnsi="Tahoma" w:cs="Tahoma"/>
        </w:rPr>
      </w:pPr>
      <w:ins w:id="244" w:author="Jan Turski" w:date="2020-10-09T15:16:00Z">
        <w:r w:rsidRPr="007D791F">
          <w:rPr>
            <w:rFonts w:ascii="Tahoma" w:hAnsi="Tahoma" w:cs="Tahoma"/>
          </w:rPr>
          <w:sym w:font="Times New Roman" w:char="00A7"/>
        </w:r>
        <w:r w:rsidRPr="007D791F">
          <w:rPr>
            <w:rFonts w:ascii="Tahoma" w:hAnsi="Tahoma" w:cs="Tahoma"/>
          </w:rPr>
          <w:t xml:space="preserve"> 1</w:t>
        </w:r>
        <w:r>
          <w:rPr>
            <w:rFonts w:ascii="Tahoma" w:hAnsi="Tahoma" w:cs="Tahoma"/>
          </w:rPr>
          <w:t>8</w:t>
        </w:r>
      </w:ins>
    </w:p>
    <w:p w14:paraId="0AE013FB" w14:textId="77777777" w:rsidR="00950A45" w:rsidRPr="007D791F" w:rsidRDefault="00950A45" w:rsidP="00950A45">
      <w:pPr>
        <w:jc w:val="both"/>
        <w:rPr>
          <w:ins w:id="245" w:author="Jan Turski" w:date="2020-10-09T15:16:00Z"/>
          <w:rFonts w:ascii="Tahoma" w:hAnsi="Tahoma" w:cs="Tahoma"/>
        </w:rPr>
      </w:pPr>
      <w:ins w:id="246" w:author="Jan Turski" w:date="2020-10-09T15:16:00Z">
        <w:r w:rsidRPr="007D791F">
          <w:rPr>
            <w:rFonts w:ascii="Tahoma" w:hAnsi="Tahoma" w:cs="Tahoma"/>
          </w:rPr>
          <w:t>Wykonawca zobowiązuje się nie dokonywać cesji wierzytelności z tytułu udzielonej ochrony ubezpieczeniowej bez zgody Zamawiającego, pod rygorem nieważności.</w:t>
        </w:r>
      </w:ins>
    </w:p>
    <w:p w14:paraId="6A784646" w14:textId="77777777" w:rsidR="00950A45" w:rsidRDefault="00950A45" w:rsidP="00182B25">
      <w:pPr>
        <w:jc w:val="center"/>
        <w:rPr>
          <w:rFonts w:ascii="Tahoma" w:hAnsi="Tahoma" w:cs="Tahoma"/>
        </w:rPr>
      </w:pPr>
    </w:p>
    <w:p w14:paraId="43480B70" w14:textId="17157929" w:rsidR="00182B25" w:rsidRPr="007D791F" w:rsidRDefault="00182B25" w:rsidP="00182B25">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del w:id="247" w:author="Jan Turski" w:date="2020-10-09T15:07:00Z">
        <w:r w:rsidRPr="007D791F" w:rsidDel="008E7C29">
          <w:rPr>
            <w:rFonts w:ascii="Tahoma" w:hAnsi="Tahoma" w:cs="Tahoma"/>
          </w:rPr>
          <w:delText>1</w:delText>
        </w:r>
        <w:r w:rsidR="00E768FC" w:rsidDel="008E7C29">
          <w:rPr>
            <w:rFonts w:ascii="Tahoma" w:hAnsi="Tahoma" w:cs="Tahoma"/>
          </w:rPr>
          <w:delText>7</w:delText>
        </w:r>
      </w:del>
      <w:ins w:id="248" w:author="Jan Turski" w:date="2020-10-09T15:07:00Z">
        <w:r w:rsidR="008E7C29" w:rsidRPr="007D791F">
          <w:rPr>
            <w:rFonts w:ascii="Tahoma" w:hAnsi="Tahoma" w:cs="Tahoma"/>
          </w:rPr>
          <w:t>1</w:t>
        </w:r>
      </w:ins>
      <w:ins w:id="249" w:author="Jan Turski" w:date="2020-10-09T15:16:00Z">
        <w:r w:rsidR="00950A45">
          <w:rPr>
            <w:rFonts w:ascii="Tahoma" w:hAnsi="Tahoma" w:cs="Tahoma"/>
          </w:rPr>
          <w:t>9</w:t>
        </w:r>
      </w:ins>
    </w:p>
    <w:p w14:paraId="3DEB9550" w14:textId="77777777" w:rsidR="00182B25" w:rsidRPr="007D791F" w:rsidRDefault="00182B25" w:rsidP="00182B25">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11CBFECC" w14:textId="77777777" w:rsidR="00182B25" w:rsidRDefault="00182B25" w:rsidP="00182B25">
      <w:pPr>
        <w:jc w:val="center"/>
        <w:rPr>
          <w:rFonts w:ascii="Tahoma" w:hAnsi="Tahoma" w:cs="Tahoma"/>
        </w:rPr>
      </w:pPr>
    </w:p>
    <w:p w14:paraId="59FA9EB1" w14:textId="77777777" w:rsidR="00182B25" w:rsidRPr="007D791F" w:rsidRDefault="00182B25" w:rsidP="00182B25">
      <w:pPr>
        <w:jc w:val="center"/>
        <w:rPr>
          <w:rFonts w:ascii="Tahoma" w:hAnsi="Tahoma" w:cs="Tahoma"/>
        </w:rPr>
      </w:pPr>
    </w:p>
    <w:p w14:paraId="7EA6CA2F" w14:textId="5ADDE4B0" w:rsidR="00182B25" w:rsidRPr="007D791F" w:rsidRDefault="00182B25" w:rsidP="00182B25">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del w:id="250" w:author="Jan Turski" w:date="2020-10-09T15:07:00Z">
        <w:r w:rsidRPr="007D791F" w:rsidDel="008E7C29">
          <w:rPr>
            <w:rFonts w:ascii="Tahoma" w:hAnsi="Tahoma" w:cs="Tahoma"/>
          </w:rPr>
          <w:delText>1</w:delText>
        </w:r>
        <w:r w:rsidR="00E768FC" w:rsidDel="008E7C29">
          <w:rPr>
            <w:rFonts w:ascii="Tahoma" w:hAnsi="Tahoma" w:cs="Tahoma"/>
          </w:rPr>
          <w:delText>8</w:delText>
        </w:r>
      </w:del>
      <w:ins w:id="251" w:author="Jan Turski" w:date="2020-10-09T15:16:00Z">
        <w:r w:rsidR="00950A45">
          <w:rPr>
            <w:rFonts w:ascii="Tahoma" w:hAnsi="Tahoma" w:cs="Tahoma"/>
          </w:rPr>
          <w:t>20</w:t>
        </w:r>
      </w:ins>
    </w:p>
    <w:p w14:paraId="5FA75DC4" w14:textId="77777777" w:rsidR="00182B25" w:rsidRPr="007D791F" w:rsidRDefault="00182B25" w:rsidP="00182B25">
      <w:pPr>
        <w:jc w:val="both"/>
        <w:rPr>
          <w:rFonts w:ascii="Tahoma" w:hAnsi="Tahoma" w:cs="Tahoma"/>
        </w:rPr>
      </w:pPr>
      <w:r w:rsidRPr="007D791F">
        <w:rPr>
          <w:rFonts w:ascii="Tahoma" w:hAnsi="Tahoma" w:cs="Tahoma"/>
        </w:rPr>
        <w:t>Umowę sporządzono w dwóch jednobrzmiących egzemplarzach, po jednym dla każdej ze stron.</w:t>
      </w:r>
    </w:p>
    <w:p w14:paraId="32C5093D" w14:textId="77777777" w:rsidR="00182B25" w:rsidRDefault="00182B25" w:rsidP="00182B25">
      <w:pPr>
        <w:jc w:val="center"/>
        <w:rPr>
          <w:rFonts w:ascii="Tahoma" w:hAnsi="Tahoma" w:cs="Tahoma"/>
        </w:rPr>
      </w:pPr>
    </w:p>
    <w:p w14:paraId="4C002541" w14:textId="77777777" w:rsidR="009F4782" w:rsidRDefault="009F4782" w:rsidP="00182B25">
      <w:pPr>
        <w:jc w:val="center"/>
        <w:rPr>
          <w:rFonts w:ascii="Tahoma" w:hAnsi="Tahoma" w:cs="Tahoma"/>
        </w:rPr>
      </w:pPr>
    </w:p>
    <w:p w14:paraId="3CA1FC04" w14:textId="77777777" w:rsidR="009F4782" w:rsidRPr="007D791F" w:rsidRDefault="009F4782" w:rsidP="00182B25">
      <w:pPr>
        <w:jc w:val="center"/>
        <w:rPr>
          <w:rFonts w:ascii="Tahoma" w:hAnsi="Tahoma" w:cs="Tahoma"/>
        </w:rPr>
      </w:pPr>
    </w:p>
    <w:p w14:paraId="2D4DF148" w14:textId="77777777" w:rsidR="00182B25" w:rsidRPr="0067525B" w:rsidRDefault="00182B25" w:rsidP="00182B25">
      <w:pPr>
        <w:rPr>
          <w:rFonts w:ascii="Tahoma" w:hAnsi="Tahoma" w:cs="Tahoma"/>
          <w:u w:val="single"/>
        </w:rPr>
      </w:pPr>
      <w:r w:rsidRPr="0067525B">
        <w:rPr>
          <w:rFonts w:ascii="Tahoma" w:hAnsi="Tahoma" w:cs="Tahoma"/>
          <w:u w:val="single"/>
        </w:rPr>
        <w:t>Załączniki do umowy:</w:t>
      </w:r>
    </w:p>
    <w:p w14:paraId="222E2A1B" w14:textId="77777777" w:rsidR="00182B25" w:rsidRPr="0067525B" w:rsidRDefault="00182B25" w:rsidP="00182B25">
      <w:pPr>
        <w:rPr>
          <w:rFonts w:ascii="Tahoma" w:hAnsi="Tahoma" w:cs="Tahoma"/>
          <w:u w:val="single"/>
        </w:rPr>
      </w:pPr>
    </w:p>
    <w:p w14:paraId="60120434" w14:textId="77777777" w:rsidR="00182B25" w:rsidRDefault="00182B25" w:rsidP="00182B25">
      <w:pPr>
        <w:pStyle w:val="Akapitzlist"/>
        <w:numPr>
          <w:ilvl w:val="0"/>
          <w:numId w:val="17"/>
        </w:numPr>
        <w:rPr>
          <w:rFonts w:ascii="Tahoma" w:hAnsi="Tahoma" w:cs="Tahoma"/>
          <w:sz w:val="20"/>
          <w:szCs w:val="20"/>
        </w:rPr>
      </w:pPr>
      <w:r w:rsidRPr="0067525B">
        <w:rPr>
          <w:rFonts w:ascii="Tahoma" w:hAnsi="Tahoma" w:cs="Tahoma"/>
          <w:sz w:val="20"/>
          <w:szCs w:val="20"/>
        </w:rPr>
        <w:t>Załącznik nr 1 – program ubezpieczenia mienia i odpowiedzialności Zamawiającego</w:t>
      </w:r>
      <w:r w:rsidR="00DD677B" w:rsidRPr="00DD677B">
        <w:rPr>
          <w:rFonts w:ascii="Tahoma" w:hAnsi="Tahoma" w:cs="Tahoma"/>
        </w:rPr>
        <w:t xml:space="preserve"> </w:t>
      </w:r>
      <w:r w:rsidR="00DD677B" w:rsidRPr="00DD677B">
        <w:rPr>
          <w:rFonts w:ascii="Tahoma" w:hAnsi="Tahoma" w:cs="Tahoma"/>
          <w:sz w:val="20"/>
          <w:szCs w:val="20"/>
        </w:rPr>
        <w:t>zgodny z częścią IV SIWZ – Szczegółowy Opis Przedmiotu Zamówienia i ofertą</w:t>
      </w:r>
      <w:r w:rsidR="00DD677B">
        <w:rPr>
          <w:rFonts w:ascii="Tahoma" w:hAnsi="Tahoma" w:cs="Tahoma"/>
        </w:rPr>
        <w:t xml:space="preserve"> </w:t>
      </w:r>
      <w:r w:rsidR="00DD677B" w:rsidRPr="00DD677B">
        <w:rPr>
          <w:rFonts w:ascii="Tahoma" w:hAnsi="Tahoma" w:cs="Tahoma"/>
          <w:sz w:val="20"/>
          <w:szCs w:val="20"/>
        </w:rPr>
        <w:t>Wykonawcy wraz z</w:t>
      </w:r>
      <w:r w:rsidR="00DD677B">
        <w:rPr>
          <w:rFonts w:ascii="Tahoma" w:hAnsi="Tahoma" w:cs="Tahoma"/>
          <w:sz w:val="20"/>
          <w:szCs w:val="20"/>
        </w:rPr>
        <w:t xml:space="preserve"> </w:t>
      </w:r>
      <w:r w:rsidRPr="0067525B">
        <w:rPr>
          <w:rFonts w:ascii="Tahoma" w:hAnsi="Tahoma" w:cs="Tahoma"/>
          <w:sz w:val="20"/>
          <w:szCs w:val="20"/>
        </w:rPr>
        <w:t>wykazem ubezpieczonych.</w:t>
      </w:r>
    </w:p>
    <w:p w14:paraId="2E383A26" w14:textId="77777777" w:rsidR="009F4782" w:rsidRDefault="009F4782" w:rsidP="009F4782">
      <w:pPr>
        <w:rPr>
          <w:rFonts w:ascii="Tahoma" w:hAnsi="Tahoma" w:cs="Tahoma"/>
        </w:rPr>
      </w:pPr>
    </w:p>
    <w:p w14:paraId="3E1B95ED" w14:textId="77777777" w:rsidR="009F4782" w:rsidRDefault="009F4782" w:rsidP="009F4782">
      <w:pPr>
        <w:rPr>
          <w:rFonts w:ascii="Tahoma" w:hAnsi="Tahoma" w:cs="Tahoma"/>
        </w:rPr>
      </w:pPr>
    </w:p>
    <w:p w14:paraId="435381EF" w14:textId="77777777" w:rsidR="009F4782" w:rsidRDefault="009F4782" w:rsidP="009F4782">
      <w:pPr>
        <w:rPr>
          <w:rFonts w:ascii="Tahoma" w:hAnsi="Tahoma" w:cs="Tahoma"/>
        </w:rPr>
      </w:pPr>
    </w:p>
    <w:p w14:paraId="75AC89AF" w14:textId="77777777" w:rsidR="009F4782" w:rsidRPr="009F4782" w:rsidRDefault="009F4782" w:rsidP="009F4782">
      <w:pPr>
        <w:rPr>
          <w:rFonts w:ascii="Tahoma" w:hAnsi="Tahoma" w:cs="Tahoma"/>
        </w:rPr>
      </w:pPr>
    </w:p>
    <w:p w14:paraId="772AF2EF" w14:textId="77777777" w:rsidR="00182B25" w:rsidRPr="007D791F" w:rsidRDefault="00182B25" w:rsidP="00182B25">
      <w:pPr>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45B6BE79" w14:textId="77777777" w:rsidR="00182B25" w:rsidRDefault="00182B25" w:rsidP="00182B25">
      <w:pPr>
        <w:rPr>
          <w:rFonts w:ascii="Tahoma" w:hAnsi="Tahoma" w:cs="Tahoma"/>
        </w:rPr>
      </w:pPr>
      <w:r w:rsidRPr="007D791F">
        <w:rPr>
          <w:rFonts w:ascii="Tahoma" w:hAnsi="Tahoma" w:cs="Tahoma"/>
        </w:rPr>
        <w:t xml:space="preserve">                   Wykonawca                                                              Zamawiający</w:t>
      </w:r>
    </w:p>
    <w:p w14:paraId="0EB60758" w14:textId="77777777" w:rsidR="00104A76" w:rsidRDefault="00104A76">
      <w:pPr>
        <w:spacing w:after="160" w:line="259" w:lineRule="auto"/>
        <w:rPr>
          <w:rFonts w:ascii="Tahoma" w:hAnsi="Tahoma" w:cs="Tahoma"/>
        </w:rPr>
      </w:pPr>
      <w:r>
        <w:rPr>
          <w:rFonts w:ascii="Tahoma" w:hAnsi="Tahoma" w:cs="Tahoma"/>
        </w:rPr>
        <w:br w:type="page"/>
      </w:r>
    </w:p>
    <w:p w14:paraId="78447735" w14:textId="77777777" w:rsidR="00182B25" w:rsidRPr="007D791F" w:rsidRDefault="00182B25" w:rsidP="00182B25">
      <w:pPr>
        <w:jc w:val="center"/>
        <w:rPr>
          <w:rFonts w:ascii="Tahoma" w:hAnsi="Tahoma" w:cs="Tahoma"/>
          <w:b/>
        </w:rPr>
      </w:pPr>
      <w:r w:rsidRPr="004A0B27">
        <w:rPr>
          <w:rFonts w:ascii="Tahoma" w:hAnsi="Tahoma" w:cs="Tahoma"/>
          <w:b/>
        </w:rPr>
        <w:lastRenderedPageBreak/>
        <w:t>ISTOTNE POSTANOWIENIA UMOWY – część III Zamówienia</w:t>
      </w:r>
    </w:p>
    <w:p w14:paraId="759E2DF4" w14:textId="77777777" w:rsidR="00182B25" w:rsidRPr="007D791F" w:rsidRDefault="00182B25" w:rsidP="00182B25">
      <w:pPr>
        <w:jc w:val="both"/>
        <w:rPr>
          <w:rFonts w:ascii="Tahoma" w:hAnsi="Tahoma" w:cs="Tahoma"/>
        </w:rPr>
      </w:pPr>
    </w:p>
    <w:p w14:paraId="5055D3AA" w14:textId="77777777" w:rsidR="00ED5A0D" w:rsidRDefault="00ED5A0D" w:rsidP="00ED5A0D">
      <w:pPr>
        <w:jc w:val="both"/>
        <w:rPr>
          <w:rFonts w:ascii="Tahoma" w:hAnsi="Tahoma" w:cs="Tahoma"/>
        </w:rPr>
      </w:pPr>
      <w:r w:rsidRPr="004A0B27">
        <w:rPr>
          <w:rFonts w:ascii="Tahoma" w:hAnsi="Tahoma" w:cs="Tahoma"/>
        </w:rPr>
        <w:t xml:space="preserve">Zawarta w dniu ......................... w </w:t>
      </w:r>
      <w:r>
        <w:rPr>
          <w:rFonts w:ascii="Tahoma" w:hAnsi="Tahoma" w:cs="Tahoma"/>
        </w:rPr>
        <w:t>Zabrzu</w:t>
      </w:r>
      <w:r w:rsidRPr="004A0B27">
        <w:rPr>
          <w:rFonts w:ascii="Tahoma" w:hAnsi="Tahoma" w:cs="Tahoma"/>
        </w:rPr>
        <w:t xml:space="preserve"> pomiędzy</w:t>
      </w:r>
      <w:r w:rsidR="006B386F">
        <w:rPr>
          <w:rFonts w:ascii="Tahoma" w:hAnsi="Tahoma" w:cs="Tahoma"/>
        </w:rPr>
        <w:t>:</w:t>
      </w:r>
      <w:r w:rsidRPr="004A0B27">
        <w:rPr>
          <w:rFonts w:ascii="Tahoma" w:hAnsi="Tahoma" w:cs="Tahoma"/>
        </w:rPr>
        <w:t xml:space="preserve"> </w:t>
      </w:r>
    </w:p>
    <w:p w14:paraId="07A5FB80" w14:textId="77777777" w:rsidR="00ED5A0D" w:rsidRDefault="00ED5A0D" w:rsidP="00ED5A0D">
      <w:pPr>
        <w:jc w:val="both"/>
        <w:rPr>
          <w:rFonts w:ascii="Tahoma" w:hAnsi="Tahoma" w:cs="Tahoma"/>
        </w:rPr>
      </w:pPr>
      <w:r>
        <w:rPr>
          <w:rFonts w:ascii="Tahoma" w:hAnsi="Tahoma" w:cs="Tahoma"/>
        </w:rPr>
        <w:t xml:space="preserve">Miastem Zabrze z siedzibą władz w Urzędzie Miejskim ul. Powstańców Śląskich 5-7, 41-800 Zabrze </w:t>
      </w:r>
    </w:p>
    <w:p w14:paraId="05AE0FB5" w14:textId="77777777" w:rsidR="00ED5A0D" w:rsidRPr="007D791F" w:rsidRDefault="00ED5A0D" w:rsidP="00ED5A0D">
      <w:pPr>
        <w:jc w:val="both"/>
        <w:rPr>
          <w:rFonts w:ascii="Tahoma" w:hAnsi="Tahoma" w:cs="Tahoma"/>
        </w:rPr>
      </w:pPr>
      <w:r>
        <w:rPr>
          <w:rFonts w:ascii="Tahoma" w:hAnsi="Tahoma" w:cs="Tahoma"/>
        </w:rPr>
        <w:t>(NIP 6482743351; REGON 276255520)</w:t>
      </w:r>
      <w:r w:rsidRPr="004A0B27">
        <w:rPr>
          <w:rFonts w:ascii="Tahoma" w:hAnsi="Tahoma" w:cs="Tahoma"/>
        </w:rPr>
        <w:t xml:space="preserve"> reprezentowanym</w:t>
      </w:r>
      <w:r w:rsidRPr="007D791F">
        <w:rPr>
          <w:rFonts w:ascii="Tahoma" w:hAnsi="Tahoma" w:cs="Tahoma"/>
        </w:rPr>
        <w:t xml:space="preserve"> przez</w:t>
      </w:r>
      <w:r>
        <w:rPr>
          <w:rFonts w:ascii="Tahoma" w:hAnsi="Tahoma" w:cs="Tahoma"/>
        </w:rPr>
        <w:t xml:space="preserve"> Prezydenta Miasta</w:t>
      </w:r>
      <w:r w:rsidRPr="007D791F">
        <w:rPr>
          <w:rFonts w:ascii="Tahoma" w:hAnsi="Tahoma" w:cs="Tahoma"/>
        </w:rPr>
        <w:t>:</w:t>
      </w:r>
    </w:p>
    <w:p w14:paraId="019D3AB2" w14:textId="77777777" w:rsidR="00ED5A0D" w:rsidRPr="007D791F" w:rsidRDefault="00ED5A0D" w:rsidP="00ED5A0D">
      <w:pPr>
        <w:jc w:val="both"/>
        <w:rPr>
          <w:rFonts w:ascii="Tahoma" w:hAnsi="Tahoma" w:cs="Tahoma"/>
        </w:rPr>
      </w:pPr>
      <w:r w:rsidRPr="007D791F">
        <w:rPr>
          <w:rFonts w:ascii="Tahoma" w:hAnsi="Tahoma" w:cs="Tahoma"/>
        </w:rPr>
        <w:t>......................................................................................................................</w:t>
      </w:r>
    </w:p>
    <w:p w14:paraId="07E16B06" w14:textId="77777777" w:rsidR="00182B25" w:rsidRPr="007D791F" w:rsidRDefault="00182B25" w:rsidP="00182B25">
      <w:pPr>
        <w:jc w:val="both"/>
        <w:rPr>
          <w:rFonts w:ascii="Tahoma" w:hAnsi="Tahoma" w:cs="Tahoma"/>
        </w:rPr>
      </w:pPr>
      <w:r w:rsidRPr="007D791F">
        <w:rPr>
          <w:rFonts w:ascii="Tahoma" w:hAnsi="Tahoma" w:cs="Tahoma"/>
        </w:rPr>
        <w:t>zwanym dalej Zamawiającym</w:t>
      </w:r>
      <w:r w:rsidR="006B386F">
        <w:rPr>
          <w:rFonts w:ascii="Tahoma" w:hAnsi="Tahoma" w:cs="Tahoma"/>
        </w:rPr>
        <w:t>,</w:t>
      </w:r>
    </w:p>
    <w:p w14:paraId="6DD38D09" w14:textId="77777777" w:rsidR="00182B25" w:rsidRPr="007D791F" w:rsidRDefault="00182B25" w:rsidP="00182B25">
      <w:pPr>
        <w:jc w:val="center"/>
        <w:rPr>
          <w:rFonts w:ascii="Tahoma" w:hAnsi="Tahoma" w:cs="Tahoma"/>
        </w:rPr>
      </w:pPr>
      <w:r w:rsidRPr="007D791F">
        <w:rPr>
          <w:rFonts w:ascii="Tahoma" w:hAnsi="Tahoma" w:cs="Tahoma"/>
        </w:rPr>
        <w:t>a</w:t>
      </w:r>
    </w:p>
    <w:p w14:paraId="67D67F07" w14:textId="77777777" w:rsidR="00182B25" w:rsidRPr="007D791F" w:rsidRDefault="00182B25" w:rsidP="00182B25">
      <w:pPr>
        <w:jc w:val="both"/>
        <w:rPr>
          <w:rFonts w:ascii="Tahoma" w:hAnsi="Tahoma" w:cs="Tahoma"/>
        </w:rPr>
      </w:pPr>
      <w:r w:rsidRPr="007D791F">
        <w:rPr>
          <w:rFonts w:ascii="Tahoma" w:hAnsi="Tahoma" w:cs="Tahoma"/>
        </w:rPr>
        <w:t>......................................................................................................................</w:t>
      </w:r>
      <w:r w:rsidR="00ED5A0D">
        <w:rPr>
          <w:rFonts w:ascii="Tahoma" w:hAnsi="Tahoma" w:cs="Tahoma"/>
        </w:rPr>
        <w:t>...............................</w:t>
      </w:r>
    </w:p>
    <w:p w14:paraId="2AD40F3A" w14:textId="77777777" w:rsidR="00182B25" w:rsidRPr="007D791F" w:rsidRDefault="00182B25" w:rsidP="00182B25">
      <w:pPr>
        <w:jc w:val="both"/>
        <w:rPr>
          <w:rFonts w:ascii="Tahoma" w:hAnsi="Tahoma" w:cs="Tahoma"/>
        </w:rPr>
      </w:pPr>
      <w:r w:rsidRPr="007D791F">
        <w:rPr>
          <w:rFonts w:ascii="Tahoma" w:hAnsi="Tahoma" w:cs="Tahoma"/>
        </w:rPr>
        <w:t>z siedzibą w .................................................................., reprezentowanym przez:</w:t>
      </w:r>
    </w:p>
    <w:p w14:paraId="2458FC30" w14:textId="77777777" w:rsidR="00182B25" w:rsidRPr="007D791F" w:rsidRDefault="00182B25" w:rsidP="00182B25">
      <w:pPr>
        <w:numPr>
          <w:ilvl w:val="0"/>
          <w:numId w:val="21"/>
        </w:numPr>
        <w:tabs>
          <w:tab w:val="left" w:pos="993"/>
        </w:tabs>
        <w:jc w:val="both"/>
        <w:rPr>
          <w:rFonts w:ascii="Tahoma" w:hAnsi="Tahoma" w:cs="Tahoma"/>
        </w:rPr>
      </w:pPr>
      <w:r w:rsidRPr="007D791F">
        <w:rPr>
          <w:rFonts w:ascii="Tahoma" w:hAnsi="Tahoma" w:cs="Tahoma"/>
        </w:rPr>
        <w:t>......................................................................................................................</w:t>
      </w:r>
    </w:p>
    <w:p w14:paraId="04CF884B" w14:textId="77777777" w:rsidR="00182B25" w:rsidRPr="007D791F" w:rsidRDefault="00182B25" w:rsidP="00182B25">
      <w:pPr>
        <w:numPr>
          <w:ilvl w:val="0"/>
          <w:numId w:val="21"/>
        </w:numPr>
        <w:tabs>
          <w:tab w:val="left" w:pos="993"/>
        </w:tabs>
        <w:jc w:val="both"/>
        <w:rPr>
          <w:rFonts w:ascii="Tahoma" w:hAnsi="Tahoma" w:cs="Tahoma"/>
        </w:rPr>
      </w:pPr>
      <w:r w:rsidRPr="007D791F">
        <w:rPr>
          <w:rFonts w:ascii="Tahoma" w:hAnsi="Tahoma" w:cs="Tahoma"/>
        </w:rPr>
        <w:t>......................................................................................................................</w:t>
      </w:r>
    </w:p>
    <w:p w14:paraId="28AC6A55" w14:textId="77777777" w:rsidR="00182B25" w:rsidRPr="007D791F" w:rsidRDefault="00182B25" w:rsidP="00182B25">
      <w:pPr>
        <w:jc w:val="both"/>
        <w:rPr>
          <w:rFonts w:ascii="Tahoma" w:hAnsi="Tahoma" w:cs="Tahoma"/>
        </w:rPr>
      </w:pPr>
      <w:r w:rsidRPr="007D791F">
        <w:rPr>
          <w:rFonts w:ascii="Tahoma" w:hAnsi="Tahoma" w:cs="Tahoma"/>
        </w:rPr>
        <w:t>zwanym dalej Wykonawcą.</w:t>
      </w:r>
    </w:p>
    <w:p w14:paraId="7978047C" w14:textId="77777777" w:rsidR="00ED5A0D" w:rsidRDefault="00ED5A0D" w:rsidP="00ED5A0D">
      <w:pPr>
        <w:jc w:val="both"/>
        <w:rPr>
          <w:rFonts w:ascii="Tahoma" w:hAnsi="Tahoma" w:cs="Tahoma"/>
        </w:rPr>
      </w:pPr>
    </w:p>
    <w:p w14:paraId="0C50FF70" w14:textId="383D18D1" w:rsidR="00ED5A0D" w:rsidRPr="007D791F" w:rsidRDefault="00ED5A0D" w:rsidP="00ED5A0D">
      <w:pPr>
        <w:jc w:val="both"/>
        <w:rPr>
          <w:rFonts w:ascii="Tahoma" w:hAnsi="Tahoma" w:cs="Tahoma"/>
        </w:rPr>
      </w:pPr>
      <w:r w:rsidRPr="007D791F">
        <w:rPr>
          <w:rFonts w:ascii="Tahoma" w:hAnsi="Tahoma" w:cs="Tahoma"/>
        </w:rPr>
        <w:t>W rezultacie dokonania przez Zamawiającego wyboru oferty Wykonawcy</w:t>
      </w:r>
      <w:r>
        <w:rPr>
          <w:rFonts w:ascii="Tahoma" w:hAnsi="Tahoma" w:cs="Tahoma"/>
        </w:rPr>
        <w:t xml:space="preserve"> pismo BZP ………… z dnia ……………………………</w:t>
      </w:r>
      <w:r w:rsidRPr="007D791F">
        <w:rPr>
          <w:rFonts w:ascii="Tahoma" w:hAnsi="Tahoma" w:cs="Tahoma"/>
        </w:rPr>
        <w:t xml:space="preserve">, zgodnie z wymogami ustawy Prawo zamówień publicznych  z dnia 29 </w:t>
      </w:r>
      <w:r w:rsidRPr="0067525B">
        <w:rPr>
          <w:rFonts w:ascii="Tahoma" w:hAnsi="Tahoma" w:cs="Tahoma"/>
        </w:rPr>
        <w:t xml:space="preserve">stycznia 2004 r. </w:t>
      </w:r>
      <w:r w:rsidRPr="000C58DA">
        <w:rPr>
          <w:rFonts w:ascii="Tahoma" w:hAnsi="Tahoma" w:cs="Tahoma"/>
        </w:rPr>
        <w:t>(Dz. U. 2019 poz. 1843</w:t>
      </w:r>
      <w:ins w:id="252" w:author="Jan Turski" w:date="2020-10-09T15:07:00Z">
        <w:r w:rsidR="008E7C29">
          <w:rPr>
            <w:rFonts w:ascii="Tahoma" w:hAnsi="Tahoma" w:cs="Tahoma"/>
          </w:rPr>
          <w:t xml:space="preserve"> z </w:t>
        </w:r>
        <w:proofErr w:type="spellStart"/>
        <w:r w:rsidR="008E7C29">
          <w:rPr>
            <w:rFonts w:ascii="Tahoma" w:hAnsi="Tahoma" w:cs="Tahoma"/>
          </w:rPr>
          <w:t>późn</w:t>
        </w:r>
        <w:proofErr w:type="spellEnd"/>
        <w:r w:rsidR="008E7C29">
          <w:rPr>
            <w:rFonts w:ascii="Tahoma" w:hAnsi="Tahoma" w:cs="Tahoma"/>
          </w:rPr>
          <w:t>. zm.</w:t>
        </w:r>
      </w:ins>
      <w:r w:rsidRPr="000C58DA">
        <w:rPr>
          <w:rFonts w:ascii="Tahoma" w:hAnsi="Tahoma" w:cs="Tahoma"/>
        </w:rPr>
        <w:t xml:space="preserve">), </w:t>
      </w:r>
      <w:r w:rsidRPr="0067525B">
        <w:rPr>
          <w:rFonts w:ascii="Tahoma" w:hAnsi="Tahoma" w:cs="Tahoma"/>
        </w:rPr>
        <w:t xml:space="preserve">zwanej </w:t>
      </w:r>
      <w:r w:rsidRPr="0067525B">
        <w:rPr>
          <w:rFonts w:ascii="Tahoma" w:hAnsi="Tahoma" w:cs="Tahoma"/>
          <w:bCs/>
        </w:rPr>
        <w:t xml:space="preserve">dalej Ustawą PZP, </w:t>
      </w:r>
      <w:r w:rsidRPr="0067525B">
        <w:rPr>
          <w:rFonts w:ascii="Tahoma" w:hAnsi="Tahoma" w:cs="Tahoma"/>
        </w:rPr>
        <w:t>w trybie przetargu nieograniczonego, przy udziale Maximus Broker sp. z o.o. - pełnomocnika</w:t>
      </w:r>
      <w:r w:rsidRPr="00D861DB">
        <w:rPr>
          <w:rFonts w:ascii="Tahoma" w:hAnsi="Tahoma" w:cs="Tahoma"/>
        </w:rPr>
        <w:t xml:space="preserve"> </w:t>
      </w:r>
      <w:r w:rsidRPr="007D791F">
        <w:rPr>
          <w:rFonts w:ascii="Tahoma" w:hAnsi="Tahoma" w:cs="Tahoma"/>
        </w:rPr>
        <w:t>Zamawiającego działającego na podstawie pełnomocnictwa</w:t>
      </w:r>
      <w:r>
        <w:rPr>
          <w:rFonts w:ascii="Tahoma" w:hAnsi="Tahoma" w:cs="Tahoma"/>
        </w:rPr>
        <w:t xml:space="preserve"> (zwanego dalej pełnomocnikiem Zamawiającego)</w:t>
      </w:r>
      <w:r w:rsidRPr="007D791F">
        <w:rPr>
          <w:rFonts w:ascii="Tahoma" w:hAnsi="Tahoma" w:cs="Tahoma"/>
        </w:rPr>
        <w:t>, została zawarta umowa o następującej treści:</w:t>
      </w:r>
    </w:p>
    <w:p w14:paraId="1A641EDE" w14:textId="77777777" w:rsidR="00182B25" w:rsidRPr="007D791F" w:rsidRDefault="00182B25" w:rsidP="00182B25">
      <w:pPr>
        <w:jc w:val="center"/>
        <w:rPr>
          <w:rFonts w:ascii="Tahoma" w:hAnsi="Tahoma" w:cs="Tahoma"/>
        </w:rPr>
      </w:pPr>
    </w:p>
    <w:p w14:paraId="0E00E073" w14:textId="77777777" w:rsidR="00182B25" w:rsidRPr="007D791F" w:rsidRDefault="00182B25" w:rsidP="00182B25">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52AF5F49" w14:textId="77777777" w:rsidR="00ED5A0D" w:rsidRDefault="00182B25" w:rsidP="00F2606E">
      <w:pPr>
        <w:jc w:val="both"/>
        <w:rPr>
          <w:rFonts w:ascii="Tahoma" w:hAnsi="Tahoma" w:cs="Tahoma"/>
        </w:rPr>
      </w:pPr>
      <w:r w:rsidRPr="007D791F">
        <w:rPr>
          <w:rFonts w:ascii="Tahoma" w:hAnsi="Tahoma" w:cs="Tahoma"/>
        </w:rPr>
        <w:t>Wykonawca przyjmuje do ubezpieczenia Zamawiającego określone w</w:t>
      </w:r>
      <w:r w:rsidR="00ED5A0D">
        <w:rPr>
          <w:rFonts w:ascii="Tahoma" w:hAnsi="Tahoma" w:cs="Tahoma"/>
        </w:rPr>
        <w:t>:</w:t>
      </w:r>
    </w:p>
    <w:p w14:paraId="2CE7669C" w14:textId="77777777" w:rsidR="00ED5A0D" w:rsidRPr="006B386F" w:rsidRDefault="00182B25" w:rsidP="00ED5A0D">
      <w:pPr>
        <w:pStyle w:val="Akapitzlist"/>
        <w:numPr>
          <w:ilvl w:val="0"/>
          <w:numId w:val="43"/>
        </w:numPr>
        <w:jc w:val="both"/>
        <w:rPr>
          <w:rFonts w:ascii="Tahoma" w:hAnsi="Tahoma" w:cs="Tahoma"/>
          <w:sz w:val="20"/>
          <w:szCs w:val="20"/>
        </w:rPr>
      </w:pPr>
      <w:r w:rsidRPr="007D791F">
        <w:rPr>
          <w:rFonts w:ascii="Tahoma" w:hAnsi="Tahoma" w:cs="Tahoma"/>
        </w:rPr>
        <w:t xml:space="preserve"> </w:t>
      </w:r>
      <w:r w:rsidR="00ED5A0D" w:rsidRPr="001473E9">
        <w:rPr>
          <w:rFonts w:ascii="Tahoma" w:hAnsi="Tahoma" w:cs="Tahoma"/>
          <w:sz w:val="20"/>
          <w:szCs w:val="20"/>
        </w:rPr>
        <w:t xml:space="preserve">Specyfikacji Istotnych Warunków </w:t>
      </w:r>
      <w:r w:rsidR="00ED5A0D" w:rsidRPr="006B386F">
        <w:rPr>
          <w:rFonts w:ascii="Tahoma" w:hAnsi="Tahoma" w:cs="Tahoma"/>
          <w:sz w:val="20"/>
          <w:szCs w:val="20"/>
        </w:rPr>
        <w:t xml:space="preserve">Zamówienia, zwanej dalej SIWZ wraz z Opisem Przedmiotu Zamówienia, </w:t>
      </w:r>
    </w:p>
    <w:p w14:paraId="44584883" w14:textId="76BCA92B" w:rsidR="00ED5A0D" w:rsidRPr="006B386F" w:rsidRDefault="00ED5A0D" w:rsidP="00ED5A0D">
      <w:pPr>
        <w:pStyle w:val="Akapitzlist"/>
        <w:numPr>
          <w:ilvl w:val="0"/>
          <w:numId w:val="43"/>
        </w:numPr>
        <w:jc w:val="both"/>
        <w:rPr>
          <w:rFonts w:ascii="Tahoma" w:hAnsi="Tahoma" w:cs="Tahoma"/>
          <w:sz w:val="20"/>
          <w:szCs w:val="20"/>
        </w:rPr>
      </w:pPr>
      <w:r w:rsidRPr="006B386F">
        <w:rPr>
          <w:rFonts w:ascii="Tahoma" w:hAnsi="Tahoma" w:cs="Tahoma"/>
          <w:sz w:val="20"/>
          <w:szCs w:val="20"/>
        </w:rPr>
        <w:t xml:space="preserve">Ofercie z dnia ……………… złożonej w postępowaniu o udzielnie zamówienia na „Ubezpieczenie Miasta Zabrze w </w:t>
      </w:r>
      <w:del w:id="253" w:author="Anna Wieczysta" w:date="2020-10-06T09:49:00Z">
        <w:r w:rsidRPr="006B386F" w:rsidDel="00802FFE">
          <w:rPr>
            <w:rFonts w:ascii="Tahoma" w:hAnsi="Tahoma" w:cs="Tahoma"/>
            <w:sz w:val="20"/>
            <w:szCs w:val="20"/>
          </w:rPr>
          <w:delText>2020 roku</w:delText>
        </w:r>
      </w:del>
      <w:ins w:id="254" w:author="Anna Wieczysta" w:date="2020-10-06T09:49:00Z">
        <w:r w:rsidR="00802FFE">
          <w:rPr>
            <w:rFonts w:ascii="Tahoma" w:hAnsi="Tahoma" w:cs="Tahoma"/>
            <w:sz w:val="20"/>
            <w:szCs w:val="20"/>
          </w:rPr>
          <w:t>latach 2021 - 2022</w:t>
        </w:r>
      </w:ins>
      <w:r w:rsidRPr="006B386F">
        <w:rPr>
          <w:rFonts w:ascii="Tahoma" w:hAnsi="Tahoma" w:cs="Tahoma"/>
          <w:sz w:val="20"/>
          <w:szCs w:val="20"/>
        </w:rPr>
        <w:t xml:space="preserve">” - część III zamówienia, tj. w ramach następujących ubezpieczeń: </w:t>
      </w:r>
    </w:p>
    <w:p w14:paraId="09E29B44" w14:textId="77777777" w:rsidR="00ED5A0D" w:rsidRPr="006B386F" w:rsidRDefault="00ED5A0D" w:rsidP="00BB048A">
      <w:pPr>
        <w:jc w:val="both"/>
        <w:rPr>
          <w:rFonts w:ascii="Tahoma" w:hAnsi="Tahoma" w:cs="Tahoma"/>
        </w:rPr>
      </w:pPr>
      <w:r w:rsidRPr="006B386F">
        <w:rPr>
          <w:rFonts w:ascii="Tahoma" w:hAnsi="Tahoma" w:cs="Tahoma"/>
        </w:rPr>
        <w:t xml:space="preserve">          - Ubezpieczenie następstw nieszczęśliwych wypadków członków ochotniczej straży pożarnej.</w:t>
      </w:r>
    </w:p>
    <w:p w14:paraId="556B32BA" w14:textId="77777777" w:rsidR="00ED5A0D" w:rsidRPr="006B386F" w:rsidRDefault="00ED5A0D" w:rsidP="00ED5A0D">
      <w:pPr>
        <w:jc w:val="both"/>
        <w:rPr>
          <w:rFonts w:ascii="Tahoma" w:hAnsi="Tahoma" w:cs="Tahoma"/>
        </w:rPr>
      </w:pPr>
      <w:r w:rsidRPr="006B386F">
        <w:rPr>
          <w:rFonts w:ascii="Tahoma" w:hAnsi="Tahoma" w:cs="Tahoma"/>
          <w:color w:val="FF0000"/>
        </w:rPr>
        <w:t xml:space="preserve">    </w:t>
      </w:r>
      <w:r w:rsidRPr="006B386F">
        <w:rPr>
          <w:rFonts w:ascii="Tahoma" w:hAnsi="Tahoma" w:cs="Tahoma"/>
        </w:rPr>
        <w:t>3) polisach ubezpieczeniowych zawartych na podstawie SIWZ i ww</w:t>
      </w:r>
      <w:r w:rsidR="0094161B">
        <w:rPr>
          <w:rFonts w:ascii="Tahoma" w:hAnsi="Tahoma" w:cs="Tahoma"/>
        </w:rPr>
        <w:t>.</w:t>
      </w:r>
      <w:r w:rsidRPr="006B386F">
        <w:rPr>
          <w:rFonts w:ascii="Tahoma" w:hAnsi="Tahoma" w:cs="Tahoma"/>
        </w:rPr>
        <w:t xml:space="preserve"> oferty wykonawcy wraz z     </w:t>
      </w:r>
      <w:r w:rsidR="00047D26" w:rsidRPr="006B386F">
        <w:rPr>
          <w:rFonts w:ascii="Tahoma" w:hAnsi="Tahoma" w:cs="Tahoma"/>
        </w:rPr>
        <w:t xml:space="preserve"> </w:t>
      </w:r>
      <w:r w:rsidRPr="006B386F">
        <w:rPr>
          <w:rFonts w:ascii="Tahoma" w:hAnsi="Tahoma" w:cs="Tahoma"/>
        </w:rPr>
        <w:t>obowiązującymi dla nich Ogólnymi Warunkami Ubezpieczenia, obowiązującymi w dacie zawarcia umowy, o ile nie pozostają w sprzeczności z SIWZ,</w:t>
      </w:r>
    </w:p>
    <w:p w14:paraId="0C85FE2A" w14:textId="77777777" w:rsidR="00ED5A0D" w:rsidRDefault="00ED5A0D" w:rsidP="00ED5A0D">
      <w:pPr>
        <w:ind w:left="284" w:hanging="284"/>
        <w:jc w:val="both"/>
        <w:rPr>
          <w:rFonts w:ascii="Tahoma" w:hAnsi="Tahoma" w:cs="Tahoma"/>
        </w:rPr>
      </w:pPr>
      <w:r w:rsidRPr="006B386F">
        <w:rPr>
          <w:rFonts w:ascii="Tahoma" w:hAnsi="Tahoma" w:cs="Tahoma"/>
        </w:rPr>
        <w:t xml:space="preserve">     4) opisem zawartym w niniejszej umowie,</w:t>
      </w:r>
    </w:p>
    <w:p w14:paraId="0B7436A7" w14:textId="77777777" w:rsidR="00ED5A0D" w:rsidRPr="00B612F8" w:rsidRDefault="00ED5A0D" w:rsidP="00ED5A0D">
      <w:pPr>
        <w:ind w:left="284" w:hanging="284"/>
        <w:jc w:val="both"/>
        <w:rPr>
          <w:rFonts w:ascii="Tahoma" w:hAnsi="Tahoma" w:cs="Tahoma"/>
        </w:rPr>
      </w:pPr>
      <w:r>
        <w:rPr>
          <w:rFonts w:ascii="Tahoma" w:hAnsi="Tahoma" w:cs="Tahoma"/>
        </w:rPr>
        <w:t xml:space="preserve">     5) </w:t>
      </w:r>
      <w:r w:rsidRPr="005F0589">
        <w:rPr>
          <w:rFonts w:ascii="Tahoma" w:hAnsi="Tahoma" w:cs="Tahoma"/>
        </w:rPr>
        <w:t>obowiązującymi przepisami prawa</w:t>
      </w:r>
      <w:r>
        <w:rPr>
          <w:rFonts w:ascii="Tahoma" w:hAnsi="Tahoma" w:cs="Tahoma"/>
        </w:rPr>
        <w:t>.</w:t>
      </w:r>
    </w:p>
    <w:p w14:paraId="04614A49" w14:textId="77777777" w:rsidR="00182B25" w:rsidRPr="007D791F" w:rsidRDefault="00182B25" w:rsidP="00182B25">
      <w:pPr>
        <w:jc w:val="both"/>
        <w:rPr>
          <w:rFonts w:ascii="Tahoma" w:hAnsi="Tahoma" w:cs="Tahoma"/>
        </w:rPr>
      </w:pPr>
    </w:p>
    <w:p w14:paraId="236B8D0A" w14:textId="77777777" w:rsidR="00E86D8E" w:rsidRPr="00E86D8E" w:rsidRDefault="00E86D8E" w:rsidP="00E86D8E">
      <w:pPr>
        <w:jc w:val="center"/>
        <w:rPr>
          <w:rFonts w:ascii="Tahoma" w:hAnsi="Tahoma" w:cs="Tahoma"/>
        </w:rPr>
      </w:pPr>
      <w:r w:rsidRPr="00E86D8E">
        <w:rPr>
          <w:rFonts w:ascii="Tahoma" w:hAnsi="Tahoma" w:cs="Tahoma"/>
        </w:rPr>
        <w:t>§ 2</w:t>
      </w:r>
    </w:p>
    <w:p w14:paraId="700E8D26" w14:textId="77777777" w:rsidR="00E86D8E" w:rsidRPr="00E86D8E" w:rsidRDefault="00E86D8E" w:rsidP="00E86D8E">
      <w:pPr>
        <w:jc w:val="both"/>
        <w:rPr>
          <w:rFonts w:ascii="Tahoma" w:hAnsi="Tahoma" w:cs="Tahoma"/>
        </w:rPr>
      </w:pPr>
      <w:r w:rsidRPr="00E86D8E">
        <w:rPr>
          <w:rFonts w:ascii="Tahoma" w:hAnsi="Tahoma" w:cs="Tahoma"/>
        </w:rPr>
        <w:t>1.</w:t>
      </w:r>
      <w:r w:rsidRPr="00E86D8E">
        <w:rPr>
          <w:rFonts w:ascii="Tahoma" w:hAnsi="Tahoma" w:cs="Tahoma"/>
        </w:rPr>
        <w:tab/>
        <w:t xml:space="preserve">Wykonawca będzie realizował przedmiot umowy wyłącznie siłami własnymi / powierzy n/w podwykonawcom ……………………………………, wykonanie części przedmiotu umowy </w:t>
      </w:r>
    </w:p>
    <w:p w14:paraId="7949E6CF" w14:textId="77777777" w:rsidR="00E86D8E" w:rsidRPr="00E86D8E" w:rsidRDefault="00E86D8E" w:rsidP="00E86D8E">
      <w:pPr>
        <w:jc w:val="both"/>
        <w:rPr>
          <w:rFonts w:ascii="Tahoma" w:hAnsi="Tahoma" w:cs="Tahoma"/>
        </w:rPr>
      </w:pPr>
      <w:r w:rsidRPr="00E86D8E">
        <w:rPr>
          <w:rFonts w:ascii="Tahoma" w:hAnsi="Tahoma" w:cs="Tahoma"/>
        </w:rPr>
        <w:t>w następującym zakresie czynności ubezpieczeniowych:</w:t>
      </w:r>
    </w:p>
    <w:p w14:paraId="232884B8" w14:textId="77777777" w:rsidR="00E86D8E" w:rsidRPr="00E86D8E" w:rsidRDefault="00E86D8E" w:rsidP="00E86D8E">
      <w:pPr>
        <w:jc w:val="both"/>
        <w:rPr>
          <w:rFonts w:ascii="Tahoma" w:hAnsi="Tahoma" w:cs="Tahoma"/>
        </w:rPr>
      </w:pPr>
      <w:r w:rsidRPr="00E86D8E">
        <w:rPr>
          <w:rFonts w:ascii="Tahoma" w:hAnsi="Tahoma" w:cs="Tahoma"/>
        </w:rPr>
        <w:t>…………………………………………………………………………………………………………………</w:t>
      </w:r>
    </w:p>
    <w:p w14:paraId="64784183" w14:textId="77777777" w:rsidR="00E86D8E" w:rsidRPr="00E86D8E" w:rsidRDefault="00E86D8E" w:rsidP="00E86D8E">
      <w:pPr>
        <w:jc w:val="both"/>
        <w:rPr>
          <w:rFonts w:ascii="Tahoma" w:hAnsi="Tahoma" w:cs="Tahoma"/>
        </w:rPr>
      </w:pPr>
      <w:r w:rsidRPr="00E86D8E">
        <w:rPr>
          <w:rFonts w:ascii="Tahoma" w:hAnsi="Tahoma" w:cs="Tahoma"/>
        </w:rPr>
        <w:t>2.</w:t>
      </w:r>
      <w:r w:rsidRPr="00E86D8E">
        <w:rPr>
          <w:rFonts w:ascii="Tahoma" w:hAnsi="Tahoma" w:cs="Tahoma"/>
        </w:rPr>
        <w:tab/>
        <w:t xml:space="preserve">Wykonawca ponosi odpowiedzialność za wszelkie zachowania osób trzecich, którymi </w:t>
      </w:r>
    </w:p>
    <w:p w14:paraId="7476210B" w14:textId="77777777" w:rsidR="00E86D8E" w:rsidRPr="00E86D8E" w:rsidRDefault="00E86D8E" w:rsidP="00E86D8E">
      <w:pPr>
        <w:jc w:val="both"/>
        <w:rPr>
          <w:rFonts w:ascii="Tahoma" w:hAnsi="Tahoma" w:cs="Tahoma"/>
        </w:rPr>
      </w:pPr>
      <w:r w:rsidRPr="00E86D8E">
        <w:rPr>
          <w:rFonts w:ascii="Tahoma" w:hAnsi="Tahoma" w:cs="Tahoma"/>
        </w:rPr>
        <w:t>się posługuje przy wykonywaniu umowy, tak jak za swoje własne działania lub zaniechania.</w:t>
      </w:r>
    </w:p>
    <w:p w14:paraId="72DE96C2" w14:textId="77777777" w:rsidR="00E86D8E" w:rsidRPr="007D791F" w:rsidRDefault="00E86D8E" w:rsidP="00182B25">
      <w:pPr>
        <w:jc w:val="both"/>
        <w:rPr>
          <w:rFonts w:ascii="Tahoma" w:hAnsi="Tahoma" w:cs="Tahoma"/>
          <w:highlight w:val="green"/>
        </w:rPr>
      </w:pPr>
    </w:p>
    <w:p w14:paraId="604A82BE" w14:textId="77777777" w:rsidR="00182B25" w:rsidRPr="007D791F" w:rsidRDefault="00182B25" w:rsidP="00182B25">
      <w:pPr>
        <w:jc w:val="center"/>
        <w:rPr>
          <w:rFonts w:ascii="Tahoma" w:hAnsi="Tahoma" w:cs="Tahoma"/>
        </w:rPr>
      </w:pPr>
      <w:r w:rsidRPr="007D791F">
        <w:rPr>
          <w:rFonts w:ascii="Tahoma" w:hAnsi="Tahoma" w:cs="Tahoma"/>
        </w:rPr>
        <w:sym w:font="Times New Roman" w:char="00A7"/>
      </w:r>
      <w:r w:rsidR="00E86D8E">
        <w:rPr>
          <w:rFonts w:ascii="Tahoma" w:hAnsi="Tahoma" w:cs="Tahoma"/>
        </w:rPr>
        <w:t xml:space="preserve"> 3</w:t>
      </w:r>
    </w:p>
    <w:p w14:paraId="25868D04" w14:textId="77777777" w:rsidR="00182B25" w:rsidRDefault="00182B25" w:rsidP="00182B25">
      <w:pPr>
        <w:pStyle w:val="Tekstpodstawowywcity"/>
        <w:ind w:left="0"/>
        <w:rPr>
          <w:rFonts w:ascii="Tahoma" w:hAnsi="Tahoma" w:cs="Tahoma"/>
          <w:sz w:val="20"/>
          <w:u w:val="none"/>
        </w:rPr>
      </w:pPr>
      <w:r w:rsidRPr="007D791F">
        <w:rPr>
          <w:rFonts w:ascii="Tahoma" w:hAnsi="Tahoma" w:cs="Tahoma"/>
          <w:b w:val="0"/>
          <w:sz w:val="20"/>
          <w:u w:val="none"/>
        </w:rPr>
        <w:t xml:space="preserve">Wykonawca udziela Zamawiającemu ochrony ubezpieczeniowej na okres </w:t>
      </w:r>
      <w:r w:rsidR="006B386F" w:rsidRPr="00BB048A">
        <w:rPr>
          <w:rFonts w:ascii="Tahoma" w:hAnsi="Tahoma" w:cs="Tahoma"/>
          <w:b w:val="0"/>
          <w:sz w:val="20"/>
          <w:u w:val="none"/>
        </w:rPr>
        <w:t>od dnia …………………. do dnia ……………………….. .</w:t>
      </w:r>
    </w:p>
    <w:p w14:paraId="35DC8BB3" w14:textId="77777777" w:rsidR="00182B25" w:rsidRPr="007D791F" w:rsidRDefault="00182B25" w:rsidP="00BB048A">
      <w:pPr>
        <w:rPr>
          <w:rFonts w:ascii="Tahoma" w:hAnsi="Tahoma" w:cs="Tahoma"/>
        </w:rPr>
      </w:pPr>
    </w:p>
    <w:p w14:paraId="68E8232C" w14:textId="77777777" w:rsidR="00182B25" w:rsidRPr="007D791F" w:rsidRDefault="00182B25" w:rsidP="00182B25">
      <w:pPr>
        <w:jc w:val="center"/>
        <w:rPr>
          <w:rFonts w:ascii="Tahoma" w:hAnsi="Tahoma" w:cs="Tahoma"/>
        </w:rPr>
      </w:pPr>
      <w:r w:rsidRPr="007D791F">
        <w:rPr>
          <w:rFonts w:ascii="Tahoma" w:hAnsi="Tahoma" w:cs="Tahoma"/>
        </w:rPr>
        <w:sym w:font="Times New Roman" w:char="00A7"/>
      </w:r>
      <w:r w:rsidR="00E86D8E">
        <w:rPr>
          <w:rFonts w:ascii="Tahoma" w:hAnsi="Tahoma" w:cs="Tahoma"/>
        </w:rPr>
        <w:t xml:space="preserve"> 4</w:t>
      </w:r>
    </w:p>
    <w:p w14:paraId="2C9A4453" w14:textId="77777777" w:rsidR="00182B25" w:rsidRPr="007D791F" w:rsidRDefault="00182B25" w:rsidP="00182B25">
      <w:pPr>
        <w:jc w:val="both"/>
        <w:rPr>
          <w:rFonts w:ascii="Tahoma" w:hAnsi="Tahoma" w:cs="Tahoma"/>
        </w:rPr>
      </w:pPr>
      <w:r w:rsidRPr="007D791F">
        <w:rPr>
          <w:rFonts w:ascii="Tahoma" w:hAnsi="Tahoma" w:cs="Tahoma"/>
        </w:rPr>
        <w:t>Zawarcie umowy ubezpieczenia Wykonawca potwierdza poprzez wystawienie stosownych polis ubezpieczeniowych zgodnych z ofertą złożoną Zamawiającemu.</w:t>
      </w:r>
    </w:p>
    <w:p w14:paraId="353BE8DD" w14:textId="77777777" w:rsidR="00BE2B47" w:rsidRPr="007D791F" w:rsidRDefault="00BE2B47" w:rsidP="00BB048A">
      <w:pPr>
        <w:rPr>
          <w:rFonts w:ascii="Tahoma" w:hAnsi="Tahoma" w:cs="Tahoma"/>
        </w:rPr>
      </w:pPr>
    </w:p>
    <w:p w14:paraId="56612F6A" w14:textId="77777777" w:rsidR="00182B25" w:rsidRPr="007D791F" w:rsidRDefault="00E86D8E" w:rsidP="00182B25">
      <w:pPr>
        <w:jc w:val="center"/>
        <w:rPr>
          <w:rFonts w:ascii="Tahoma" w:hAnsi="Tahoma" w:cs="Tahoma"/>
        </w:rPr>
      </w:pPr>
      <w:r>
        <w:rPr>
          <w:rFonts w:ascii="Tahoma" w:hAnsi="Tahoma" w:cs="Tahoma"/>
        </w:rPr>
        <w:t>§ 5</w:t>
      </w:r>
    </w:p>
    <w:p w14:paraId="6964DA22" w14:textId="77777777" w:rsidR="00182B25" w:rsidRPr="007D791F" w:rsidRDefault="00182B25" w:rsidP="00182B25">
      <w:pPr>
        <w:numPr>
          <w:ilvl w:val="0"/>
          <w:numId w:val="22"/>
        </w:numPr>
        <w:tabs>
          <w:tab w:val="clear" w:pos="720"/>
          <w:tab w:val="num" w:pos="284"/>
        </w:tabs>
        <w:ind w:left="284" w:hanging="284"/>
        <w:jc w:val="both"/>
        <w:rPr>
          <w:rFonts w:ascii="Tahoma" w:hAnsi="Tahoma" w:cs="Tahoma"/>
        </w:rPr>
      </w:pPr>
      <w:r w:rsidRPr="007D791F">
        <w:rPr>
          <w:rFonts w:ascii="Tahoma" w:hAnsi="Tahoma" w:cs="Tahoma"/>
        </w:rPr>
        <w:t xml:space="preserve">Wykonawca zobowiązany jest do wystawienia polis ubezpieczenia nie później niż w terminie do 14 dni od początku okresu ubezpieczenia, określonego w </w:t>
      </w:r>
      <w:r>
        <w:rPr>
          <w:rFonts w:ascii="Tahoma" w:hAnsi="Tahoma" w:cs="Tahoma"/>
        </w:rPr>
        <w:t>SIWZ</w:t>
      </w:r>
      <w:r w:rsidRPr="007D791F">
        <w:rPr>
          <w:rFonts w:ascii="Tahoma" w:hAnsi="Tahoma" w:cs="Tahoma"/>
        </w:rPr>
        <w:t>.</w:t>
      </w:r>
    </w:p>
    <w:p w14:paraId="5D114861" w14:textId="77777777" w:rsidR="00182B25" w:rsidRPr="007D791F" w:rsidRDefault="00182B25" w:rsidP="00182B25">
      <w:pPr>
        <w:numPr>
          <w:ilvl w:val="0"/>
          <w:numId w:val="22"/>
        </w:numPr>
        <w:tabs>
          <w:tab w:val="clear" w:pos="720"/>
          <w:tab w:val="num" w:pos="284"/>
        </w:tabs>
        <w:ind w:left="284" w:hanging="284"/>
        <w:jc w:val="both"/>
        <w:rPr>
          <w:rFonts w:ascii="Tahoma" w:hAnsi="Tahoma" w:cs="Tahoma"/>
        </w:rPr>
      </w:pPr>
      <w:r w:rsidRPr="007D791F">
        <w:rPr>
          <w:rFonts w:ascii="Tahoma" w:hAnsi="Tahoma" w:cs="Tahoma"/>
        </w:rPr>
        <w:t>Do czasu wystawienia polis ubezpieczeniowych, Wykonawca potwierdza fakt udzielania ochrony poprzez wystawienie dokumentu tymczasowego – noty pokrycia ubezpieczeniowego</w:t>
      </w:r>
    </w:p>
    <w:p w14:paraId="7B129F01" w14:textId="77777777" w:rsidR="00182B25" w:rsidRDefault="00182B25" w:rsidP="00182B25">
      <w:pPr>
        <w:jc w:val="center"/>
        <w:rPr>
          <w:rFonts w:ascii="Tahoma" w:hAnsi="Tahoma" w:cs="Tahoma"/>
        </w:rPr>
      </w:pPr>
    </w:p>
    <w:p w14:paraId="146AED8A" w14:textId="77777777" w:rsidR="00BB048A" w:rsidRPr="007D791F" w:rsidRDefault="00BB048A" w:rsidP="00182B25">
      <w:pPr>
        <w:jc w:val="center"/>
        <w:rPr>
          <w:rFonts w:ascii="Tahoma" w:hAnsi="Tahoma" w:cs="Tahoma"/>
        </w:rPr>
      </w:pPr>
    </w:p>
    <w:p w14:paraId="65278A7E" w14:textId="77777777" w:rsidR="00182B25" w:rsidRPr="007D791F" w:rsidRDefault="00E86D8E" w:rsidP="00182B25">
      <w:pPr>
        <w:jc w:val="center"/>
        <w:rPr>
          <w:rFonts w:ascii="Tahoma" w:hAnsi="Tahoma" w:cs="Tahoma"/>
        </w:rPr>
      </w:pPr>
      <w:r>
        <w:rPr>
          <w:rFonts w:ascii="Tahoma" w:hAnsi="Tahoma" w:cs="Tahoma"/>
        </w:rPr>
        <w:t>§ 6</w:t>
      </w:r>
    </w:p>
    <w:p w14:paraId="38F8E8ED" w14:textId="77777777" w:rsidR="00182B25" w:rsidRPr="007D791F" w:rsidRDefault="00182B25" w:rsidP="00182B25">
      <w:pPr>
        <w:numPr>
          <w:ilvl w:val="0"/>
          <w:numId w:val="25"/>
        </w:numPr>
        <w:suppressAutoHyphens/>
        <w:jc w:val="both"/>
        <w:rPr>
          <w:rFonts w:ascii="Tahoma" w:hAnsi="Tahoma" w:cs="Tahoma"/>
        </w:rPr>
      </w:pPr>
      <w:r w:rsidRPr="007D791F">
        <w:rPr>
          <w:rFonts w:ascii="Tahoma" w:hAnsi="Tahoma" w:cs="Tahoma"/>
        </w:rPr>
        <w:t>Wykonawca zobowiązuje się do prowadzenia kontaktów z Zamawiającym związanych z likwidacją szkód za pośrednictwem przedstawiciela pełnomocnika Zamawiającego –wskazanego każdorazowo przy zgłoszeniu szkody, a w szczególności do:</w:t>
      </w:r>
    </w:p>
    <w:p w14:paraId="400CAE2E" w14:textId="77777777" w:rsidR="00182B25" w:rsidRPr="007D791F" w:rsidRDefault="00182B25" w:rsidP="00182B25">
      <w:pPr>
        <w:numPr>
          <w:ilvl w:val="0"/>
          <w:numId w:val="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3 dni roboczych od daty zgłoszenia, </w:t>
      </w:r>
    </w:p>
    <w:p w14:paraId="4182EBA2" w14:textId="77777777" w:rsidR="00182B25" w:rsidRPr="007D791F" w:rsidRDefault="00182B25" w:rsidP="00182B25">
      <w:pPr>
        <w:numPr>
          <w:ilvl w:val="0"/>
          <w:numId w:val="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56968649" w14:textId="77777777" w:rsidR="00182B25" w:rsidRPr="007D791F" w:rsidRDefault="00182B25" w:rsidP="00182B25">
      <w:pPr>
        <w:numPr>
          <w:ilvl w:val="0"/>
          <w:numId w:val="7"/>
        </w:numPr>
        <w:tabs>
          <w:tab w:val="left" w:pos="709"/>
        </w:tabs>
        <w:suppressAutoHyphens/>
        <w:ind w:left="709"/>
        <w:jc w:val="both"/>
        <w:rPr>
          <w:rFonts w:ascii="Tahoma" w:hAnsi="Tahoma" w:cs="Tahoma"/>
        </w:rPr>
      </w:pPr>
      <w:r w:rsidRPr="007D791F">
        <w:rPr>
          <w:rFonts w:ascii="Tahoma" w:hAnsi="Tahoma" w:cs="Tahoma"/>
        </w:rPr>
        <w:t>udzielanie odpowiedzi w ciągu 3 dni roboczych na pytania dotyczące likwidacji szkód Zamawiającego wysyłane przez pełnomocnika Zamawiającego,</w:t>
      </w:r>
    </w:p>
    <w:p w14:paraId="67AA6F97" w14:textId="77777777" w:rsidR="00182B25" w:rsidRPr="007D791F" w:rsidRDefault="00182B25" w:rsidP="00182B25">
      <w:pPr>
        <w:numPr>
          <w:ilvl w:val="0"/>
          <w:numId w:val="7"/>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1087E23A" w14:textId="77777777" w:rsidR="00182B25" w:rsidRPr="007D791F" w:rsidRDefault="00182B25" w:rsidP="00182B25">
      <w:pPr>
        <w:numPr>
          <w:ilvl w:val="0"/>
          <w:numId w:val="7"/>
        </w:numPr>
        <w:tabs>
          <w:tab w:val="left" w:pos="709"/>
        </w:tabs>
        <w:suppressAutoHyphens/>
        <w:ind w:left="709"/>
        <w:jc w:val="both"/>
        <w:rPr>
          <w:rFonts w:ascii="Tahoma" w:hAnsi="Tahoma" w:cs="Tahoma"/>
        </w:rPr>
      </w:pPr>
      <w:r w:rsidRPr="007D791F">
        <w:rPr>
          <w:rFonts w:ascii="Tahoma" w:hAnsi="Tahoma" w:cs="Tahoma"/>
        </w:rPr>
        <w:t xml:space="preserve">pisemnego informowania Zamawiającego do wiadomości pełnomocnika Zamawiającego o decyzji kończącej postępowanie. </w:t>
      </w:r>
    </w:p>
    <w:p w14:paraId="47FE93E7" w14:textId="77777777" w:rsidR="00182B25" w:rsidRPr="00AE5A2A" w:rsidRDefault="00182B25" w:rsidP="00F2606E">
      <w:pPr>
        <w:numPr>
          <w:ilvl w:val="0"/>
          <w:numId w:val="25"/>
        </w:numPr>
        <w:tabs>
          <w:tab w:val="left" w:pos="284"/>
        </w:tabs>
        <w:suppressAutoHyphens/>
        <w:ind w:left="284" w:hanging="284"/>
        <w:jc w:val="both"/>
        <w:rPr>
          <w:rFonts w:ascii="Tahoma" w:hAnsi="Tahoma" w:cs="Tahoma"/>
        </w:rPr>
      </w:pPr>
      <w:r w:rsidRPr="007D791F">
        <w:rPr>
          <w:rFonts w:ascii="Tahoma" w:hAnsi="Tahoma" w:cs="Tahoma"/>
        </w:rPr>
        <w:t xml:space="preserve">W przypadku uznania odpowiedzialności za szkodę w mieniu Zamawiającego Wykonawca zobowiązuje się do wypłaty kwoty bezspornej </w:t>
      </w:r>
      <w:r w:rsidRPr="00AE5A2A">
        <w:rPr>
          <w:rFonts w:ascii="Tahoma" w:hAnsi="Tahoma" w:cs="Tahoma"/>
        </w:rPr>
        <w:t>odszkodowania na rzecz Zamawiającego w terminie 30 dni od zgłoszenia szkody, zgodnie z art. 817 k.c.</w:t>
      </w:r>
    </w:p>
    <w:p w14:paraId="0C7CCDAD" w14:textId="77777777" w:rsidR="00182B25" w:rsidRPr="00AE5A2A" w:rsidRDefault="00182B25" w:rsidP="00F2606E">
      <w:pPr>
        <w:numPr>
          <w:ilvl w:val="0"/>
          <w:numId w:val="25"/>
        </w:numPr>
        <w:tabs>
          <w:tab w:val="clear" w:pos="360"/>
          <w:tab w:val="num" w:pos="284"/>
        </w:tabs>
        <w:suppressAutoHyphens/>
        <w:jc w:val="both"/>
        <w:rPr>
          <w:rFonts w:ascii="Tahoma" w:hAnsi="Tahoma" w:cs="Tahoma"/>
        </w:rPr>
      </w:pPr>
      <w:r w:rsidRPr="00AE5A2A">
        <w:rPr>
          <w:rFonts w:ascii="Tahoma" w:hAnsi="Tahoma" w:cs="Tahoma"/>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2AEB27A3" w14:textId="77777777" w:rsidR="00182B25" w:rsidRPr="00AE5A2A" w:rsidRDefault="00182B25" w:rsidP="00182B25">
      <w:pPr>
        <w:numPr>
          <w:ilvl w:val="0"/>
          <w:numId w:val="25"/>
        </w:numPr>
        <w:tabs>
          <w:tab w:val="left" w:pos="284"/>
        </w:tabs>
        <w:suppressAutoHyphens/>
        <w:jc w:val="both"/>
        <w:rPr>
          <w:rFonts w:ascii="Tahoma" w:hAnsi="Tahoma" w:cs="Tahoma"/>
        </w:rPr>
      </w:pPr>
      <w:r w:rsidRPr="00AE5A2A">
        <w:rPr>
          <w:rFonts w:ascii="Tahoma" w:hAnsi="Tahoma" w:cs="Tahoma"/>
        </w:rPr>
        <w:t>Jeżeli Wykonawca nie udzieli odpowiedzi na reklamację (odwołanie) w terminach, o których mowa w ust. 3 uważa się, że uznał on reklamację.</w:t>
      </w:r>
    </w:p>
    <w:p w14:paraId="1A5C5E20" w14:textId="77777777" w:rsidR="00182B25" w:rsidRPr="007D791F" w:rsidRDefault="00182B25" w:rsidP="00F2606E">
      <w:pPr>
        <w:numPr>
          <w:ilvl w:val="0"/>
          <w:numId w:val="25"/>
        </w:numPr>
        <w:tabs>
          <w:tab w:val="left" w:pos="284"/>
        </w:tabs>
        <w:suppressAutoHyphens/>
        <w:ind w:left="284" w:hanging="284"/>
        <w:jc w:val="both"/>
        <w:rPr>
          <w:rFonts w:ascii="Tahoma" w:hAnsi="Tahoma" w:cs="Tahoma"/>
        </w:rPr>
      </w:pPr>
      <w:r w:rsidRPr="00AE5A2A">
        <w:rPr>
          <w:rFonts w:ascii="Tahoma" w:hAnsi="Tahoma" w:cs="Tahoma"/>
        </w:rPr>
        <w:t xml:space="preserve">W przypadku kontaktów Wykonawcy z pełnomocnikiem Zamawiającego dopuszczalna jest forma kontaktowania za pośrednictwem poczty elektronicznej pod adresem: </w:t>
      </w:r>
      <w:r w:rsidRPr="006B386F">
        <w:rPr>
          <w:rFonts w:ascii="Tahoma" w:hAnsi="Tahoma" w:cs="Tahoma"/>
        </w:rPr>
        <w:t>szkody@maximus-broker.pl</w:t>
      </w:r>
      <w:r w:rsidRPr="007D791F">
        <w:rPr>
          <w:rFonts w:ascii="Tahoma" w:hAnsi="Tahoma" w:cs="Tahoma"/>
        </w:rPr>
        <w:t>.</w:t>
      </w:r>
    </w:p>
    <w:p w14:paraId="6493B728" w14:textId="77777777" w:rsidR="00182B25" w:rsidRPr="007D791F" w:rsidRDefault="00182B25" w:rsidP="00182B25">
      <w:pPr>
        <w:jc w:val="center"/>
        <w:rPr>
          <w:rFonts w:ascii="Tahoma" w:hAnsi="Tahoma" w:cs="Tahoma"/>
        </w:rPr>
      </w:pPr>
    </w:p>
    <w:p w14:paraId="11E668F4" w14:textId="77777777" w:rsidR="00182B25" w:rsidRPr="007D791F" w:rsidRDefault="00182B25" w:rsidP="00182B25">
      <w:pPr>
        <w:jc w:val="center"/>
        <w:rPr>
          <w:rFonts w:ascii="Tahoma" w:hAnsi="Tahoma" w:cs="Tahoma"/>
        </w:rPr>
      </w:pPr>
      <w:r w:rsidRPr="007D791F">
        <w:rPr>
          <w:rFonts w:ascii="Tahoma" w:hAnsi="Tahoma" w:cs="Tahoma"/>
        </w:rPr>
        <w:sym w:font="Times New Roman" w:char="00A7"/>
      </w:r>
      <w:r w:rsidR="002627F0">
        <w:rPr>
          <w:rFonts w:ascii="Tahoma" w:hAnsi="Tahoma" w:cs="Tahoma"/>
        </w:rPr>
        <w:t xml:space="preserve"> 7</w:t>
      </w:r>
    </w:p>
    <w:p w14:paraId="4F550FF0" w14:textId="77777777" w:rsidR="00182B25" w:rsidRPr="007D791F" w:rsidRDefault="00182B25" w:rsidP="00182B25">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w:t>
      </w:r>
      <w:r w:rsidR="00F2606E">
        <w:rPr>
          <w:rFonts w:ascii="Tahoma" w:hAnsi="Tahoma" w:cs="Tahoma"/>
          <w:b w:val="0"/>
          <w:sz w:val="20"/>
          <w:u w:val="none"/>
        </w:rPr>
        <w:t xml:space="preserve">e zł </w:t>
      </w:r>
      <w:r w:rsidRPr="007D791F">
        <w:rPr>
          <w:rFonts w:ascii="Tahoma" w:hAnsi="Tahoma" w:cs="Tahoma"/>
          <w:b w:val="0"/>
          <w:sz w:val="20"/>
          <w:u w:val="none"/>
        </w:rPr>
        <w:t>..............................................................................).</w:t>
      </w:r>
    </w:p>
    <w:p w14:paraId="0D5145FA" w14:textId="77777777" w:rsidR="00182B25" w:rsidRPr="007D791F" w:rsidRDefault="00182B25" w:rsidP="00182B25">
      <w:pPr>
        <w:pStyle w:val="Tekstpodstawowywcity"/>
        <w:ind w:left="0"/>
        <w:rPr>
          <w:rFonts w:ascii="Tahoma" w:hAnsi="Tahoma" w:cs="Tahoma"/>
          <w:b w:val="0"/>
          <w:sz w:val="20"/>
          <w:u w:val="none"/>
        </w:rPr>
      </w:pPr>
    </w:p>
    <w:p w14:paraId="01F64EDB" w14:textId="77777777" w:rsidR="00182B25" w:rsidRPr="007D791F" w:rsidRDefault="00182B25" w:rsidP="00182B25">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002627F0">
        <w:rPr>
          <w:rFonts w:ascii="Tahoma" w:hAnsi="Tahoma" w:cs="Tahoma"/>
          <w:b w:val="0"/>
          <w:sz w:val="20"/>
          <w:u w:val="none"/>
        </w:rPr>
        <w:t xml:space="preserve"> 8</w:t>
      </w:r>
    </w:p>
    <w:p w14:paraId="613BE287" w14:textId="77777777" w:rsidR="009E145D" w:rsidRDefault="009E145D" w:rsidP="009E145D">
      <w:pPr>
        <w:numPr>
          <w:ilvl w:val="0"/>
          <w:numId w:val="47"/>
        </w:numPr>
        <w:tabs>
          <w:tab w:val="left" w:pos="284"/>
        </w:tabs>
        <w:suppressAutoHyphens/>
        <w:jc w:val="both"/>
        <w:rPr>
          <w:rFonts w:ascii="Tahoma" w:hAnsi="Tahoma" w:cs="Tahoma"/>
        </w:rPr>
      </w:pPr>
      <w:r w:rsidRPr="009E145D">
        <w:rPr>
          <w:rFonts w:ascii="Tahoma" w:hAnsi="Tahoma" w:cs="Tahoma"/>
        </w:rPr>
        <w:t>Zamawiający zapłaci składkę ubezpieczeniową zgodnie z poniższym harmonogramem:</w:t>
      </w:r>
    </w:p>
    <w:p w14:paraId="516E2D03" w14:textId="77777777" w:rsidR="009E145D" w:rsidRDefault="009E145D" w:rsidP="009E145D">
      <w:pPr>
        <w:tabs>
          <w:tab w:val="left" w:pos="284"/>
        </w:tabs>
        <w:suppressAutoHyphens/>
        <w:ind w:left="360"/>
        <w:jc w:val="both"/>
        <w:rPr>
          <w:rFonts w:ascii="Tahoma" w:hAnsi="Tahoma" w:cs="Tahoma"/>
        </w:rPr>
      </w:pPr>
      <w:r>
        <w:rPr>
          <w:rFonts w:ascii="Tahoma" w:hAnsi="Tahoma" w:cs="Tahoma"/>
        </w:rPr>
        <w:t>…………………….</w:t>
      </w:r>
    </w:p>
    <w:p w14:paraId="0AC1A003" w14:textId="1A80010D" w:rsidR="009E145D" w:rsidRPr="009E145D" w:rsidRDefault="009E145D" w:rsidP="00BB048A">
      <w:pPr>
        <w:numPr>
          <w:ilvl w:val="0"/>
          <w:numId w:val="47"/>
        </w:numPr>
        <w:tabs>
          <w:tab w:val="left" w:pos="284"/>
        </w:tabs>
        <w:suppressAutoHyphens/>
        <w:jc w:val="both"/>
        <w:rPr>
          <w:rFonts w:ascii="Tahoma" w:hAnsi="Tahoma" w:cs="Tahoma"/>
        </w:rPr>
      </w:pPr>
      <w:r w:rsidRPr="009E145D">
        <w:rPr>
          <w:rFonts w:ascii="Tahoma" w:hAnsi="Tahoma" w:cs="Tahoma"/>
        </w:rPr>
        <w:t xml:space="preserve">W przypadku wystawienia przez </w:t>
      </w:r>
      <w:r>
        <w:rPr>
          <w:rFonts w:ascii="Tahoma" w:hAnsi="Tahoma" w:cs="Tahoma"/>
        </w:rPr>
        <w:t>Wykonawcę</w:t>
      </w:r>
      <w:r w:rsidRPr="009E145D">
        <w:rPr>
          <w:rFonts w:ascii="Tahoma" w:hAnsi="Tahoma" w:cs="Tahoma"/>
        </w:rPr>
        <w:t xml:space="preserve"> ustrukturyzowanych faktur elektronicznych, o których mowa w Ustawie z 9 listopada 2018 r. o elektronicznym fakturowaniu w zamówieniach publicznych, koncesjach na roboty budowlane lub usługi oraz partnerstwie publiczno-prywatnym (</w:t>
      </w:r>
      <w:ins w:id="255" w:author="Jan Turski" w:date="2020-10-09T15:08:00Z">
        <w:r w:rsidR="008E7C29" w:rsidRPr="009E145D">
          <w:rPr>
            <w:rFonts w:ascii="Tahoma" w:hAnsi="Tahoma" w:cs="Tahoma"/>
          </w:rPr>
          <w:t>Dz.U. 20</w:t>
        </w:r>
        <w:r w:rsidR="008E7C29">
          <w:rPr>
            <w:rFonts w:ascii="Tahoma" w:hAnsi="Tahoma" w:cs="Tahoma"/>
          </w:rPr>
          <w:t>20</w:t>
        </w:r>
        <w:r w:rsidR="008E7C29" w:rsidRPr="009E145D">
          <w:rPr>
            <w:rFonts w:ascii="Tahoma" w:hAnsi="Tahoma" w:cs="Tahoma"/>
          </w:rPr>
          <w:t xml:space="preserve"> poz. </w:t>
        </w:r>
        <w:r w:rsidR="008E7C29">
          <w:rPr>
            <w:rFonts w:ascii="Tahoma" w:hAnsi="Tahoma" w:cs="Tahoma"/>
          </w:rPr>
          <w:t>1666</w:t>
        </w:r>
      </w:ins>
      <w:del w:id="256" w:author="Jan Turski" w:date="2020-10-09T15:08:00Z">
        <w:r w:rsidRPr="009E145D" w:rsidDel="008E7C29">
          <w:rPr>
            <w:rFonts w:ascii="Tahoma" w:hAnsi="Tahoma" w:cs="Tahoma"/>
          </w:rPr>
          <w:delText>Dz.U. 2018 poz. 2191, z późn. zm.</w:delText>
        </w:r>
      </w:del>
      <w:r w:rsidRPr="009E145D">
        <w:rPr>
          <w:rFonts w:ascii="Tahoma" w:hAnsi="Tahoma" w:cs="Tahoma"/>
        </w:rPr>
        <w:t>), Zamawiający zobowiązuje się do odbierania ich za pośrednictwem Platformy Elektronicznego Fakturowania pod wskazanym Adresem PEF: GLN 5907772093313.</w:t>
      </w:r>
    </w:p>
    <w:p w14:paraId="4124575A" w14:textId="77777777" w:rsidR="009E145D" w:rsidRPr="009E145D" w:rsidRDefault="009E145D" w:rsidP="00BB048A">
      <w:pPr>
        <w:numPr>
          <w:ilvl w:val="0"/>
          <w:numId w:val="47"/>
        </w:numPr>
        <w:tabs>
          <w:tab w:val="left" w:pos="284"/>
        </w:tabs>
        <w:suppressAutoHyphens/>
        <w:jc w:val="both"/>
        <w:rPr>
          <w:rFonts w:ascii="Tahoma" w:hAnsi="Tahoma" w:cs="Tahoma"/>
        </w:rPr>
      </w:pPr>
      <w:r>
        <w:rPr>
          <w:rFonts w:ascii="Tahoma" w:hAnsi="Tahoma" w:cs="Tahoma"/>
        </w:rPr>
        <w:t>Wykonawca</w:t>
      </w:r>
      <w:r w:rsidRPr="009E145D">
        <w:rPr>
          <w:rFonts w:ascii="Tahoma" w:hAnsi="Tahoma" w:cs="Tahoma"/>
        </w:rPr>
        <w:t xml:space="preserve"> przed wystawieniem pierwszego dokumentu, o którym mowa w ust. 5 powyżej, zobowiązuje się do poinformowania pisemnie Zamawiającego do 5 dni roboczych przed wysłaniem dokumentu o swoim Adresie PEF. W przypadku braku powyższej informacji strony wspólnie wyrażają zgodę na wstrzymanie terminu płatności do czasu otrzymania od </w:t>
      </w:r>
      <w:r>
        <w:rPr>
          <w:rFonts w:ascii="Tahoma" w:hAnsi="Tahoma" w:cs="Tahoma"/>
        </w:rPr>
        <w:t>Wykonawcy</w:t>
      </w:r>
      <w:r w:rsidRPr="009E145D">
        <w:rPr>
          <w:rFonts w:ascii="Tahoma" w:hAnsi="Tahoma" w:cs="Tahoma"/>
        </w:rPr>
        <w:t xml:space="preserve"> Adresu PEF.</w:t>
      </w:r>
    </w:p>
    <w:p w14:paraId="2A37DD61" w14:textId="77777777" w:rsidR="002627F0" w:rsidRPr="007D791F" w:rsidRDefault="002627F0" w:rsidP="00182B25">
      <w:pPr>
        <w:jc w:val="both"/>
        <w:rPr>
          <w:rFonts w:ascii="Tahoma" w:hAnsi="Tahoma" w:cs="Tahoma"/>
        </w:rPr>
      </w:pPr>
    </w:p>
    <w:p w14:paraId="3C34A93B" w14:textId="77777777" w:rsidR="00182B25" w:rsidRPr="007D791F" w:rsidRDefault="00182B25" w:rsidP="00182B25">
      <w:pPr>
        <w:jc w:val="center"/>
        <w:rPr>
          <w:rFonts w:ascii="Tahoma" w:hAnsi="Tahoma" w:cs="Tahoma"/>
        </w:rPr>
      </w:pPr>
      <w:r w:rsidRPr="007D791F">
        <w:rPr>
          <w:rFonts w:ascii="Tahoma" w:hAnsi="Tahoma" w:cs="Tahoma"/>
        </w:rPr>
        <w:sym w:font="Times New Roman" w:char="00A7"/>
      </w:r>
      <w:r w:rsidR="002627F0">
        <w:rPr>
          <w:rFonts w:ascii="Tahoma" w:hAnsi="Tahoma" w:cs="Tahoma"/>
        </w:rPr>
        <w:t xml:space="preserve"> 9</w:t>
      </w:r>
    </w:p>
    <w:p w14:paraId="4B4D11DA" w14:textId="77777777" w:rsidR="002627F0" w:rsidRDefault="00182B25" w:rsidP="003653F6">
      <w:pPr>
        <w:jc w:val="both"/>
        <w:rPr>
          <w:rFonts w:ascii="Tahoma" w:hAnsi="Tahoma" w:cs="Tahoma"/>
        </w:rPr>
      </w:pPr>
      <w:r w:rsidRPr="007D791F">
        <w:rPr>
          <w:rFonts w:ascii="Tahoma" w:hAnsi="Tahoma" w:cs="Tahoma"/>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66B2B4BB" w14:textId="62B38018" w:rsidR="00104A76" w:rsidRDefault="00104A76" w:rsidP="00182B25">
      <w:pPr>
        <w:jc w:val="center"/>
        <w:rPr>
          <w:ins w:id="257" w:author="Jan Turski" w:date="2020-10-09T15:10:00Z"/>
          <w:rFonts w:ascii="Tahoma" w:hAnsi="Tahoma" w:cs="Tahoma"/>
        </w:rPr>
      </w:pPr>
    </w:p>
    <w:p w14:paraId="1B4605D1" w14:textId="6859E862" w:rsidR="00950A45" w:rsidRDefault="00950A45" w:rsidP="00182B25">
      <w:pPr>
        <w:jc w:val="center"/>
        <w:rPr>
          <w:ins w:id="258" w:author="Jan Turski" w:date="2020-10-09T15:10:00Z"/>
          <w:rFonts w:ascii="Tahoma" w:hAnsi="Tahoma" w:cs="Tahoma"/>
        </w:rPr>
      </w:pPr>
    </w:p>
    <w:p w14:paraId="5C34E00D" w14:textId="73843480" w:rsidR="00950A45" w:rsidRDefault="00950A45" w:rsidP="00182B25">
      <w:pPr>
        <w:jc w:val="center"/>
        <w:rPr>
          <w:ins w:id="259" w:author="Jan Turski" w:date="2020-10-09T15:10:00Z"/>
          <w:rFonts w:ascii="Tahoma" w:hAnsi="Tahoma" w:cs="Tahoma"/>
        </w:rPr>
      </w:pPr>
    </w:p>
    <w:p w14:paraId="5619B258" w14:textId="1E4B718F" w:rsidR="00950A45" w:rsidRPr="007D791F" w:rsidRDefault="00950A45" w:rsidP="00950A45">
      <w:pPr>
        <w:jc w:val="center"/>
        <w:rPr>
          <w:ins w:id="260" w:author="Jan Turski" w:date="2020-10-09T15:10:00Z"/>
          <w:rFonts w:ascii="Tahoma" w:hAnsi="Tahoma" w:cs="Tahoma"/>
        </w:rPr>
      </w:pPr>
      <w:ins w:id="261" w:author="Jan Turski" w:date="2020-10-09T15:10:00Z">
        <w:r w:rsidRPr="007D791F">
          <w:rPr>
            <w:rFonts w:ascii="Tahoma" w:hAnsi="Tahoma" w:cs="Tahoma"/>
          </w:rPr>
          <w:sym w:font="Times New Roman" w:char="00A7"/>
        </w:r>
        <w:r>
          <w:rPr>
            <w:rFonts w:ascii="Tahoma" w:hAnsi="Tahoma" w:cs="Tahoma"/>
          </w:rPr>
          <w:t xml:space="preserve"> 10</w:t>
        </w:r>
      </w:ins>
    </w:p>
    <w:p w14:paraId="31DF1447" w14:textId="32DBCFE8" w:rsidR="00950A45" w:rsidRPr="007D791F" w:rsidDel="00950A45" w:rsidRDefault="00950A45" w:rsidP="00182B25">
      <w:pPr>
        <w:jc w:val="center"/>
        <w:rPr>
          <w:del w:id="262" w:author="Jan Turski" w:date="2020-10-09T15:10:00Z"/>
          <w:rFonts w:ascii="Tahoma" w:hAnsi="Tahoma" w:cs="Tahoma"/>
        </w:rPr>
      </w:pPr>
    </w:p>
    <w:p w14:paraId="3B2AF536" w14:textId="77777777" w:rsidR="00950A45" w:rsidRPr="007D791F" w:rsidRDefault="00950A45" w:rsidP="00950A45">
      <w:pPr>
        <w:jc w:val="both"/>
        <w:rPr>
          <w:ins w:id="263" w:author="Jan Turski" w:date="2020-10-09T15:10:00Z"/>
          <w:rFonts w:ascii="Tahoma" w:hAnsi="Tahoma" w:cs="Tahoma"/>
        </w:rPr>
      </w:pPr>
      <w:ins w:id="264" w:author="Jan Turski" w:date="2020-10-09T15:10:00Z">
        <w:r w:rsidRPr="007D791F">
          <w:rPr>
            <w:rFonts w:ascii="Tahoma" w:hAnsi="Tahoma" w:cs="Tahoma"/>
          </w:rPr>
          <w:t xml:space="preserve">1. </w:t>
        </w:r>
        <w:r w:rsidRPr="003024E8">
          <w:rPr>
            <w:rFonts w:ascii="Tahoma" w:hAnsi="Tahoma" w:cs="Tahoma"/>
          </w:rPr>
          <w:t xml:space="preserve">W sprawach nieuregulowanych niniejszą umową, SIWZ i ofertą Wykonawcy, zastosowanie mają przepisy </w:t>
        </w:r>
        <w:r w:rsidRPr="0067525B">
          <w:rPr>
            <w:rFonts w:ascii="Tahoma" w:hAnsi="Tahoma" w:cs="Tahoma"/>
          </w:rPr>
          <w:t xml:space="preserve">Ustawy z dnia 23 kwietnia 1964 r. - Kodeks </w:t>
        </w:r>
        <w:r w:rsidRPr="00B93BC5">
          <w:rPr>
            <w:rFonts w:ascii="Tahoma" w:hAnsi="Tahoma" w:cs="Tahoma"/>
          </w:rPr>
          <w:t>cywilny (Dz.U. z 20</w:t>
        </w:r>
        <w:r>
          <w:rPr>
            <w:rFonts w:ascii="Tahoma" w:hAnsi="Tahoma" w:cs="Tahoma"/>
          </w:rPr>
          <w:t>20</w:t>
        </w:r>
        <w:r w:rsidRPr="00B93BC5">
          <w:rPr>
            <w:rFonts w:ascii="Tahoma" w:hAnsi="Tahoma" w:cs="Tahoma"/>
          </w:rPr>
          <w:t xml:space="preserve">, poz. </w:t>
        </w:r>
        <w:r>
          <w:rPr>
            <w:rFonts w:ascii="Tahoma" w:hAnsi="Tahoma" w:cs="Tahoma"/>
          </w:rPr>
          <w:t>1740</w:t>
        </w:r>
        <w:r w:rsidRPr="00B93BC5">
          <w:rPr>
            <w:rFonts w:ascii="Tahoma" w:hAnsi="Tahoma" w:cs="Tahoma"/>
          </w:rPr>
          <w:t>) zwany dalej Kodeksem cywilnym, Ustawy z dnia 11 września 2015 r. o działalności ubezpieczeniowej i reasekuracyjnej (Dz. U. z 20</w:t>
        </w:r>
        <w:r>
          <w:rPr>
            <w:rFonts w:ascii="Tahoma" w:hAnsi="Tahoma" w:cs="Tahoma"/>
          </w:rPr>
          <w:t xml:space="preserve">20 </w:t>
        </w:r>
        <w:r w:rsidRPr="00B93BC5">
          <w:rPr>
            <w:rFonts w:ascii="Tahoma" w:hAnsi="Tahoma" w:cs="Tahoma"/>
          </w:rPr>
          <w:t xml:space="preserve">r. poz. </w:t>
        </w:r>
        <w:r>
          <w:rPr>
            <w:rFonts w:ascii="Tahoma" w:hAnsi="Tahoma" w:cs="Tahoma"/>
          </w:rPr>
          <w:t xml:space="preserve">895 z </w:t>
        </w:r>
        <w:proofErr w:type="spellStart"/>
        <w:r>
          <w:rPr>
            <w:rFonts w:ascii="Tahoma" w:hAnsi="Tahoma" w:cs="Tahoma"/>
          </w:rPr>
          <w:t>późn</w:t>
        </w:r>
        <w:proofErr w:type="spellEnd"/>
        <w:r>
          <w:rPr>
            <w:rFonts w:ascii="Tahoma" w:hAnsi="Tahoma" w:cs="Tahoma"/>
          </w:rPr>
          <w:t>. zm.</w:t>
        </w:r>
        <w:r w:rsidRPr="00B93BC5">
          <w:rPr>
            <w:rFonts w:ascii="Tahoma" w:hAnsi="Tahoma" w:cs="Tahoma"/>
          </w:rPr>
          <w:t>), Us</w:t>
        </w:r>
        <w:r w:rsidRPr="0067525B">
          <w:rPr>
            <w:rFonts w:ascii="Tahoma" w:hAnsi="Tahoma" w:cs="Tahoma"/>
          </w:rPr>
          <w:t xml:space="preserve">tawy z dnia 15 grudnia 2017 r. o dystrybucji </w:t>
        </w:r>
        <w:r w:rsidRPr="00665972">
          <w:rPr>
            <w:rFonts w:ascii="Tahoma" w:hAnsi="Tahoma" w:cs="Tahoma"/>
          </w:rPr>
          <w:t>ubezpieczeń (Dz.U. z 2019 r. poz. 1881) oraz</w:t>
        </w:r>
        <w:r w:rsidRPr="007D791F">
          <w:rPr>
            <w:rFonts w:ascii="Tahoma" w:hAnsi="Tahoma" w:cs="Tahoma"/>
          </w:rPr>
          <w:t xml:space="preserve"> postanowienia OWU tj.:</w:t>
        </w:r>
      </w:ins>
    </w:p>
    <w:p w14:paraId="7A0DE5F1" w14:textId="77777777" w:rsidR="00950A45" w:rsidRPr="007D791F" w:rsidRDefault="00950A45" w:rsidP="00950A45">
      <w:pPr>
        <w:jc w:val="both"/>
        <w:rPr>
          <w:ins w:id="265" w:author="Jan Turski" w:date="2020-10-09T15:10:00Z"/>
          <w:rFonts w:ascii="Tahoma" w:hAnsi="Tahoma" w:cs="Tahoma"/>
        </w:rPr>
      </w:pPr>
      <w:ins w:id="266" w:author="Jan Turski" w:date="2020-10-09T15:10:00Z">
        <w:r w:rsidRPr="007D791F">
          <w:rPr>
            <w:rFonts w:ascii="Tahoma" w:hAnsi="Tahoma" w:cs="Tahoma"/>
          </w:rPr>
          <w:t>1)  ..............................................................................................................</w:t>
        </w:r>
      </w:ins>
    </w:p>
    <w:p w14:paraId="023B39C7" w14:textId="77777777" w:rsidR="00950A45" w:rsidRPr="007D791F" w:rsidRDefault="00950A45" w:rsidP="00950A45">
      <w:pPr>
        <w:jc w:val="both"/>
        <w:rPr>
          <w:ins w:id="267" w:author="Jan Turski" w:date="2020-10-09T15:10:00Z"/>
          <w:rFonts w:ascii="Tahoma" w:hAnsi="Tahoma" w:cs="Tahoma"/>
        </w:rPr>
      </w:pPr>
      <w:ins w:id="268" w:author="Jan Turski" w:date="2020-10-09T15:10:00Z">
        <w:r w:rsidRPr="007D791F">
          <w:rPr>
            <w:rFonts w:ascii="Tahoma" w:hAnsi="Tahoma" w:cs="Tahoma"/>
          </w:rPr>
          <w:t>2)  ..............................................................................................................</w:t>
        </w:r>
      </w:ins>
    </w:p>
    <w:p w14:paraId="35243813" w14:textId="77777777" w:rsidR="00950A45" w:rsidRPr="007D791F" w:rsidRDefault="00950A45" w:rsidP="00950A45">
      <w:pPr>
        <w:jc w:val="both"/>
        <w:rPr>
          <w:ins w:id="269" w:author="Jan Turski" w:date="2020-10-09T15:10:00Z"/>
          <w:rFonts w:ascii="Tahoma" w:hAnsi="Tahoma" w:cs="Tahoma"/>
        </w:rPr>
      </w:pPr>
      <w:ins w:id="270" w:author="Jan Turski" w:date="2020-10-09T15:10:00Z">
        <w:r w:rsidRPr="007D791F">
          <w:rPr>
            <w:rFonts w:ascii="Tahoma" w:hAnsi="Tahoma" w:cs="Tahoma"/>
          </w:rPr>
          <w:t>3)  ..............................................................................................................</w:t>
        </w:r>
      </w:ins>
    </w:p>
    <w:p w14:paraId="4987EDE5" w14:textId="77777777" w:rsidR="00950A45" w:rsidRPr="007D791F" w:rsidRDefault="00950A45" w:rsidP="00950A45">
      <w:pPr>
        <w:jc w:val="both"/>
        <w:rPr>
          <w:ins w:id="271" w:author="Jan Turski" w:date="2020-10-09T15:10:00Z"/>
          <w:rFonts w:ascii="Tahoma" w:hAnsi="Tahoma" w:cs="Tahoma"/>
        </w:rPr>
      </w:pPr>
      <w:ins w:id="272" w:author="Jan Turski" w:date="2020-10-09T15:10:00Z">
        <w:r w:rsidRPr="007D791F">
          <w:rPr>
            <w:rFonts w:ascii="Tahoma" w:hAnsi="Tahoma" w:cs="Tahoma"/>
          </w:rPr>
          <w:t>4)  ..............................................................................................................</w:t>
        </w:r>
      </w:ins>
    </w:p>
    <w:p w14:paraId="7EBE557C" w14:textId="77777777" w:rsidR="00950A45" w:rsidRPr="007D791F" w:rsidRDefault="00950A45" w:rsidP="00950A45">
      <w:pPr>
        <w:rPr>
          <w:ins w:id="273" w:author="Jan Turski" w:date="2020-10-09T15:10:00Z"/>
          <w:rFonts w:ascii="Tahoma" w:hAnsi="Tahoma" w:cs="Tahoma"/>
        </w:rPr>
      </w:pPr>
      <w:ins w:id="274" w:author="Jan Turski" w:date="2020-10-09T15:10:00Z">
        <w:r w:rsidRPr="007D791F">
          <w:rPr>
            <w:rFonts w:ascii="Tahoma" w:hAnsi="Tahoma" w:cs="Tahoma"/>
          </w:rPr>
          <w:t xml:space="preserve">2. Zapisy ww. OWU mają zastosowanie, o ile nie są sprzeczne z zapisami </w:t>
        </w:r>
        <w:r>
          <w:rPr>
            <w:rFonts w:ascii="Tahoma" w:hAnsi="Tahoma" w:cs="Tahoma"/>
          </w:rPr>
          <w:t>SIWZ</w:t>
        </w:r>
        <w:r w:rsidRPr="007D791F">
          <w:rPr>
            <w:rFonts w:ascii="Tahoma" w:hAnsi="Tahoma" w:cs="Tahoma"/>
          </w:rPr>
          <w:t xml:space="preserve"> oraz przepisów przywołanych w ust. 1.</w:t>
        </w:r>
      </w:ins>
    </w:p>
    <w:p w14:paraId="2CA61E03" w14:textId="77777777" w:rsidR="008E7C29" w:rsidRDefault="008E7C29" w:rsidP="00182B25">
      <w:pPr>
        <w:jc w:val="center"/>
        <w:rPr>
          <w:ins w:id="275" w:author="Jan Turski" w:date="2020-10-09T15:08:00Z"/>
          <w:rFonts w:ascii="Tahoma" w:hAnsi="Tahoma" w:cs="Tahoma"/>
        </w:rPr>
      </w:pPr>
    </w:p>
    <w:p w14:paraId="70CC5048" w14:textId="4FA15396" w:rsidR="00182B25" w:rsidRPr="006B386F" w:rsidRDefault="002627F0" w:rsidP="00182B25">
      <w:pPr>
        <w:jc w:val="center"/>
        <w:rPr>
          <w:rFonts w:ascii="Tahoma" w:hAnsi="Tahoma" w:cs="Tahoma"/>
        </w:rPr>
      </w:pPr>
      <w:r w:rsidRPr="006B386F">
        <w:rPr>
          <w:rFonts w:ascii="Tahoma" w:hAnsi="Tahoma" w:cs="Tahoma"/>
        </w:rPr>
        <w:t xml:space="preserve">§ </w:t>
      </w:r>
      <w:del w:id="276" w:author="Jan Turski" w:date="2020-10-09T15:10:00Z">
        <w:r w:rsidRPr="006B386F" w:rsidDel="00950A45">
          <w:rPr>
            <w:rFonts w:ascii="Tahoma" w:hAnsi="Tahoma" w:cs="Tahoma"/>
          </w:rPr>
          <w:delText>10</w:delText>
        </w:r>
      </w:del>
      <w:ins w:id="277" w:author="Jan Turski" w:date="2020-10-09T15:10:00Z">
        <w:r w:rsidR="00950A45" w:rsidRPr="006B386F">
          <w:rPr>
            <w:rFonts w:ascii="Tahoma" w:hAnsi="Tahoma" w:cs="Tahoma"/>
          </w:rPr>
          <w:t>1</w:t>
        </w:r>
        <w:r w:rsidR="00950A45">
          <w:rPr>
            <w:rFonts w:ascii="Tahoma" w:hAnsi="Tahoma" w:cs="Tahoma"/>
          </w:rPr>
          <w:t>1</w:t>
        </w:r>
      </w:ins>
    </w:p>
    <w:p w14:paraId="6930DF00" w14:textId="77777777" w:rsidR="00D903DA" w:rsidRPr="006B386F" w:rsidRDefault="00D903DA" w:rsidP="00D903DA">
      <w:pPr>
        <w:pStyle w:val="Akapitzlist"/>
        <w:numPr>
          <w:ilvl w:val="1"/>
          <w:numId w:val="7"/>
        </w:numPr>
        <w:tabs>
          <w:tab w:val="clear" w:pos="1440"/>
          <w:tab w:val="num" w:pos="284"/>
        </w:tabs>
        <w:ind w:left="284" w:hanging="284"/>
        <w:rPr>
          <w:rFonts w:ascii="Tahoma" w:eastAsiaTheme="minorHAnsi" w:hAnsi="Tahoma" w:cs="Tahoma"/>
          <w:lang w:eastAsia="en-US"/>
        </w:rPr>
      </w:pPr>
      <w:r w:rsidRPr="006B386F">
        <w:rPr>
          <w:rFonts w:ascii="Tahoma" w:hAnsi="Tahoma" w:cs="Tahoma"/>
          <w:sz w:val="20"/>
          <w:szCs w:val="20"/>
        </w:rPr>
        <w:t xml:space="preserve">Wykonawca </w:t>
      </w:r>
      <w:r w:rsidRPr="006B386F">
        <w:rPr>
          <w:rFonts w:ascii="Tahoma" w:eastAsiaTheme="minorHAnsi" w:hAnsi="Tahoma" w:cs="Tahoma"/>
          <w:sz w:val="20"/>
          <w:szCs w:val="20"/>
          <w:lang w:eastAsia="en-US"/>
        </w:rPr>
        <w:t xml:space="preserve">zapłaci Zamawiającemu karę umowną za odstąpienie od umowy z przyczyn zależnych od Wykonawcy - w wysokości 5% łącznej wartości zamówienia (składek) określonej w § </w:t>
      </w:r>
      <w:r w:rsidR="00F01829">
        <w:rPr>
          <w:rFonts w:ascii="Tahoma" w:eastAsiaTheme="minorHAnsi" w:hAnsi="Tahoma" w:cs="Tahoma"/>
          <w:sz w:val="20"/>
          <w:szCs w:val="20"/>
          <w:lang w:eastAsia="en-US"/>
        </w:rPr>
        <w:t>7</w:t>
      </w:r>
      <w:r w:rsidRPr="006B386F">
        <w:rPr>
          <w:rFonts w:ascii="Tahoma" w:eastAsiaTheme="minorHAnsi" w:hAnsi="Tahoma" w:cs="Tahoma"/>
          <w:sz w:val="20"/>
          <w:szCs w:val="20"/>
          <w:lang w:eastAsia="en-US"/>
        </w:rPr>
        <w:t>.</w:t>
      </w:r>
    </w:p>
    <w:p w14:paraId="12E80527" w14:textId="77777777" w:rsidR="00D903DA" w:rsidRPr="006B386F" w:rsidRDefault="00D903DA" w:rsidP="00D903DA">
      <w:pPr>
        <w:pStyle w:val="Akapitzlist"/>
        <w:numPr>
          <w:ilvl w:val="1"/>
          <w:numId w:val="7"/>
        </w:numPr>
        <w:tabs>
          <w:tab w:val="clear" w:pos="1440"/>
          <w:tab w:val="num" w:pos="284"/>
        </w:tabs>
        <w:ind w:left="284" w:hanging="284"/>
        <w:rPr>
          <w:rFonts w:ascii="Tahoma" w:eastAsiaTheme="minorHAnsi" w:hAnsi="Tahoma" w:cs="Tahoma"/>
          <w:lang w:eastAsia="en-US"/>
        </w:rPr>
      </w:pPr>
      <w:r w:rsidRPr="006B386F">
        <w:rPr>
          <w:rFonts w:ascii="Tahoma" w:eastAsiaTheme="minorHAnsi" w:hAnsi="Tahoma" w:cs="Tahoma"/>
          <w:sz w:val="20"/>
          <w:szCs w:val="20"/>
          <w:lang w:eastAsia="en-US"/>
        </w:rPr>
        <w:t xml:space="preserve">Zamawiający zapłaci Wykonawcy karę umowną za odstąpienie od umowy z przyczyn zależnych od Zamawiającego - w wysokości 5% łącznej wartości zamówienia (składek) określonej w § </w:t>
      </w:r>
      <w:r w:rsidR="00F01829">
        <w:rPr>
          <w:rFonts w:ascii="Tahoma" w:eastAsiaTheme="minorHAnsi" w:hAnsi="Tahoma" w:cs="Tahoma"/>
          <w:sz w:val="20"/>
          <w:szCs w:val="20"/>
          <w:lang w:eastAsia="en-US"/>
        </w:rPr>
        <w:t>7</w:t>
      </w:r>
      <w:r w:rsidRPr="006B386F">
        <w:rPr>
          <w:rFonts w:ascii="Tahoma" w:eastAsiaTheme="minorHAnsi" w:hAnsi="Tahoma" w:cs="Tahoma"/>
          <w:sz w:val="20"/>
          <w:szCs w:val="20"/>
          <w:lang w:eastAsia="en-US"/>
        </w:rPr>
        <w:t>.</w:t>
      </w:r>
    </w:p>
    <w:p w14:paraId="6A1A7033" w14:textId="77777777" w:rsidR="00D903DA" w:rsidRPr="006B386F" w:rsidRDefault="00D903DA" w:rsidP="00D903DA">
      <w:pPr>
        <w:pStyle w:val="Akapitzlist"/>
        <w:numPr>
          <w:ilvl w:val="1"/>
          <w:numId w:val="7"/>
        </w:numPr>
        <w:tabs>
          <w:tab w:val="clear" w:pos="1440"/>
          <w:tab w:val="num" w:pos="284"/>
        </w:tabs>
        <w:ind w:left="284" w:hanging="284"/>
        <w:rPr>
          <w:rFonts w:ascii="Tahoma" w:eastAsiaTheme="minorHAnsi" w:hAnsi="Tahoma" w:cs="Tahoma"/>
          <w:lang w:eastAsia="en-US"/>
        </w:rPr>
      </w:pPr>
      <w:r w:rsidRPr="006B386F">
        <w:rPr>
          <w:rFonts w:ascii="Tahoma" w:eastAsiaTheme="minorHAnsi" w:hAnsi="Tahoma" w:cs="Tahoma"/>
          <w:sz w:val="20"/>
          <w:szCs w:val="20"/>
          <w:lang w:eastAsia="en-US"/>
        </w:rPr>
        <w:t>Kary umowne przewidziane w niniejszej umowie stają się dla Ubezpieczającego natychmiast wymagalne z chwilą zaistnienia okoliczności uzasadniających ich naliczenie.</w:t>
      </w:r>
    </w:p>
    <w:p w14:paraId="134F35DD" w14:textId="77777777" w:rsidR="00D903DA" w:rsidRPr="006B386F" w:rsidRDefault="00D903DA" w:rsidP="00D903DA">
      <w:pPr>
        <w:pStyle w:val="Akapitzlist"/>
        <w:numPr>
          <w:ilvl w:val="1"/>
          <w:numId w:val="7"/>
        </w:numPr>
        <w:tabs>
          <w:tab w:val="clear" w:pos="1440"/>
          <w:tab w:val="num" w:pos="284"/>
        </w:tabs>
        <w:ind w:left="284" w:hanging="284"/>
        <w:rPr>
          <w:rFonts w:ascii="Tahoma" w:eastAsiaTheme="minorHAnsi" w:hAnsi="Tahoma" w:cs="Tahoma"/>
          <w:lang w:eastAsia="en-US"/>
        </w:rPr>
      </w:pPr>
      <w:r w:rsidRPr="006B386F">
        <w:rPr>
          <w:rFonts w:ascii="Tahoma" w:eastAsiaTheme="minorHAnsi" w:hAnsi="Tahoma" w:cs="Tahoma"/>
          <w:sz w:val="20"/>
          <w:szCs w:val="20"/>
          <w:lang w:eastAsia="en-US"/>
        </w:rPr>
        <w:t>Niezależnie od kar umownych, o których mowa w ust. 1 – 2 Strony mają prawo dochodzenia odszkodowania uzupełniającego w przypadku, gdy kary określone w ust. 1 - 2 nie pokrywają ich szkód.</w:t>
      </w:r>
      <w:r w:rsidRPr="006B386F">
        <w:rPr>
          <w:rFonts w:ascii="Tahoma" w:eastAsiaTheme="minorHAnsi" w:hAnsi="Tahoma" w:cs="Tahoma"/>
          <w:sz w:val="20"/>
          <w:szCs w:val="20"/>
          <w:lang w:eastAsia="en-US"/>
        </w:rPr>
        <w:tab/>
      </w:r>
    </w:p>
    <w:p w14:paraId="60D210E3" w14:textId="77777777" w:rsidR="00182B25" w:rsidRPr="006B386F" w:rsidRDefault="00182B25" w:rsidP="00182B25">
      <w:pPr>
        <w:rPr>
          <w:rFonts w:ascii="Tahoma" w:hAnsi="Tahoma" w:cs="Tahoma"/>
        </w:rPr>
      </w:pPr>
    </w:p>
    <w:p w14:paraId="75DEB7BE" w14:textId="72E36744" w:rsidR="00182B25" w:rsidRPr="006B386F" w:rsidRDefault="00182B25" w:rsidP="00182B25">
      <w:pPr>
        <w:jc w:val="center"/>
        <w:rPr>
          <w:rFonts w:ascii="Tahoma" w:hAnsi="Tahoma" w:cs="Tahoma"/>
        </w:rPr>
      </w:pPr>
      <w:r w:rsidRPr="006B386F">
        <w:rPr>
          <w:rFonts w:ascii="Tahoma" w:hAnsi="Tahoma" w:cs="Tahoma"/>
        </w:rPr>
        <w:sym w:font="Times New Roman" w:char="00A7"/>
      </w:r>
      <w:r w:rsidR="002627F0" w:rsidRPr="006B386F">
        <w:rPr>
          <w:rFonts w:ascii="Tahoma" w:hAnsi="Tahoma" w:cs="Tahoma"/>
        </w:rPr>
        <w:t xml:space="preserve"> </w:t>
      </w:r>
      <w:del w:id="278" w:author="Jan Turski" w:date="2020-10-09T15:10:00Z">
        <w:r w:rsidR="002627F0" w:rsidRPr="006B386F" w:rsidDel="00950A45">
          <w:rPr>
            <w:rFonts w:ascii="Tahoma" w:hAnsi="Tahoma" w:cs="Tahoma"/>
          </w:rPr>
          <w:delText>11</w:delText>
        </w:r>
      </w:del>
      <w:ins w:id="279" w:author="Jan Turski" w:date="2020-10-09T15:10:00Z">
        <w:r w:rsidR="00950A45" w:rsidRPr="006B386F">
          <w:rPr>
            <w:rFonts w:ascii="Tahoma" w:hAnsi="Tahoma" w:cs="Tahoma"/>
          </w:rPr>
          <w:t>1</w:t>
        </w:r>
        <w:r w:rsidR="00950A45">
          <w:rPr>
            <w:rFonts w:ascii="Tahoma" w:hAnsi="Tahoma" w:cs="Tahoma"/>
          </w:rPr>
          <w:t>2</w:t>
        </w:r>
      </w:ins>
    </w:p>
    <w:p w14:paraId="7C3BE7B6" w14:textId="77777777" w:rsidR="009F4782" w:rsidRPr="006B386F" w:rsidRDefault="00182B25" w:rsidP="009F4782">
      <w:pPr>
        <w:ind w:right="10"/>
        <w:jc w:val="both"/>
        <w:rPr>
          <w:rFonts w:ascii="Tahoma" w:hAnsi="Tahoma" w:cs="Tahoma"/>
          <w:color w:val="000000"/>
          <w:lang w:eastAsia="ja-JP"/>
        </w:rPr>
      </w:pPr>
      <w:r w:rsidRPr="006B386F">
        <w:rPr>
          <w:rFonts w:ascii="Tahoma" w:hAnsi="Tahoma" w:cs="Tahoma"/>
        </w:rPr>
        <w:t xml:space="preserve">1. </w:t>
      </w:r>
      <w:r w:rsidR="009F4782" w:rsidRPr="006B386F">
        <w:rPr>
          <w:rFonts w:ascii="Tahoma" w:hAnsi="Tahoma" w:cs="Tahoma"/>
          <w:color w:val="000000"/>
          <w:lang w:eastAsia="ja-JP"/>
        </w:rPr>
        <w:t xml:space="preserve">Zamawiającemu przysługuje prawo wypowiedzenia Umowy w trybie natychmiastowym </w:t>
      </w:r>
      <w:r w:rsidR="009F4782" w:rsidRPr="006B386F">
        <w:rPr>
          <w:rFonts w:ascii="Tahoma" w:hAnsi="Tahoma" w:cs="Tahoma"/>
          <w:color w:val="000000"/>
          <w:lang w:eastAsia="ja-JP"/>
        </w:rPr>
        <w:br/>
        <w:t>w następujących okolicznościach:</w:t>
      </w:r>
    </w:p>
    <w:p w14:paraId="21351C57" w14:textId="77777777" w:rsidR="009F4782" w:rsidRPr="006B386F" w:rsidRDefault="009F4782" w:rsidP="009F4782">
      <w:pPr>
        <w:ind w:left="454" w:right="10"/>
        <w:jc w:val="both"/>
        <w:rPr>
          <w:rFonts w:ascii="Tahoma" w:hAnsi="Tahoma" w:cs="Tahoma"/>
          <w:color w:val="000000"/>
          <w:lang w:eastAsia="ja-JP"/>
        </w:rPr>
      </w:pPr>
      <w:r w:rsidRPr="006B386F">
        <w:rPr>
          <w:rFonts w:ascii="Tahoma" w:hAnsi="Tahoma" w:cs="Tahoma"/>
          <w:color w:val="000000"/>
          <w:lang w:eastAsia="ja-JP"/>
        </w:rPr>
        <w:t>1) zostanie złożony wniosek o upadłość lub rozpocznie się proces likwidacji firmy Wykonawcy;</w:t>
      </w:r>
    </w:p>
    <w:p w14:paraId="0D8D0CC0" w14:textId="77777777" w:rsidR="009F4782" w:rsidRPr="006B386F" w:rsidRDefault="009F4782" w:rsidP="009F4782">
      <w:pPr>
        <w:ind w:left="454" w:right="10"/>
        <w:jc w:val="both"/>
        <w:rPr>
          <w:rFonts w:ascii="Tahoma" w:hAnsi="Tahoma" w:cs="Tahoma"/>
          <w:color w:val="000000"/>
          <w:lang w:eastAsia="ja-JP"/>
        </w:rPr>
      </w:pPr>
      <w:r w:rsidRPr="006B386F">
        <w:rPr>
          <w:rFonts w:ascii="Tahoma" w:hAnsi="Tahoma" w:cs="Tahoma"/>
          <w:color w:val="000000"/>
          <w:lang w:eastAsia="ja-JP"/>
        </w:rPr>
        <w:t>2) zostanie wydany nakaz zajęcia majątku Wykonawcy;</w:t>
      </w:r>
    </w:p>
    <w:p w14:paraId="772EDEBD" w14:textId="77777777" w:rsidR="009F4782" w:rsidRPr="006B386F" w:rsidRDefault="009F4782" w:rsidP="009F4782">
      <w:pPr>
        <w:ind w:left="454" w:right="10"/>
        <w:jc w:val="both"/>
        <w:rPr>
          <w:rFonts w:ascii="Tahoma" w:hAnsi="Tahoma" w:cs="Tahoma"/>
          <w:color w:val="000000"/>
          <w:lang w:eastAsia="ja-JP"/>
        </w:rPr>
      </w:pPr>
      <w:r w:rsidRPr="006B386F">
        <w:rPr>
          <w:rFonts w:ascii="Tahoma" w:hAnsi="Tahoma" w:cs="Tahoma"/>
          <w:color w:val="000000"/>
          <w:lang w:eastAsia="ja-JP"/>
        </w:rPr>
        <w:t>3) Wykonawca przerwał realizację zamówienia, nie informując o tym pisemnie Zamawiającego, i przerwa ta trwa dłużej niż 30 dni</w:t>
      </w:r>
      <w:r w:rsidR="007D7BA4" w:rsidRPr="006B386F">
        <w:rPr>
          <w:rFonts w:ascii="Tahoma" w:hAnsi="Tahoma" w:cs="Tahoma"/>
          <w:color w:val="000000"/>
          <w:lang w:eastAsia="ja-JP"/>
        </w:rPr>
        <w:t xml:space="preserve"> kalendarzowych</w:t>
      </w:r>
      <w:r w:rsidRPr="006B386F">
        <w:rPr>
          <w:rFonts w:ascii="Tahoma" w:hAnsi="Tahoma" w:cs="Tahoma"/>
          <w:color w:val="000000"/>
          <w:lang w:eastAsia="ja-JP"/>
        </w:rPr>
        <w:t xml:space="preserve">; </w:t>
      </w:r>
    </w:p>
    <w:p w14:paraId="5C23F351" w14:textId="77777777" w:rsidR="009F4782" w:rsidRPr="006B386F" w:rsidRDefault="009F4782" w:rsidP="00F2606E">
      <w:pPr>
        <w:pStyle w:val="Akapitzlist"/>
        <w:numPr>
          <w:ilvl w:val="0"/>
          <w:numId w:val="34"/>
        </w:numPr>
        <w:ind w:right="10"/>
        <w:contextualSpacing/>
        <w:jc w:val="both"/>
        <w:rPr>
          <w:rFonts w:ascii="Tahoma" w:eastAsia="Times New Roman" w:hAnsi="Tahoma" w:cs="Tahoma"/>
          <w:color w:val="000000"/>
          <w:sz w:val="20"/>
          <w:szCs w:val="20"/>
          <w:lang w:eastAsia="ja-JP"/>
        </w:rPr>
      </w:pPr>
      <w:r w:rsidRPr="006B386F">
        <w:rPr>
          <w:rFonts w:ascii="Tahoma" w:eastAsia="Times New Roman" w:hAnsi="Tahoma" w:cs="Tahoma"/>
          <w:color w:val="000000"/>
          <w:sz w:val="20"/>
          <w:szCs w:val="20"/>
          <w:lang w:eastAsia="ja-JP"/>
        </w:rPr>
        <w:t xml:space="preserve">W przypadku, gdy Wykonawca nie wykonuje przedmiotu umowy w sposób prawidłowy pomimo uprzedniego dwukrotnego pisemnego wezwania go do tego przez Zamawiającego ze wskazaniem stwierdzonych przez Zamawiającego nieprawidłowości, Zamawiający może wypowiedzieć umowę z zachowaniem trzymiesięcznego okresu wypowiedzenia ze skutkiem na koniec miesiąca. </w:t>
      </w:r>
    </w:p>
    <w:p w14:paraId="6A3A519A" w14:textId="77777777" w:rsidR="009F4782" w:rsidRPr="006B386F" w:rsidRDefault="009F4782" w:rsidP="00F2606E">
      <w:pPr>
        <w:pStyle w:val="Akapitzlist"/>
        <w:numPr>
          <w:ilvl w:val="0"/>
          <w:numId w:val="34"/>
        </w:numPr>
        <w:ind w:right="10"/>
        <w:contextualSpacing/>
        <w:jc w:val="both"/>
        <w:rPr>
          <w:rFonts w:ascii="Tahoma" w:eastAsia="Times New Roman" w:hAnsi="Tahoma" w:cs="Tahoma"/>
          <w:color w:val="000000"/>
          <w:sz w:val="20"/>
          <w:szCs w:val="20"/>
          <w:lang w:eastAsia="ja-JP"/>
        </w:rPr>
      </w:pPr>
      <w:r w:rsidRPr="006B386F">
        <w:rPr>
          <w:rFonts w:ascii="Tahoma" w:eastAsia="Times New Roman" w:hAnsi="Tahoma" w:cs="Tahoma"/>
          <w:color w:val="000000"/>
          <w:sz w:val="20"/>
          <w:szCs w:val="20"/>
          <w:lang w:eastAsia="ja-JP"/>
        </w:rPr>
        <w:t xml:space="preserve">W przypadkach opisanych w ust. 1 i 2 Wykonawca może żądać od Zamawiającego wyłącznie wynagrodzenia </w:t>
      </w:r>
      <w:r w:rsidRPr="006B386F">
        <w:rPr>
          <w:rFonts w:ascii="Tahoma" w:eastAsia="Times New Roman" w:hAnsi="Tahoma" w:cs="Tahoma"/>
          <w:color w:val="000000"/>
          <w:sz w:val="20"/>
          <w:szCs w:val="20"/>
          <w:lang w:eastAsia="ja-JP"/>
        </w:rPr>
        <w:br/>
        <w:t>z tytułu wykonania części Umowy (proporcjonalnie do okresu udzielanej ochrony ubezpieczeniowej).</w:t>
      </w:r>
    </w:p>
    <w:p w14:paraId="5A595F5B" w14:textId="77777777" w:rsidR="009F4782" w:rsidRPr="006B386F" w:rsidRDefault="009F4782" w:rsidP="00F2606E">
      <w:pPr>
        <w:numPr>
          <w:ilvl w:val="0"/>
          <w:numId w:val="34"/>
        </w:numPr>
        <w:ind w:right="10"/>
        <w:jc w:val="both"/>
        <w:rPr>
          <w:rFonts w:ascii="Tahoma" w:hAnsi="Tahoma" w:cs="Tahoma"/>
          <w:color w:val="000000"/>
          <w:lang w:eastAsia="ja-JP"/>
        </w:rPr>
      </w:pPr>
      <w:r w:rsidRPr="006B386F">
        <w:rPr>
          <w:rFonts w:ascii="Tahoma" w:hAnsi="Tahoma" w:cs="Tahoma"/>
          <w:color w:val="000000"/>
          <w:lang w:eastAsia="ja-JP"/>
        </w:rPr>
        <w:t>Zamawiającemu ponadto przysługuje prawo odstąpienia od umowy w przypadkach określonych w art. 145 Ustawy PZP. W takim przypadku Wykonawca może żądać wyłącznie wynagrodzenia należnego z tytułu wykonania części Umowy.</w:t>
      </w:r>
    </w:p>
    <w:p w14:paraId="31ABFACE" w14:textId="77777777" w:rsidR="009F4782" w:rsidRPr="006B386F" w:rsidRDefault="009F4782" w:rsidP="00F2606E">
      <w:pPr>
        <w:numPr>
          <w:ilvl w:val="0"/>
          <w:numId w:val="34"/>
        </w:numPr>
        <w:ind w:right="10"/>
        <w:jc w:val="both"/>
        <w:rPr>
          <w:rFonts w:ascii="Tahoma" w:hAnsi="Tahoma" w:cs="Tahoma"/>
          <w:color w:val="000000"/>
          <w:lang w:eastAsia="ja-JP"/>
        </w:rPr>
      </w:pPr>
      <w:r w:rsidRPr="006B386F">
        <w:rPr>
          <w:rFonts w:ascii="Tahoma" w:hAnsi="Tahoma" w:cs="Tahoma"/>
        </w:rPr>
        <w:t>Odstąpienie od umowy lub wypowiedzenie umowy powinno nastąpić w formie pisemnej pod rygorem nieważności takiego oświadczenia i powinno zawierać uzasadnienie.</w:t>
      </w:r>
    </w:p>
    <w:p w14:paraId="2DC17506" w14:textId="77777777" w:rsidR="00182B25" w:rsidRPr="007D791F" w:rsidRDefault="00182B25" w:rsidP="009F4782">
      <w:pPr>
        <w:ind w:left="426" w:hanging="426"/>
        <w:jc w:val="both"/>
        <w:rPr>
          <w:rFonts w:ascii="Tahoma" w:hAnsi="Tahoma" w:cs="Tahoma"/>
        </w:rPr>
      </w:pPr>
    </w:p>
    <w:p w14:paraId="71B325E4" w14:textId="26E4871A" w:rsidR="00182B25" w:rsidRPr="007D791F" w:rsidRDefault="00182B25" w:rsidP="00182B25">
      <w:pPr>
        <w:jc w:val="center"/>
        <w:rPr>
          <w:rFonts w:ascii="Tahoma" w:hAnsi="Tahoma" w:cs="Tahoma"/>
        </w:rPr>
      </w:pPr>
      <w:r w:rsidRPr="007D791F">
        <w:rPr>
          <w:rFonts w:ascii="Tahoma" w:hAnsi="Tahoma" w:cs="Tahoma"/>
        </w:rPr>
        <w:fldChar w:fldCharType="begin"/>
      </w:r>
      <w:r w:rsidRPr="007D791F">
        <w:rPr>
          <w:rFonts w:ascii="Tahoma" w:hAnsi="Tahoma" w:cs="Tahoma"/>
        </w:rPr>
        <w:instrText>\SYMBOL 167 \f "Times New Roman CE"</w:instrText>
      </w:r>
      <w:r w:rsidRPr="007D791F">
        <w:rPr>
          <w:rFonts w:ascii="Tahoma" w:hAnsi="Tahoma" w:cs="Tahoma"/>
        </w:rPr>
        <w:fldChar w:fldCharType="end"/>
      </w:r>
      <w:r w:rsidR="003653F6">
        <w:rPr>
          <w:rFonts w:ascii="Tahoma" w:hAnsi="Tahoma" w:cs="Tahoma"/>
        </w:rPr>
        <w:t xml:space="preserve"> </w:t>
      </w:r>
      <w:del w:id="280" w:author="Jan Turski" w:date="2020-10-09T15:11:00Z">
        <w:r w:rsidR="003653F6" w:rsidDel="00950A45">
          <w:rPr>
            <w:rFonts w:ascii="Tahoma" w:hAnsi="Tahoma" w:cs="Tahoma"/>
          </w:rPr>
          <w:delText>12</w:delText>
        </w:r>
      </w:del>
      <w:ins w:id="281" w:author="Jan Turski" w:date="2020-10-09T15:11:00Z">
        <w:r w:rsidR="00950A45">
          <w:rPr>
            <w:rFonts w:ascii="Tahoma" w:hAnsi="Tahoma" w:cs="Tahoma"/>
          </w:rPr>
          <w:t>13</w:t>
        </w:r>
      </w:ins>
    </w:p>
    <w:p w14:paraId="00C19D4F" w14:textId="77777777" w:rsidR="00182B25" w:rsidRPr="00CF5AE7" w:rsidRDefault="00182B25" w:rsidP="00182B25">
      <w:pPr>
        <w:numPr>
          <w:ilvl w:val="0"/>
          <w:numId w:val="29"/>
        </w:numPr>
        <w:ind w:right="-1"/>
        <w:jc w:val="both"/>
        <w:rPr>
          <w:rFonts w:ascii="Tahoma" w:hAnsi="Tahoma" w:cs="Tahoma"/>
        </w:rPr>
      </w:pPr>
      <w:r w:rsidRPr="00CF5AE7">
        <w:rPr>
          <w:rFonts w:ascii="Tahoma" w:hAnsi="Tahoma" w:cs="Tahoma"/>
        </w:rPr>
        <w:t>Zakazuje się zmian postanowień niniejszej umowy w stosunku do treści oferty, na podstawie której dokonano wyboru Wykonawcy, chyba że zachodzi co najmniej jedna z okoliczności określonych w art. 144 ust. 1 Ustawy PZP.</w:t>
      </w:r>
    </w:p>
    <w:p w14:paraId="1EBC8E62" w14:textId="77777777" w:rsidR="00182B25" w:rsidRPr="007D791F" w:rsidRDefault="00182B25" w:rsidP="00182B25">
      <w:pPr>
        <w:numPr>
          <w:ilvl w:val="0"/>
          <w:numId w:val="29"/>
        </w:numPr>
        <w:ind w:right="-1"/>
        <w:jc w:val="both"/>
        <w:rPr>
          <w:rFonts w:ascii="Tahoma" w:hAnsi="Tahoma" w:cs="Tahoma"/>
        </w:rPr>
      </w:pPr>
      <w:r w:rsidRPr="007D791F">
        <w:rPr>
          <w:rFonts w:ascii="Tahoma" w:hAnsi="Tahoma" w:cs="Tahoma"/>
        </w:rPr>
        <w:t>Zmiana postanowień niniejszej umowy może być dokonana przez obie strony w formie pisemnej w drodze aneksu do niniejszej umowy, pod rygorem nieważności takiej zmiany</w:t>
      </w:r>
      <w:r w:rsidR="0035070E">
        <w:rPr>
          <w:rFonts w:ascii="Tahoma" w:hAnsi="Tahoma" w:cs="Tahoma"/>
        </w:rPr>
        <w:t xml:space="preserve">, z zastrzeżeniem </w:t>
      </w:r>
      <w:r w:rsidR="0035070E">
        <w:rPr>
          <w:rFonts w:ascii="Tahoma" w:hAnsi="Tahoma" w:cs="Tahoma"/>
        </w:rPr>
        <w:br/>
      </w:r>
      <w:r w:rsidR="0035070E" w:rsidRPr="0035070E">
        <w:rPr>
          <w:rFonts w:ascii="Tahoma" w:hAnsi="Tahoma" w:cs="Tahoma"/>
        </w:rPr>
        <w:t>§ 15 ust. 4</w:t>
      </w:r>
      <w:r w:rsidRPr="007D791F">
        <w:rPr>
          <w:rFonts w:ascii="Tahoma" w:hAnsi="Tahoma" w:cs="Tahoma"/>
        </w:rPr>
        <w:t>.</w:t>
      </w:r>
    </w:p>
    <w:p w14:paraId="42AEFF4C" w14:textId="77777777" w:rsidR="00182B25" w:rsidRDefault="00182B25" w:rsidP="00182B25">
      <w:pPr>
        <w:jc w:val="center"/>
        <w:rPr>
          <w:rFonts w:ascii="Tahoma" w:hAnsi="Tahoma" w:cs="Tahoma"/>
        </w:rPr>
      </w:pPr>
    </w:p>
    <w:p w14:paraId="4E84E6B4" w14:textId="55240B9F" w:rsidR="00182B25" w:rsidRPr="007D791F" w:rsidRDefault="00182B25" w:rsidP="00182B25">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del w:id="282" w:author="Jan Turski" w:date="2020-10-09T15:11:00Z">
        <w:r w:rsidRPr="007D791F" w:rsidDel="00950A45">
          <w:rPr>
            <w:rFonts w:ascii="Tahoma" w:hAnsi="Tahoma" w:cs="Tahoma"/>
          </w:rPr>
          <w:delText>1</w:delText>
        </w:r>
        <w:r w:rsidR="003653F6" w:rsidDel="00950A45">
          <w:rPr>
            <w:rFonts w:ascii="Tahoma" w:hAnsi="Tahoma" w:cs="Tahoma"/>
          </w:rPr>
          <w:delText>3</w:delText>
        </w:r>
      </w:del>
      <w:ins w:id="283" w:author="Jan Turski" w:date="2020-10-09T15:11:00Z">
        <w:r w:rsidR="00950A45" w:rsidRPr="007D791F">
          <w:rPr>
            <w:rFonts w:ascii="Tahoma" w:hAnsi="Tahoma" w:cs="Tahoma"/>
          </w:rPr>
          <w:t>1</w:t>
        </w:r>
        <w:r w:rsidR="00950A45">
          <w:rPr>
            <w:rFonts w:ascii="Tahoma" w:hAnsi="Tahoma" w:cs="Tahoma"/>
          </w:rPr>
          <w:t>4</w:t>
        </w:r>
      </w:ins>
    </w:p>
    <w:p w14:paraId="5B9372B0" w14:textId="662EBC81" w:rsidR="00182B25" w:rsidRPr="00950A45" w:rsidRDefault="00182B25">
      <w:pPr>
        <w:pStyle w:val="Akapitzlist"/>
        <w:numPr>
          <w:ilvl w:val="2"/>
          <w:numId w:val="7"/>
        </w:numPr>
        <w:ind w:left="426" w:right="-1" w:hanging="284"/>
        <w:jc w:val="both"/>
        <w:rPr>
          <w:rFonts w:ascii="Tahoma" w:hAnsi="Tahoma" w:cs="Tahoma"/>
          <w:rPrChange w:id="284" w:author="Jan Turski" w:date="2020-10-09T15:11:00Z">
            <w:rPr/>
          </w:rPrChange>
        </w:rPr>
        <w:pPrChange w:id="285" w:author="Jan Turski" w:date="2020-10-09T15:11:00Z">
          <w:pPr>
            <w:ind w:left="284" w:right="-1"/>
            <w:jc w:val="both"/>
          </w:pPr>
        </w:pPrChange>
      </w:pPr>
      <w:r w:rsidRPr="00950A45">
        <w:rPr>
          <w:rFonts w:ascii="Tahoma" w:hAnsi="Tahoma" w:cs="Tahoma"/>
          <w:sz w:val="20"/>
          <w:szCs w:val="20"/>
          <w:rPrChange w:id="286" w:author="Jan Turski" w:date="2020-10-09T15:11:00Z">
            <w:rPr/>
          </w:rPrChange>
        </w:rPr>
        <w:lastRenderedPageBreak/>
        <w:t xml:space="preserve">Zgodnie z art. 144 ust. 1 pkt. 1 Ustawy PZP. Zamawiający przewiduje możliwość wprowadzenia niżej wymienionych zmian postanowień niniejszej umowy w stosunku do treści oferty, na podstawie której dokonano wyboru Wykonawcy: </w:t>
      </w:r>
    </w:p>
    <w:p w14:paraId="42A3A7F9" w14:textId="77777777" w:rsidR="00182B25" w:rsidRPr="007D791F" w:rsidRDefault="00182B25" w:rsidP="00182B25">
      <w:pPr>
        <w:numPr>
          <w:ilvl w:val="0"/>
          <w:numId w:val="23"/>
        </w:numPr>
        <w:ind w:right="-1"/>
        <w:jc w:val="both"/>
        <w:rPr>
          <w:rFonts w:ascii="Tahoma" w:hAnsi="Tahoma" w:cs="Tahoma"/>
        </w:rPr>
      </w:pPr>
      <w:r w:rsidRPr="007D791F">
        <w:rPr>
          <w:rFonts w:ascii="Tahoma" w:hAnsi="Tahoma" w:cs="Tahoma"/>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1B6FD3BA" w14:textId="77777777" w:rsidR="00182B25" w:rsidRPr="00AE5A2A" w:rsidRDefault="00182B25" w:rsidP="00182B25">
      <w:pPr>
        <w:numPr>
          <w:ilvl w:val="0"/>
          <w:numId w:val="23"/>
        </w:numPr>
        <w:ind w:right="-1"/>
        <w:jc w:val="both"/>
        <w:rPr>
          <w:rFonts w:ascii="Tahoma" w:hAnsi="Tahoma" w:cs="Tahoma"/>
        </w:rPr>
      </w:pPr>
      <w:r w:rsidRPr="007D791F">
        <w:rPr>
          <w:rFonts w:ascii="Tahoma" w:hAnsi="Tahoma" w:cs="Tahoma"/>
        </w:rPr>
        <w:t xml:space="preserve">zmiany wysokości składki lub </w:t>
      </w:r>
      <w:r w:rsidRPr="00AE5A2A">
        <w:rPr>
          <w:rFonts w:ascii="Tahoma" w:hAnsi="Tahoma" w:cs="Tahoma"/>
        </w:rPr>
        <w:t>raty składki w ubezpieczeniu następstw nieszczęśliwych wypadków    ubezpieczenia – w przypadku zmiany liczby osób ubezpieczonych oraz wysokości sumy ubezpieczenia na osobę w okresie ubezpieczenia. Składka będzie rozliczana zgodnie z, określonymi w SIWZ, zapisami klauzuli warunków i taryf;</w:t>
      </w:r>
    </w:p>
    <w:p w14:paraId="2C1A3900" w14:textId="77777777" w:rsidR="00F2606E" w:rsidRDefault="00182B25" w:rsidP="00F2606E">
      <w:pPr>
        <w:numPr>
          <w:ilvl w:val="0"/>
          <w:numId w:val="23"/>
        </w:numPr>
        <w:tabs>
          <w:tab w:val="num" w:pos="1134"/>
        </w:tabs>
        <w:ind w:right="-1"/>
        <w:jc w:val="both"/>
        <w:rPr>
          <w:rFonts w:ascii="Tahoma" w:hAnsi="Tahoma" w:cs="Tahoma"/>
        </w:rPr>
      </w:pPr>
      <w:r w:rsidRPr="007D791F">
        <w:rPr>
          <w:rFonts w:ascii="Tahoma" w:hAnsi="Tahoma" w:cs="Tahoma"/>
        </w:rPr>
        <w:t>korzystnej dla Zamawiającego zmiany zakresu ubezpieczenia wynikające ze zmian OWU Wykonawcy oraz wprowadzenia nowych klauzul za zgodą Zamawiającego i Wykonawcy bez dodatkowej zwyżki składki;</w:t>
      </w:r>
    </w:p>
    <w:p w14:paraId="050971D8" w14:textId="77777777" w:rsidR="00F2606E" w:rsidRPr="006B386F" w:rsidRDefault="00182B25" w:rsidP="006B386F">
      <w:pPr>
        <w:numPr>
          <w:ilvl w:val="0"/>
          <w:numId w:val="23"/>
        </w:numPr>
        <w:tabs>
          <w:tab w:val="num" w:pos="1134"/>
        </w:tabs>
        <w:ind w:right="-1"/>
        <w:jc w:val="both"/>
        <w:rPr>
          <w:rFonts w:ascii="Tahoma" w:hAnsi="Tahoma" w:cs="Tahoma"/>
        </w:rPr>
      </w:pPr>
      <w:r w:rsidRPr="00F2606E">
        <w:rPr>
          <w:rFonts w:ascii="Tahoma" w:hAnsi="Tahoma" w:cs="Tahoma"/>
        </w:rPr>
        <w:t>zmiany zakresu ubezpieczenia wynikaj</w:t>
      </w:r>
      <w:r w:rsidR="00F2606E" w:rsidRPr="00F2606E">
        <w:rPr>
          <w:rFonts w:ascii="Tahoma" w:hAnsi="Tahoma" w:cs="Tahoma"/>
        </w:rPr>
        <w:t xml:space="preserve">ąca ze zmian </w:t>
      </w:r>
      <w:r w:rsidR="00F2606E" w:rsidRPr="006B386F">
        <w:rPr>
          <w:rFonts w:ascii="Tahoma" w:hAnsi="Tahoma" w:cs="Tahoma"/>
        </w:rPr>
        <w:t>przepisów prawnych,</w:t>
      </w:r>
      <w:r w:rsidR="006B386F">
        <w:rPr>
          <w:rFonts w:ascii="Tahoma" w:hAnsi="Tahoma" w:cs="Tahoma"/>
        </w:rPr>
        <w:t xml:space="preserve"> </w:t>
      </w:r>
      <w:r w:rsidR="006B386F" w:rsidRPr="006B386F">
        <w:rPr>
          <w:rFonts w:ascii="Tahoma" w:hAnsi="Tahoma" w:cs="Tahoma"/>
        </w:rPr>
        <w:t>co może wiązać się ze zmianą wysokości składki (wartości zamówienia)</w:t>
      </w:r>
      <w:r w:rsidR="006B386F">
        <w:rPr>
          <w:rFonts w:ascii="Tahoma" w:hAnsi="Tahoma" w:cs="Tahoma"/>
        </w:rPr>
        <w:t>.</w:t>
      </w:r>
    </w:p>
    <w:p w14:paraId="67201619" w14:textId="77777777" w:rsidR="00950A45" w:rsidRPr="00A14EE2" w:rsidRDefault="00950A45" w:rsidP="00950A45">
      <w:pPr>
        <w:ind w:right="-1"/>
        <w:jc w:val="both"/>
        <w:rPr>
          <w:ins w:id="287" w:author="Jan Turski" w:date="2020-10-09T15:11:00Z"/>
          <w:rFonts w:ascii="Tahoma" w:hAnsi="Tahoma" w:cs="Tahoma"/>
          <w:rPrChange w:id="288" w:author="Anna Wieczysta" w:date="2020-10-12T08:33:00Z">
            <w:rPr>
              <w:ins w:id="289" w:author="Jan Turski" w:date="2020-10-09T15:11:00Z"/>
              <w:rFonts w:ascii="Tahoma" w:hAnsi="Tahoma" w:cs="Tahoma"/>
              <w:color w:val="FF0000"/>
            </w:rPr>
          </w:rPrChange>
        </w:rPr>
      </w:pPr>
      <w:ins w:id="290" w:author="Jan Turski" w:date="2020-10-09T15:11:00Z">
        <w:r w:rsidRPr="00A14EE2">
          <w:rPr>
            <w:rFonts w:ascii="Tahoma" w:hAnsi="Tahoma" w:cs="Tahoma"/>
            <w:rPrChange w:id="291" w:author="Anna Wieczysta" w:date="2020-10-12T08:33:00Z">
              <w:rPr>
                <w:rFonts w:ascii="Tahoma" w:hAnsi="Tahoma" w:cs="Tahoma"/>
                <w:color w:val="FF0000"/>
              </w:rPr>
            </w:rPrChange>
          </w:rPr>
          <w:t>2. Zgodnie z art. 142 ust. 5 Ustawy PZP, wynagrodzenie wykonawcy (składka ubezpieczeniowa) może ulec zmianie w przypadku:</w:t>
        </w:r>
      </w:ins>
    </w:p>
    <w:p w14:paraId="54FCAB00" w14:textId="77777777" w:rsidR="00950A45" w:rsidRPr="00A14EE2" w:rsidRDefault="00950A45" w:rsidP="00950A45">
      <w:pPr>
        <w:ind w:left="426" w:right="-1"/>
        <w:jc w:val="both"/>
        <w:rPr>
          <w:ins w:id="292" w:author="Jan Turski" w:date="2020-10-09T15:11:00Z"/>
          <w:rFonts w:ascii="Tahoma" w:hAnsi="Tahoma" w:cs="Tahoma"/>
          <w:rPrChange w:id="293" w:author="Anna Wieczysta" w:date="2020-10-12T08:33:00Z">
            <w:rPr>
              <w:ins w:id="294" w:author="Jan Turski" w:date="2020-10-09T15:11:00Z"/>
              <w:rFonts w:ascii="Tahoma" w:hAnsi="Tahoma" w:cs="Tahoma"/>
              <w:color w:val="FF0000"/>
            </w:rPr>
          </w:rPrChange>
        </w:rPr>
      </w:pPr>
      <w:ins w:id="295" w:author="Jan Turski" w:date="2020-10-09T15:11:00Z">
        <w:r w:rsidRPr="00A14EE2">
          <w:rPr>
            <w:rFonts w:ascii="Tahoma" w:hAnsi="Tahoma" w:cs="Tahoma"/>
            <w:rPrChange w:id="296" w:author="Anna Wieczysta" w:date="2020-10-12T08:33:00Z">
              <w:rPr>
                <w:rFonts w:ascii="Tahoma" w:hAnsi="Tahoma" w:cs="Tahoma"/>
                <w:color w:val="FF0000"/>
              </w:rPr>
            </w:rPrChange>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ins>
    </w:p>
    <w:p w14:paraId="7C390ABE" w14:textId="77777777" w:rsidR="00950A45" w:rsidRPr="00A14EE2" w:rsidRDefault="00950A45" w:rsidP="00950A45">
      <w:pPr>
        <w:ind w:right="-1" w:firstLine="426"/>
        <w:jc w:val="both"/>
        <w:rPr>
          <w:ins w:id="297" w:author="Jan Turski" w:date="2020-10-09T15:11:00Z"/>
          <w:rFonts w:ascii="Tahoma" w:hAnsi="Tahoma" w:cs="Tahoma"/>
          <w:rPrChange w:id="298" w:author="Anna Wieczysta" w:date="2020-10-12T08:33:00Z">
            <w:rPr>
              <w:ins w:id="299" w:author="Jan Turski" w:date="2020-10-09T15:11:00Z"/>
              <w:rFonts w:ascii="Tahoma" w:hAnsi="Tahoma" w:cs="Tahoma"/>
              <w:color w:val="FF0000"/>
            </w:rPr>
          </w:rPrChange>
        </w:rPr>
      </w:pPr>
      <w:ins w:id="300" w:author="Jan Turski" w:date="2020-10-09T15:11:00Z">
        <w:r w:rsidRPr="00A14EE2">
          <w:rPr>
            <w:rFonts w:ascii="Tahoma" w:hAnsi="Tahoma" w:cs="Tahoma"/>
            <w:rPrChange w:id="301" w:author="Anna Wieczysta" w:date="2020-10-12T08:33:00Z">
              <w:rPr>
                <w:rFonts w:ascii="Tahoma" w:hAnsi="Tahoma" w:cs="Tahoma"/>
                <w:color w:val="FF0000"/>
              </w:rPr>
            </w:rPrChange>
          </w:rPr>
          <w:t>2) zmiany:</w:t>
        </w:r>
      </w:ins>
    </w:p>
    <w:p w14:paraId="335E22DF" w14:textId="77777777" w:rsidR="00950A45" w:rsidRPr="00A14EE2" w:rsidRDefault="00950A45">
      <w:pPr>
        <w:pStyle w:val="Akapitzlist"/>
        <w:numPr>
          <w:ilvl w:val="0"/>
          <w:numId w:val="49"/>
        </w:numPr>
        <w:ind w:left="851" w:hanging="284"/>
        <w:jc w:val="both"/>
        <w:rPr>
          <w:ins w:id="302" w:author="Jan Turski" w:date="2020-10-09T15:11:00Z"/>
          <w:rFonts w:ascii="Tahoma" w:hAnsi="Tahoma" w:cs="Tahoma"/>
          <w:sz w:val="20"/>
          <w:szCs w:val="20"/>
          <w:rPrChange w:id="303" w:author="Anna Wieczysta" w:date="2020-10-12T08:33:00Z">
            <w:rPr>
              <w:ins w:id="304" w:author="Jan Turski" w:date="2020-10-09T15:11:00Z"/>
              <w:rFonts w:ascii="Tahoma" w:hAnsi="Tahoma" w:cs="Tahoma"/>
              <w:color w:val="FF0000"/>
              <w:sz w:val="20"/>
              <w:szCs w:val="20"/>
            </w:rPr>
          </w:rPrChange>
        </w:rPr>
        <w:pPrChange w:id="305" w:author="Jan Turski" w:date="2020-10-09T15:12:00Z">
          <w:pPr>
            <w:pStyle w:val="Akapitzlist"/>
            <w:numPr>
              <w:numId w:val="49"/>
            </w:numPr>
            <w:ind w:left="2880" w:hanging="360"/>
            <w:jc w:val="both"/>
          </w:pPr>
        </w:pPrChange>
      </w:pPr>
      <w:ins w:id="306" w:author="Jan Turski" w:date="2020-10-09T15:11:00Z">
        <w:r w:rsidRPr="00A14EE2">
          <w:rPr>
            <w:rFonts w:ascii="Tahoma" w:hAnsi="Tahoma" w:cs="Tahoma"/>
            <w:sz w:val="20"/>
            <w:szCs w:val="20"/>
            <w:rPrChange w:id="307" w:author="Anna Wieczysta" w:date="2020-10-12T08:33:00Z">
              <w:rPr>
                <w:rFonts w:ascii="Tahoma" w:hAnsi="Tahoma" w:cs="Tahoma"/>
                <w:color w:val="FF0000"/>
                <w:sz w:val="20"/>
                <w:szCs w:val="20"/>
              </w:rPr>
            </w:rPrChange>
          </w:rPr>
          <w:t>wysokości minimalnego wynagrodzenia za pracę albo wysokości minimalnej stawki godzinowej, ustalonych na podstawie przepisów o minimalnym wynagrodzeniu za pracę,</w:t>
        </w:r>
      </w:ins>
    </w:p>
    <w:p w14:paraId="3D6C84A0" w14:textId="77777777" w:rsidR="00950A45" w:rsidRPr="00A14EE2" w:rsidRDefault="00950A45" w:rsidP="00950A45">
      <w:pPr>
        <w:pStyle w:val="Akapitzlist"/>
        <w:numPr>
          <w:ilvl w:val="0"/>
          <w:numId w:val="49"/>
        </w:numPr>
        <w:ind w:left="851" w:hanging="284"/>
        <w:jc w:val="both"/>
        <w:rPr>
          <w:ins w:id="308" w:author="Jan Turski" w:date="2020-10-09T15:11:00Z"/>
          <w:rFonts w:ascii="Tahoma" w:hAnsi="Tahoma" w:cs="Tahoma"/>
          <w:sz w:val="20"/>
          <w:szCs w:val="20"/>
          <w:rPrChange w:id="309" w:author="Anna Wieczysta" w:date="2020-10-12T08:33:00Z">
            <w:rPr>
              <w:ins w:id="310" w:author="Jan Turski" w:date="2020-10-09T15:11:00Z"/>
              <w:rFonts w:ascii="Tahoma" w:hAnsi="Tahoma" w:cs="Tahoma"/>
              <w:color w:val="FF0000"/>
              <w:sz w:val="20"/>
              <w:szCs w:val="20"/>
            </w:rPr>
          </w:rPrChange>
        </w:rPr>
      </w:pPr>
      <w:ins w:id="311" w:author="Jan Turski" w:date="2020-10-09T15:11:00Z">
        <w:r w:rsidRPr="00A14EE2">
          <w:rPr>
            <w:rFonts w:ascii="Tahoma" w:hAnsi="Tahoma" w:cs="Tahoma"/>
            <w:sz w:val="20"/>
            <w:szCs w:val="20"/>
            <w:rPrChange w:id="312" w:author="Anna Wieczysta" w:date="2020-10-12T08:33:00Z">
              <w:rPr>
                <w:rFonts w:ascii="Tahoma" w:hAnsi="Tahoma" w:cs="Tahoma"/>
                <w:color w:val="FF0000"/>
                <w:sz w:val="20"/>
                <w:szCs w:val="20"/>
              </w:rPr>
            </w:rPrChange>
          </w:rPr>
          <w:t>zasad podlegania ubezpieczeniom społecznym lub ubezpieczeniu zdrowotnemu lub wysokości stawki/ składki na ubezpieczenie społeczne lub zdrowotne,</w:t>
        </w:r>
      </w:ins>
    </w:p>
    <w:p w14:paraId="0728D023" w14:textId="77777777" w:rsidR="00950A45" w:rsidRPr="00A14EE2" w:rsidRDefault="00950A45" w:rsidP="00950A45">
      <w:pPr>
        <w:pStyle w:val="Akapitzlist"/>
        <w:numPr>
          <w:ilvl w:val="0"/>
          <w:numId w:val="49"/>
        </w:numPr>
        <w:ind w:left="851" w:hanging="284"/>
        <w:jc w:val="both"/>
        <w:rPr>
          <w:ins w:id="313" w:author="Jan Turski" w:date="2020-10-09T15:11:00Z"/>
          <w:rFonts w:ascii="Tahoma" w:hAnsi="Tahoma" w:cs="Tahoma"/>
          <w:sz w:val="20"/>
          <w:szCs w:val="20"/>
          <w:rPrChange w:id="314" w:author="Anna Wieczysta" w:date="2020-10-12T08:33:00Z">
            <w:rPr>
              <w:ins w:id="315" w:author="Jan Turski" w:date="2020-10-09T15:11:00Z"/>
              <w:rFonts w:ascii="Tahoma" w:hAnsi="Tahoma" w:cs="Tahoma"/>
              <w:color w:val="FF0000"/>
              <w:sz w:val="20"/>
              <w:szCs w:val="20"/>
            </w:rPr>
          </w:rPrChange>
        </w:rPr>
      </w:pPr>
      <w:ins w:id="316" w:author="Jan Turski" w:date="2020-10-09T15:11:00Z">
        <w:r w:rsidRPr="00A14EE2">
          <w:rPr>
            <w:rFonts w:ascii="Tahoma" w:hAnsi="Tahoma" w:cs="Tahoma"/>
            <w:sz w:val="20"/>
            <w:szCs w:val="20"/>
            <w:rPrChange w:id="317" w:author="Anna Wieczysta" w:date="2020-10-12T08:33:00Z">
              <w:rPr>
                <w:rFonts w:ascii="Tahoma" w:hAnsi="Tahoma" w:cs="Tahoma"/>
                <w:color w:val="FF0000"/>
                <w:sz w:val="20"/>
                <w:szCs w:val="20"/>
              </w:rPr>
            </w:rPrChange>
          </w:rPr>
          <w:t>zasad gromadzenia i wysokości wpłat do pracowniczych planów kapitałowych, o których mowa w ustawie z dnia 4 października 2018 r. o pracowniczych planach kapitałowych,</w:t>
        </w:r>
      </w:ins>
    </w:p>
    <w:p w14:paraId="43C5724E" w14:textId="77777777" w:rsidR="00950A45" w:rsidRPr="00A14EE2" w:rsidRDefault="00950A45" w:rsidP="00950A45">
      <w:pPr>
        <w:ind w:left="426" w:right="-1"/>
        <w:jc w:val="both"/>
        <w:rPr>
          <w:ins w:id="318" w:author="Jan Turski" w:date="2020-10-09T15:11:00Z"/>
          <w:rFonts w:ascii="Tahoma" w:hAnsi="Tahoma" w:cs="Tahoma"/>
          <w:rPrChange w:id="319" w:author="Anna Wieczysta" w:date="2020-10-12T08:33:00Z">
            <w:rPr>
              <w:ins w:id="320" w:author="Jan Turski" w:date="2020-10-09T15:11:00Z"/>
              <w:rFonts w:ascii="Tahoma" w:hAnsi="Tahoma" w:cs="Tahoma"/>
              <w:color w:val="FF0000"/>
            </w:rPr>
          </w:rPrChange>
        </w:rPr>
      </w:pPr>
      <w:ins w:id="321" w:author="Jan Turski" w:date="2020-10-09T15:11:00Z">
        <w:r w:rsidRPr="00A14EE2">
          <w:rPr>
            <w:rFonts w:ascii="Tahoma" w:hAnsi="Tahoma" w:cs="Tahoma"/>
            <w:rPrChange w:id="322" w:author="Anna Wieczysta" w:date="2020-10-12T08:33:00Z">
              <w:rPr>
                <w:rFonts w:ascii="Tahoma" w:hAnsi="Tahoma" w:cs="Tahoma"/>
                <w:color w:val="FF0000"/>
              </w:rPr>
            </w:rPrChange>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ins>
    </w:p>
    <w:p w14:paraId="566131D3" w14:textId="77777777" w:rsidR="00D61BFE" w:rsidRPr="00A14EE2" w:rsidRDefault="00D61BFE" w:rsidP="00F2606E">
      <w:pPr>
        <w:ind w:left="709" w:right="-1"/>
        <w:jc w:val="both"/>
        <w:rPr>
          <w:rFonts w:ascii="Tahoma" w:hAnsi="Tahoma" w:cs="Tahoma"/>
        </w:rPr>
      </w:pPr>
    </w:p>
    <w:p w14:paraId="69C15AFE" w14:textId="77777777" w:rsidR="00D61BFE" w:rsidRDefault="00D61BFE" w:rsidP="00F2606E">
      <w:pPr>
        <w:ind w:left="709" w:right="-1"/>
        <w:jc w:val="both"/>
        <w:rPr>
          <w:rFonts w:ascii="Tahoma" w:hAnsi="Tahoma" w:cs="Tahoma"/>
        </w:rPr>
      </w:pPr>
    </w:p>
    <w:p w14:paraId="39CCBF54" w14:textId="1991F394" w:rsidR="00D61BFE" w:rsidRPr="007D791F" w:rsidDel="00950A45" w:rsidRDefault="00D61BFE" w:rsidP="00F2606E">
      <w:pPr>
        <w:ind w:left="709" w:right="-1"/>
        <w:jc w:val="both"/>
        <w:rPr>
          <w:del w:id="323" w:author="Jan Turski" w:date="2020-10-09T15:12:00Z"/>
          <w:rFonts w:ascii="Tahoma" w:hAnsi="Tahoma" w:cs="Tahoma"/>
        </w:rPr>
      </w:pPr>
    </w:p>
    <w:p w14:paraId="7ED4D96C" w14:textId="77777777" w:rsidR="00D61BFE" w:rsidRDefault="00D61BFE" w:rsidP="00182B25">
      <w:pPr>
        <w:jc w:val="center"/>
        <w:rPr>
          <w:rFonts w:ascii="Tahoma" w:hAnsi="Tahoma" w:cs="Tahoma"/>
        </w:rPr>
      </w:pPr>
    </w:p>
    <w:p w14:paraId="46A5F141" w14:textId="10EAF72A" w:rsidR="00182B25" w:rsidRDefault="00182B25" w:rsidP="00182B25">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w:t>
      </w:r>
      <w:del w:id="324" w:author="Jan Turski" w:date="2020-10-09T15:12:00Z">
        <w:r w:rsidRPr="007458AF" w:rsidDel="00950A45">
          <w:rPr>
            <w:rFonts w:ascii="Tahoma" w:hAnsi="Tahoma" w:cs="Tahoma"/>
          </w:rPr>
          <w:delText>1</w:delText>
        </w:r>
        <w:r w:rsidR="003653F6" w:rsidDel="00950A45">
          <w:rPr>
            <w:rFonts w:ascii="Tahoma" w:hAnsi="Tahoma" w:cs="Tahoma"/>
          </w:rPr>
          <w:delText>4</w:delText>
        </w:r>
      </w:del>
      <w:ins w:id="325" w:author="Jan Turski" w:date="2020-10-09T15:12:00Z">
        <w:r w:rsidR="00950A45" w:rsidRPr="007458AF">
          <w:rPr>
            <w:rFonts w:ascii="Tahoma" w:hAnsi="Tahoma" w:cs="Tahoma"/>
          </w:rPr>
          <w:t>1</w:t>
        </w:r>
        <w:r w:rsidR="00950A45">
          <w:rPr>
            <w:rFonts w:ascii="Tahoma" w:hAnsi="Tahoma" w:cs="Tahoma"/>
          </w:rPr>
          <w:t>5</w:t>
        </w:r>
      </w:ins>
    </w:p>
    <w:p w14:paraId="67252F8A" w14:textId="607D2439" w:rsidR="00E768FC" w:rsidRPr="00E768FC" w:rsidRDefault="00E768FC" w:rsidP="00E768FC">
      <w:pPr>
        <w:jc w:val="both"/>
        <w:rPr>
          <w:rFonts w:ascii="Tahoma" w:hAnsi="Tahoma" w:cs="Tahoma"/>
        </w:rPr>
      </w:pPr>
      <w:r w:rsidRPr="00E768FC">
        <w:rPr>
          <w:rFonts w:ascii="Tahoma" w:hAnsi="Tahoma" w:cs="Tahoma"/>
        </w:rPr>
        <w:t>W przypadku zawierania nowych umów ubezpieczenia lub aneksów do istniejących umów ubezpieczenia (</w:t>
      </w:r>
      <w:proofErr w:type="spellStart"/>
      <w:r w:rsidRPr="00E768FC">
        <w:rPr>
          <w:rFonts w:ascii="Tahoma" w:hAnsi="Tahoma" w:cs="Tahoma"/>
        </w:rPr>
        <w:t>doubezpieczeń</w:t>
      </w:r>
      <w:proofErr w:type="spellEnd"/>
      <w:r w:rsidRPr="00E768FC">
        <w:rPr>
          <w:rFonts w:ascii="Tahoma" w:hAnsi="Tahoma" w:cs="Tahoma"/>
        </w:rPr>
        <w:t xml:space="preserve">) w okresie obowiązywania niniejszej umowy zgodnie z zasadami określonymi w </w:t>
      </w:r>
      <w:r w:rsidRPr="00E768FC">
        <w:rPr>
          <w:rFonts w:ascii="Century Gothic" w:hAnsi="Century Gothic" w:cs="Tahoma"/>
        </w:rPr>
        <w:t>§</w:t>
      </w:r>
      <w:r w:rsidRPr="00E768FC">
        <w:rPr>
          <w:rFonts w:ascii="Tahoma" w:hAnsi="Tahoma" w:cs="Tahoma"/>
        </w:rPr>
        <w:t xml:space="preserve"> </w:t>
      </w:r>
      <w:del w:id="326" w:author="Jan Turski" w:date="2020-10-09T15:12:00Z">
        <w:r w:rsidRPr="00E768FC" w:rsidDel="00950A45">
          <w:rPr>
            <w:rFonts w:ascii="Tahoma" w:hAnsi="Tahoma" w:cs="Tahoma"/>
          </w:rPr>
          <w:delText xml:space="preserve">13 </w:delText>
        </w:r>
      </w:del>
      <w:ins w:id="327" w:author="Jan Turski" w:date="2020-10-09T15:12:00Z">
        <w:r w:rsidR="00950A45" w:rsidRPr="00E768FC">
          <w:rPr>
            <w:rFonts w:ascii="Tahoma" w:hAnsi="Tahoma" w:cs="Tahoma"/>
          </w:rPr>
          <w:t>1</w:t>
        </w:r>
        <w:r w:rsidR="00950A45">
          <w:rPr>
            <w:rFonts w:ascii="Tahoma" w:hAnsi="Tahoma" w:cs="Tahoma"/>
          </w:rPr>
          <w:t>4</w:t>
        </w:r>
        <w:r w:rsidR="00950A45" w:rsidRPr="00E768FC">
          <w:rPr>
            <w:rFonts w:ascii="Tahoma" w:hAnsi="Tahoma" w:cs="Tahoma"/>
          </w:rPr>
          <w:t xml:space="preserve"> </w:t>
        </w:r>
      </w:ins>
      <w:r w:rsidRPr="00E768FC">
        <w:rPr>
          <w:rFonts w:ascii="Tahoma" w:hAnsi="Tahoma" w:cs="Tahoma"/>
        </w:rPr>
        <w:t>(w tym zgodnie z zapisami klauzuli warunków i taryf) będą miały zastosowanie następujące stawki:</w:t>
      </w:r>
    </w:p>
    <w:p w14:paraId="189DB4AD" w14:textId="77777777" w:rsidR="00E768FC" w:rsidRPr="00E768FC" w:rsidRDefault="00E768FC" w:rsidP="00E768FC">
      <w:pPr>
        <w:jc w:val="both"/>
        <w:rPr>
          <w:rFonts w:ascii="Tahoma" w:hAnsi="Tahoma" w:cs="Tahoma"/>
        </w:rPr>
      </w:pPr>
    </w:p>
    <w:tbl>
      <w:tblPr>
        <w:tblStyle w:val="Tabela-Siatka1"/>
        <w:tblW w:w="0" w:type="auto"/>
        <w:tblLook w:val="04A0" w:firstRow="1" w:lastRow="0" w:firstColumn="1" w:lastColumn="0" w:noHBand="0" w:noVBand="1"/>
      </w:tblPr>
      <w:tblGrid>
        <w:gridCol w:w="3397"/>
        <w:gridCol w:w="2977"/>
        <w:gridCol w:w="2688"/>
      </w:tblGrid>
      <w:tr w:rsidR="00E768FC" w:rsidRPr="00E768FC" w14:paraId="377A928D" w14:textId="77777777" w:rsidTr="008742AA">
        <w:tc>
          <w:tcPr>
            <w:tcW w:w="3397" w:type="dxa"/>
          </w:tcPr>
          <w:p w14:paraId="752907C4" w14:textId="77777777" w:rsidR="00E768FC" w:rsidRPr="00E768FC" w:rsidRDefault="00E768FC" w:rsidP="00E768FC">
            <w:pPr>
              <w:jc w:val="center"/>
              <w:rPr>
                <w:rFonts w:ascii="Tahoma" w:hAnsi="Tahoma" w:cs="Tahoma"/>
                <w:b/>
              </w:rPr>
            </w:pPr>
            <w:r w:rsidRPr="00E768FC">
              <w:rPr>
                <w:rFonts w:ascii="Tahoma" w:hAnsi="Tahoma" w:cs="Tahoma"/>
                <w:b/>
              </w:rPr>
              <w:t>Rodzaj ubezpieczenia</w:t>
            </w:r>
          </w:p>
        </w:tc>
        <w:tc>
          <w:tcPr>
            <w:tcW w:w="2977" w:type="dxa"/>
          </w:tcPr>
          <w:p w14:paraId="421BEFE0" w14:textId="77777777" w:rsidR="00E768FC" w:rsidRPr="00E768FC" w:rsidRDefault="00E768FC" w:rsidP="00E768FC">
            <w:pPr>
              <w:jc w:val="center"/>
              <w:rPr>
                <w:rFonts w:ascii="Tahoma" w:hAnsi="Tahoma" w:cs="Tahoma"/>
                <w:b/>
              </w:rPr>
            </w:pPr>
            <w:r w:rsidRPr="00E768FC">
              <w:rPr>
                <w:rFonts w:ascii="Tahoma" w:hAnsi="Tahoma" w:cs="Tahoma"/>
                <w:b/>
              </w:rPr>
              <w:t>Suma ubezpieczenia</w:t>
            </w:r>
          </w:p>
        </w:tc>
        <w:tc>
          <w:tcPr>
            <w:tcW w:w="2688" w:type="dxa"/>
          </w:tcPr>
          <w:p w14:paraId="44CE4003" w14:textId="77777777" w:rsidR="00E768FC" w:rsidRPr="00E768FC" w:rsidRDefault="00E768FC" w:rsidP="00E768FC">
            <w:pPr>
              <w:jc w:val="center"/>
              <w:rPr>
                <w:rFonts w:ascii="Tahoma" w:hAnsi="Tahoma" w:cs="Tahoma"/>
                <w:b/>
              </w:rPr>
            </w:pPr>
            <w:r w:rsidRPr="00E768FC">
              <w:rPr>
                <w:rFonts w:ascii="Tahoma" w:hAnsi="Tahoma" w:cs="Tahoma"/>
                <w:b/>
              </w:rPr>
              <w:t>Składka roczna za 1 osobę</w:t>
            </w:r>
          </w:p>
        </w:tc>
      </w:tr>
      <w:tr w:rsidR="00E768FC" w:rsidRPr="00E768FC" w14:paraId="0FF437C1" w14:textId="77777777" w:rsidTr="008742AA">
        <w:tc>
          <w:tcPr>
            <w:tcW w:w="3397" w:type="dxa"/>
            <w:vAlign w:val="center"/>
          </w:tcPr>
          <w:p w14:paraId="7454EE6E" w14:textId="77777777" w:rsidR="00E768FC" w:rsidRPr="00E768FC" w:rsidRDefault="00E768FC" w:rsidP="00E768FC">
            <w:pPr>
              <w:rPr>
                <w:rFonts w:ascii="Tahoma" w:hAnsi="Tahoma" w:cs="Tahoma"/>
              </w:rPr>
            </w:pPr>
            <w:r w:rsidRPr="00E768FC">
              <w:rPr>
                <w:rFonts w:ascii="Tahoma" w:hAnsi="Tahoma" w:cs="Tahoma"/>
              </w:rPr>
              <w:t>Ubezpieczenie następstw nieszczęśliwych wypadków inkasentów lub innych urzędników pracujących w terenie w trakcie wykonywania czynności służbowych</w:t>
            </w:r>
          </w:p>
        </w:tc>
        <w:tc>
          <w:tcPr>
            <w:tcW w:w="2977" w:type="dxa"/>
            <w:vAlign w:val="center"/>
          </w:tcPr>
          <w:p w14:paraId="794BEF8A" w14:textId="77777777" w:rsidR="00E768FC" w:rsidRPr="00E768FC" w:rsidRDefault="00E768FC" w:rsidP="00E768FC">
            <w:pPr>
              <w:jc w:val="center"/>
              <w:rPr>
                <w:rFonts w:ascii="Tahoma" w:hAnsi="Tahoma" w:cs="Tahoma"/>
              </w:rPr>
            </w:pPr>
            <w:r w:rsidRPr="00E768FC">
              <w:rPr>
                <w:rFonts w:ascii="Tahoma" w:hAnsi="Tahoma" w:cs="Tahoma"/>
              </w:rPr>
              <w:t>30 000 zł od osoby</w:t>
            </w:r>
          </w:p>
        </w:tc>
        <w:tc>
          <w:tcPr>
            <w:tcW w:w="2688" w:type="dxa"/>
            <w:vAlign w:val="center"/>
          </w:tcPr>
          <w:p w14:paraId="71316B74" w14:textId="77777777" w:rsidR="00E768FC" w:rsidRPr="00E768FC" w:rsidRDefault="00E768FC" w:rsidP="00E768FC">
            <w:pPr>
              <w:jc w:val="center"/>
              <w:rPr>
                <w:rFonts w:ascii="Tahoma" w:hAnsi="Tahoma" w:cs="Tahoma"/>
              </w:rPr>
            </w:pPr>
          </w:p>
        </w:tc>
      </w:tr>
      <w:tr w:rsidR="00E768FC" w:rsidRPr="00E768FC" w14:paraId="36E8B084" w14:textId="77777777" w:rsidTr="008742AA">
        <w:tc>
          <w:tcPr>
            <w:tcW w:w="3397" w:type="dxa"/>
            <w:vAlign w:val="center"/>
          </w:tcPr>
          <w:p w14:paraId="270BAF45" w14:textId="77777777" w:rsidR="00E768FC" w:rsidRPr="00E768FC" w:rsidRDefault="00E768FC" w:rsidP="00E768FC">
            <w:pPr>
              <w:rPr>
                <w:rFonts w:ascii="Tahoma" w:hAnsi="Tahoma" w:cs="Tahoma"/>
              </w:rPr>
            </w:pPr>
            <w:r w:rsidRPr="00E768FC">
              <w:rPr>
                <w:rFonts w:ascii="Tahoma" w:hAnsi="Tahoma" w:cs="Tahoma"/>
              </w:rPr>
              <w:t xml:space="preserve">Ubezpieczenie następstw nieszczęśliwych wypadków członków ochotniczej straży pożarnej – </w:t>
            </w:r>
            <w:proofErr w:type="spellStart"/>
            <w:r w:rsidRPr="00E768FC">
              <w:rPr>
                <w:rFonts w:ascii="Tahoma" w:hAnsi="Tahoma" w:cs="Tahoma"/>
              </w:rPr>
              <w:t>ppkt</w:t>
            </w:r>
            <w:proofErr w:type="spellEnd"/>
            <w:r w:rsidRPr="00E768FC">
              <w:rPr>
                <w:rFonts w:ascii="Tahoma" w:hAnsi="Tahoma" w:cs="Tahoma"/>
              </w:rPr>
              <w:t xml:space="preserve"> I (zgodnie z Ustawą o ochronie przeciwpożarowej)</w:t>
            </w:r>
          </w:p>
        </w:tc>
        <w:tc>
          <w:tcPr>
            <w:tcW w:w="2977" w:type="dxa"/>
            <w:vAlign w:val="center"/>
          </w:tcPr>
          <w:p w14:paraId="064FC0D6" w14:textId="77777777" w:rsidR="00E768FC" w:rsidRPr="00E768FC" w:rsidRDefault="00E768FC" w:rsidP="00E768FC">
            <w:pPr>
              <w:jc w:val="center"/>
              <w:rPr>
                <w:rFonts w:ascii="Tahoma" w:hAnsi="Tahoma" w:cs="Tahoma"/>
              </w:rPr>
            </w:pPr>
            <w:r w:rsidRPr="00E768FC">
              <w:rPr>
                <w:rFonts w:ascii="Tahoma" w:hAnsi="Tahoma" w:cs="Tahoma"/>
              </w:rPr>
              <w:t xml:space="preserve">zgodnie z przepisami Ustawy z dnia 30 października 2002 r. </w:t>
            </w:r>
            <w:r w:rsidRPr="00E768FC">
              <w:rPr>
                <w:rFonts w:ascii="Tahoma" w:hAnsi="Tahoma" w:cs="Tahoma"/>
              </w:rPr>
              <w:br/>
              <w:t xml:space="preserve">o ubezpieczeniu społecznym z tytułu wypadków przy pracy i chorób zawodowych oraz zgodnie </w:t>
            </w:r>
            <w:r w:rsidRPr="00E768FC">
              <w:rPr>
                <w:rFonts w:ascii="Tahoma" w:eastAsia="Tahoma" w:hAnsi="Tahoma" w:cs="Tahoma"/>
              </w:rPr>
              <w:t xml:space="preserve">z </w:t>
            </w:r>
            <w:r w:rsidRPr="00E768FC">
              <w:rPr>
                <w:rFonts w:ascii="Tahoma" w:hAnsi="Tahoma" w:cs="Tahoma"/>
              </w:rPr>
              <w:t xml:space="preserve">Obwieszczeniem Ministra Rodziny, Pracy i Polityki Społecznej z dnia w </w:t>
            </w:r>
            <w:r w:rsidRPr="00E768FC">
              <w:rPr>
                <w:rFonts w:ascii="Tahoma" w:hAnsi="Tahoma" w:cs="Tahoma"/>
              </w:rPr>
              <w:lastRenderedPageBreak/>
              <w:t>sprawie wysokości kwot jednorazowych odszkodowań z tytułu wypadku przy pracy lub choroby zawodowej</w:t>
            </w:r>
          </w:p>
        </w:tc>
        <w:tc>
          <w:tcPr>
            <w:tcW w:w="2688" w:type="dxa"/>
            <w:vAlign w:val="center"/>
          </w:tcPr>
          <w:p w14:paraId="3CA59242" w14:textId="77777777" w:rsidR="00E768FC" w:rsidRPr="00E768FC" w:rsidRDefault="00E768FC" w:rsidP="00E768FC">
            <w:pPr>
              <w:jc w:val="center"/>
              <w:rPr>
                <w:rFonts w:ascii="Tahoma" w:hAnsi="Tahoma" w:cs="Tahoma"/>
              </w:rPr>
            </w:pPr>
          </w:p>
        </w:tc>
      </w:tr>
      <w:tr w:rsidR="00E768FC" w:rsidRPr="00E768FC" w14:paraId="09FEE393" w14:textId="77777777" w:rsidTr="008742AA">
        <w:tc>
          <w:tcPr>
            <w:tcW w:w="3397" w:type="dxa"/>
            <w:vAlign w:val="center"/>
          </w:tcPr>
          <w:p w14:paraId="17C876D2" w14:textId="77777777" w:rsidR="00E768FC" w:rsidRPr="00E768FC" w:rsidRDefault="00E768FC" w:rsidP="00E768FC">
            <w:pPr>
              <w:rPr>
                <w:rFonts w:ascii="Tahoma" w:hAnsi="Tahoma" w:cs="Tahoma"/>
              </w:rPr>
            </w:pPr>
            <w:r w:rsidRPr="00E768FC">
              <w:rPr>
                <w:rFonts w:ascii="Tahoma" w:hAnsi="Tahoma" w:cs="Tahoma"/>
              </w:rPr>
              <w:lastRenderedPageBreak/>
              <w:t xml:space="preserve">Ubezpieczenie następstw nieszczęśliwych wypadków członków ochotniczej straży pożarnej – </w:t>
            </w:r>
            <w:proofErr w:type="spellStart"/>
            <w:r w:rsidRPr="00E768FC">
              <w:rPr>
                <w:rFonts w:ascii="Tahoma" w:hAnsi="Tahoma" w:cs="Tahoma"/>
              </w:rPr>
              <w:t>ppkt</w:t>
            </w:r>
            <w:proofErr w:type="spellEnd"/>
            <w:r w:rsidRPr="00E768FC">
              <w:rPr>
                <w:rFonts w:ascii="Tahoma" w:hAnsi="Tahoma" w:cs="Tahoma"/>
              </w:rPr>
              <w:t xml:space="preserve"> II </w:t>
            </w:r>
          </w:p>
        </w:tc>
        <w:tc>
          <w:tcPr>
            <w:tcW w:w="2977" w:type="dxa"/>
            <w:vAlign w:val="center"/>
          </w:tcPr>
          <w:p w14:paraId="008318FB" w14:textId="77777777" w:rsidR="00E768FC" w:rsidRPr="00E768FC" w:rsidRDefault="00E768FC" w:rsidP="00E768FC">
            <w:pPr>
              <w:jc w:val="center"/>
              <w:rPr>
                <w:rFonts w:ascii="Tahoma" w:hAnsi="Tahoma" w:cs="Tahoma"/>
              </w:rPr>
            </w:pPr>
            <w:r w:rsidRPr="00E768FC">
              <w:rPr>
                <w:rFonts w:ascii="Tahoma" w:hAnsi="Tahoma" w:cs="Tahoma"/>
              </w:rPr>
              <w:t>10 000,00 zł od osoby</w:t>
            </w:r>
          </w:p>
        </w:tc>
        <w:tc>
          <w:tcPr>
            <w:tcW w:w="2688" w:type="dxa"/>
            <w:vAlign w:val="center"/>
          </w:tcPr>
          <w:p w14:paraId="4061FB9F" w14:textId="77777777" w:rsidR="00E768FC" w:rsidRPr="00E768FC" w:rsidRDefault="00E768FC" w:rsidP="00E768FC">
            <w:pPr>
              <w:jc w:val="center"/>
              <w:rPr>
                <w:rFonts w:ascii="Tahoma" w:hAnsi="Tahoma" w:cs="Tahoma"/>
              </w:rPr>
            </w:pPr>
          </w:p>
        </w:tc>
      </w:tr>
    </w:tbl>
    <w:p w14:paraId="126D310F" w14:textId="77777777" w:rsidR="00E768FC" w:rsidRPr="00E768FC" w:rsidRDefault="00E768FC" w:rsidP="00E768FC">
      <w:pPr>
        <w:jc w:val="both"/>
        <w:rPr>
          <w:rFonts w:ascii="Tahoma" w:hAnsi="Tahoma" w:cs="Tahoma"/>
        </w:rPr>
      </w:pPr>
    </w:p>
    <w:p w14:paraId="01FFB7D6" w14:textId="77777777" w:rsidR="00E768FC" w:rsidRDefault="00E768FC" w:rsidP="00182B25">
      <w:pPr>
        <w:jc w:val="center"/>
        <w:rPr>
          <w:rFonts w:ascii="Tahoma" w:hAnsi="Tahoma" w:cs="Tahoma"/>
        </w:rPr>
      </w:pPr>
    </w:p>
    <w:p w14:paraId="4A3C46BD" w14:textId="42B6C230" w:rsidR="00E768FC" w:rsidRPr="007458AF" w:rsidRDefault="00E768FC">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w:t>
      </w:r>
      <w:del w:id="328" w:author="Jan Turski" w:date="2020-10-09T15:13:00Z">
        <w:r w:rsidRPr="007458AF" w:rsidDel="00950A45">
          <w:rPr>
            <w:rFonts w:ascii="Tahoma" w:hAnsi="Tahoma" w:cs="Tahoma"/>
          </w:rPr>
          <w:delText>1</w:delText>
        </w:r>
        <w:r w:rsidDel="00950A45">
          <w:rPr>
            <w:rFonts w:ascii="Tahoma" w:hAnsi="Tahoma" w:cs="Tahoma"/>
          </w:rPr>
          <w:delText>5</w:delText>
        </w:r>
      </w:del>
      <w:ins w:id="329" w:author="Jan Turski" w:date="2020-10-09T15:13:00Z">
        <w:r w:rsidR="00950A45" w:rsidRPr="007458AF">
          <w:rPr>
            <w:rFonts w:ascii="Tahoma" w:hAnsi="Tahoma" w:cs="Tahoma"/>
          </w:rPr>
          <w:t>1</w:t>
        </w:r>
        <w:r w:rsidR="00950A45">
          <w:rPr>
            <w:rFonts w:ascii="Tahoma" w:hAnsi="Tahoma" w:cs="Tahoma"/>
          </w:rPr>
          <w:t>6</w:t>
        </w:r>
      </w:ins>
    </w:p>
    <w:p w14:paraId="05728AC5" w14:textId="77777777" w:rsidR="00182B25" w:rsidRPr="007458AF" w:rsidRDefault="00182B25" w:rsidP="00182B25">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w:t>
      </w:r>
      <w:proofErr w:type="spellStart"/>
      <w:r w:rsidRPr="007458AF">
        <w:rPr>
          <w:rFonts w:ascii="Tahoma" w:hAnsi="Tahoma" w:cs="Tahoma"/>
          <w:sz w:val="20"/>
          <w:szCs w:val="20"/>
        </w:rPr>
        <w:t>ych</w:t>
      </w:r>
      <w:proofErr w:type="spellEnd"/>
      <w:r w:rsidRPr="007458AF">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16426456" w14:textId="77777777" w:rsidR="00182B25" w:rsidRPr="007458AF" w:rsidRDefault="00182B25" w:rsidP="00182B25">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Imię i nazwisko: ……………………</w:t>
      </w:r>
    </w:p>
    <w:p w14:paraId="0C0FF6A3" w14:textId="77777777" w:rsidR="00182B25" w:rsidRPr="007458AF" w:rsidRDefault="00182B25" w:rsidP="00182B25">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Nr telefonu: …………………….</w:t>
      </w:r>
    </w:p>
    <w:p w14:paraId="5B7571F4" w14:textId="77777777" w:rsidR="00182B25" w:rsidRPr="0067525B" w:rsidRDefault="00182B25" w:rsidP="00182B25">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Adres poczty </w:t>
      </w:r>
      <w:r w:rsidRPr="0067525B">
        <w:rPr>
          <w:rFonts w:ascii="Tahoma" w:hAnsi="Tahoma" w:cs="Tahoma"/>
          <w:sz w:val="20"/>
          <w:szCs w:val="20"/>
        </w:rPr>
        <w:t>elektronicznej: …………………….</w:t>
      </w:r>
    </w:p>
    <w:p w14:paraId="43A173F5" w14:textId="77777777" w:rsidR="00182B25" w:rsidRPr="0067525B" w:rsidRDefault="00182B25" w:rsidP="00182B25">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w:t>
      </w:r>
      <w:proofErr w:type="spellStart"/>
      <w:r w:rsidRPr="0067525B">
        <w:rPr>
          <w:rFonts w:ascii="Tahoma" w:hAnsi="Tahoma" w:cs="Tahoma"/>
          <w:sz w:val="20"/>
          <w:szCs w:val="20"/>
        </w:rPr>
        <w:t>ych</w:t>
      </w:r>
      <w:proofErr w:type="spellEnd"/>
      <w:r w:rsidRPr="0067525B">
        <w:rPr>
          <w:rFonts w:ascii="Tahoma" w:hAnsi="Tahoma" w:cs="Tahoma"/>
          <w:sz w:val="20"/>
          <w:szCs w:val="20"/>
        </w:rPr>
        <w:t xml:space="preserve"> przez Wykonawcę do współpracy z Zamawiającym w okresie realizacji Zamówienia w zakresie nadzoru procesu obsługi i likwidacji szkód:</w:t>
      </w:r>
    </w:p>
    <w:p w14:paraId="23EA6170" w14:textId="77777777" w:rsidR="00182B25" w:rsidRPr="0067525B" w:rsidRDefault="00182B25" w:rsidP="00182B2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71A8BA96" w14:textId="77777777" w:rsidR="00182B25" w:rsidRPr="0067525B" w:rsidRDefault="00182B25" w:rsidP="00182B2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710AEF78" w14:textId="77777777" w:rsidR="00182B25" w:rsidRPr="007458AF" w:rsidRDefault="00182B25" w:rsidP="00182B2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4B91CCD9" w14:textId="77777777" w:rsidR="00182B25" w:rsidRPr="007458AF" w:rsidRDefault="00182B25" w:rsidP="00F2606E">
      <w:pPr>
        <w:pStyle w:val="Akapitzlist"/>
        <w:numPr>
          <w:ilvl w:val="0"/>
          <w:numId w:val="35"/>
        </w:numPr>
        <w:tabs>
          <w:tab w:val="clear" w:pos="502"/>
          <w:tab w:val="left" w:pos="0"/>
          <w:tab w:val="num" w:pos="284"/>
        </w:tabs>
        <w:ind w:left="284" w:hanging="284"/>
        <w:jc w:val="both"/>
        <w:rPr>
          <w:rFonts w:ascii="Tahoma" w:hAnsi="Tahoma" w:cs="Tahoma"/>
          <w:sz w:val="20"/>
          <w:szCs w:val="20"/>
        </w:rPr>
      </w:pPr>
      <w:r w:rsidRPr="007458AF">
        <w:rPr>
          <w:rFonts w:ascii="Tahoma" w:hAnsi="Tahoma" w:cs="Tahoma"/>
          <w:sz w:val="20"/>
          <w:szCs w:val="20"/>
        </w:rPr>
        <w:t xml:space="preserve">W przypadku zmiany osób wskazanych ust. 1 lub ust. 2 lub ich danych kontaktowych Wykonawca zobowiązanych jest do poinformowania </w:t>
      </w:r>
      <w:r w:rsidR="003653F6">
        <w:rPr>
          <w:rFonts w:ascii="Tahoma" w:hAnsi="Tahoma" w:cs="Tahoma"/>
          <w:sz w:val="20"/>
          <w:szCs w:val="20"/>
        </w:rPr>
        <w:t xml:space="preserve">pisemnie </w:t>
      </w:r>
      <w:r w:rsidRPr="007458AF">
        <w:rPr>
          <w:rFonts w:ascii="Tahoma" w:hAnsi="Tahoma" w:cs="Tahoma"/>
          <w:sz w:val="20"/>
          <w:szCs w:val="20"/>
        </w:rPr>
        <w:t xml:space="preserve">Zamawiającego o tej zmianie w terminie </w:t>
      </w:r>
      <w:r w:rsidR="003653F6">
        <w:rPr>
          <w:rFonts w:ascii="Tahoma" w:hAnsi="Tahoma" w:cs="Tahoma"/>
          <w:sz w:val="20"/>
          <w:szCs w:val="20"/>
        </w:rPr>
        <w:t xml:space="preserve">do </w:t>
      </w:r>
      <w:r w:rsidRPr="007458AF">
        <w:rPr>
          <w:rFonts w:ascii="Tahoma" w:hAnsi="Tahoma" w:cs="Tahoma"/>
          <w:sz w:val="20"/>
          <w:szCs w:val="20"/>
        </w:rPr>
        <w:t xml:space="preserve">14 dni </w:t>
      </w:r>
      <w:r w:rsidR="003653F6">
        <w:rPr>
          <w:rFonts w:ascii="Tahoma" w:hAnsi="Tahoma" w:cs="Tahoma"/>
          <w:sz w:val="20"/>
          <w:szCs w:val="20"/>
        </w:rPr>
        <w:t xml:space="preserve">kalendarzowych </w:t>
      </w:r>
      <w:r w:rsidRPr="007458AF">
        <w:rPr>
          <w:rFonts w:ascii="Tahoma" w:hAnsi="Tahoma" w:cs="Tahoma"/>
          <w:sz w:val="20"/>
          <w:szCs w:val="20"/>
        </w:rPr>
        <w:t>od tej zmiany.</w:t>
      </w:r>
    </w:p>
    <w:p w14:paraId="336C7D38" w14:textId="77777777" w:rsidR="00182B25" w:rsidRPr="007458AF" w:rsidRDefault="00182B25" w:rsidP="00F2606E">
      <w:pPr>
        <w:pStyle w:val="Akapitzlist"/>
        <w:numPr>
          <w:ilvl w:val="0"/>
          <w:numId w:val="35"/>
        </w:numPr>
        <w:tabs>
          <w:tab w:val="clear" w:pos="502"/>
          <w:tab w:val="left" w:pos="0"/>
          <w:tab w:val="num" w:pos="284"/>
        </w:tabs>
        <w:ind w:left="284" w:hanging="284"/>
        <w:jc w:val="both"/>
        <w:rPr>
          <w:rFonts w:ascii="Tahoma" w:hAnsi="Tahoma" w:cs="Tahoma"/>
          <w:sz w:val="20"/>
          <w:szCs w:val="20"/>
        </w:rPr>
      </w:pPr>
      <w:r w:rsidRPr="007458AF">
        <w:rPr>
          <w:rFonts w:ascii="Tahoma" w:hAnsi="Tahoma" w:cs="Tahoma"/>
          <w:sz w:val="20"/>
          <w:szCs w:val="20"/>
        </w:rPr>
        <w:t>Zmiana, o której mowa w ust. 3 nie wymaga aneksu do umowy.</w:t>
      </w:r>
    </w:p>
    <w:p w14:paraId="640CA5C2" w14:textId="77777777" w:rsidR="00F2606E" w:rsidRDefault="00F2606E" w:rsidP="003653F6">
      <w:pPr>
        <w:rPr>
          <w:rFonts w:ascii="Tahoma" w:hAnsi="Tahoma" w:cs="Tahoma"/>
        </w:rPr>
      </w:pPr>
    </w:p>
    <w:p w14:paraId="543FEA34" w14:textId="63F371F3" w:rsidR="00182B25" w:rsidRPr="007D791F" w:rsidRDefault="00182B25" w:rsidP="00182B25">
      <w:pPr>
        <w:jc w:val="center"/>
        <w:rPr>
          <w:rFonts w:ascii="Tahoma" w:hAnsi="Tahoma" w:cs="Tahoma"/>
        </w:rPr>
      </w:pPr>
      <w:r w:rsidRPr="007D791F">
        <w:rPr>
          <w:rFonts w:ascii="Tahoma" w:hAnsi="Tahoma" w:cs="Tahoma"/>
        </w:rPr>
        <w:t xml:space="preserve">§ </w:t>
      </w:r>
      <w:del w:id="330" w:author="Jan Turski" w:date="2020-10-09T15:13:00Z">
        <w:r w:rsidRPr="007D791F" w:rsidDel="00950A45">
          <w:rPr>
            <w:rFonts w:ascii="Tahoma" w:hAnsi="Tahoma" w:cs="Tahoma"/>
          </w:rPr>
          <w:delText>1</w:delText>
        </w:r>
        <w:r w:rsidR="00E768FC" w:rsidDel="00950A45">
          <w:rPr>
            <w:rFonts w:ascii="Tahoma" w:hAnsi="Tahoma" w:cs="Tahoma"/>
          </w:rPr>
          <w:delText>6</w:delText>
        </w:r>
      </w:del>
      <w:ins w:id="331" w:author="Jan Turski" w:date="2020-10-09T15:13:00Z">
        <w:r w:rsidR="00950A45" w:rsidRPr="007D791F">
          <w:rPr>
            <w:rFonts w:ascii="Tahoma" w:hAnsi="Tahoma" w:cs="Tahoma"/>
          </w:rPr>
          <w:t>1</w:t>
        </w:r>
        <w:r w:rsidR="00950A45">
          <w:rPr>
            <w:rFonts w:ascii="Tahoma" w:hAnsi="Tahoma" w:cs="Tahoma"/>
          </w:rPr>
          <w:t>7</w:t>
        </w:r>
      </w:ins>
    </w:p>
    <w:p w14:paraId="3308A7DB" w14:textId="77777777" w:rsidR="00182B25" w:rsidRPr="007D791F" w:rsidRDefault="00182B25" w:rsidP="00182B25">
      <w:pPr>
        <w:jc w:val="both"/>
        <w:rPr>
          <w:rFonts w:ascii="Tahoma" w:hAnsi="Tahoma" w:cs="Tahoma"/>
        </w:rPr>
      </w:pPr>
      <w:r w:rsidRPr="003653F6">
        <w:rPr>
          <w:rFonts w:ascii="Tahoma" w:hAnsi="Tahoma" w:cs="Tahoma"/>
        </w:rPr>
        <w:t>Integralną częścią niniejszej umowy jest program ubezpieczenia Zamawiającego</w:t>
      </w:r>
      <w:r w:rsidR="003653F6" w:rsidRPr="003653F6">
        <w:rPr>
          <w:rFonts w:ascii="Tahoma" w:hAnsi="Tahoma" w:cs="Tahoma"/>
        </w:rPr>
        <w:t>, zgodny z częścią IV SIWZ – Szczegółowy Opis Przedmiotu Zamówienia i ofertą Wykonawcy</w:t>
      </w:r>
      <w:r w:rsidRPr="003653F6">
        <w:rPr>
          <w:rFonts w:ascii="Tahoma" w:hAnsi="Tahoma" w:cs="Tahoma"/>
        </w:rPr>
        <w:t>, stanowiące załącznik nr 1 do niniejszej umowy.</w:t>
      </w:r>
    </w:p>
    <w:p w14:paraId="6E1C43AA" w14:textId="77777777" w:rsidR="00E768FC" w:rsidRPr="007D791F" w:rsidRDefault="00E768FC" w:rsidP="00182B25">
      <w:pPr>
        <w:jc w:val="center"/>
        <w:rPr>
          <w:rFonts w:ascii="Tahoma" w:hAnsi="Tahoma" w:cs="Tahoma"/>
        </w:rPr>
      </w:pPr>
    </w:p>
    <w:p w14:paraId="4D5CB90F" w14:textId="3594BAF7" w:rsidR="00182B25" w:rsidRPr="007D791F" w:rsidRDefault="00182B25" w:rsidP="00182B25">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del w:id="332" w:author="Jan Turski" w:date="2020-10-09T15:13:00Z">
        <w:r w:rsidRPr="007D791F" w:rsidDel="00950A45">
          <w:rPr>
            <w:rFonts w:ascii="Tahoma" w:hAnsi="Tahoma" w:cs="Tahoma"/>
          </w:rPr>
          <w:delText>1</w:delText>
        </w:r>
        <w:r w:rsidR="00E768FC" w:rsidDel="00950A45">
          <w:rPr>
            <w:rFonts w:ascii="Tahoma" w:hAnsi="Tahoma" w:cs="Tahoma"/>
          </w:rPr>
          <w:delText>7</w:delText>
        </w:r>
      </w:del>
      <w:ins w:id="333" w:author="Jan Turski" w:date="2020-10-09T15:13:00Z">
        <w:r w:rsidR="00950A45" w:rsidRPr="007D791F">
          <w:rPr>
            <w:rFonts w:ascii="Tahoma" w:hAnsi="Tahoma" w:cs="Tahoma"/>
          </w:rPr>
          <w:t>1</w:t>
        </w:r>
        <w:r w:rsidR="00950A45">
          <w:rPr>
            <w:rFonts w:ascii="Tahoma" w:hAnsi="Tahoma" w:cs="Tahoma"/>
          </w:rPr>
          <w:t>8</w:t>
        </w:r>
      </w:ins>
    </w:p>
    <w:p w14:paraId="7934484A" w14:textId="77777777" w:rsidR="00182B25" w:rsidRPr="007D791F" w:rsidRDefault="00182B25" w:rsidP="00182B25">
      <w:pPr>
        <w:jc w:val="both"/>
        <w:rPr>
          <w:rFonts w:ascii="Tahoma" w:hAnsi="Tahoma" w:cs="Tahoma"/>
        </w:rPr>
      </w:pPr>
      <w:r w:rsidRPr="007D791F">
        <w:rPr>
          <w:rFonts w:ascii="Tahoma" w:hAnsi="Tahoma" w:cs="Tahoma"/>
        </w:rPr>
        <w:t>Wykonawca zobowiązuje się nie dokonywać cesji wierzytelności z tytułu udzielonej ochrony ubezpieczeniowej bez zgody Zamawiającego, pod rygorem nieważności.</w:t>
      </w:r>
    </w:p>
    <w:p w14:paraId="65C648E6" w14:textId="77777777" w:rsidR="00E768FC" w:rsidRDefault="00E768FC" w:rsidP="00182B25">
      <w:pPr>
        <w:jc w:val="center"/>
        <w:rPr>
          <w:rFonts w:ascii="Tahoma" w:hAnsi="Tahoma" w:cs="Tahoma"/>
        </w:rPr>
      </w:pPr>
    </w:p>
    <w:p w14:paraId="02E78FE0" w14:textId="3F57FAC7" w:rsidR="00182B25" w:rsidRPr="007D791F" w:rsidRDefault="00182B25" w:rsidP="00182B25">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del w:id="334" w:author="Jan Turski" w:date="2020-10-09T15:13:00Z">
        <w:r w:rsidRPr="007D791F" w:rsidDel="00950A45">
          <w:rPr>
            <w:rFonts w:ascii="Tahoma" w:hAnsi="Tahoma" w:cs="Tahoma"/>
          </w:rPr>
          <w:delText>1</w:delText>
        </w:r>
        <w:r w:rsidR="00E768FC" w:rsidDel="00950A45">
          <w:rPr>
            <w:rFonts w:ascii="Tahoma" w:hAnsi="Tahoma" w:cs="Tahoma"/>
          </w:rPr>
          <w:delText>8</w:delText>
        </w:r>
      </w:del>
      <w:ins w:id="335" w:author="Jan Turski" w:date="2020-10-09T15:13:00Z">
        <w:r w:rsidR="00950A45" w:rsidRPr="007D791F">
          <w:rPr>
            <w:rFonts w:ascii="Tahoma" w:hAnsi="Tahoma" w:cs="Tahoma"/>
          </w:rPr>
          <w:t>1</w:t>
        </w:r>
        <w:r w:rsidR="00950A45">
          <w:rPr>
            <w:rFonts w:ascii="Tahoma" w:hAnsi="Tahoma" w:cs="Tahoma"/>
          </w:rPr>
          <w:t>9</w:t>
        </w:r>
      </w:ins>
    </w:p>
    <w:p w14:paraId="08874292" w14:textId="77777777" w:rsidR="00182B25" w:rsidRPr="007D791F" w:rsidRDefault="00182B25" w:rsidP="00182B25">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48118560" w14:textId="77777777" w:rsidR="00182B25" w:rsidRPr="007D791F" w:rsidRDefault="00182B25" w:rsidP="00182B25">
      <w:pPr>
        <w:jc w:val="center"/>
        <w:rPr>
          <w:rFonts w:ascii="Tahoma" w:hAnsi="Tahoma" w:cs="Tahoma"/>
        </w:rPr>
      </w:pPr>
    </w:p>
    <w:p w14:paraId="63369665" w14:textId="2AC7B006" w:rsidR="00182B25" w:rsidRPr="007D791F" w:rsidRDefault="00182B25" w:rsidP="00182B25">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del w:id="336" w:author="Jan Turski" w:date="2020-10-09T15:13:00Z">
        <w:r w:rsidRPr="007D791F" w:rsidDel="00950A45">
          <w:rPr>
            <w:rFonts w:ascii="Tahoma" w:hAnsi="Tahoma" w:cs="Tahoma"/>
          </w:rPr>
          <w:delText>1</w:delText>
        </w:r>
        <w:r w:rsidR="00E768FC" w:rsidDel="00950A45">
          <w:rPr>
            <w:rFonts w:ascii="Tahoma" w:hAnsi="Tahoma" w:cs="Tahoma"/>
          </w:rPr>
          <w:delText>9</w:delText>
        </w:r>
      </w:del>
      <w:ins w:id="337" w:author="Jan Turski" w:date="2020-10-09T15:13:00Z">
        <w:r w:rsidR="00950A45">
          <w:rPr>
            <w:rFonts w:ascii="Tahoma" w:hAnsi="Tahoma" w:cs="Tahoma"/>
          </w:rPr>
          <w:t>20</w:t>
        </w:r>
      </w:ins>
    </w:p>
    <w:p w14:paraId="40348C24" w14:textId="77777777" w:rsidR="00182B25" w:rsidRPr="007D791F" w:rsidRDefault="00182B25" w:rsidP="00182B25">
      <w:pPr>
        <w:jc w:val="both"/>
        <w:rPr>
          <w:rFonts w:ascii="Tahoma" w:hAnsi="Tahoma" w:cs="Tahoma"/>
        </w:rPr>
      </w:pPr>
      <w:r w:rsidRPr="007D791F">
        <w:rPr>
          <w:rFonts w:ascii="Tahoma" w:hAnsi="Tahoma" w:cs="Tahoma"/>
        </w:rPr>
        <w:t>Umowę sporządzono w dwóch jednobrzmiących egzemplarzach, po jednym dla każdej ze stron.</w:t>
      </w:r>
    </w:p>
    <w:p w14:paraId="3AF106B0" w14:textId="77777777" w:rsidR="00182B25" w:rsidRPr="007D791F" w:rsidRDefault="00182B25" w:rsidP="00182B25">
      <w:pPr>
        <w:rPr>
          <w:rFonts w:ascii="Tahoma" w:hAnsi="Tahoma" w:cs="Tahoma"/>
          <w:u w:val="single"/>
        </w:rPr>
      </w:pPr>
    </w:p>
    <w:p w14:paraId="4B9A5DF6" w14:textId="77777777" w:rsidR="00182B25" w:rsidRPr="007D791F" w:rsidRDefault="00182B25" w:rsidP="00182B25">
      <w:pPr>
        <w:rPr>
          <w:rFonts w:ascii="Tahoma" w:hAnsi="Tahoma" w:cs="Tahoma"/>
          <w:u w:val="single"/>
        </w:rPr>
      </w:pPr>
    </w:p>
    <w:p w14:paraId="7C137FE7" w14:textId="77777777" w:rsidR="00182B25" w:rsidRPr="007D791F" w:rsidRDefault="00182B25" w:rsidP="00182B25">
      <w:pPr>
        <w:rPr>
          <w:rFonts w:ascii="Tahoma" w:hAnsi="Tahoma" w:cs="Tahoma"/>
          <w:u w:val="single"/>
        </w:rPr>
      </w:pPr>
      <w:r w:rsidRPr="007D791F">
        <w:rPr>
          <w:rFonts w:ascii="Tahoma" w:hAnsi="Tahoma" w:cs="Tahoma"/>
          <w:u w:val="single"/>
        </w:rPr>
        <w:t>Załączniki do umowy:</w:t>
      </w:r>
    </w:p>
    <w:p w14:paraId="131EC372" w14:textId="77777777" w:rsidR="00182B25" w:rsidRPr="007D791F" w:rsidRDefault="00182B25" w:rsidP="00182B25">
      <w:pPr>
        <w:rPr>
          <w:rFonts w:ascii="Tahoma" w:hAnsi="Tahoma" w:cs="Tahoma"/>
          <w:u w:val="single"/>
        </w:rPr>
      </w:pPr>
    </w:p>
    <w:p w14:paraId="1E3CB014" w14:textId="77777777" w:rsidR="00182B25" w:rsidRDefault="00182B25" w:rsidP="00182B25">
      <w:pPr>
        <w:pStyle w:val="Akapitzlist"/>
        <w:numPr>
          <w:ilvl w:val="0"/>
          <w:numId w:val="24"/>
        </w:numPr>
        <w:rPr>
          <w:rFonts w:ascii="Tahoma" w:hAnsi="Tahoma" w:cs="Tahoma"/>
          <w:sz w:val="20"/>
          <w:szCs w:val="20"/>
        </w:rPr>
      </w:pPr>
      <w:r w:rsidRPr="007D791F">
        <w:rPr>
          <w:rFonts w:ascii="Tahoma" w:hAnsi="Tahoma" w:cs="Tahoma"/>
          <w:sz w:val="20"/>
          <w:szCs w:val="20"/>
        </w:rPr>
        <w:t>Załącznik nr 1 – prog</w:t>
      </w:r>
      <w:r w:rsidR="0027525F">
        <w:rPr>
          <w:rFonts w:ascii="Tahoma" w:hAnsi="Tahoma" w:cs="Tahoma"/>
          <w:sz w:val="20"/>
          <w:szCs w:val="20"/>
        </w:rPr>
        <w:t xml:space="preserve">ram ubezpieczenia </w:t>
      </w:r>
      <w:r w:rsidR="0027525F" w:rsidRPr="0027525F">
        <w:rPr>
          <w:rFonts w:ascii="Tahoma" w:hAnsi="Tahoma" w:cs="Tahoma"/>
          <w:sz w:val="20"/>
          <w:szCs w:val="20"/>
        </w:rPr>
        <w:t>Zamawiającego, zgodny z częścią IV SIWZ – Szczegółowy Opis Przedmiotu Zamówienia i ofertą Wykonawcy</w:t>
      </w:r>
      <w:r w:rsidR="0027525F">
        <w:rPr>
          <w:rFonts w:ascii="Tahoma" w:hAnsi="Tahoma" w:cs="Tahoma"/>
        </w:rPr>
        <w:t>.</w:t>
      </w:r>
    </w:p>
    <w:p w14:paraId="193BA391" w14:textId="77777777" w:rsidR="00F2606E" w:rsidRDefault="00F2606E" w:rsidP="00F2606E">
      <w:pPr>
        <w:rPr>
          <w:rFonts w:ascii="Tahoma" w:hAnsi="Tahoma" w:cs="Tahoma"/>
        </w:rPr>
      </w:pPr>
    </w:p>
    <w:p w14:paraId="1FFEC346" w14:textId="77777777" w:rsidR="00F2606E" w:rsidRDefault="00F2606E" w:rsidP="00F2606E">
      <w:pPr>
        <w:rPr>
          <w:rFonts w:ascii="Tahoma" w:hAnsi="Tahoma" w:cs="Tahoma"/>
        </w:rPr>
      </w:pPr>
    </w:p>
    <w:p w14:paraId="0B9626DB" w14:textId="77777777" w:rsidR="00F2606E" w:rsidRPr="00F2606E" w:rsidRDefault="00F2606E" w:rsidP="00F2606E">
      <w:pPr>
        <w:rPr>
          <w:rFonts w:ascii="Tahoma" w:hAnsi="Tahoma" w:cs="Tahoma"/>
        </w:rPr>
      </w:pPr>
    </w:p>
    <w:p w14:paraId="1A5D4B8B" w14:textId="77777777" w:rsidR="00182B25" w:rsidRPr="007D791F" w:rsidRDefault="00182B25" w:rsidP="00182B25">
      <w:pPr>
        <w:pStyle w:val="Akapitzlist"/>
        <w:rPr>
          <w:rFonts w:ascii="Tahoma" w:hAnsi="Tahoma" w:cs="Tahoma"/>
          <w:sz w:val="20"/>
          <w:szCs w:val="20"/>
        </w:rPr>
      </w:pPr>
    </w:p>
    <w:p w14:paraId="0827DEE1" w14:textId="77777777" w:rsidR="00182B25" w:rsidRPr="007D791F" w:rsidRDefault="00182B25" w:rsidP="00182B25">
      <w:pPr>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7C9E06DF" w14:textId="77777777" w:rsidR="00182B25" w:rsidRPr="007D791F" w:rsidRDefault="00182B25" w:rsidP="00182B25">
      <w:pPr>
        <w:rPr>
          <w:rFonts w:ascii="Tahoma" w:hAnsi="Tahoma" w:cs="Tahoma"/>
        </w:rPr>
      </w:pPr>
      <w:r w:rsidRPr="007D791F">
        <w:rPr>
          <w:rFonts w:ascii="Tahoma" w:hAnsi="Tahoma" w:cs="Tahoma"/>
        </w:rPr>
        <w:t xml:space="preserve">                   Wykonawca                                                              Zamawiający</w:t>
      </w:r>
    </w:p>
    <w:p w14:paraId="557A8E80" w14:textId="77777777" w:rsidR="00182B25" w:rsidRDefault="00182B25" w:rsidP="00182B25">
      <w:pPr>
        <w:rPr>
          <w:rFonts w:ascii="Tahoma" w:hAnsi="Tahoma" w:cs="Tahoma"/>
        </w:rPr>
      </w:pPr>
    </w:p>
    <w:p w14:paraId="59B99725" w14:textId="77777777" w:rsidR="00182B25" w:rsidRDefault="00182B25" w:rsidP="00182B25">
      <w:pPr>
        <w:rPr>
          <w:rFonts w:ascii="Tahoma" w:hAnsi="Tahoma" w:cs="Tahoma"/>
        </w:rPr>
      </w:pPr>
    </w:p>
    <w:p w14:paraId="3FE84DB1" w14:textId="77777777" w:rsidR="00182B25" w:rsidRDefault="00182B25" w:rsidP="00182B25">
      <w:pPr>
        <w:rPr>
          <w:rFonts w:ascii="Tahoma" w:hAnsi="Tahoma" w:cs="Tahoma"/>
        </w:rPr>
      </w:pPr>
    </w:p>
    <w:p w14:paraId="4DF964AE" w14:textId="77777777" w:rsidR="00182B25" w:rsidRDefault="00182B25" w:rsidP="00182B25">
      <w:pPr>
        <w:rPr>
          <w:rFonts w:ascii="Tahoma" w:hAnsi="Tahoma" w:cs="Tahoma"/>
        </w:rPr>
      </w:pPr>
    </w:p>
    <w:p w14:paraId="739837D5" w14:textId="77777777" w:rsidR="00182B25" w:rsidDel="00950A45" w:rsidRDefault="00182B25" w:rsidP="00182B25">
      <w:pPr>
        <w:rPr>
          <w:del w:id="338" w:author="Jan Turski" w:date="2020-10-09T15:14:00Z"/>
          <w:rFonts w:ascii="Tahoma" w:hAnsi="Tahoma" w:cs="Tahoma"/>
        </w:rPr>
      </w:pPr>
    </w:p>
    <w:p w14:paraId="31A2D14E" w14:textId="77777777" w:rsidR="00182B25" w:rsidDel="00950A45" w:rsidRDefault="00182B25" w:rsidP="00182B25">
      <w:pPr>
        <w:rPr>
          <w:del w:id="339" w:author="Jan Turski" w:date="2020-10-09T15:14:00Z"/>
          <w:rFonts w:ascii="Tahoma" w:hAnsi="Tahoma" w:cs="Tahoma"/>
        </w:rPr>
      </w:pPr>
    </w:p>
    <w:p w14:paraId="4E44589B" w14:textId="49B8A7B4" w:rsidR="00182B25" w:rsidDel="00950A45" w:rsidRDefault="00182B25" w:rsidP="00182B25">
      <w:pPr>
        <w:rPr>
          <w:del w:id="340" w:author="Jan Turski" w:date="2020-10-09T15:14:00Z"/>
          <w:rFonts w:ascii="Tahoma" w:hAnsi="Tahoma" w:cs="Tahoma"/>
        </w:rPr>
      </w:pPr>
    </w:p>
    <w:p w14:paraId="2F07FFC9" w14:textId="77777777" w:rsidR="003D4286" w:rsidRDefault="003D4286"/>
    <w:sectPr w:rsidR="003D428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1CB0B8" w14:textId="77777777" w:rsidR="009541F9" w:rsidRDefault="009541F9" w:rsidP="005C744F">
      <w:r>
        <w:separator/>
      </w:r>
    </w:p>
  </w:endnote>
  <w:endnote w:type="continuationSeparator" w:id="0">
    <w:p w14:paraId="18C186D3" w14:textId="77777777" w:rsidR="009541F9" w:rsidRDefault="009541F9" w:rsidP="005C7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970483"/>
      <w:docPartObj>
        <w:docPartGallery w:val="Page Numbers (Bottom of Page)"/>
        <w:docPartUnique/>
      </w:docPartObj>
    </w:sdtPr>
    <w:sdtEndPr/>
    <w:sdtContent>
      <w:p w14:paraId="30204BC5" w14:textId="77777777" w:rsidR="004A4EDF" w:rsidRDefault="004A4EDF">
        <w:pPr>
          <w:pStyle w:val="Stopka"/>
          <w:jc w:val="center"/>
        </w:pPr>
        <w:r>
          <w:fldChar w:fldCharType="begin"/>
        </w:r>
        <w:r>
          <w:instrText>PAGE   \* MERGEFORMAT</w:instrText>
        </w:r>
        <w:r>
          <w:fldChar w:fldCharType="separate"/>
        </w:r>
        <w:r w:rsidR="00C12534">
          <w:rPr>
            <w:noProof/>
          </w:rPr>
          <w:t>19</w:t>
        </w:r>
        <w:r>
          <w:fldChar w:fldCharType="end"/>
        </w:r>
      </w:p>
    </w:sdtContent>
  </w:sdt>
  <w:p w14:paraId="62079A82" w14:textId="77777777" w:rsidR="004A4EDF" w:rsidRDefault="004A4ED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0B5D6F" w14:textId="77777777" w:rsidR="009541F9" w:rsidRDefault="009541F9" w:rsidP="005C744F">
      <w:r>
        <w:separator/>
      </w:r>
    </w:p>
  </w:footnote>
  <w:footnote w:type="continuationSeparator" w:id="0">
    <w:p w14:paraId="50BDE556" w14:textId="77777777" w:rsidR="009541F9" w:rsidRDefault="009541F9" w:rsidP="005C74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1">
    <w:nsid w:val="00000005"/>
    <w:multiLevelType w:val="multilevel"/>
    <w:tmpl w:val="9BAEE800"/>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rFonts w:ascii="Tahoma" w:eastAsia="Times New Roman" w:hAnsi="Tahoma" w:cs="Tahoma"/>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8BE2244"/>
    <w:multiLevelType w:val="hybridMultilevel"/>
    <w:tmpl w:val="FEDE1AA6"/>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91458D1"/>
    <w:multiLevelType w:val="singleLevel"/>
    <w:tmpl w:val="07D49DCC"/>
    <w:lvl w:ilvl="0">
      <w:start w:val="1"/>
      <w:numFmt w:val="decimal"/>
      <w:lvlText w:val="%1."/>
      <w:lvlJc w:val="left"/>
      <w:pPr>
        <w:tabs>
          <w:tab w:val="num" w:pos="360"/>
        </w:tabs>
        <w:ind w:left="360" w:hanging="360"/>
      </w:pPr>
      <w:rPr>
        <w:color w:val="auto"/>
      </w:rPr>
    </w:lvl>
  </w:abstractNum>
  <w:abstractNum w:abstractNumId="6">
    <w:nsid w:val="194E00A3"/>
    <w:multiLevelType w:val="hybridMultilevel"/>
    <w:tmpl w:val="2E4439B2"/>
    <w:lvl w:ilvl="0" w:tplc="3282176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nsid w:val="19EB0F07"/>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A321C83"/>
    <w:multiLevelType w:val="hybridMultilevel"/>
    <w:tmpl w:val="08F4EA70"/>
    <w:lvl w:ilvl="0" w:tplc="9BFEEC6A">
      <w:start w:val="1"/>
      <w:numFmt w:val="bullet"/>
      <w:lvlText w:val=""/>
      <w:lvlJc w:val="left"/>
      <w:pPr>
        <w:tabs>
          <w:tab w:val="num" w:pos="2136"/>
        </w:tabs>
        <w:ind w:left="2136"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1CF0651C"/>
    <w:multiLevelType w:val="singleLevel"/>
    <w:tmpl w:val="CE98205A"/>
    <w:lvl w:ilvl="0">
      <w:start w:val="1"/>
      <w:numFmt w:val="decimal"/>
      <w:lvlText w:val="%1."/>
      <w:lvlJc w:val="left"/>
      <w:pPr>
        <w:tabs>
          <w:tab w:val="num" w:pos="502"/>
        </w:tabs>
        <w:ind w:left="502" w:hanging="360"/>
      </w:pPr>
      <w:rPr>
        <w:rFonts w:hint="default"/>
      </w:rPr>
    </w:lvl>
  </w:abstractNum>
  <w:abstractNum w:abstractNumId="10">
    <w:nsid w:val="22887700"/>
    <w:multiLevelType w:val="hybridMultilevel"/>
    <w:tmpl w:val="039E176E"/>
    <w:lvl w:ilvl="0" w:tplc="9706449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56132B0"/>
    <w:multiLevelType w:val="multilevel"/>
    <w:tmpl w:val="D6E46356"/>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12">
    <w:nsid w:val="259F0C29"/>
    <w:multiLevelType w:val="hybridMultilevel"/>
    <w:tmpl w:val="4D66A0C0"/>
    <w:lvl w:ilvl="0" w:tplc="5E78BFB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9500FF7"/>
    <w:multiLevelType w:val="singleLevel"/>
    <w:tmpl w:val="4808F1F8"/>
    <w:lvl w:ilvl="0">
      <w:numFmt w:val="bullet"/>
      <w:lvlText w:val="-"/>
      <w:lvlJc w:val="left"/>
      <w:pPr>
        <w:tabs>
          <w:tab w:val="num" w:pos="645"/>
        </w:tabs>
        <w:ind w:left="645" w:hanging="360"/>
      </w:pPr>
      <w:rPr>
        <w:rFonts w:ascii="Times New Roman" w:hAnsi="Times New Roman" w:hint="default"/>
      </w:rPr>
    </w:lvl>
  </w:abstractNum>
  <w:abstractNum w:abstractNumId="14">
    <w:nsid w:val="295E2695"/>
    <w:multiLevelType w:val="hybridMultilevel"/>
    <w:tmpl w:val="A05EB3DA"/>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15">
    <w:nsid w:val="2C9E61E4"/>
    <w:multiLevelType w:val="multilevel"/>
    <w:tmpl w:val="AB8480A4"/>
    <w:lvl w:ilvl="0">
      <w:start w:val="5"/>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nsid w:val="2D1958D5"/>
    <w:multiLevelType w:val="hybridMultilevel"/>
    <w:tmpl w:val="5042457A"/>
    <w:lvl w:ilvl="0" w:tplc="DBA00734">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18">
    <w:nsid w:val="33D110CB"/>
    <w:multiLevelType w:val="hybridMultilevel"/>
    <w:tmpl w:val="E2CE8EB4"/>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19">
    <w:nsid w:val="34B84729"/>
    <w:multiLevelType w:val="singleLevel"/>
    <w:tmpl w:val="07D49DCC"/>
    <w:lvl w:ilvl="0">
      <w:start w:val="1"/>
      <w:numFmt w:val="decimal"/>
      <w:lvlText w:val="%1."/>
      <w:lvlJc w:val="left"/>
      <w:pPr>
        <w:tabs>
          <w:tab w:val="num" w:pos="360"/>
        </w:tabs>
        <w:ind w:left="360" w:hanging="360"/>
      </w:pPr>
      <w:rPr>
        <w:color w:val="auto"/>
      </w:rPr>
    </w:lvl>
  </w:abstractNum>
  <w:abstractNum w:abstractNumId="20">
    <w:nsid w:val="3A627333"/>
    <w:multiLevelType w:val="hybridMultilevel"/>
    <w:tmpl w:val="90883AF0"/>
    <w:lvl w:ilvl="0" w:tplc="4F9A42A8">
      <w:start w:val="3"/>
      <w:numFmt w:val="decimal"/>
      <w:lvlText w:val="%1."/>
      <w:lvlJc w:val="left"/>
      <w:pPr>
        <w:tabs>
          <w:tab w:val="num" w:pos="502"/>
        </w:tabs>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A79799F"/>
    <w:multiLevelType w:val="multilevel"/>
    <w:tmpl w:val="75A0F2DA"/>
    <w:lvl w:ilvl="0">
      <w:start w:val="5"/>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color w:val="auto"/>
        <w:sz w:val="20"/>
        <w:szCs w:val="2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nsid w:val="3CD8787B"/>
    <w:multiLevelType w:val="hybridMultilevel"/>
    <w:tmpl w:val="2E6896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EF02D86"/>
    <w:multiLevelType w:val="multilevel"/>
    <w:tmpl w:val="71C88BB0"/>
    <w:lvl w:ilvl="0">
      <w:start w:val="1"/>
      <w:numFmt w:val="decimal"/>
      <w:lvlText w:val="%1)"/>
      <w:lvlJc w:val="left"/>
      <w:pPr>
        <w:tabs>
          <w:tab w:val="num" w:pos="360"/>
        </w:tabs>
        <w:ind w:left="360" w:hanging="360"/>
      </w:pPr>
      <w:rPr>
        <w:rFonts w:ascii="Tahoma" w:eastAsia="Times New Roman" w:hAnsi="Tahoma" w:cs="Tahoma"/>
        <w:strike w:val="0"/>
        <w:dstrike w:val="0"/>
        <w:color w:val="auto"/>
        <w:sz w:val="20"/>
        <w:u w:val="none"/>
        <w:effect w:val="none"/>
      </w:rPr>
    </w:lvl>
    <w:lvl w:ilvl="1">
      <w:start w:val="1"/>
      <w:numFmt w:val="decimal"/>
      <w:lvlText w:val="%2)"/>
      <w:lvlJc w:val="left"/>
      <w:pPr>
        <w:tabs>
          <w:tab w:val="num" w:pos="1080"/>
        </w:tabs>
        <w:ind w:left="1080" w:hanging="360"/>
      </w:pPr>
      <w:rPr>
        <w:sz w:val="20"/>
      </w:rPr>
    </w:lvl>
    <w:lvl w:ilvl="2">
      <w:start w:val="1"/>
      <w:numFmt w:val="lowerLetter"/>
      <w:lvlText w:val="%3)"/>
      <w:lvlJc w:val="left"/>
      <w:pPr>
        <w:tabs>
          <w:tab w:val="num" w:pos="1800"/>
        </w:tabs>
        <w:ind w:left="1800" w:hanging="360"/>
      </w:pPr>
      <w:rPr>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4">
    <w:nsid w:val="401241C6"/>
    <w:multiLevelType w:val="hybridMultilevel"/>
    <w:tmpl w:val="2E6896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5E46CBB"/>
    <w:multiLevelType w:val="hybridMultilevel"/>
    <w:tmpl w:val="9A2C0976"/>
    <w:lvl w:ilvl="0" w:tplc="0072908A">
      <w:start w:val="1"/>
      <w:numFmt w:val="lowerLetter"/>
      <w:lvlText w:val="%1."/>
      <w:lvlJc w:val="left"/>
      <w:pPr>
        <w:tabs>
          <w:tab w:val="num" w:pos="1440"/>
        </w:tabs>
        <w:ind w:left="1440" w:hanging="360"/>
      </w:pPr>
      <w:rPr>
        <w:rFonts w:cs="Times New Roman"/>
        <w:b/>
      </w:rPr>
    </w:lvl>
    <w:lvl w:ilvl="1" w:tplc="428AF256">
      <w:start w:val="1"/>
      <w:numFmt w:val="decimal"/>
      <w:lvlText w:val="%2."/>
      <w:lvlJc w:val="left"/>
      <w:pPr>
        <w:tabs>
          <w:tab w:val="num" w:pos="2160"/>
        </w:tabs>
        <w:ind w:left="2160" w:hanging="360"/>
      </w:pPr>
      <w:rPr>
        <w:rFonts w:cs="Times New Roman"/>
        <w:b w:val="0"/>
      </w:rPr>
    </w:lvl>
    <w:lvl w:ilvl="2" w:tplc="932449B8">
      <w:start w:val="1"/>
      <w:numFmt w:val="decimal"/>
      <w:lvlText w:val="%3."/>
      <w:lvlJc w:val="left"/>
      <w:pPr>
        <w:tabs>
          <w:tab w:val="num" w:pos="2160"/>
        </w:tabs>
        <w:ind w:left="2160" w:hanging="360"/>
      </w:pPr>
      <w:rPr>
        <w:rFonts w:cs="Times New Roman"/>
        <w:b/>
      </w:rPr>
    </w:lvl>
    <w:lvl w:ilvl="3" w:tplc="C0B21546">
      <w:start w:val="1"/>
      <w:numFmt w:val="decimal"/>
      <w:lvlText w:val="%4."/>
      <w:lvlJc w:val="left"/>
      <w:pPr>
        <w:tabs>
          <w:tab w:val="num" w:pos="2880"/>
        </w:tabs>
        <w:ind w:left="2880" w:hanging="360"/>
      </w:pPr>
      <w:rPr>
        <w:rFonts w:cs="Times New Roman"/>
        <w:b/>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nsid w:val="48134013"/>
    <w:multiLevelType w:val="hybridMultilevel"/>
    <w:tmpl w:val="24FC5D28"/>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4A781CCA"/>
    <w:multiLevelType w:val="hybridMultilevel"/>
    <w:tmpl w:val="5042457A"/>
    <w:lvl w:ilvl="0" w:tplc="DBA007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B3D6CD6"/>
    <w:multiLevelType w:val="hybridMultilevel"/>
    <w:tmpl w:val="2A880DF4"/>
    <w:lvl w:ilvl="0" w:tplc="B8F060E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DFD7F08"/>
    <w:multiLevelType w:val="multilevel"/>
    <w:tmpl w:val="AB8480A4"/>
    <w:lvl w:ilvl="0">
      <w:start w:val="5"/>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nsid w:val="5EC97F3E"/>
    <w:multiLevelType w:val="hybridMultilevel"/>
    <w:tmpl w:val="F7E4943C"/>
    <w:lvl w:ilvl="0" w:tplc="11D0B26E">
      <w:start w:val="2"/>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5F7423FA"/>
    <w:multiLevelType w:val="singleLevel"/>
    <w:tmpl w:val="6C7E93B2"/>
    <w:lvl w:ilvl="0">
      <w:start w:val="1"/>
      <w:numFmt w:val="decimal"/>
      <w:lvlText w:val="%1."/>
      <w:lvlJc w:val="left"/>
      <w:pPr>
        <w:tabs>
          <w:tab w:val="num" w:pos="360"/>
        </w:tabs>
        <w:ind w:left="360" w:hanging="360"/>
      </w:pPr>
      <w:rPr>
        <w:color w:val="auto"/>
      </w:rPr>
    </w:lvl>
  </w:abstractNum>
  <w:abstractNum w:abstractNumId="34">
    <w:nsid w:val="6305721C"/>
    <w:multiLevelType w:val="hybridMultilevel"/>
    <w:tmpl w:val="2E6896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52B5DE4"/>
    <w:multiLevelType w:val="hybridMultilevel"/>
    <w:tmpl w:val="7E62F308"/>
    <w:lvl w:ilvl="0" w:tplc="3282176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6BE63EE"/>
    <w:multiLevelType w:val="hybridMultilevel"/>
    <w:tmpl w:val="FEDE1AA6"/>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7AD23F5"/>
    <w:multiLevelType w:val="hybridMultilevel"/>
    <w:tmpl w:val="D3A862A2"/>
    <w:lvl w:ilvl="0" w:tplc="EA7AC7F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0676965"/>
    <w:multiLevelType w:val="hybridMultilevel"/>
    <w:tmpl w:val="0CD22748"/>
    <w:lvl w:ilvl="0" w:tplc="0415000B">
      <w:start w:val="1"/>
      <w:numFmt w:val="bullet"/>
      <w:lvlText w:val=""/>
      <w:lvlJc w:val="left"/>
      <w:pPr>
        <w:ind w:left="1622" w:hanging="360"/>
      </w:pPr>
      <w:rPr>
        <w:rFonts w:ascii="Wingdings" w:hAnsi="Wingdings" w:hint="default"/>
      </w:rPr>
    </w:lvl>
    <w:lvl w:ilvl="1" w:tplc="04150003">
      <w:start w:val="1"/>
      <w:numFmt w:val="bullet"/>
      <w:lvlText w:val="o"/>
      <w:lvlJc w:val="left"/>
      <w:pPr>
        <w:ind w:left="2342" w:hanging="360"/>
      </w:pPr>
      <w:rPr>
        <w:rFonts w:ascii="Courier New" w:hAnsi="Courier New" w:cs="Courier New" w:hint="default"/>
      </w:rPr>
    </w:lvl>
    <w:lvl w:ilvl="2" w:tplc="04150005">
      <w:start w:val="1"/>
      <w:numFmt w:val="bullet"/>
      <w:lvlText w:val=""/>
      <w:lvlJc w:val="left"/>
      <w:pPr>
        <w:ind w:left="3062" w:hanging="360"/>
      </w:pPr>
      <w:rPr>
        <w:rFonts w:ascii="Wingdings" w:hAnsi="Wingdings" w:hint="default"/>
      </w:rPr>
    </w:lvl>
    <w:lvl w:ilvl="3" w:tplc="04150001">
      <w:start w:val="1"/>
      <w:numFmt w:val="bullet"/>
      <w:lvlText w:val=""/>
      <w:lvlJc w:val="left"/>
      <w:pPr>
        <w:ind w:left="3782" w:hanging="360"/>
      </w:pPr>
      <w:rPr>
        <w:rFonts w:ascii="Symbol" w:hAnsi="Symbol" w:hint="default"/>
      </w:rPr>
    </w:lvl>
    <w:lvl w:ilvl="4" w:tplc="04150003">
      <w:start w:val="1"/>
      <w:numFmt w:val="bullet"/>
      <w:lvlText w:val="o"/>
      <w:lvlJc w:val="left"/>
      <w:pPr>
        <w:ind w:left="4502" w:hanging="360"/>
      </w:pPr>
      <w:rPr>
        <w:rFonts w:ascii="Courier New" w:hAnsi="Courier New" w:cs="Courier New" w:hint="default"/>
      </w:rPr>
    </w:lvl>
    <w:lvl w:ilvl="5" w:tplc="04150005">
      <w:start w:val="1"/>
      <w:numFmt w:val="bullet"/>
      <w:lvlText w:val=""/>
      <w:lvlJc w:val="left"/>
      <w:pPr>
        <w:ind w:left="5222" w:hanging="360"/>
      </w:pPr>
      <w:rPr>
        <w:rFonts w:ascii="Wingdings" w:hAnsi="Wingdings" w:hint="default"/>
      </w:rPr>
    </w:lvl>
    <w:lvl w:ilvl="6" w:tplc="04150001">
      <w:start w:val="1"/>
      <w:numFmt w:val="bullet"/>
      <w:lvlText w:val=""/>
      <w:lvlJc w:val="left"/>
      <w:pPr>
        <w:ind w:left="5942" w:hanging="360"/>
      </w:pPr>
      <w:rPr>
        <w:rFonts w:ascii="Symbol" w:hAnsi="Symbol" w:hint="default"/>
      </w:rPr>
    </w:lvl>
    <w:lvl w:ilvl="7" w:tplc="04150003">
      <w:start w:val="1"/>
      <w:numFmt w:val="bullet"/>
      <w:lvlText w:val="o"/>
      <w:lvlJc w:val="left"/>
      <w:pPr>
        <w:ind w:left="6662" w:hanging="360"/>
      </w:pPr>
      <w:rPr>
        <w:rFonts w:ascii="Courier New" w:hAnsi="Courier New" w:cs="Courier New" w:hint="default"/>
      </w:rPr>
    </w:lvl>
    <w:lvl w:ilvl="8" w:tplc="04150005">
      <w:start w:val="1"/>
      <w:numFmt w:val="bullet"/>
      <w:lvlText w:val=""/>
      <w:lvlJc w:val="left"/>
      <w:pPr>
        <w:ind w:left="7382" w:hanging="360"/>
      </w:pPr>
      <w:rPr>
        <w:rFonts w:ascii="Wingdings" w:hAnsi="Wingdings" w:hint="default"/>
      </w:rPr>
    </w:lvl>
  </w:abstractNum>
  <w:abstractNum w:abstractNumId="40">
    <w:nsid w:val="74FA7E14"/>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5F466C1"/>
    <w:multiLevelType w:val="singleLevel"/>
    <w:tmpl w:val="07D49DCC"/>
    <w:lvl w:ilvl="0">
      <w:start w:val="1"/>
      <w:numFmt w:val="decimal"/>
      <w:lvlText w:val="%1."/>
      <w:lvlJc w:val="left"/>
      <w:pPr>
        <w:tabs>
          <w:tab w:val="num" w:pos="360"/>
        </w:tabs>
        <w:ind w:left="360" w:hanging="360"/>
      </w:pPr>
      <w:rPr>
        <w:color w:val="auto"/>
      </w:rPr>
    </w:lvl>
  </w:abstractNum>
  <w:abstractNum w:abstractNumId="42">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A0C666C"/>
    <w:multiLevelType w:val="hybridMultilevel"/>
    <w:tmpl w:val="2E6896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D0047B2"/>
    <w:multiLevelType w:val="hybridMultilevel"/>
    <w:tmpl w:val="2E6896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E263A00"/>
    <w:multiLevelType w:val="hybridMultilevel"/>
    <w:tmpl w:val="993C0B88"/>
    <w:lvl w:ilvl="0" w:tplc="136EB41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3"/>
  </w:num>
  <w:num w:numId="2">
    <w:abstractNumId w:val="14"/>
  </w:num>
  <w:num w:numId="3">
    <w:abstractNumId w:val="18"/>
  </w:num>
  <w:num w:numId="4">
    <w:abstractNumId w:val="17"/>
  </w:num>
  <w:num w:numId="5">
    <w:abstractNumId w:val="27"/>
  </w:num>
  <w:num w:numId="6">
    <w:abstractNumId w:val="8"/>
  </w:num>
  <w:num w:numId="7">
    <w:abstractNumId w:val="1"/>
  </w:num>
  <w:num w:numId="8">
    <w:abstractNumId w:val="0"/>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31"/>
  </w:num>
  <w:num w:numId="12">
    <w:abstractNumId w:val="30"/>
  </w:num>
  <w:num w:numId="13">
    <w:abstractNumId w:val="47"/>
  </w:num>
  <w:num w:numId="14">
    <w:abstractNumId w:val="33"/>
  </w:num>
  <w:num w:numId="15">
    <w:abstractNumId w:val="25"/>
  </w:num>
  <w:num w:numId="16">
    <w:abstractNumId w:val="15"/>
  </w:num>
  <w:num w:numId="17">
    <w:abstractNumId w:val="7"/>
  </w:num>
  <w:num w:numId="18">
    <w:abstractNumId w:val="40"/>
  </w:num>
  <w:num w:numId="19">
    <w:abstractNumId w:val="38"/>
  </w:num>
  <w:num w:numId="20">
    <w:abstractNumId w:val="28"/>
  </w:num>
  <w:num w:numId="21">
    <w:abstractNumId w:val="16"/>
  </w:num>
  <w:num w:numId="22">
    <w:abstractNumId w:val="42"/>
  </w:num>
  <w:num w:numId="23">
    <w:abstractNumId w:val="10"/>
  </w:num>
  <w:num w:numId="24">
    <w:abstractNumId w:val="4"/>
  </w:num>
  <w:num w:numId="25">
    <w:abstractNumId w:val="3"/>
  </w:num>
  <w:num w:numId="26">
    <w:abstractNumId w:val="6"/>
  </w:num>
  <w:num w:numId="27">
    <w:abstractNumId w:val="21"/>
  </w:num>
  <w:num w:numId="28">
    <w:abstractNumId w:val="9"/>
  </w:num>
  <w:num w:numId="29">
    <w:abstractNumId w:val="11"/>
  </w:num>
  <w:num w:numId="30">
    <w:abstractNumId w:val="12"/>
  </w:num>
  <w:num w:numId="31">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46"/>
  </w:num>
  <w:num w:numId="34">
    <w:abstractNumId w:val="37"/>
  </w:num>
  <w:num w:numId="35">
    <w:abstractNumId w:val="20"/>
  </w:num>
  <w:num w:numId="36">
    <w:abstractNumId w:val="35"/>
  </w:num>
  <w:num w:numId="37">
    <w:abstractNumId w:val="39"/>
  </w:num>
  <w:num w:numId="38">
    <w:abstractNumId w:val="45"/>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34"/>
  </w:num>
  <w:num w:numId="42">
    <w:abstractNumId w:val="24"/>
  </w:num>
  <w:num w:numId="43">
    <w:abstractNumId w:val="44"/>
  </w:num>
  <w:num w:numId="44">
    <w:abstractNumId w:val="2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5">
    <w:abstractNumId w:val="5"/>
  </w:num>
  <w:num w:numId="46">
    <w:abstractNumId w:val="41"/>
  </w:num>
  <w:num w:numId="47">
    <w:abstractNumId w:val="19"/>
  </w:num>
  <w:num w:numId="48">
    <w:abstractNumId w:val="36"/>
  </w:num>
  <w:num w:numId="4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an Turski">
    <w15:presenceInfo w15:providerId="AD" w15:userId="S::jan.turski@maximus-broker.pl::bea5f52c-09bb-426d-8c73-3939a0198c7b"/>
  </w15:person>
  <w15:person w15:author="Anna Wieczysta">
    <w15:presenceInfo w15:providerId="AD" w15:userId="S::anna.wieczysta@maximus-broker.pl::c90aafee-db81-46fc-beb7-550c40455a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B25"/>
    <w:rsid w:val="00047D26"/>
    <w:rsid w:val="00104A76"/>
    <w:rsid w:val="00106B1B"/>
    <w:rsid w:val="001473E9"/>
    <w:rsid w:val="00182B25"/>
    <w:rsid w:val="001C0BEB"/>
    <w:rsid w:val="00215D57"/>
    <w:rsid w:val="0024374E"/>
    <w:rsid w:val="002627F0"/>
    <w:rsid w:val="0027525F"/>
    <w:rsid w:val="00275C32"/>
    <w:rsid w:val="002C1643"/>
    <w:rsid w:val="002E0AB2"/>
    <w:rsid w:val="0035070E"/>
    <w:rsid w:val="003653F6"/>
    <w:rsid w:val="003825B0"/>
    <w:rsid w:val="003C0372"/>
    <w:rsid w:val="003D4286"/>
    <w:rsid w:val="004A4EDF"/>
    <w:rsid w:val="00581C59"/>
    <w:rsid w:val="00587FA2"/>
    <w:rsid w:val="005C744F"/>
    <w:rsid w:val="006B386F"/>
    <w:rsid w:val="006D5C95"/>
    <w:rsid w:val="00711428"/>
    <w:rsid w:val="007A3EAE"/>
    <w:rsid w:val="007D7BA4"/>
    <w:rsid w:val="00802FFE"/>
    <w:rsid w:val="00861A81"/>
    <w:rsid w:val="008742AA"/>
    <w:rsid w:val="00876A33"/>
    <w:rsid w:val="008841F8"/>
    <w:rsid w:val="008911DE"/>
    <w:rsid w:val="008E7C29"/>
    <w:rsid w:val="00905949"/>
    <w:rsid w:val="0094161B"/>
    <w:rsid w:val="00950A45"/>
    <w:rsid w:val="009541F9"/>
    <w:rsid w:val="009E145D"/>
    <w:rsid w:val="009F4782"/>
    <w:rsid w:val="00A14EE2"/>
    <w:rsid w:val="00A25B62"/>
    <w:rsid w:val="00A627E6"/>
    <w:rsid w:val="00A95346"/>
    <w:rsid w:val="00AD5968"/>
    <w:rsid w:val="00BB048A"/>
    <w:rsid w:val="00BE2B47"/>
    <w:rsid w:val="00C12534"/>
    <w:rsid w:val="00C8599B"/>
    <w:rsid w:val="00D431DE"/>
    <w:rsid w:val="00D46027"/>
    <w:rsid w:val="00D61BFE"/>
    <w:rsid w:val="00D903DA"/>
    <w:rsid w:val="00DD677B"/>
    <w:rsid w:val="00DE4AB9"/>
    <w:rsid w:val="00E768FC"/>
    <w:rsid w:val="00E86D8E"/>
    <w:rsid w:val="00EC6294"/>
    <w:rsid w:val="00ED5A0D"/>
    <w:rsid w:val="00F01829"/>
    <w:rsid w:val="00F2606E"/>
    <w:rsid w:val="00F700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CB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5A0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182B25"/>
    <w:pPr>
      <w:spacing w:before="240"/>
      <w:outlineLvl w:val="0"/>
    </w:pPr>
    <w:rPr>
      <w:rFonts w:ascii="Arial" w:hAnsi="Arial"/>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82B25"/>
    <w:rPr>
      <w:rFonts w:ascii="Arial" w:eastAsia="Times New Roman" w:hAnsi="Arial" w:cs="Times New Roman"/>
      <w:b/>
      <w:sz w:val="24"/>
      <w:szCs w:val="20"/>
      <w:u w:val="single"/>
      <w:lang w:eastAsia="pl-PL"/>
    </w:rPr>
  </w:style>
  <w:style w:type="paragraph" w:styleId="Tekstpodstawowywcity">
    <w:name w:val="Body Text Indent"/>
    <w:basedOn w:val="Normalny"/>
    <w:link w:val="TekstpodstawowywcityZnak"/>
    <w:rsid w:val="00182B25"/>
    <w:pPr>
      <w:ind w:left="284"/>
      <w:jc w:val="both"/>
    </w:pPr>
    <w:rPr>
      <w:b/>
      <w:sz w:val="28"/>
      <w:u w:val="single"/>
    </w:rPr>
  </w:style>
  <w:style w:type="character" w:customStyle="1" w:styleId="TekstpodstawowywcityZnak">
    <w:name w:val="Tekst podstawowy wcięty Znak"/>
    <w:basedOn w:val="Domylnaczcionkaakapitu"/>
    <w:link w:val="Tekstpodstawowywcity"/>
    <w:rsid w:val="00182B25"/>
    <w:rPr>
      <w:rFonts w:ascii="Times New Roman" w:eastAsia="Times New Roman" w:hAnsi="Times New Roman" w:cs="Times New Roman"/>
      <w:b/>
      <w:sz w:val="28"/>
      <w:szCs w:val="20"/>
      <w:u w:val="single"/>
      <w:lang w:eastAsia="pl-PL"/>
    </w:rPr>
  </w:style>
  <w:style w:type="character" w:styleId="Hipercze">
    <w:name w:val="Hyperlink"/>
    <w:rsid w:val="00182B25"/>
    <w:rPr>
      <w:color w:val="0000FF"/>
      <w:u w:val="single"/>
    </w:rPr>
  </w:style>
  <w:style w:type="paragraph" w:styleId="Akapitzlist">
    <w:name w:val="List Paragraph"/>
    <w:aliases w:val="L1,Numerowanie,Akapit z listą5,CW_Lista"/>
    <w:basedOn w:val="Normalny"/>
    <w:link w:val="AkapitzlistZnak"/>
    <w:uiPriority w:val="34"/>
    <w:qFormat/>
    <w:rsid w:val="00182B25"/>
    <w:pPr>
      <w:ind w:left="720"/>
    </w:pPr>
    <w:rPr>
      <w:rFonts w:eastAsia="Calibri"/>
      <w:sz w:val="24"/>
      <w:szCs w:val="24"/>
    </w:rPr>
  </w:style>
  <w:style w:type="character" w:styleId="Pogrubienie">
    <w:name w:val="Strong"/>
    <w:uiPriority w:val="22"/>
    <w:qFormat/>
    <w:rsid w:val="00182B25"/>
    <w:rPr>
      <w:b/>
      <w:bCs/>
    </w:rPr>
  </w:style>
  <w:style w:type="character" w:customStyle="1" w:styleId="AkapitzlistZnak">
    <w:name w:val="Akapit z listą Znak"/>
    <w:aliases w:val="L1 Znak,Numerowanie Znak,Akapit z listą5 Znak,CW_Lista Znak"/>
    <w:link w:val="Akapitzlist"/>
    <w:uiPriority w:val="34"/>
    <w:qFormat/>
    <w:locked/>
    <w:rsid w:val="00182B25"/>
    <w:rPr>
      <w:rFonts w:ascii="Times New Roman" w:eastAsia="Calibri" w:hAnsi="Times New Roman" w:cs="Times New Roman"/>
      <w:sz w:val="24"/>
      <w:szCs w:val="24"/>
      <w:lang w:eastAsia="pl-PL"/>
    </w:rPr>
  </w:style>
  <w:style w:type="paragraph" w:styleId="Nagwek">
    <w:name w:val="header"/>
    <w:basedOn w:val="Normalny"/>
    <w:link w:val="NagwekZnak"/>
    <w:uiPriority w:val="99"/>
    <w:unhideWhenUsed/>
    <w:rsid w:val="005C744F"/>
    <w:pPr>
      <w:tabs>
        <w:tab w:val="center" w:pos="4536"/>
        <w:tab w:val="right" w:pos="9072"/>
      </w:tabs>
    </w:pPr>
  </w:style>
  <w:style w:type="character" w:customStyle="1" w:styleId="NagwekZnak">
    <w:name w:val="Nagłówek Znak"/>
    <w:basedOn w:val="Domylnaczcionkaakapitu"/>
    <w:link w:val="Nagwek"/>
    <w:uiPriority w:val="99"/>
    <w:rsid w:val="005C744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5C744F"/>
    <w:pPr>
      <w:tabs>
        <w:tab w:val="center" w:pos="4536"/>
        <w:tab w:val="right" w:pos="9072"/>
      </w:tabs>
    </w:pPr>
  </w:style>
  <w:style w:type="character" w:customStyle="1" w:styleId="StopkaZnak">
    <w:name w:val="Stopka Znak"/>
    <w:basedOn w:val="Domylnaczcionkaakapitu"/>
    <w:link w:val="Stopka"/>
    <w:uiPriority w:val="99"/>
    <w:rsid w:val="005C744F"/>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DE4AB9"/>
    <w:rPr>
      <w:sz w:val="16"/>
      <w:szCs w:val="16"/>
    </w:rPr>
  </w:style>
  <w:style w:type="paragraph" w:styleId="Tekstkomentarza">
    <w:name w:val="annotation text"/>
    <w:basedOn w:val="Normalny"/>
    <w:link w:val="TekstkomentarzaZnak"/>
    <w:uiPriority w:val="99"/>
    <w:semiHidden/>
    <w:unhideWhenUsed/>
    <w:rsid w:val="00DE4AB9"/>
  </w:style>
  <w:style w:type="character" w:customStyle="1" w:styleId="TekstkomentarzaZnak">
    <w:name w:val="Tekst komentarza Znak"/>
    <w:basedOn w:val="Domylnaczcionkaakapitu"/>
    <w:link w:val="Tekstkomentarza"/>
    <w:uiPriority w:val="99"/>
    <w:semiHidden/>
    <w:rsid w:val="00DE4AB9"/>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E4AB9"/>
    <w:rPr>
      <w:rFonts w:ascii="Segoe UI" w:hAnsi="Segoe UI" w:cs="Segoe UI"/>
      <w:sz w:val="18"/>
      <w:szCs w:val="18"/>
    </w:rPr>
  </w:style>
  <w:style w:type="character" w:customStyle="1" w:styleId="TekstdymkaZnak">
    <w:name w:val="Tekst dymka Znak"/>
    <w:basedOn w:val="Domylnaczcionkaakapitu"/>
    <w:link w:val="Tekstdymka"/>
    <w:uiPriority w:val="99"/>
    <w:semiHidden/>
    <w:rsid w:val="00DE4AB9"/>
    <w:rPr>
      <w:rFonts w:ascii="Segoe UI" w:eastAsia="Times New Roman" w:hAnsi="Segoe UI" w:cs="Segoe UI"/>
      <w:sz w:val="18"/>
      <w:szCs w:val="18"/>
      <w:lang w:eastAsia="pl-PL"/>
    </w:rPr>
  </w:style>
  <w:style w:type="table" w:styleId="Tabela-Siatka">
    <w:name w:val="Table Grid"/>
    <w:basedOn w:val="Standardowy"/>
    <w:uiPriority w:val="39"/>
    <w:rsid w:val="00A627E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E768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5A0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182B25"/>
    <w:pPr>
      <w:spacing w:before="240"/>
      <w:outlineLvl w:val="0"/>
    </w:pPr>
    <w:rPr>
      <w:rFonts w:ascii="Arial" w:hAnsi="Arial"/>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82B25"/>
    <w:rPr>
      <w:rFonts w:ascii="Arial" w:eastAsia="Times New Roman" w:hAnsi="Arial" w:cs="Times New Roman"/>
      <w:b/>
      <w:sz w:val="24"/>
      <w:szCs w:val="20"/>
      <w:u w:val="single"/>
      <w:lang w:eastAsia="pl-PL"/>
    </w:rPr>
  </w:style>
  <w:style w:type="paragraph" w:styleId="Tekstpodstawowywcity">
    <w:name w:val="Body Text Indent"/>
    <w:basedOn w:val="Normalny"/>
    <w:link w:val="TekstpodstawowywcityZnak"/>
    <w:rsid w:val="00182B25"/>
    <w:pPr>
      <w:ind w:left="284"/>
      <w:jc w:val="both"/>
    </w:pPr>
    <w:rPr>
      <w:b/>
      <w:sz w:val="28"/>
      <w:u w:val="single"/>
    </w:rPr>
  </w:style>
  <w:style w:type="character" w:customStyle="1" w:styleId="TekstpodstawowywcityZnak">
    <w:name w:val="Tekst podstawowy wcięty Znak"/>
    <w:basedOn w:val="Domylnaczcionkaakapitu"/>
    <w:link w:val="Tekstpodstawowywcity"/>
    <w:rsid w:val="00182B25"/>
    <w:rPr>
      <w:rFonts w:ascii="Times New Roman" w:eastAsia="Times New Roman" w:hAnsi="Times New Roman" w:cs="Times New Roman"/>
      <w:b/>
      <w:sz w:val="28"/>
      <w:szCs w:val="20"/>
      <w:u w:val="single"/>
      <w:lang w:eastAsia="pl-PL"/>
    </w:rPr>
  </w:style>
  <w:style w:type="character" w:styleId="Hipercze">
    <w:name w:val="Hyperlink"/>
    <w:rsid w:val="00182B25"/>
    <w:rPr>
      <w:color w:val="0000FF"/>
      <w:u w:val="single"/>
    </w:rPr>
  </w:style>
  <w:style w:type="paragraph" w:styleId="Akapitzlist">
    <w:name w:val="List Paragraph"/>
    <w:aliases w:val="L1,Numerowanie,Akapit z listą5,CW_Lista"/>
    <w:basedOn w:val="Normalny"/>
    <w:link w:val="AkapitzlistZnak"/>
    <w:uiPriority w:val="34"/>
    <w:qFormat/>
    <w:rsid w:val="00182B25"/>
    <w:pPr>
      <w:ind w:left="720"/>
    </w:pPr>
    <w:rPr>
      <w:rFonts w:eastAsia="Calibri"/>
      <w:sz w:val="24"/>
      <w:szCs w:val="24"/>
    </w:rPr>
  </w:style>
  <w:style w:type="character" w:styleId="Pogrubienie">
    <w:name w:val="Strong"/>
    <w:uiPriority w:val="22"/>
    <w:qFormat/>
    <w:rsid w:val="00182B25"/>
    <w:rPr>
      <w:b/>
      <w:bCs/>
    </w:rPr>
  </w:style>
  <w:style w:type="character" w:customStyle="1" w:styleId="AkapitzlistZnak">
    <w:name w:val="Akapit z listą Znak"/>
    <w:aliases w:val="L1 Znak,Numerowanie Znak,Akapit z listą5 Znak,CW_Lista Znak"/>
    <w:link w:val="Akapitzlist"/>
    <w:uiPriority w:val="34"/>
    <w:qFormat/>
    <w:locked/>
    <w:rsid w:val="00182B25"/>
    <w:rPr>
      <w:rFonts w:ascii="Times New Roman" w:eastAsia="Calibri" w:hAnsi="Times New Roman" w:cs="Times New Roman"/>
      <w:sz w:val="24"/>
      <w:szCs w:val="24"/>
      <w:lang w:eastAsia="pl-PL"/>
    </w:rPr>
  </w:style>
  <w:style w:type="paragraph" w:styleId="Nagwek">
    <w:name w:val="header"/>
    <w:basedOn w:val="Normalny"/>
    <w:link w:val="NagwekZnak"/>
    <w:uiPriority w:val="99"/>
    <w:unhideWhenUsed/>
    <w:rsid w:val="005C744F"/>
    <w:pPr>
      <w:tabs>
        <w:tab w:val="center" w:pos="4536"/>
        <w:tab w:val="right" w:pos="9072"/>
      </w:tabs>
    </w:pPr>
  </w:style>
  <w:style w:type="character" w:customStyle="1" w:styleId="NagwekZnak">
    <w:name w:val="Nagłówek Znak"/>
    <w:basedOn w:val="Domylnaczcionkaakapitu"/>
    <w:link w:val="Nagwek"/>
    <w:uiPriority w:val="99"/>
    <w:rsid w:val="005C744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5C744F"/>
    <w:pPr>
      <w:tabs>
        <w:tab w:val="center" w:pos="4536"/>
        <w:tab w:val="right" w:pos="9072"/>
      </w:tabs>
    </w:pPr>
  </w:style>
  <w:style w:type="character" w:customStyle="1" w:styleId="StopkaZnak">
    <w:name w:val="Stopka Znak"/>
    <w:basedOn w:val="Domylnaczcionkaakapitu"/>
    <w:link w:val="Stopka"/>
    <w:uiPriority w:val="99"/>
    <w:rsid w:val="005C744F"/>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DE4AB9"/>
    <w:rPr>
      <w:sz w:val="16"/>
      <w:szCs w:val="16"/>
    </w:rPr>
  </w:style>
  <w:style w:type="paragraph" w:styleId="Tekstkomentarza">
    <w:name w:val="annotation text"/>
    <w:basedOn w:val="Normalny"/>
    <w:link w:val="TekstkomentarzaZnak"/>
    <w:uiPriority w:val="99"/>
    <w:semiHidden/>
    <w:unhideWhenUsed/>
    <w:rsid w:val="00DE4AB9"/>
  </w:style>
  <w:style w:type="character" w:customStyle="1" w:styleId="TekstkomentarzaZnak">
    <w:name w:val="Tekst komentarza Znak"/>
    <w:basedOn w:val="Domylnaczcionkaakapitu"/>
    <w:link w:val="Tekstkomentarza"/>
    <w:uiPriority w:val="99"/>
    <w:semiHidden/>
    <w:rsid w:val="00DE4AB9"/>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E4AB9"/>
    <w:rPr>
      <w:rFonts w:ascii="Segoe UI" w:hAnsi="Segoe UI" w:cs="Segoe UI"/>
      <w:sz w:val="18"/>
      <w:szCs w:val="18"/>
    </w:rPr>
  </w:style>
  <w:style w:type="character" w:customStyle="1" w:styleId="TekstdymkaZnak">
    <w:name w:val="Tekst dymka Znak"/>
    <w:basedOn w:val="Domylnaczcionkaakapitu"/>
    <w:link w:val="Tekstdymka"/>
    <w:uiPriority w:val="99"/>
    <w:semiHidden/>
    <w:rsid w:val="00DE4AB9"/>
    <w:rPr>
      <w:rFonts w:ascii="Segoe UI" w:eastAsia="Times New Roman" w:hAnsi="Segoe UI" w:cs="Segoe UI"/>
      <w:sz w:val="18"/>
      <w:szCs w:val="18"/>
      <w:lang w:eastAsia="pl-PL"/>
    </w:rPr>
  </w:style>
  <w:style w:type="table" w:styleId="Tabela-Siatka">
    <w:name w:val="Table Grid"/>
    <w:basedOn w:val="Standardowy"/>
    <w:uiPriority w:val="39"/>
    <w:rsid w:val="00A627E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E768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629196">
      <w:bodyDiv w:val="1"/>
      <w:marLeft w:val="0"/>
      <w:marRight w:val="0"/>
      <w:marTop w:val="0"/>
      <w:marBottom w:val="0"/>
      <w:divBdr>
        <w:top w:val="none" w:sz="0" w:space="0" w:color="auto"/>
        <w:left w:val="none" w:sz="0" w:space="0" w:color="auto"/>
        <w:bottom w:val="none" w:sz="0" w:space="0" w:color="auto"/>
        <w:right w:val="none" w:sz="0" w:space="0" w:color="auto"/>
      </w:divBdr>
    </w:div>
    <w:div w:id="428043902">
      <w:bodyDiv w:val="1"/>
      <w:marLeft w:val="0"/>
      <w:marRight w:val="0"/>
      <w:marTop w:val="0"/>
      <w:marBottom w:val="0"/>
      <w:divBdr>
        <w:top w:val="none" w:sz="0" w:space="0" w:color="auto"/>
        <w:left w:val="none" w:sz="0" w:space="0" w:color="auto"/>
        <w:bottom w:val="none" w:sz="0" w:space="0" w:color="auto"/>
        <w:right w:val="none" w:sz="0" w:space="0" w:color="auto"/>
      </w:divBdr>
    </w:div>
    <w:div w:id="800463587">
      <w:bodyDiv w:val="1"/>
      <w:marLeft w:val="0"/>
      <w:marRight w:val="0"/>
      <w:marTop w:val="0"/>
      <w:marBottom w:val="0"/>
      <w:divBdr>
        <w:top w:val="none" w:sz="0" w:space="0" w:color="auto"/>
        <w:left w:val="none" w:sz="0" w:space="0" w:color="auto"/>
        <w:bottom w:val="none" w:sz="0" w:space="0" w:color="auto"/>
        <w:right w:val="none" w:sz="0" w:space="0" w:color="auto"/>
      </w:divBdr>
    </w:div>
    <w:div w:id="1684357847">
      <w:bodyDiv w:val="1"/>
      <w:marLeft w:val="0"/>
      <w:marRight w:val="0"/>
      <w:marTop w:val="0"/>
      <w:marBottom w:val="0"/>
      <w:divBdr>
        <w:top w:val="none" w:sz="0" w:space="0" w:color="auto"/>
        <w:left w:val="none" w:sz="0" w:space="0" w:color="auto"/>
        <w:bottom w:val="none" w:sz="0" w:space="0" w:color="auto"/>
        <w:right w:val="none" w:sz="0" w:space="0" w:color="auto"/>
      </w:divBdr>
    </w:div>
    <w:div w:id="178103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19</Pages>
  <Words>8479</Words>
  <Characters>50880</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jan.turski</dc:creator>
  <cp:keywords/>
  <dc:description/>
  <cp:lastModifiedBy>Kamila Wawrzynkiewicz</cp:lastModifiedBy>
  <cp:revision>13</cp:revision>
  <cp:lastPrinted>2019-11-22T14:02:00Z</cp:lastPrinted>
  <dcterms:created xsi:type="dcterms:W3CDTF">2019-11-28T13:34:00Z</dcterms:created>
  <dcterms:modified xsi:type="dcterms:W3CDTF">2020-10-27T15:54:00Z</dcterms:modified>
</cp:coreProperties>
</file>