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BAB" w:rsidRPr="0081550E" w:rsidRDefault="00431BAB" w:rsidP="00A460A6">
      <w:pPr>
        <w:jc w:val="center"/>
        <w:rPr>
          <w:rFonts w:asciiTheme="minorHAnsi" w:hAnsiTheme="minorHAnsi" w:cstheme="minorHAnsi"/>
          <w:b/>
          <w:szCs w:val="24"/>
        </w:rPr>
      </w:pPr>
      <w:r w:rsidRPr="0081550E">
        <w:rPr>
          <w:rFonts w:asciiTheme="minorHAnsi" w:hAnsiTheme="minorHAnsi" w:cstheme="minorHAnsi"/>
          <w:b/>
          <w:szCs w:val="24"/>
        </w:rPr>
        <w:t>Umowa</w:t>
      </w:r>
      <w:r w:rsidR="00A460A6" w:rsidRPr="0081550E">
        <w:rPr>
          <w:rFonts w:asciiTheme="minorHAnsi" w:hAnsiTheme="minorHAnsi" w:cstheme="minorHAnsi"/>
          <w:b/>
          <w:szCs w:val="24"/>
        </w:rPr>
        <w:t xml:space="preserve"> nr CRU</w:t>
      </w:r>
      <w:r w:rsidR="002467CD" w:rsidRPr="0081550E">
        <w:rPr>
          <w:rFonts w:asciiTheme="minorHAnsi" w:hAnsiTheme="minorHAnsi" w:cstheme="minorHAnsi"/>
          <w:b/>
          <w:szCs w:val="24"/>
        </w:rPr>
        <w:t>/</w:t>
      </w:r>
      <w:r w:rsidR="007B239D" w:rsidRPr="0081550E">
        <w:rPr>
          <w:rFonts w:asciiTheme="minorHAnsi" w:hAnsiTheme="minorHAnsi" w:cstheme="minorHAnsi"/>
          <w:szCs w:val="24"/>
        </w:rPr>
        <w:t>[wpisać nr umowy]</w:t>
      </w:r>
      <w:r w:rsidR="002467CD" w:rsidRPr="0081550E">
        <w:rPr>
          <w:rFonts w:asciiTheme="minorHAnsi" w:hAnsiTheme="minorHAnsi" w:cstheme="minorHAnsi"/>
          <w:b/>
          <w:szCs w:val="24"/>
        </w:rPr>
        <w:t>/</w:t>
      </w:r>
      <w:r w:rsidR="00A460A6" w:rsidRPr="0081550E">
        <w:rPr>
          <w:rFonts w:asciiTheme="minorHAnsi" w:hAnsiTheme="minorHAnsi" w:cstheme="minorHAnsi"/>
          <w:b/>
          <w:szCs w:val="24"/>
        </w:rPr>
        <w:t>20</w:t>
      </w:r>
      <w:r w:rsidR="002D4016" w:rsidRPr="0081550E">
        <w:rPr>
          <w:rFonts w:asciiTheme="minorHAnsi" w:hAnsiTheme="minorHAnsi" w:cstheme="minorHAnsi"/>
          <w:b/>
          <w:szCs w:val="24"/>
        </w:rPr>
        <w:t>20</w:t>
      </w:r>
    </w:p>
    <w:p w:rsidR="00431BAB" w:rsidRPr="0081550E" w:rsidRDefault="00431BAB" w:rsidP="00A460A6">
      <w:pPr>
        <w:jc w:val="center"/>
        <w:rPr>
          <w:rFonts w:asciiTheme="minorHAnsi" w:hAnsiTheme="minorHAnsi" w:cstheme="minorHAnsi"/>
          <w:b/>
          <w:szCs w:val="24"/>
        </w:rPr>
      </w:pPr>
      <w:r w:rsidRPr="0081550E">
        <w:rPr>
          <w:rFonts w:asciiTheme="minorHAnsi" w:hAnsiTheme="minorHAnsi" w:cstheme="minorHAnsi"/>
          <w:b/>
          <w:szCs w:val="24"/>
        </w:rPr>
        <w:t>powierzenia</w:t>
      </w:r>
      <w:r w:rsidR="00FB0D05" w:rsidRPr="0081550E">
        <w:rPr>
          <w:rFonts w:asciiTheme="minorHAnsi" w:hAnsiTheme="minorHAnsi" w:cstheme="minorHAnsi"/>
          <w:b/>
          <w:szCs w:val="24"/>
        </w:rPr>
        <w:t xml:space="preserve"> przetwarzania danych osobowych</w:t>
      </w:r>
    </w:p>
    <w:p w:rsidR="002F1712" w:rsidRPr="0081550E" w:rsidRDefault="002F1712" w:rsidP="00A460A6">
      <w:pPr>
        <w:jc w:val="center"/>
        <w:rPr>
          <w:rFonts w:asciiTheme="minorHAnsi" w:hAnsiTheme="minorHAnsi" w:cstheme="minorHAnsi"/>
          <w:b/>
          <w:szCs w:val="24"/>
        </w:rPr>
      </w:pPr>
    </w:p>
    <w:p w:rsidR="00431BAB" w:rsidRPr="0081550E" w:rsidRDefault="00431BAB" w:rsidP="00A460A6">
      <w:pPr>
        <w:jc w:val="center"/>
        <w:rPr>
          <w:rFonts w:asciiTheme="minorHAnsi" w:hAnsiTheme="minorHAnsi" w:cstheme="minorHAnsi"/>
          <w:b/>
          <w:szCs w:val="24"/>
        </w:rPr>
      </w:pPr>
    </w:p>
    <w:p w:rsidR="00431BAB" w:rsidRPr="0081550E" w:rsidRDefault="00431BAB" w:rsidP="00A460A6">
      <w:pPr>
        <w:rPr>
          <w:rFonts w:asciiTheme="minorHAnsi" w:hAnsiTheme="minorHAnsi" w:cstheme="minorHAnsi"/>
          <w:szCs w:val="24"/>
        </w:rPr>
      </w:pPr>
      <w:r w:rsidRPr="0081550E">
        <w:rPr>
          <w:rFonts w:asciiTheme="minorHAnsi" w:hAnsiTheme="minorHAnsi" w:cstheme="minorHAnsi"/>
          <w:szCs w:val="24"/>
        </w:rPr>
        <w:t xml:space="preserve">zawarta w dniu </w:t>
      </w:r>
      <w:r w:rsidR="007B239D" w:rsidRPr="0081550E">
        <w:rPr>
          <w:rFonts w:asciiTheme="minorHAnsi" w:hAnsiTheme="minorHAnsi" w:cstheme="minorHAnsi"/>
          <w:szCs w:val="24"/>
        </w:rPr>
        <w:t>[wpisać datę zawarcia umowy]</w:t>
      </w:r>
      <w:r w:rsidRPr="0081550E">
        <w:rPr>
          <w:rFonts w:asciiTheme="minorHAnsi" w:hAnsiTheme="minorHAnsi" w:cstheme="minorHAnsi"/>
          <w:szCs w:val="24"/>
        </w:rPr>
        <w:t xml:space="preserve"> r. w </w:t>
      </w:r>
      <w:r w:rsidR="00A460A6" w:rsidRPr="0081550E">
        <w:rPr>
          <w:rFonts w:asciiTheme="minorHAnsi" w:hAnsiTheme="minorHAnsi" w:cstheme="minorHAnsi"/>
          <w:szCs w:val="24"/>
        </w:rPr>
        <w:t>Zabrzu pomiędzy:</w:t>
      </w:r>
    </w:p>
    <w:p w:rsidR="00431BAB" w:rsidRPr="0081550E" w:rsidRDefault="00431BAB" w:rsidP="00A460A6">
      <w:pPr>
        <w:rPr>
          <w:rFonts w:asciiTheme="minorHAnsi" w:hAnsiTheme="minorHAnsi" w:cstheme="minorHAnsi"/>
          <w:szCs w:val="24"/>
        </w:rPr>
      </w:pPr>
    </w:p>
    <w:p w:rsidR="00FB0D05" w:rsidRPr="0081550E" w:rsidRDefault="00A460A6" w:rsidP="00A460A6">
      <w:pPr>
        <w:rPr>
          <w:rFonts w:asciiTheme="minorHAnsi" w:hAnsiTheme="minorHAnsi" w:cstheme="minorHAnsi"/>
          <w:szCs w:val="24"/>
        </w:rPr>
      </w:pPr>
      <w:r w:rsidRPr="0081550E">
        <w:rPr>
          <w:rFonts w:asciiTheme="minorHAnsi" w:hAnsiTheme="minorHAnsi" w:cstheme="minorHAnsi"/>
          <w:b/>
          <w:szCs w:val="24"/>
        </w:rPr>
        <w:t>Prezydentem Miasta Zabrze</w:t>
      </w:r>
      <w:r w:rsidRPr="0081550E">
        <w:rPr>
          <w:rFonts w:asciiTheme="minorHAnsi" w:hAnsiTheme="minorHAnsi" w:cstheme="minorHAnsi"/>
          <w:szCs w:val="24"/>
        </w:rPr>
        <w:t>,</w:t>
      </w:r>
      <w:r w:rsidR="00431BAB" w:rsidRPr="0081550E">
        <w:rPr>
          <w:rFonts w:asciiTheme="minorHAnsi" w:hAnsiTheme="minorHAnsi" w:cstheme="minorHAnsi"/>
          <w:szCs w:val="24"/>
        </w:rPr>
        <w:t xml:space="preserve"> </w:t>
      </w:r>
      <w:r w:rsidRPr="0081550E">
        <w:rPr>
          <w:rFonts w:asciiTheme="minorHAnsi" w:hAnsiTheme="minorHAnsi" w:cstheme="minorHAnsi"/>
          <w:szCs w:val="24"/>
        </w:rPr>
        <w:t xml:space="preserve">którego siedziba mieści się w Urzędzie Miejskim w Zabrzu, </w:t>
      </w:r>
      <w:r w:rsidR="00FB0D05" w:rsidRPr="0081550E">
        <w:rPr>
          <w:rFonts w:asciiTheme="minorHAnsi" w:hAnsiTheme="minorHAnsi" w:cstheme="minorHAnsi"/>
          <w:szCs w:val="24"/>
        </w:rPr>
        <w:t xml:space="preserve">    </w:t>
      </w:r>
      <w:r w:rsidRPr="0081550E">
        <w:rPr>
          <w:rFonts w:asciiTheme="minorHAnsi" w:hAnsiTheme="minorHAnsi" w:cstheme="minorHAnsi"/>
          <w:szCs w:val="24"/>
        </w:rPr>
        <w:t xml:space="preserve">41-800, przy ul. Powstańców Śląskich nr 5-7, </w:t>
      </w:r>
      <w:r w:rsidR="00486D0E" w:rsidRPr="0081550E">
        <w:rPr>
          <w:rFonts w:asciiTheme="minorHAnsi" w:hAnsiTheme="minorHAnsi" w:cstheme="minorHAnsi"/>
          <w:szCs w:val="24"/>
        </w:rPr>
        <w:t xml:space="preserve">zwanym dalej </w:t>
      </w:r>
      <w:r w:rsidR="00486D0E" w:rsidRPr="0081550E">
        <w:rPr>
          <w:rFonts w:asciiTheme="minorHAnsi" w:hAnsiTheme="minorHAnsi" w:cstheme="minorHAnsi"/>
          <w:b/>
          <w:szCs w:val="24"/>
        </w:rPr>
        <w:t>Administratorem</w:t>
      </w:r>
      <w:r w:rsidR="00486D0E" w:rsidRPr="0081550E">
        <w:rPr>
          <w:rFonts w:asciiTheme="minorHAnsi" w:hAnsiTheme="minorHAnsi" w:cstheme="minorHAnsi"/>
          <w:szCs w:val="24"/>
        </w:rPr>
        <w:t xml:space="preserve"> lub </w:t>
      </w:r>
      <w:r w:rsidR="00486D0E" w:rsidRPr="0081550E">
        <w:rPr>
          <w:rFonts w:asciiTheme="minorHAnsi" w:hAnsiTheme="minorHAnsi" w:cstheme="minorHAnsi"/>
          <w:b/>
          <w:szCs w:val="24"/>
        </w:rPr>
        <w:t>Powierzającym</w:t>
      </w:r>
      <w:r w:rsidR="00486D0E" w:rsidRPr="0081550E">
        <w:rPr>
          <w:rFonts w:asciiTheme="minorHAnsi" w:hAnsiTheme="minorHAnsi" w:cstheme="minorHAnsi"/>
          <w:szCs w:val="24"/>
        </w:rPr>
        <w:t>,</w:t>
      </w:r>
    </w:p>
    <w:p w:rsidR="00431BAB" w:rsidRPr="0081550E" w:rsidRDefault="00431BAB" w:rsidP="00FB0D05">
      <w:pPr>
        <w:jc w:val="center"/>
        <w:rPr>
          <w:rFonts w:asciiTheme="minorHAnsi" w:hAnsiTheme="minorHAnsi" w:cstheme="minorHAnsi"/>
          <w:b/>
          <w:szCs w:val="24"/>
        </w:rPr>
      </w:pPr>
      <w:r w:rsidRPr="0081550E">
        <w:rPr>
          <w:rFonts w:asciiTheme="minorHAnsi" w:hAnsiTheme="minorHAnsi" w:cstheme="minorHAnsi"/>
          <w:b/>
          <w:szCs w:val="24"/>
        </w:rPr>
        <w:t>a</w:t>
      </w:r>
    </w:p>
    <w:p w:rsidR="00FB0D05" w:rsidRPr="0081550E" w:rsidRDefault="00FB0D05" w:rsidP="00A460A6">
      <w:pPr>
        <w:rPr>
          <w:rFonts w:asciiTheme="minorHAnsi" w:hAnsiTheme="minorHAnsi" w:cstheme="minorHAnsi"/>
          <w:szCs w:val="24"/>
        </w:rPr>
      </w:pPr>
    </w:p>
    <w:p w:rsidR="00431BAB" w:rsidRPr="0081550E" w:rsidRDefault="007B239D" w:rsidP="00A460A6">
      <w:pPr>
        <w:rPr>
          <w:rFonts w:asciiTheme="minorHAnsi" w:hAnsiTheme="minorHAnsi" w:cstheme="minorHAnsi"/>
          <w:szCs w:val="24"/>
        </w:rPr>
      </w:pPr>
      <w:r w:rsidRPr="0081550E">
        <w:rPr>
          <w:rFonts w:asciiTheme="minorHAnsi" w:hAnsiTheme="minorHAnsi" w:cstheme="minorHAnsi"/>
          <w:szCs w:val="24"/>
        </w:rPr>
        <w:t>[wpisać nazwę podmiotu]</w:t>
      </w:r>
      <w:r w:rsidR="00FB18F3" w:rsidRPr="0081550E">
        <w:rPr>
          <w:rFonts w:asciiTheme="minorHAnsi" w:hAnsiTheme="minorHAnsi" w:cstheme="minorHAnsi"/>
          <w:szCs w:val="24"/>
        </w:rPr>
        <w:t xml:space="preserve"> </w:t>
      </w:r>
      <w:r w:rsidR="00431BAB" w:rsidRPr="0081550E">
        <w:rPr>
          <w:rFonts w:asciiTheme="minorHAnsi" w:hAnsiTheme="minorHAnsi" w:cstheme="minorHAnsi"/>
          <w:szCs w:val="24"/>
        </w:rPr>
        <w:t xml:space="preserve">z siedzibą w </w:t>
      </w:r>
      <w:r w:rsidRPr="0081550E">
        <w:rPr>
          <w:rFonts w:asciiTheme="minorHAnsi" w:hAnsiTheme="minorHAnsi" w:cstheme="minorHAnsi"/>
          <w:szCs w:val="24"/>
        </w:rPr>
        <w:t>[wpisać nazwę miejscowości]</w:t>
      </w:r>
      <w:r w:rsidR="00431BAB" w:rsidRPr="0081550E">
        <w:rPr>
          <w:rFonts w:asciiTheme="minorHAnsi" w:hAnsiTheme="minorHAnsi" w:cstheme="minorHAnsi"/>
          <w:szCs w:val="24"/>
        </w:rPr>
        <w:t xml:space="preserve">, </w:t>
      </w:r>
      <w:r w:rsidR="00FB0D05" w:rsidRPr="0081550E">
        <w:rPr>
          <w:rFonts w:asciiTheme="minorHAnsi" w:hAnsiTheme="minorHAnsi" w:cstheme="minorHAnsi"/>
          <w:szCs w:val="24"/>
        </w:rPr>
        <w:t xml:space="preserve">przy </w:t>
      </w:r>
      <w:r w:rsidR="00431BAB" w:rsidRPr="0081550E">
        <w:rPr>
          <w:rFonts w:asciiTheme="minorHAnsi" w:hAnsiTheme="minorHAnsi" w:cstheme="minorHAnsi"/>
          <w:szCs w:val="24"/>
        </w:rPr>
        <w:t xml:space="preserve">ul. </w:t>
      </w:r>
      <w:r w:rsidRPr="0081550E">
        <w:rPr>
          <w:rFonts w:asciiTheme="minorHAnsi" w:hAnsiTheme="minorHAnsi" w:cstheme="minorHAnsi"/>
          <w:szCs w:val="24"/>
        </w:rPr>
        <w:t>[wpisać nazwę ulicy]</w:t>
      </w:r>
      <w:r w:rsidR="00431BAB" w:rsidRPr="0081550E">
        <w:rPr>
          <w:rFonts w:asciiTheme="minorHAnsi" w:hAnsiTheme="minorHAnsi" w:cstheme="minorHAnsi"/>
          <w:szCs w:val="24"/>
        </w:rPr>
        <w:t xml:space="preserve">, wpisaną do Rejestru Przedsiębiorców Krajowego Rejestru Sądowego pod numerem </w:t>
      </w:r>
      <w:r w:rsidR="00F27726" w:rsidRPr="0081550E">
        <w:rPr>
          <w:rFonts w:asciiTheme="minorHAnsi" w:hAnsiTheme="minorHAnsi" w:cstheme="minorHAnsi"/>
          <w:szCs w:val="24"/>
        </w:rPr>
        <w:t>[wpisać numer KRS]</w:t>
      </w:r>
      <w:r w:rsidR="00431BAB" w:rsidRPr="0081550E">
        <w:rPr>
          <w:rFonts w:asciiTheme="minorHAnsi" w:hAnsiTheme="minorHAnsi" w:cstheme="minorHAnsi"/>
          <w:szCs w:val="24"/>
        </w:rPr>
        <w:t xml:space="preserve">, której akta rejestrowe prowadzi </w:t>
      </w:r>
      <w:r w:rsidR="00F27726" w:rsidRPr="0081550E">
        <w:rPr>
          <w:rFonts w:asciiTheme="minorHAnsi" w:hAnsiTheme="minorHAnsi" w:cstheme="minorHAnsi"/>
          <w:szCs w:val="24"/>
        </w:rPr>
        <w:t>[wpisać siedzibę Sądu]</w:t>
      </w:r>
      <w:r w:rsidR="002034FE" w:rsidRPr="0081550E">
        <w:rPr>
          <w:rFonts w:asciiTheme="minorHAnsi" w:hAnsiTheme="minorHAnsi" w:cstheme="minorHAnsi"/>
          <w:szCs w:val="24"/>
        </w:rPr>
        <w:t>,</w:t>
      </w:r>
      <w:r w:rsidR="00431BAB" w:rsidRPr="0081550E">
        <w:rPr>
          <w:rFonts w:asciiTheme="minorHAnsi" w:hAnsiTheme="minorHAnsi" w:cstheme="minorHAnsi"/>
          <w:szCs w:val="24"/>
        </w:rPr>
        <w:t xml:space="preserve"> Wydział </w:t>
      </w:r>
      <w:r w:rsidR="00F27726" w:rsidRPr="0081550E">
        <w:rPr>
          <w:rFonts w:asciiTheme="minorHAnsi" w:hAnsiTheme="minorHAnsi" w:cstheme="minorHAnsi"/>
          <w:szCs w:val="24"/>
        </w:rPr>
        <w:t xml:space="preserve">[wpisać numer Wydziału] </w:t>
      </w:r>
      <w:r w:rsidR="00AC14DB" w:rsidRPr="0081550E">
        <w:rPr>
          <w:rFonts w:asciiTheme="minorHAnsi" w:hAnsiTheme="minorHAnsi" w:cstheme="minorHAnsi"/>
          <w:szCs w:val="24"/>
        </w:rPr>
        <w:t>Gospodarczy KRS, o </w:t>
      </w:r>
      <w:r w:rsidR="00431BAB" w:rsidRPr="0081550E">
        <w:rPr>
          <w:rFonts w:asciiTheme="minorHAnsi" w:hAnsiTheme="minorHAnsi" w:cstheme="minorHAnsi"/>
          <w:szCs w:val="24"/>
        </w:rPr>
        <w:t xml:space="preserve">numerze NIP: </w:t>
      </w:r>
      <w:r w:rsidR="00F27726" w:rsidRPr="0081550E">
        <w:rPr>
          <w:rFonts w:asciiTheme="minorHAnsi" w:hAnsiTheme="minorHAnsi" w:cstheme="minorHAnsi"/>
          <w:szCs w:val="24"/>
        </w:rPr>
        <w:t>[wpisać numer NIP]</w:t>
      </w:r>
      <w:r w:rsidR="00431BAB" w:rsidRPr="0081550E">
        <w:rPr>
          <w:rFonts w:asciiTheme="minorHAnsi" w:hAnsiTheme="minorHAnsi" w:cstheme="minorHAnsi"/>
          <w:szCs w:val="24"/>
        </w:rPr>
        <w:t xml:space="preserve">, </w:t>
      </w:r>
      <w:r w:rsidR="00B77974" w:rsidRPr="0081550E">
        <w:rPr>
          <w:rFonts w:asciiTheme="minorHAnsi" w:hAnsiTheme="minorHAnsi" w:cstheme="minorHAnsi"/>
          <w:szCs w:val="24"/>
        </w:rPr>
        <w:t xml:space="preserve">kapitał zakładowy: [wpisać wysokość opłaconego kapitału zakładowego] </w:t>
      </w:r>
      <w:r w:rsidR="00431BAB" w:rsidRPr="0081550E">
        <w:rPr>
          <w:rFonts w:asciiTheme="minorHAnsi" w:hAnsiTheme="minorHAnsi" w:cstheme="minorHAnsi"/>
          <w:szCs w:val="24"/>
        </w:rPr>
        <w:t xml:space="preserve">zwaną dalej </w:t>
      </w:r>
      <w:r w:rsidR="00431BAB" w:rsidRPr="0081550E">
        <w:rPr>
          <w:rFonts w:asciiTheme="minorHAnsi" w:hAnsiTheme="minorHAnsi" w:cstheme="minorHAnsi"/>
          <w:b/>
          <w:szCs w:val="24"/>
        </w:rPr>
        <w:t>Wykonawcą</w:t>
      </w:r>
      <w:r w:rsidR="00431BAB" w:rsidRPr="0081550E">
        <w:rPr>
          <w:rFonts w:asciiTheme="minorHAnsi" w:hAnsiTheme="minorHAnsi" w:cstheme="minorHAnsi"/>
          <w:szCs w:val="24"/>
        </w:rPr>
        <w:t xml:space="preserve"> lub </w:t>
      </w:r>
      <w:r w:rsidR="00431BAB" w:rsidRPr="0081550E">
        <w:rPr>
          <w:rFonts w:asciiTheme="minorHAnsi" w:hAnsiTheme="minorHAnsi" w:cstheme="minorHAnsi"/>
          <w:b/>
          <w:szCs w:val="24"/>
        </w:rPr>
        <w:t>Przetwarzającym</w:t>
      </w:r>
      <w:r w:rsidR="00431BAB" w:rsidRPr="0081550E">
        <w:rPr>
          <w:rFonts w:asciiTheme="minorHAnsi" w:hAnsiTheme="minorHAnsi" w:cstheme="minorHAnsi"/>
          <w:szCs w:val="24"/>
        </w:rPr>
        <w:t>, reprezentowaną przez:</w:t>
      </w:r>
      <w:r w:rsidR="00AC14DB" w:rsidRPr="0081550E">
        <w:rPr>
          <w:rStyle w:val="Odwoanieprzypisudolnego"/>
          <w:rFonts w:asciiTheme="minorHAnsi" w:hAnsiTheme="minorHAnsi" w:cstheme="minorHAnsi"/>
          <w:szCs w:val="24"/>
        </w:rPr>
        <w:footnoteReference w:id="1"/>
      </w:r>
    </w:p>
    <w:p w:rsidR="00431BAB" w:rsidRPr="0081550E" w:rsidRDefault="00431BAB" w:rsidP="00A460A6">
      <w:pPr>
        <w:rPr>
          <w:rFonts w:asciiTheme="minorHAnsi" w:hAnsiTheme="minorHAnsi" w:cstheme="minorHAnsi"/>
          <w:szCs w:val="24"/>
        </w:rPr>
      </w:pPr>
    </w:p>
    <w:p w:rsidR="00431BAB" w:rsidRPr="0081550E" w:rsidRDefault="00F27726" w:rsidP="00A460A6">
      <w:pPr>
        <w:numPr>
          <w:ilvl w:val="0"/>
          <w:numId w:val="4"/>
        </w:numPr>
        <w:suppressAutoHyphens/>
        <w:rPr>
          <w:rFonts w:asciiTheme="minorHAnsi" w:hAnsiTheme="minorHAnsi" w:cstheme="minorHAnsi"/>
          <w:szCs w:val="24"/>
        </w:rPr>
      </w:pPr>
      <w:r w:rsidRPr="0081550E">
        <w:rPr>
          <w:rFonts w:asciiTheme="minorHAnsi" w:hAnsiTheme="minorHAnsi" w:cstheme="minorHAnsi"/>
          <w:szCs w:val="24"/>
        </w:rPr>
        <w:t>[wpisać dane osoby bądź osób reprezentujących podmiot</w:t>
      </w:r>
      <w:r w:rsidR="00913300" w:rsidRPr="0081550E">
        <w:rPr>
          <w:rFonts w:asciiTheme="minorHAnsi" w:hAnsiTheme="minorHAnsi" w:cstheme="minorHAnsi"/>
          <w:szCs w:val="24"/>
        </w:rPr>
        <w:t xml:space="preserve"> wraz ze stwierdzeniem uprawnienia do reprezentowania podmiotu</w:t>
      </w:r>
      <w:r w:rsidRPr="0081550E">
        <w:rPr>
          <w:rFonts w:asciiTheme="minorHAnsi" w:hAnsiTheme="minorHAnsi" w:cstheme="minorHAnsi"/>
          <w:szCs w:val="24"/>
        </w:rPr>
        <w:t>]</w:t>
      </w:r>
      <w:r w:rsidR="007265C0" w:rsidRPr="0081550E">
        <w:rPr>
          <w:rFonts w:asciiTheme="minorHAnsi" w:hAnsiTheme="minorHAnsi" w:cstheme="minorHAnsi"/>
          <w:szCs w:val="24"/>
        </w:rPr>
        <w:t xml:space="preserve"> </w:t>
      </w:r>
    </w:p>
    <w:p w:rsidR="00431BAB" w:rsidRPr="0081550E" w:rsidRDefault="00431BAB" w:rsidP="00A460A6">
      <w:pPr>
        <w:rPr>
          <w:rFonts w:asciiTheme="minorHAnsi" w:hAnsiTheme="minorHAnsi" w:cstheme="minorHAnsi"/>
          <w:bCs/>
          <w:szCs w:val="24"/>
        </w:rPr>
      </w:pPr>
    </w:p>
    <w:p w:rsidR="00431BAB" w:rsidRPr="0081550E" w:rsidRDefault="00431BAB" w:rsidP="00A460A6">
      <w:pPr>
        <w:rPr>
          <w:rFonts w:asciiTheme="minorHAnsi" w:hAnsiTheme="minorHAnsi" w:cstheme="minorHAnsi"/>
          <w:bCs/>
          <w:szCs w:val="24"/>
        </w:rPr>
      </w:pPr>
      <w:r w:rsidRPr="0081550E">
        <w:rPr>
          <w:rFonts w:asciiTheme="minorHAnsi" w:hAnsiTheme="minorHAnsi" w:cstheme="minorHAnsi"/>
          <w:bCs/>
          <w:szCs w:val="24"/>
        </w:rPr>
        <w:t xml:space="preserve">zwani każda z osobna </w:t>
      </w:r>
      <w:r w:rsidRPr="0081550E">
        <w:rPr>
          <w:rFonts w:asciiTheme="minorHAnsi" w:hAnsiTheme="minorHAnsi" w:cstheme="minorHAnsi"/>
          <w:b/>
          <w:bCs/>
          <w:szCs w:val="24"/>
        </w:rPr>
        <w:t>Stroną</w:t>
      </w:r>
      <w:r w:rsidRPr="0081550E">
        <w:rPr>
          <w:rFonts w:asciiTheme="minorHAnsi" w:hAnsiTheme="minorHAnsi" w:cstheme="minorHAnsi"/>
          <w:bCs/>
          <w:szCs w:val="24"/>
        </w:rPr>
        <w:t xml:space="preserve">, a łącznie </w:t>
      </w:r>
      <w:r w:rsidRPr="0081550E">
        <w:rPr>
          <w:rFonts w:asciiTheme="minorHAnsi" w:hAnsiTheme="minorHAnsi" w:cstheme="minorHAnsi"/>
          <w:b/>
          <w:bCs/>
          <w:szCs w:val="24"/>
        </w:rPr>
        <w:t>Stronami</w:t>
      </w:r>
      <w:r w:rsidR="000F7B57" w:rsidRPr="0081550E">
        <w:rPr>
          <w:rFonts w:asciiTheme="minorHAnsi" w:hAnsiTheme="minorHAnsi" w:cstheme="minorHAnsi"/>
          <w:bCs/>
          <w:szCs w:val="24"/>
        </w:rPr>
        <w:t>.</w:t>
      </w:r>
    </w:p>
    <w:p w:rsidR="00431BAB" w:rsidRPr="0081550E" w:rsidRDefault="00431BAB" w:rsidP="00A460A6">
      <w:pPr>
        <w:rPr>
          <w:rFonts w:asciiTheme="minorHAnsi" w:hAnsiTheme="minorHAnsi" w:cstheme="minorHAnsi"/>
          <w:szCs w:val="24"/>
        </w:rPr>
      </w:pPr>
    </w:p>
    <w:p w:rsidR="00431BAB" w:rsidRPr="0081550E" w:rsidRDefault="00431BAB" w:rsidP="00A460A6">
      <w:pPr>
        <w:rPr>
          <w:rFonts w:asciiTheme="minorHAnsi" w:hAnsiTheme="minorHAnsi" w:cstheme="minorHAnsi"/>
          <w:szCs w:val="24"/>
        </w:rPr>
      </w:pPr>
    </w:p>
    <w:p w:rsidR="000601A3" w:rsidRPr="0081550E" w:rsidRDefault="00431BAB" w:rsidP="000601A3">
      <w:pPr>
        <w:spacing w:after="80"/>
        <w:jc w:val="center"/>
        <w:rPr>
          <w:rFonts w:asciiTheme="minorHAnsi" w:hAnsiTheme="minorHAnsi" w:cstheme="minorHAnsi"/>
          <w:b/>
          <w:bCs/>
          <w:szCs w:val="24"/>
        </w:rPr>
      </w:pPr>
      <w:r w:rsidRPr="0081550E">
        <w:rPr>
          <w:rFonts w:asciiTheme="minorHAnsi" w:hAnsiTheme="minorHAnsi" w:cstheme="minorHAnsi"/>
          <w:b/>
          <w:bCs/>
          <w:szCs w:val="24"/>
        </w:rPr>
        <w:t>PREAMBUŁA</w:t>
      </w:r>
    </w:p>
    <w:p w:rsidR="00727E05" w:rsidRPr="0081550E" w:rsidRDefault="00431BAB" w:rsidP="00727E05">
      <w:pPr>
        <w:spacing w:after="80"/>
        <w:rPr>
          <w:rFonts w:asciiTheme="minorHAnsi" w:hAnsiTheme="minorHAnsi" w:cstheme="minorHAnsi"/>
          <w:sz w:val="22"/>
        </w:rPr>
      </w:pPr>
      <w:r w:rsidRPr="0081550E">
        <w:rPr>
          <w:rFonts w:asciiTheme="minorHAnsi" w:hAnsiTheme="minorHAnsi" w:cstheme="minorHAnsi"/>
          <w:szCs w:val="24"/>
        </w:rPr>
        <w:t xml:space="preserve">W związku z zawarciem pomiędzy Stronami umowy nr </w:t>
      </w:r>
      <w:r w:rsidR="00F27726" w:rsidRPr="0081550E">
        <w:rPr>
          <w:rFonts w:asciiTheme="minorHAnsi" w:hAnsiTheme="minorHAnsi" w:cstheme="minorHAnsi"/>
          <w:szCs w:val="24"/>
        </w:rPr>
        <w:t>[wpisać numer umowy głównej]</w:t>
      </w:r>
      <w:r w:rsidRPr="0081550E">
        <w:rPr>
          <w:rFonts w:asciiTheme="minorHAnsi" w:hAnsiTheme="minorHAnsi" w:cstheme="minorHAnsi"/>
          <w:szCs w:val="24"/>
        </w:rPr>
        <w:t xml:space="preserve"> </w:t>
      </w:r>
      <w:r w:rsidR="00F27726" w:rsidRPr="0081550E">
        <w:rPr>
          <w:rFonts w:asciiTheme="minorHAnsi" w:hAnsiTheme="minorHAnsi" w:cstheme="minorHAnsi"/>
          <w:iCs/>
          <w:szCs w:val="24"/>
        </w:rPr>
        <w:t>z</w:t>
      </w:r>
      <w:r w:rsidR="00F27726" w:rsidRPr="0081550E">
        <w:rPr>
          <w:rFonts w:asciiTheme="minorHAnsi" w:hAnsiTheme="minorHAnsi" w:cstheme="minorHAnsi"/>
          <w:szCs w:val="24"/>
        </w:rPr>
        <w:t> dnia [wpisać datę zawarcia umowy]</w:t>
      </w:r>
      <w:r w:rsidRPr="0081550E">
        <w:rPr>
          <w:rFonts w:asciiTheme="minorHAnsi" w:hAnsiTheme="minorHAnsi" w:cstheme="minorHAnsi"/>
          <w:szCs w:val="24"/>
        </w:rPr>
        <w:t xml:space="preserve">r., której przedmiotem jest </w:t>
      </w:r>
      <w:r w:rsidR="000601A3" w:rsidRPr="0081550E">
        <w:rPr>
          <w:rFonts w:asciiTheme="minorHAnsi" w:hAnsiTheme="minorHAnsi" w:cstheme="minorHAnsi"/>
          <w:bCs/>
          <w:sz w:val="22"/>
        </w:rPr>
        <w:t>opracowanie dokumentacji projektowej wraz z pozwoleniem na budowę dla zadania pn.:  „Budowa drogi łączącej KSSE (ul. Goduli) z autostradą A1 w Zabrzu (ul. Witosa)”</w:t>
      </w:r>
      <w:r w:rsidR="00727E05" w:rsidRPr="0081550E">
        <w:rPr>
          <w:rFonts w:asciiTheme="minorHAnsi" w:hAnsiTheme="minorHAnsi" w:cstheme="minorHAnsi"/>
          <w:bCs/>
          <w:sz w:val="22"/>
        </w:rPr>
        <w:t>, w tym pełnienie</w:t>
      </w:r>
      <w:r w:rsidR="00727E05" w:rsidRPr="0081550E">
        <w:rPr>
          <w:rFonts w:asciiTheme="minorHAnsi" w:hAnsiTheme="minorHAnsi" w:cstheme="minorHAnsi"/>
          <w:sz w:val="22"/>
        </w:rPr>
        <w:t xml:space="preserve"> </w:t>
      </w:r>
      <w:r w:rsidR="00727E05" w:rsidRPr="0081550E">
        <w:rPr>
          <w:rFonts w:ascii="Arial" w:hAnsi="Arial" w:cs="Arial"/>
          <w:sz w:val="20"/>
          <w:szCs w:val="20"/>
        </w:rPr>
        <w:t xml:space="preserve">nadzoru autorskiego w czasie realizacji inwestycji  od daty przekazania placu budowy Wykonawcy robót do zakończenia robót i odbioru końcowego zadania (uzyskania decyzji pozwolenia na użytkowanie obiektu) </w:t>
      </w:r>
      <w:r w:rsidR="000601A3" w:rsidRPr="0081550E">
        <w:rPr>
          <w:rFonts w:asciiTheme="minorHAnsi" w:hAnsiTheme="minorHAnsi" w:cstheme="minorHAnsi"/>
          <w:sz w:val="22"/>
        </w:rPr>
        <w:t xml:space="preserve"> zgodnie ze specyfikacją istotnych warunków zamówienia i opisem przedmiotu zamówienia stanowiącym integralną część umowy – załącznik nr 1.</w:t>
      </w:r>
      <w:r w:rsidR="00727E05" w:rsidRPr="0081550E">
        <w:rPr>
          <w:rFonts w:asciiTheme="minorHAnsi" w:hAnsiTheme="minorHAnsi" w:cstheme="minorHAnsi"/>
          <w:sz w:val="22"/>
        </w:rPr>
        <w:t xml:space="preserve"> Umowy, </w:t>
      </w:r>
    </w:p>
    <w:p w:rsidR="00727E05" w:rsidRPr="0081550E" w:rsidRDefault="00727E05" w:rsidP="000601A3">
      <w:pPr>
        <w:spacing w:after="80"/>
        <w:rPr>
          <w:rFonts w:asciiTheme="minorHAnsi" w:hAnsiTheme="minorHAnsi" w:cstheme="minorHAnsi"/>
          <w:b/>
          <w:bCs/>
          <w:szCs w:val="24"/>
        </w:rPr>
      </w:pPr>
    </w:p>
    <w:p w:rsidR="00431BAB" w:rsidRPr="0081550E" w:rsidRDefault="00431BAB" w:rsidP="000601A3">
      <w:pPr>
        <w:rPr>
          <w:rFonts w:asciiTheme="minorHAnsi" w:hAnsiTheme="minorHAnsi" w:cstheme="minorHAnsi"/>
          <w:szCs w:val="24"/>
        </w:rPr>
      </w:pPr>
      <w:r w:rsidRPr="0081550E">
        <w:rPr>
          <w:rFonts w:asciiTheme="minorHAnsi" w:hAnsiTheme="minorHAnsi" w:cstheme="minorHAnsi"/>
          <w:szCs w:val="24"/>
        </w:rPr>
        <w:t>Strony postanowiły zawrzeć umowę o następującej treści:</w:t>
      </w:r>
    </w:p>
    <w:p w:rsidR="00431BAB" w:rsidRPr="0081550E" w:rsidRDefault="00431BAB" w:rsidP="00A460A6">
      <w:pPr>
        <w:jc w:val="center"/>
        <w:rPr>
          <w:rFonts w:asciiTheme="minorHAnsi" w:hAnsiTheme="minorHAnsi" w:cstheme="minorHAnsi"/>
          <w:b/>
          <w:bCs/>
          <w:szCs w:val="24"/>
        </w:rPr>
      </w:pPr>
    </w:p>
    <w:p w:rsidR="00431BAB" w:rsidRPr="0081550E" w:rsidRDefault="00431BAB" w:rsidP="00A460A6">
      <w:pPr>
        <w:jc w:val="center"/>
        <w:rPr>
          <w:rFonts w:asciiTheme="minorHAnsi" w:hAnsiTheme="minorHAnsi" w:cstheme="minorHAnsi"/>
          <w:b/>
          <w:bCs/>
          <w:szCs w:val="24"/>
        </w:rPr>
      </w:pPr>
      <w:r w:rsidRPr="0081550E">
        <w:rPr>
          <w:rFonts w:asciiTheme="minorHAnsi" w:hAnsiTheme="minorHAnsi" w:cstheme="minorHAnsi"/>
          <w:b/>
          <w:bCs/>
          <w:szCs w:val="24"/>
        </w:rPr>
        <w:t>§</w:t>
      </w:r>
      <w:r w:rsidR="003C5019" w:rsidRPr="0081550E">
        <w:rPr>
          <w:rFonts w:asciiTheme="minorHAnsi" w:hAnsiTheme="minorHAnsi" w:cstheme="minorHAnsi"/>
          <w:b/>
          <w:bCs/>
          <w:szCs w:val="24"/>
        </w:rPr>
        <w:t xml:space="preserve"> </w:t>
      </w:r>
      <w:r w:rsidRPr="0081550E">
        <w:rPr>
          <w:rFonts w:asciiTheme="minorHAnsi" w:hAnsiTheme="minorHAnsi" w:cstheme="minorHAnsi"/>
          <w:b/>
          <w:bCs/>
          <w:szCs w:val="24"/>
        </w:rPr>
        <w:t>1.</w:t>
      </w:r>
    </w:p>
    <w:p w:rsidR="00431BAB" w:rsidRPr="0081550E" w:rsidRDefault="00431BAB" w:rsidP="00386BD1">
      <w:pPr>
        <w:spacing w:after="80"/>
        <w:ind w:left="284" w:hanging="284"/>
        <w:jc w:val="center"/>
        <w:rPr>
          <w:rFonts w:asciiTheme="minorHAnsi" w:hAnsiTheme="minorHAnsi" w:cstheme="minorHAnsi"/>
          <w:b/>
          <w:bCs/>
          <w:szCs w:val="24"/>
        </w:rPr>
      </w:pPr>
      <w:r w:rsidRPr="0081550E">
        <w:rPr>
          <w:rFonts w:asciiTheme="minorHAnsi" w:hAnsiTheme="minorHAnsi" w:cstheme="minorHAnsi"/>
          <w:b/>
          <w:bCs/>
          <w:szCs w:val="24"/>
        </w:rPr>
        <w:t>Definicje</w:t>
      </w:r>
    </w:p>
    <w:p w:rsidR="00431BAB" w:rsidRPr="0081550E" w:rsidRDefault="00972FDC" w:rsidP="00402229">
      <w:pPr>
        <w:pStyle w:val="Akapitzlist"/>
        <w:numPr>
          <w:ilvl w:val="0"/>
          <w:numId w:val="46"/>
        </w:numPr>
        <w:autoSpaceDE w:val="0"/>
        <w:autoSpaceDN w:val="0"/>
        <w:adjustRightInd w:val="0"/>
        <w:ind w:left="426" w:hanging="426"/>
        <w:rPr>
          <w:rFonts w:asciiTheme="minorHAnsi" w:hAnsiTheme="minorHAnsi" w:cstheme="minorHAnsi"/>
          <w:szCs w:val="24"/>
        </w:rPr>
      </w:pPr>
      <w:r w:rsidRPr="0081550E">
        <w:rPr>
          <w:rFonts w:asciiTheme="minorHAnsi" w:hAnsiTheme="minorHAnsi" w:cstheme="minorHAnsi"/>
          <w:szCs w:val="24"/>
        </w:rPr>
        <w:t xml:space="preserve">Dla potrzeb niniejszej </w:t>
      </w:r>
      <w:r w:rsidR="005F527F" w:rsidRPr="0081550E">
        <w:rPr>
          <w:rFonts w:asciiTheme="minorHAnsi" w:hAnsiTheme="minorHAnsi" w:cstheme="minorHAnsi"/>
          <w:szCs w:val="24"/>
        </w:rPr>
        <w:t>umowy</w:t>
      </w:r>
      <w:r w:rsidRPr="0081550E">
        <w:rPr>
          <w:rFonts w:asciiTheme="minorHAnsi" w:hAnsiTheme="minorHAnsi" w:cstheme="minorHAnsi"/>
          <w:szCs w:val="24"/>
        </w:rPr>
        <w:t xml:space="preserve">, o ile z treści i celu </w:t>
      </w:r>
      <w:r w:rsidR="005F527F" w:rsidRPr="0081550E">
        <w:rPr>
          <w:rFonts w:asciiTheme="minorHAnsi" w:hAnsiTheme="minorHAnsi" w:cstheme="minorHAnsi"/>
          <w:szCs w:val="24"/>
        </w:rPr>
        <w:t xml:space="preserve">umowy </w:t>
      </w:r>
      <w:r w:rsidRPr="0081550E">
        <w:rPr>
          <w:rFonts w:asciiTheme="minorHAnsi" w:hAnsiTheme="minorHAnsi" w:cstheme="minorHAnsi"/>
          <w:szCs w:val="24"/>
        </w:rPr>
        <w:t>nie wynika inaczej, przyjmuje się następujące znaczenie dla poniżej wymienionych sformułowań:</w:t>
      </w:r>
    </w:p>
    <w:p w:rsidR="000601A3" w:rsidRPr="0081550E" w:rsidRDefault="00C77D77" w:rsidP="000601A3">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lastRenderedPageBreak/>
        <w:t>umowa</w:t>
      </w:r>
      <w:r w:rsidRPr="0081550E">
        <w:rPr>
          <w:rFonts w:asciiTheme="minorHAnsi" w:hAnsiTheme="minorHAnsi" w:cstheme="minorHAnsi"/>
          <w:szCs w:val="24"/>
        </w:rPr>
        <w:t xml:space="preserve"> </w:t>
      </w:r>
      <w:r w:rsidR="005C191F" w:rsidRPr="0081550E">
        <w:rPr>
          <w:rFonts w:asciiTheme="minorHAnsi" w:hAnsiTheme="minorHAnsi" w:cstheme="minorHAnsi"/>
          <w:szCs w:val="24"/>
        </w:rPr>
        <w:t>–</w:t>
      </w:r>
      <w:r w:rsidR="00431BAB" w:rsidRPr="0081550E">
        <w:rPr>
          <w:rFonts w:asciiTheme="minorHAnsi" w:hAnsiTheme="minorHAnsi" w:cstheme="minorHAnsi"/>
          <w:szCs w:val="24"/>
        </w:rPr>
        <w:t xml:space="preserve"> oznacza</w:t>
      </w:r>
      <w:r w:rsidR="005C191F" w:rsidRPr="0081550E">
        <w:rPr>
          <w:rFonts w:asciiTheme="minorHAnsi" w:hAnsiTheme="minorHAnsi" w:cstheme="minorHAnsi"/>
          <w:szCs w:val="24"/>
        </w:rPr>
        <w:t xml:space="preserve"> </w:t>
      </w:r>
      <w:r w:rsidR="00431BAB" w:rsidRPr="0081550E">
        <w:rPr>
          <w:rFonts w:asciiTheme="minorHAnsi" w:hAnsiTheme="minorHAnsi" w:cstheme="minorHAnsi"/>
          <w:szCs w:val="24"/>
        </w:rPr>
        <w:t>niniejszą umowę wraz z załącznikami;</w:t>
      </w:r>
    </w:p>
    <w:p w:rsidR="007265C0" w:rsidRPr="0081550E" w:rsidRDefault="00C77D77" w:rsidP="000601A3">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rPr>
        <w:t xml:space="preserve">umowa </w:t>
      </w:r>
      <w:r w:rsidR="00431BAB" w:rsidRPr="0081550E">
        <w:rPr>
          <w:rFonts w:asciiTheme="minorHAnsi" w:hAnsiTheme="minorHAnsi" w:cstheme="minorHAnsi"/>
          <w:b/>
        </w:rPr>
        <w:t>główna</w:t>
      </w:r>
      <w:r w:rsidR="00431BAB" w:rsidRPr="0081550E">
        <w:rPr>
          <w:rFonts w:asciiTheme="minorHAnsi" w:hAnsiTheme="minorHAnsi" w:cstheme="minorHAnsi"/>
        </w:rPr>
        <w:t xml:space="preserve"> – </w:t>
      </w:r>
      <w:r w:rsidR="00F27726" w:rsidRPr="0081550E">
        <w:rPr>
          <w:rFonts w:asciiTheme="minorHAnsi" w:hAnsiTheme="minorHAnsi" w:cstheme="minorHAnsi"/>
        </w:rPr>
        <w:t xml:space="preserve">oznacza umowę </w:t>
      </w:r>
      <w:bookmarkStart w:id="0" w:name="_Hlk495570066"/>
      <w:r w:rsidR="00F27726" w:rsidRPr="0081550E">
        <w:rPr>
          <w:rFonts w:asciiTheme="minorHAnsi" w:hAnsiTheme="minorHAnsi" w:cstheme="minorHAnsi"/>
        </w:rPr>
        <w:t xml:space="preserve">nr </w:t>
      </w:r>
      <w:bookmarkEnd w:id="0"/>
      <w:r w:rsidR="00F27726" w:rsidRPr="0081550E">
        <w:rPr>
          <w:rFonts w:asciiTheme="minorHAnsi" w:hAnsiTheme="minorHAnsi" w:cstheme="minorHAnsi"/>
        </w:rPr>
        <w:t xml:space="preserve">[wpisać numer umowy głównej] </w:t>
      </w:r>
      <w:r w:rsidR="00F27726" w:rsidRPr="0081550E">
        <w:rPr>
          <w:rFonts w:asciiTheme="minorHAnsi" w:hAnsiTheme="minorHAnsi" w:cstheme="minorHAnsi"/>
          <w:iCs/>
        </w:rPr>
        <w:t>z</w:t>
      </w:r>
      <w:r w:rsidR="00F27726" w:rsidRPr="0081550E">
        <w:rPr>
          <w:rFonts w:asciiTheme="minorHAnsi" w:hAnsiTheme="minorHAnsi" w:cstheme="minorHAnsi"/>
        </w:rPr>
        <w:t xml:space="preserve"> dnia [wpisać datę zawarcia umowy] r. zawartą przez Strony, której przedmiotem jest </w:t>
      </w:r>
      <w:r w:rsidR="000601A3" w:rsidRPr="0081550E">
        <w:rPr>
          <w:rFonts w:asciiTheme="minorHAnsi" w:hAnsiTheme="minorHAnsi" w:cstheme="minorHAnsi"/>
          <w:bCs/>
          <w:sz w:val="22"/>
        </w:rPr>
        <w:t>opracowanie dokumentacji projektowej wraz z pozwoleniem na budowę dla zadania pn.:  „Budowa drogi łączącej KSSE (ul. Goduli) z autostradą A1 w Zabrzu (ul. Witosa)”</w:t>
      </w:r>
      <w:r w:rsidR="000601A3" w:rsidRPr="0081550E">
        <w:rPr>
          <w:rFonts w:asciiTheme="minorHAnsi" w:hAnsiTheme="minorHAnsi" w:cstheme="minorHAnsi"/>
          <w:sz w:val="22"/>
        </w:rPr>
        <w:t xml:space="preserve"> zgodnie ze specyfikacją istotnych warunków zamówienia i opisem przedmiotu zamówienia stanowiącym integralną część umowy – załącznik nr 1.</w:t>
      </w:r>
    </w:p>
    <w:p w:rsidR="001E3627" w:rsidRPr="0081550E" w:rsidRDefault="001E3627" w:rsidP="001E3627">
      <w:pPr>
        <w:pStyle w:val="Akapitzlist"/>
        <w:numPr>
          <w:ilvl w:val="0"/>
          <w:numId w:val="5"/>
        </w:numPr>
        <w:ind w:left="851" w:hanging="425"/>
        <w:rPr>
          <w:rFonts w:asciiTheme="minorHAnsi" w:hAnsiTheme="minorHAnsi" w:cstheme="minorHAnsi"/>
          <w:szCs w:val="24"/>
        </w:rPr>
      </w:pPr>
      <w:r w:rsidRPr="0081550E">
        <w:rPr>
          <w:rFonts w:asciiTheme="minorHAnsi" w:hAnsiTheme="minorHAnsi" w:cstheme="minorHAnsi"/>
          <w:b/>
          <w:szCs w:val="24"/>
        </w:rPr>
        <w:t>dni robocze</w:t>
      </w:r>
      <w:r w:rsidRPr="0081550E">
        <w:rPr>
          <w:rFonts w:asciiTheme="minorHAnsi" w:hAnsiTheme="minorHAnsi" w:cstheme="minorHAnsi"/>
          <w:szCs w:val="24"/>
        </w:rPr>
        <w:t xml:space="preserve"> – oznaczają dni od poniedziałku do piątku z wyłączeniem dni ustawowo wolnych od pracy, o których mowa w ustawie z dnia 18 stycznia 1951 roku o dniach wolnych od pracy (Dz. U. z 2015 r., poz. 90 </w:t>
      </w:r>
      <w:r w:rsidR="006131E3" w:rsidRPr="0081550E">
        <w:rPr>
          <w:rFonts w:asciiTheme="minorHAnsi" w:hAnsiTheme="minorHAnsi" w:cstheme="minorHAnsi"/>
          <w:szCs w:val="24"/>
        </w:rPr>
        <w:t>tj. z dnia 15.01.19</w:t>
      </w:r>
      <w:r w:rsidRPr="0081550E">
        <w:rPr>
          <w:rFonts w:asciiTheme="minorHAnsi" w:hAnsiTheme="minorHAnsi" w:cstheme="minorHAnsi"/>
          <w:szCs w:val="24"/>
        </w:rPr>
        <w:t>), przypadających w</w:t>
      </w:r>
      <w:r w:rsidR="00ED0310" w:rsidRPr="0081550E">
        <w:rPr>
          <w:rFonts w:asciiTheme="minorHAnsi" w:hAnsiTheme="minorHAnsi" w:cstheme="minorHAnsi"/>
          <w:szCs w:val="24"/>
        </w:rPr>
        <w:t> </w:t>
      </w:r>
      <w:r w:rsidRPr="0081550E">
        <w:rPr>
          <w:rFonts w:asciiTheme="minorHAnsi" w:hAnsiTheme="minorHAnsi" w:cstheme="minorHAnsi"/>
          <w:szCs w:val="24"/>
        </w:rPr>
        <w:t>którykolwiek z tych dni (tj. od poniedziałku do piątku);</w:t>
      </w:r>
    </w:p>
    <w:p w:rsidR="0073488A" w:rsidRPr="0081550E" w:rsidRDefault="0073488A" w:rsidP="00AC14DB">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t>ustawa</w:t>
      </w:r>
      <w:r w:rsidRPr="0081550E">
        <w:rPr>
          <w:rFonts w:asciiTheme="minorHAnsi" w:hAnsiTheme="minorHAnsi" w:cstheme="minorHAnsi"/>
          <w:szCs w:val="24"/>
        </w:rPr>
        <w:t xml:space="preserve"> – ustawa z dnia </w:t>
      </w:r>
      <w:r w:rsidR="00D92DD9" w:rsidRPr="0081550E">
        <w:rPr>
          <w:rFonts w:asciiTheme="minorHAnsi" w:hAnsiTheme="minorHAnsi" w:cstheme="minorHAnsi"/>
          <w:szCs w:val="24"/>
        </w:rPr>
        <w:t>10 maja 2018 roku</w:t>
      </w:r>
      <w:r w:rsidRPr="0081550E">
        <w:rPr>
          <w:rFonts w:asciiTheme="minorHAnsi" w:hAnsiTheme="minorHAnsi" w:cstheme="minorHAnsi"/>
          <w:szCs w:val="24"/>
        </w:rPr>
        <w:t xml:space="preserve"> o ochronie danych osobowych (Dz. U. z 201</w:t>
      </w:r>
      <w:r w:rsidR="00EE1C5C" w:rsidRPr="0081550E">
        <w:rPr>
          <w:rFonts w:asciiTheme="minorHAnsi" w:hAnsiTheme="minorHAnsi" w:cstheme="minorHAnsi"/>
          <w:szCs w:val="24"/>
        </w:rPr>
        <w:t>9</w:t>
      </w:r>
      <w:r w:rsidRPr="0081550E">
        <w:rPr>
          <w:rFonts w:asciiTheme="minorHAnsi" w:hAnsiTheme="minorHAnsi" w:cstheme="minorHAnsi"/>
          <w:szCs w:val="24"/>
        </w:rPr>
        <w:t xml:space="preserve"> r., poz. </w:t>
      </w:r>
      <w:r w:rsidR="00B968DF" w:rsidRPr="0081550E">
        <w:rPr>
          <w:rFonts w:asciiTheme="minorHAnsi" w:hAnsiTheme="minorHAnsi" w:cstheme="minorHAnsi"/>
          <w:szCs w:val="24"/>
        </w:rPr>
        <w:t>1</w:t>
      </w:r>
      <w:r w:rsidR="00EE1C5C" w:rsidRPr="0081550E">
        <w:rPr>
          <w:rFonts w:asciiTheme="minorHAnsi" w:hAnsiTheme="minorHAnsi" w:cstheme="minorHAnsi"/>
          <w:szCs w:val="24"/>
        </w:rPr>
        <w:t>781, tj. z dnia 2019.09.19</w:t>
      </w:r>
      <w:r w:rsidRPr="0081550E">
        <w:rPr>
          <w:rFonts w:asciiTheme="minorHAnsi" w:hAnsiTheme="minorHAnsi" w:cstheme="minorHAnsi"/>
          <w:szCs w:val="24"/>
        </w:rPr>
        <w:t>);</w:t>
      </w:r>
    </w:p>
    <w:p w:rsidR="000939F6" w:rsidRPr="0081550E" w:rsidRDefault="000939F6" w:rsidP="00AC14DB">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t>RODO</w:t>
      </w:r>
      <w:r w:rsidRPr="0081550E">
        <w:rPr>
          <w:rFonts w:asciiTheme="minorHAnsi" w:hAnsiTheme="minorHAnsi" w:cstheme="minorHAnsi"/>
          <w:szCs w:val="24"/>
        </w:rPr>
        <w:t xml:space="preserve"> </w:t>
      </w:r>
      <w:r w:rsidR="00DE1474" w:rsidRPr="0081550E">
        <w:rPr>
          <w:rFonts w:asciiTheme="minorHAnsi" w:hAnsiTheme="minorHAnsi" w:cstheme="minorHAnsi"/>
          <w:szCs w:val="24"/>
        </w:rPr>
        <w:t>–</w:t>
      </w:r>
      <w:r w:rsidRPr="0081550E">
        <w:rPr>
          <w:rFonts w:asciiTheme="minorHAnsi" w:hAnsiTheme="minorHAnsi" w:cstheme="minorHAnsi"/>
          <w:szCs w:val="24"/>
        </w:rPr>
        <w:t xml:space="preserve"> Rozporządzenie</w:t>
      </w:r>
      <w:r w:rsidR="00DE1474" w:rsidRPr="0081550E">
        <w:rPr>
          <w:rFonts w:asciiTheme="minorHAnsi" w:hAnsiTheme="minorHAnsi" w:cstheme="minorHAnsi"/>
          <w:szCs w:val="24"/>
        </w:rPr>
        <w:t xml:space="preserve"> </w:t>
      </w:r>
      <w:r w:rsidRPr="0081550E">
        <w:rPr>
          <w:rFonts w:asciiTheme="minorHAnsi" w:hAnsiTheme="minorHAnsi" w:cstheme="minorHAnsi"/>
          <w:szCs w:val="24"/>
        </w:rPr>
        <w:t>Parlamentu Europejskiego</w:t>
      </w:r>
      <w:r w:rsidR="00AC14DB" w:rsidRPr="0081550E">
        <w:rPr>
          <w:rFonts w:asciiTheme="minorHAnsi" w:hAnsiTheme="minorHAnsi" w:cstheme="minorHAnsi"/>
          <w:szCs w:val="24"/>
        </w:rPr>
        <w:t xml:space="preserve"> i Rady (UE) 2016/679 z dnia 27 </w:t>
      </w:r>
      <w:r w:rsidRPr="0081550E">
        <w:rPr>
          <w:rFonts w:asciiTheme="minorHAnsi" w:hAnsiTheme="minorHAnsi" w:cstheme="minorHAnsi"/>
          <w:szCs w:val="24"/>
        </w:rPr>
        <w:t>kwietnia 2016 r</w:t>
      </w:r>
      <w:r w:rsidR="00D92DD9" w:rsidRPr="0081550E">
        <w:rPr>
          <w:rFonts w:asciiTheme="minorHAnsi" w:hAnsiTheme="minorHAnsi" w:cstheme="minorHAnsi"/>
          <w:szCs w:val="24"/>
        </w:rPr>
        <w:t>oku</w:t>
      </w:r>
      <w:r w:rsidRPr="0081550E">
        <w:rPr>
          <w:rFonts w:asciiTheme="minorHAnsi" w:hAnsiTheme="minorHAnsi" w:cstheme="minorHAnsi"/>
          <w:szCs w:val="24"/>
        </w:rPr>
        <w:t xml:space="preserve"> w sprawie ochr</w:t>
      </w:r>
      <w:r w:rsidR="00A23C3B" w:rsidRPr="0081550E">
        <w:rPr>
          <w:rFonts w:asciiTheme="minorHAnsi" w:hAnsiTheme="minorHAnsi" w:cstheme="minorHAnsi"/>
          <w:szCs w:val="24"/>
        </w:rPr>
        <w:t>ony osób fizycznych w związku z </w:t>
      </w:r>
      <w:r w:rsidRPr="0081550E">
        <w:rPr>
          <w:rFonts w:asciiTheme="minorHAnsi" w:hAnsiTheme="minorHAnsi" w:cstheme="minorHAnsi"/>
          <w:szCs w:val="24"/>
        </w:rPr>
        <w:t>przetwarzaniem danych osobowych i w sprawie swobodnego przepływu takich danych oraz uchylenia dyrektywy 95/46/WE (ogólne rozporz</w:t>
      </w:r>
      <w:r w:rsidR="00AC14DB" w:rsidRPr="0081550E">
        <w:rPr>
          <w:rFonts w:asciiTheme="minorHAnsi" w:hAnsiTheme="minorHAnsi" w:cstheme="minorHAnsi"/>
          <w:szCs w:val="24"/>
        </w:rPr>
        <w:t>ądzenie o ochronie danych) (</w:t>
      </w:r>
      <w:r w:rsidR="00D0568F" w:rsidRPr="0081550E">
        <w:rPr>
          <w:rFonts w:asciiTheme="minorHAnsi" w:hAnsiTheme="minorHAnsi" w:cstheme="minorHAnsi"/>
          <w:szCs w:val="24"/>
        </w:rPr>
        <w:t>Dz. Urz. UE L z 04.05.2016 r., Nr 119, s. 1 oraz Dz. Urz. UE L 127 z 23.05.2018, str. 2</w:t>
      </w:r>
      <w:r w:rsidRPr="0081550E">
        <w:rPr>
          <w:rFonts w:asciiTheme="minorHAnsi" w:hAnsiTheme="minorHAnsi" w:cstheme="minorHAnsi"/>
          <w:szCs w:val="24"/>
        </w:rPr>
        <w:t>)</w:t>
      </w:r>
    </w:p>
    <w:p w:rsidR="00924424" w:rsidRPr="0081550E" w:rsidRDefault="0031161D" w:rsidP="00AC14DB">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t>dane osobowe</w:t>
      </w:r>
      <w:r w:rsidRPr="0081550E">
        <w:rPr>
          <w:rFonts w:asciiTheme="minorHAnsi" w:hAnsiTheme="minorHAnsi" w:cstheme="minorHAnsi"/>
          <w:szCs w:val="24"/>
        </w:rPr>
        <w:t xml:space="preserve"> –</w:t>
      </w:r>
      <w:r w:rsidR="004942F2" w:rsidRPr="0081550E">
        <w:rPr>
          <w:rFonts w:asciiTheme="minorHAnsi" w:hAnsiTheme="minorHAnsi" w:cstheme="minorHAnsi"/>
          <w:szCs w:val="24"/>
        </w:rPr>
        <w:t xml:space="preserve"> </w:t>
      </w:r>
      <w:r w:rsidR="00924424" w:rsidRPr="0081550E">
        <w:rPr>
          <w:rFonts w:asciiTheme="minorHAnsi" w:eastAsia="Times New Roman" w:hAnsiTheme="minorHAnsi" w:cstheme="minorHAnsi"/>
          <w:szCs w:val="24"/>
        </w:rPr>
        <w:t xml:space="preserve">oznaczają </w:t>
      </w:r>
      <w:r w:rsidR="00B668E1" w:rsidRPr="0081550E">
        <w:rPr>
          <w:rFonts w:asciiTheme="minorHAnsi" w:eastAsia="Times New Roman" w:hAnsiTheme="minorHAnsi" w:cstheme="minorHAnsi"/>
          <w:szCs w:val="24"/>
        </w:rPr>
        <w:t xml:space="preserve">wszelkie </w:t>
      </w:r>
      <w:r w:rsidR="00924424" w:rsidRPr="0081550E">
        <w:rPr>
          <w:rFonts w:asciiTheme="minorHAnsi" w:eastAsia="Times New Roman" w:hAnsiTheme="minorHAnsi" w:cstheme="minorHAnsi"/>
          <w:szCs w:val="24"/>
        </w:rPr>
        <w:t>informacje o zidentyfikowanej lub możliwej do zid</w:t>
      </w:r>
      <w:r w:rsidR="00D92DD9" w:rsidRPr="0081550E">
        <w:rPr>
          <w:rFonts w:asciiTheme="minorHAnsi" w:eastAsia="Times New Roman" w:hAnsiTheme="minorHAnsi" w:cstheme="minorHAnsi"/>
          <w:szCs w:val="24"/>
        </w:rPr>
        <w:t>entyfikowania osobie fizycznej („osobie, której dane dotyczą”</w:t>
      </w:r>
      <w:r w:rsidR="004767A0" w:rsidRPr="0081550E">
        <w:rPr>
          <w:rFonts w:asciiTheme="minorHAnsi" w:eastAsia="Times New Roman" w:hAnsiTheme="minorHAnsi" w:cstheme="minorHAnsi"/>
          <w:szCs w:val="24"/>
        </w:rPr>
        <w:t>).</w:t>
      </w:r>
      <w:r w:rsidR="00924424" w:rsidRPr="0081550E">
        <w:rPr>
          <w:rFonts w:asciiTheme="minorHAnsi" w:eastAsia="Times New Roman" w:hAnsiTheme="minorHAnsi" w:cstheme="minorHAnsi"/>
          <w:szCs w:val="24"/>
        </w:rPr>
        <w:t xml:space="preserve"> </w:t>
      </w:r>
      <w:r w:rsidR="004942F2" w:rsidRPr="0081550E">
        <w:rPr>
          <w:rFonts w:asciiTheme="minorHAnsi" w:hAnsiTheme="minorHAnsi" w:cstheme="minorHAnsi"/>
          <w:szCs w:val="24"/>
        </w:rPr>
        <w:t xml:space="preserve">Osobą </w:t>
      </w:r>
      <w:r w:rsidR="004942F2" w:rsidRPr="0081550E">
        <w:rPr>
          <w:rFonts w:asciiTheme="minorHAnsi" w:eastAsia="Times New Roman" w:hAnsiTheme="minorHAnsi" w:cstheme="minorHAnsi"/>
          <w:szCs w:val="24"/>
        </w:rPr>
        <w:t xml:space="preserve">fizyczną </w:t>
      </w:r>
      <w:r w:rsidR="004942F2" w:rsidRPr="0081550E">
        <w:rPr>
          <w:rFonts w:asciiTheme="minorHAnsi" w:hAnsiTheme="minorHAnsi" w:cstheme="minorHAnsi"/>
          <w:szCs w:val="24"/>
        </w:rPr>
        <w:t>możliwą do zidentyfikowania jest</w:t>
      </w:r>
      <w:r w:rsidR="00924424" w:rsidRPr="0081550E">
        <w:rPr>
          <w:rFonts w:asciiTheme="minorHAnsi" w:eastAsia="Times New Roman" w:hAnsiTheme="minorHAnsi" w:cstheme="minorHAnsi"/>
          <w:szCs w:val="24"/>
        </w:rPr>
        <w:t xml:space="preserve"> osoba, którą można bezpośrednio lub pośrednio zidentyfikować, w szczególności na podstawie identyfika</w:t>
      </w:r>
      <w:r w:rsidR="00A23C3B" w:rsidRPr="0081550E">
        <w:rPr>
          <w:rFonts w:asciiTheme="minorHAnsi" w:eastAsia="Times New Roman" w:hAnsiTheme="minorHAnsi" w:cstheme="minorHAnsi"/>
          <w:szCs w:val="24"/>
        </w:rPr>
        <w:t>tora takiego jak imię i </w:t>
      </w:r>
      <w:r w:rsidR="00924424" w:rsidRPr="0081550E">
        <w:rPr>
          <w:rFonts w:asciiTheme="minorHAnsi" w:eastAsia="Times New Roman" w:hAnsiTheme="minorHAnsi" w:cstheme="minorHAnsi"/>
          <w:szCs w:val="24"/>
        </w:rPr>
        <w:t>nazwisko, numer identyfikacyjny, dane o lokalizacji, identyfikator internetowy lub jeden bądź kilka szczególnych czynników określających fizyczną, fizjologiczną, genetyczną, psychiczną, ekonomiczną, kulturową lub społeczną tożsamość osoby fizycznej;</w:t>
      </w:r>
    </w:p>
    <w:p w:rsidR="00F46BF1" w:rsidRPr="0081550E" w:rsidRDefault="00E92E73" w:rsidP="00AC14DB">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t>przetwarzanie danych osobowych</w:t>
      </w:r>
      <w:r w:rsidRPr="0081550E">
        <w:rPr>
          <w:rFonts w:asciiTheme="minorHAnsi" w:hAnsiTheme="minorHAnsi" w:cstheme="minorHAnsi"/>
          <w:szCs w:val="24"/>
        </w:rPr>
        <w:t xml:space="preserve"> –</w:t>
      </w:r>
      <w:r w:rsidR="00F46BF1" w:rsidRPr="0081550E">
        <w:rPr>
          <w:rFonts w:asciiTheme="minorHAnsi" w:hAnsiTheme="minorHAnsi" w:cstheme="minorHAnsi"/>
          <w:szCs w:val="24"/>
        </w:rPr>
        <w:t xml:space="preserve"> </w:t>
      </w:r>
      <w:r w:rsidR="00F46BF1" w:rsidRPr="0081550E">
        <w:rPr>
          <w:rFonts w:asciiTheme="minorHAnsi" w:eastAsia="Times New Roman" w:hAnsiTheme="minorHAnsi" w:cstheme="minorHAnsi"/>
          <w:szCs w:val="24"/>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A23C3B" w:rsidRPr="0081550E" w:rsidRDefault="008E2DEA" w:rsidP="00AC14DB">
      <w:pPr>
        <w:pStyle w:val="Akapitzlist"/>
        <w:numPr>
          <w:ilvl w:val="0"/>
          <w:numId w:val="5"/>
        </w:numPr>
        <w:ind w:left="851" w:hanging="426"/>
        <w:rPr>
          <w:rFonts w:asciiTheme="minorHAnsi" w:hAnsiTheme="minorHAnsi" w:cstheme="minorHAnsi"/>
          <w:szCs w:val="24"/>
        </w:rPr>
      </w:pPr>
      <w:r w:rsidRPr="0081550E">
        <w:rPr>
          <w:rFonts w:asciiTheme="minorHAnsi" w:eastAsia="Times New Roman" w:hAnsiTheme="minorHAnsi" w:cstheme="minorHAnsi"/>
          <w:b/>
          <w:szCs w:val="24"/>
        </w:rPr>
        <w:t>naruszenie ochrony danych osobowych</w:t>
      </w:r>
      <w:r w:rsidRPr="0081550E">
        <w:rPr>
          <w:rFonts w:asciiTheme="minorHAnsi" w:eastAsia="Times New Roman" w:hAnsiTheme="minorHAnsi" w:cstheme="minorHAnsi"/>
          <w:szCs w:val="24"/>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rsidR="00A23C3B" w:rsidRPr="0081550E" w:rsidRDefault="00D92DD9" w:rsidP="00AC14DB">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t>PUODO</w:t>
      </w:r>
      <w:r w:rsidR="0031161D" w:rsidRPr="0081550E">
        <w:rPr>
          <w:rFonts w:asciiTheme="minorHAnsi" w:hAnsiTheme="minorHAnsi" w:cstheme="minorHAnsi"/>
          <w:szCs w:val="24"/>
        </w:rPr>
        <w:t xml:space="preserve"> – oznacza </w:t>
      </w:r>
      <w:r w:rsidRPr="0081550E">
        <w:rPr>
          <w:rFonts w:asciiTheme="minorHAnsi" w:hAnsiTheme="minorHAnsi" w:cstheme="minorHAnsi"/>
          <w:szCs w:val="24"/>
        </w:rPr>
        <w:t xml:space="preserve">Prezesa Urzędu </w:t>
      </w:r>
      <w:r w:rsidR="0031161D" w:rsidRPr="0081550E">
        <w:rPr>
          <w:rFonts w:asciiTheme="minorHAnsi" w:hAnsiTheme="minorHAnsi" w:cstheme="minorHAnsi"/>
          <w:szCs w:val="24"/>
        </w:rPr>
        <w:t>Ochrony Danych Osobowych;</w:t>
      </w:r>
    </w:p>
    <w:p w:rsidR="00A23C3B" w:rsidRPr="0081550E" w:rsidRDefault="00A22DF5" w:rsidP="00AC14DB">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t>organ nadzorczy</w:t>
      </w:r>
      <w:r w:rsidRPr="0081550E">
        <w:rPr>
          <w:rFonts w:asciiTheme="minorHAnsi" w:hAnsiTheme="minorHAnsi" w:cstheme="minorHAnsi"/>
          <w:szCs w:val="24"/>
        </w:rPr>
        <w:t xml:space="preserve"> – organ nadzorczy, o którym mowa w art. 4 pkt 21</w:t>
      </w:r>
      <w:r w:rsidR="00C41312" w:rsidRPr="0081550E">
        <w:rPr>
          <w:rFonts w:asciiTheme="minorHAnsi" w:hAnsiTheme="minorHAnsi" w:cstheme="minorHAnsi"/>
          <w:szCs w:val="24"/>
        </w:rPr>
        <w:t>)</w:t>
      </w:r>
      <w:r w:rsidRPr="0081550E">
        <w:rPr>
          <w:rFonts w:asciiTheme="minorHAnsi" w:hAnsiTheme="minorHAnsi" w:cstheme="minorHAnsi"/>
          <w:szCs w:val="24"/>
        </w:rPr>
        <w:t xml:space="preserve"> i 22</w:t>
      </w:r>
      <w:r w:rsidR="00C41312" w:rsidRPr="0081550E">
        <w:rPr>
          <w:rFonts w:asciiTheme="minorHAnsi" w:hAnsiTheme="minorHAnsi" w:cstheme="minorHAnsi"/>
          <w:szCs w:val="24"/>
        </w:rPr>
        <w:t>)</w:t>
      </w:r>
      <w:r w:rsidRPr="0081550E">
        <w:rPr>
          <w:rFonts w:asciiTheme="minorHAnsi" w:hAnsiTheme="minorHAnsi" w:cstheme="minorHAnsi"/>
          <w:szCs w:val="24"/>
        </w:rPr>
        <w:t xml:space="preserve"> RODO;</w:t>
      </w:r>
    </w:p>
    <w:p w:rsidR="0031161D" w:rsidRPr="0081550E" w:rsidRDefault="0031161D" w:rsidP="00402229">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t>IOD</w:t>
      </w:r>
      <w:r w:rsidRPr="0081550E">
        <w:rPr>
          <w:rFonts w:asciiTheme="minorHAnsi" w:hAnsiTheme="minorHAnsi" w:cstheme="minorHAnsi"/>
          <w:szCs w:val="24"/>
        </w:rPr>
        <w:t xml:space="preserve"> – inspektor ochrony danych, o którym mowa w art. 37-39 RODO</w:t>
      </w:r>
      <w:r w:rsidR="000F2B2E" w:rsidRPr="0081550E">
        <w:rPr>
          <w:rFonts w:asciiTheme="minorHAnsi" w:hAnsiTheme="minorHAnsi" w:cstheme="minorHAnsi"/>
          <w:szCs w:val="24"/>
        </w:rPr>
        <w:t>,</w:t>
      </w:r>
    </w:p>
    <w:p w:rsidR="000F2B2E" w:rsidRPr="0081550E" w:rsidRDefault="000F2B2E" w:rsidP="00402229">
      <w:pPr>
        <w:pStyle w:val="Akapitzlist"/>
        <w:numPr>
          <w:ilvl w:val="0"/>
          <w:numId w:val="5"/>
        </w:numPr>
        <w:ind w:left="851" w:hanging="426"/>
        <w:rPr>
          <w:rFonts w:asciiTheme="minorHAnsi" w:hAnsiTheme="minorHAnsi" w:cstheme="minorHAnsi"/>
          <w:szCs w:val="24"/>
        </w:rPr>
      </w:pPr>
      <w:r w:rsidRPr="0081550E">
        <w:rPr>
          <w:rFonts w:asciiTheme="minorHAnsi" w:hAnsiTheme="minorHAnsi" w:cstheme="minorHAnsi"/>
          <w:b/>
          <w:szCs w:val="24"/>
        </w:rPr>
        <w:lastRenderedPageBreak/>
        <w:t xml:space="preserve">Europejski Obszar Gospodarczy </w:t>
      </w:r>
      <w:r w:rsidRPr="0081550E">
        <w:rPr>
          <w:rFonts w:asciiTheme="minorHAnsi" w:hAnsiTheme="minorHAnsi" w:cstheme="minorHAnsi"/>
          <w:szCs w:val="24"/>
        </w:rPr>
        <w:t>– oznacza strefę wolnego handlu i wspólnego rynku obejmującego 2</w:t>
      </w:r>
      <w:r w:rsidR="00D97464" w:rsidRPr="0081550E">
        <w:rPr>
          <w:rFonts w:asciiTheme="minorHAnsi" w:hAnsiTheme="minorHAnsi" w:cstheme="minorHAnsi"/>
          <w:szCs w:val="24"/>
        </w:rPr>
        <w:t>7</w:t>
      </w:r>
      <w:r w:rsidRPr="0081550E">
        <w:rPr>
          <w:rFonts w:asciiTheme="minorHAnsi" w:hAnsiTheme="minorHAnsi" w:cstheme="minorHAnsi"/>
          <w:szCs w:val="24"/>
        </w:rPr>
        <w:t xml:space="preserve"> państw Unii Europejskiej (</w:t>
      </w:r>
      <w:r w:rsidR="00CD6258" w:rsidRPr="0081550E">
        <w:rPr>
          <w:rFonts w:asciiTheme="minorHAnsi" w:hAnsiTheme="minorHAnsi" w:cstheme="minorHAnsi"/>
          <w:szCs w:val="24"/>
        </w:rPr>
        <w:t xml:space="preserve">Austria, </w:t>
      </w:r>
      <w:r w:rsidRPr="0081550E">
        <w:rPr>
          <w:rFonts w:asciiTheme="minorHAnsi" w:hAnsiTheme="minorHAnsi" w:cstheme="minorHAnsi"/>
          <w:szCs w:val="24"/>
        </w:rPr>
        <w:t xml:space="preserve">Belgia, </w:t>
      </w:r>
      <w:r w:rsidR="00CD6258" w:rsidRPr="0081550E">
        <w:rPr>
          <w:rFonts w:asciiTheme="minorHAnsi" w:hAnsiTheme="minorHAnsi" w:cstheme="minorHAnsi"/>
          <w:szCs w:val="24"/>
        </w:rPr>
        <w:t xml:space="preserve">Bułgaria, Chorwacja, Cypr, Czechy, Dania, Estonia, Finlandia, </w:t>
      </w:r>
      <w:r w:rsidRPr="0081550E">
        <w:rPr>
          <w:rFonts w:asciiTheme="minorHAnsi" w:hAnsiTheme="minorHAnsi" w:cstheme="minorHAnsi"/>
          <w:szCs w:val="24"/>
        </w:rPr>
        <w:t>Francja,</w:t>
      </w:r>
      <w:r w:rsidR="00CD6258" w:rsidRPr="0081550E">
        <w:rPr>
          <w:rFonts w:asciiTheme="minorHAnsi" w:hAnsiTheme="minorHAnsi" w:cstheme="minorHAnsi"/>
          <w:szCs w:val="24"/>
        </w:rPr>
        <w:t xml:space="preserve"> Grecja, Hiszpania, Holandia, Irlandia, Litwa, Luksemburg, Łotwa, Malta, </w:t>
      </w:r>
      <w:r w:rsidRPr="0081550E">
        <w:rPr>
          <w:rFonts w:asciiTheme="minorHAnsi" w:hAnsiTheme="minorHAnsi" w:cstheme="minorHAnsi"/>
          <w:szCs w:val="24"/>
        </w:rPr>
        <w:t xml:space="preserve">Niemcy, </w:t>
      </w:r>
      <w:r w:rsidR="00CD6258" w:rsidRPr="0081550E">
        <w:rPr>
          <w:rFonts w:asciiTheme="minorHAnsi" w:hAnsiTheme="minorHAnsi" w:cstheme="minorHAnsi"/>
          <w:szCs w:val="24"/>
        </w:rPr>
        <w:t xml:space="preserve">Polska, Portugalia, Rumunia, Słowacja, Słowenia, Szwecja, Węgry, </w:t>
      </w:r>
      <w:r w:rsidRPr="0081550E">
        <w:rPr>
          <w:rFonts w:asciiTheme="minorHAnsi" w:hAnsiTheme="minorHAnsi" w:cstheme="minorHAnsi"/>
          <w:szCs w:val="24"/>
        </w:rPr>
        <w:t xml:space="preserve">Włochy) i państwa Europejskiego Stowarzyszenia Wolnego Handlu </w:t>
      </w:r>
      <w:r w:rsidR="00865E63" w:rsidRPr="0081550E">
        <w:rPr>
          <w:rFonts w:asciiTheme="minorHAnsi" w:hAnsiTheme="minorHAnsi" w:cstheme="minorHAnsi"/>
          <w:szCs w:val="24"/>
        </w:rPr>
        <w:br/>
      </w:r>
      <w:r w:rsidRPr="0081550E">
        <w:rPr>
          <w:rFonts w:asciiTheme="minorHAnsi" w:hAnsiTheme="minorHAnsi" w:cstheme="minorHAnsi"/>
          <w:szCs w:val="24"/>
        </w:rPr>
        <w:t>z wyjątkiem Szwajcarii (Norwegia, Islandia, Lichtenstein</w:t>
      </w:r>
      <w:r w:rsidR="00B765B5" w:rsidRPr="0081550E">
        <w:rPr>
          <w:rFonts w:asciiTheme="minorHAnsi" w:hAnsiTheme="minorHAnsi" w:cstheme="minorHAnsi"/>
          <w:szCs w:val="24"/>
        </w:rPr>
        <w:t>)</w:t>
      </w:r>
      <w:r w:rsidRPr="0081550E">
        <w:rPr>
          <w:rFonts w:asciiTheme="minorHAnsi" w:hAnsiTheme="minorHAnsi" w:cstheme="minorHAnsi"/>
          <w:szCs w:val="24"/>
        </w:rPr>
        <w:t>.</w:t>
      </w:r>
    </w:p>
    <w:p w:rsidR="00386BD1" w:rsidRPr="0081550E" w:rsidRDefault="00386BD1" w:rsidP="00402229">
      <w:pPr>
        <w:pStyle w:val="Akapitzlist"/>
        <w:numPr>
          <w:ilvl w:val="0"/>
          <w:numId w:val="45"/>
        </w:numPr>
        <w:ind w:left="426" w:hanging="426"/>
        <w:rPr>
          <w:rFonts w:asciiTheme="minorHAnsi" w:hAnsiTheme="minorHAnsi" w:cstheme="minorHAnsi"/>
          <w:szCs w:val="24"/>
        </w:rPr>
      </w:pPr>
      <w:r w:rsidRPr="0081550E">
        <w:rPr>
          <w:rFonts w:asciiTheme="minorHAnsi" w:hAnsiTheme="minorHAnsi" w:cstheme="minorHAnsi"/>
          <w:szCs w:val="24"/>
        </w:rPr>
        <w:t>W przypadku zastosowania w niniejszej umowie pojęć zdefiniowanych w umowie głównej pojęcia te będą rozumiane przez Strony zgodnie z znaczeniem nadanym im zgodnie z umową główną.</w:t>
      </w:r>
    </w:p>
    <w:p w:rsidR="00431BAB" w:rsidRPr="0081550E" w:rsidRDefault="00431BAB" w:rsidP="00A460A6">
      <w:pPr>
        <w:rPr>
          <w:rFonts w:asciiTheme="minorHAnsi" w:hAnsiTheme="minorHAnsi" w:cstheme="minorHAnsi"/>
          <w:szCs w:val="24"/>
        </w:rPr>
      </w:pPr>
    </w:p>
    <w:p w:rsidR="00431BAB" w:rsidRPr="0081550E" w:rsidRDefault="00431BAB" w:rsidP="00A460A6">
      <w:pPr>
        <w:jc w:val="center"/>
        <w:rPr>
          <w:rFonts w:asciiTheme="minorHAnsi" w:hAnsiTheme="minorHAnsi" w:cstheme="minorHAnsi"/>
          <w:b/>
          <w:szCs w:val="24"/>
        </w:rPr>
      </w:pPr>
      <w:r w:rsidRPr="0081550E">
        <w:rPr>
          <w:rFonts w:asciiTheme="minorHAnsi" w:hAnsiTheme="minorHAnsi" w:cstheme="minorHAnsi"/>
          <w:b/>
          <w:szCs w:val="24"/>
        </w:rPr>
        <w:t>§</w:t>
      </w:r>
      <w:r w:rsidR="003C5019" w:rsidRPr="0081550E">
        <w:rPr>
          <w:rFonts w:asciiTheme="minorHAnsi" w:hAnsiTheme="minorHAnsi" w:cstheme="minorHAnsi"/>
          <w:b/>
          <w:szCs w:val="24"/>
        </w:rPr>
        <w:t xml:space="preserve"> </w:t>
      </w:r>
      <w:r w:rsidRPr="0081550E">
        <w:rPr>
          <w:rFonts w:asciiTheme="minorHAnsi" w:hAnsiTheme="minorHAnsi" w:cstheme="minorHAnsi"/>
          <w:b/>
          <w:szCs w:val="24"/>
        </w:rPr>
        <w:t>2.</w:t>
      </w:r>
    </w:p>
    <w:p w:rsidR="00431BAB" w:rsidRPr="0081550E" w:rsidRDefault="00A22D50" w:rsidP="00A460A6">
      <w:pPr>
        <w:pStyle w:val="tytu3"/>
        <w:rPr>
          <w:rFonts w:asciiTheme="minorHAnsi" w:hAnsiTheme="minorHAnsi" w:cstheme="minorHAnsi"/>
        </w:rPr>
      </w:pPr>
      <w:r w:rsidRPr="0081550E">
        <w:rPr>
          <w:rFonts w:asciiTheme="minorHAnsi" w:hAnsiTheme="minorHAnsi" w:cstheme="minorHAnsi"/>
        </w:rPr>
        <w:t>P</w:t>
      </w:r>
      <w:r w:rsidR="00900486" w:rsidRPr="0081550E">
        <w:rPr>
          <w:rFonts w:asciiTheme="minorHAnsi" w:hAnsiTheme="minorHAnsi" w:cstheme="minorHAnsi"/>
        </w:rPr>
        <w:t xml:space="preserve">rzedmiot umowy, </w:t>
      </w:r>
      <w:r w:rsidR="00431BAB" w:rsidRPr="0081550E">
        <w:rPr>
          <w:rFonts w:asciiTheme="minorHAnsi" w:hAnsiTheme="minorHAnsi" w:cstheme="minorHAnsi"/>
        </w:rPr>
        <w:t>cel, zakres, charakter przetwarzania</w:t>
      </w:r>
    </w:p>
    <w:p w:rsidR="000F2B2E" w:rsidRPr="0081550E" w:rsidRDefault="000F2B2E" w:rsidP="000F2B2E">
      <w:pPr>
        <w:pStyle w:val="Akapitzlist"/>
        <w:numPr>
          <w:ilvl w:val="0"/>
          <w:numId w:val="20"/>
        </w:numPr>
        <w:rPr>
          <w:rFonts w:asciiTheme="minorHAnsi" w:hAnsiTheme="minorHAnsi" w:cstheme="minorHAnsi"/>
          <w:bCs/>
          <w:szCs w:val="24"/>
        </w:rPr>
      </w:pPr>
      <w:r w:rsidRPr="0081550E">
        <w:rPr>
          <w:rFonts w:asciiTheme="minorHAnsi" w:hAnsiTheme="minorHAnsi" w:cstheme="minorHAnsi"/>
          <w:bCs/>
          <w:szCs w:val="24"/>
        </w:rPr>
        <w:t>Przedmiotem Umowy jest uregulowanie wzajemnych zobowiązań Stron w zakresie powierzenia przetwarzania danych osobowych i ich ochrony.</w:t>
      </w:r>
    </w:p>
    <w:p w:rsidR="004B33BD" w:rsidRPr="0081550E" w:rsidRDefault="00FA2CE8" w:rsidP="003A6F5E">
      <w:pPr>
        <w:pStyle w:val="Akapitzlist"/>
        <w:widowControl w:val="0"/>
        <w:numPr>
          <w:ilvl w:val="0"/>
          <w:numId w:val="20"/>
        </w:numPr>
        <w:suppressAutoHyphens/>
        <w:rPr>
          <w:rFonts w:asciiTheme="minorHAnsi" w:hAnsiTheme="minorHAnsi" w:cstheme="minorHAnsi"/>
          <w:bCs/>
          <w:szCs w:val="24"/>
        </w:rPr>
      </w:pPr>
      <w:r w:rsidRPr="0081550E">
        <w:rPr>
          <w:rFonts w:asciiTheme="minorHAnsi" w:hAnsiTheme="minorHAnsi" w:cstheme="minorHAnsi"/>
          <w:szCs w:val="24"/>
        </w:rPr>
        <w:t>Powierzając</w:t>
      </w:r>
      <w:r w:rsidR="00D65BCD" w:rsidRPr="0081550E">
        <w:rPr>
          <w:rFonts w:asciiTheme="minorHAnsi" w:hAnsiTheme="minorHAnsi" w:cstheme="minorHAnsi"/>
          <w:szCs w:val="24"/>
        </w:rPr>
        <w:t>y powierza</w:t>
      </w:r>
      <w:r w:rsidRPr="0081550E">
        <w:rPr>
          <w:rFonts w:asciiTheme="minorHAnsi" w:hAnsiTheme="minorHAnsi" w:cstheme="minorHAnsi"/>
          <w:szCs w:val="24"/>
        </w:rPr>
        <w:t xml:space="preserve"> </w:t>
      </w:r>
      <w:r w:rsidR="00431BAB" w:rsidRPr="0081550E">
        <w:rPr>
          <w:rFonts w:asciiTheme="minorHAnsi" w:hAnsiTheme="minorHAnsi" w:cstheme="minorHAnsi"/>
          <w:szCs w:val="24"/>
        </w:rPr>
        <w:t>Przetwarzającemu przetwarzani</w:t>
      </w:r>
      <w:r w:rsidR="00D65BCD" w:rsidRPr="0081550E">
        <w:rPr>
          <w:rFonts w:asciiTheme="minorHAnsi" w:hAnsiTheme="minorHAnsi" w:cstheme="minorHAnsi"/>
          <w:szCs w:val="24"/>
        </w:rPr>
        <w:t>e</w:t>
      </w:r>
      <w:r w:rsidR="00431BAB" w:rsidRPr="0081550E">
        <w:rPr>
          <w:rFonts w:asciiTheme="minorHAnsi" w:hAnsiTheme="minorHAnsi" w:cstheme="minorHAnsi"/>
          <w:szCs w:val="24"/>
        </w:rPr>
        <w:t xml:space="preserve"> danych osobowych</w:t>
      </w:r>
      <w:r w:rsidR="0052271C" w:rsidRPr="0081550E">
        <w:rPr>
          <w:rFonts w:asciiTheme="minorHAnsi" w:hAnsiTheme="minorHAnsi" w:cstheme="minorHAnsi"/>
          <w:szCs w:val="24"/>
        </w:rPr>
        <w:t xml:space="preserve"> </w:t>
      </w:r>
      <w:r w:rsidR="00197562" w:rsidRPr="0081550E">
        <w:rPr>
          <w:rFonts w:asciiTheme="minorHAnsi" w:hAnsiTheme="minorHAnsi" w:cstheme="minorHAnsi"/>
          <w:szCs w:val="24"/>
        </w:rPr>
        <w:t>w zakresie</w:t>
      </w:r>
      <w:r w:rsidR="00431BAB" w:rsidRPr="0081550E">
        <w:rPr>
          <w:rFonts w:asciiTheme="minorHAnsi" w:hAnsiTheme="minorHAnsi" w:cstheme="minorHAnsi"/>
          <w:szCs w:val="24"/>
        </w:rPr>
        <w:t xml:space="preserve"> określony</w:t>
      </w:r>
      <w:r w:rsidR="00197562" w:rsidRPr="0081550E">
        <w:rPr>
          <w:rFonts w:asciiTheme="minorHAnsi" w:hAnsiTheme="minorHAnsi" w:cstheme="minorHAnsi"/>
          <w:szCs w:val="24"/>
        </w:rPr>
        <w:t>m</w:t>
      </w:r>
      <w:r w:rsidR="00431BAB" w:rsidRPr="0081550E">
        <w:rPr>
          <w:rFonts w:asciiTheme="minorHAnsi" w:hAnsiTheme="minorHAnsi" w:cstheme="minorHAnsi"/>
          <w:szCs w:val="24"/>
        </w:rPr>
        <w:t xml:space="preserve"> w </w:t>
      </w:r>
      <w:r w:rsidR="00431BAB" w:rsidRPr="0081550E">
        <w:rPr>
          <w:rFonts w:asciiTheme="minorHAnsi" w:hAnsiTheme="minorHAnsi" w:cstheme="minorHAnsi"/>
          <w:b/>
          <w:szCs w:val="24"/>
        </w:rPr>
        <w:t>Załączniku nr 1</w:t>
      </w:r>
      <w:r w:rsidR="00431BAB" w:rsidRPr="0081550E">
        <w:rPr>
          <w:rFonts w:asciiTheme="minorHAnsi" w:hAnsiTheme="minorHAnsi" w:cstheme="minorHAnsi"/>
          <w:szCs w:val="24"/>
        </w:rPr>
        <w:t xml:space="preserve"> do </w:t>
      </w:r>
      <w:r w:rsidR="00C62996" w:rsidRPr="0081550E">
        <w:rPr>
          <w:rFonts w:asciiTheme="minorHAnsi" w:hAnsiTheme="minorHAnsi" w:cstheme="minorHAnsi"/>
          <w:szCs w:val="24"/>
        </w:rPr>
        <w:t>umowy</w:t>
      </w:r>
      <w:r w:rsidR="00431BAB" w:rsidRPr="0081550E">
        <w:rPr>
          <w:rFonts w:asciiTheme="minorHAnsi" w:hAnsiTheme="minorHAnsi" w:cstheme="minorHAnsi"/>
          <w:bCs/>
          <w:szCs w:val="24"/>
        </w:rPr>
        <w:t xml:space="preserve">, </w:t>
      </w:r>
      <w:r w:rsidR="00290E6E" w:rsidRPr="0081550E">
        <w:rPr>
          <w:rFonts w:asciiTheme="minorHAnsi" w:hAnsiTheme="minorHAnsi" w:cstheme="minorHAnsi"/>
          <w:noProof/>
          <w:szCs w:val="24"/>
        </w:rPr>
        <w:t>zwanych dalej odpowiednio „</w:t>
      </w:r>
      <w:r w:rsidR="00290E6E" w:rsidRPr="0081550E">
        <w:rPr>
          <w:rFonts w:asciiTheme="minorHAnsi" w:hAnsiTheme="minorHAnsi" w:cstheme="minorHAnsi"/>
          <w:b/>
          <w:noProof/>
          <w:szCs w:val="24"/>
        </w:rPr>
        <w:t>dane osobowe</w:t>
      </w:r>
      <w:r w:rsidR="00290E6E" w:rsidRPr="0081550E">
        <w:rPr>
          <w:rFonts w:asciiTheme="minorHAnsi" w:hAnsiTheme="minorHAnsi" w:cstheme="minorHAnsi"/>
          <w:noProof/>
          <w:szCs w:val="24"/>
        </w:rPr>
        <w:t>”, obejmujących</w:t>
      </w:r>
      <w:r w:rsidR="00B4675F" w:rsidRPr="0081550E">
        <w:rPr>
          <w:rFonts w:asciiTheme="minorHAnsi" w:hAnsiTheme="minorHAnsi" w:cstheme="minorHAnsi"/>
          <w:noProof/>
          <w:szCs w:val="24"/>
        </w:rPr>
        <w:t xml:space="preserve"> </w:t>
      </w:r>
      <w:r w:rsidR="00290E6E" w:rsidRPr="0081550E">
        <w:rPr>
          <w:rFonts w:asciiTheme="minorHAnsi" w:hAnsiTheme="minorHAnsi" w:cstheme="minorHAnsi"/>
          <w:noProof/>
          <w:szCs w:val="24"/>
        </w:rPr>
        <w:t xml:space="preserve"> </w:t>
      </w:r>
      <w:r w:rsidR="00B4675F" w:rsidRPr="0081550E">
        <w:rPr>
          <w:rFonts w:asciiTheme="minorHAnsi" w:hAnsiTheme="minorHAnsi"/>
        </w:rPr>
        <w:t>dane osobowe właścicieli nieruchomości przeznaczonych do wykupu pod budowę drogi</w:t>
      </w:r>
      <w:r w:rsidR="00B4675F" w:rsidRPr="0081550E">
        <w:rPr>
          <w:rFonts w:asciiTheme="minorHAnsi" w:hAnsiTheme="minorHAnsi" w:cstheme="minorHAnsi"/>
          <w:szCs w:val="24"/>
        </w:rPr>
        <w:t xml:space="preserve"> </w:t>
      </w:r>
      <w:r w:rsidR="00290E6E" w:rsidRPr="0081550E">
        <w:rPr>
          <w:rFonts w:asciiTheme="minorHAnsi" w:hAnsiTheme="minorHAnsi" w:cstheme="minorHAnsi"/>
          <w:szCs w:val="24"/>
        </w:rPr>
        <w:t>wykorzystywan</w:t>
      </w:r>
      <w:r w:rsidR="00B4675F" w:rsidRPr="0081550E">
        <w:rPr>
          <w:rFonts w:asciiTheme="minorHAnsi" w:hAnsiTheme="minorHAnsi" w:cstheme="minorHAnsi"/>
          <w:szCs w:val="24"/>
        </w:rPr>
        <w:t>e</w:t>
      </w:r>
      <w:r w:rsidR="00290E6E" w:rsidRPr="0081550E">
        <w:rPr>
          <w:rFonts w:asciiTheme="minorHAnsi" w:hAnsiTheme="minorHAnsi" w:cstheme="minorHAnsi"/>
          <w:szCs w:val="24"/>
        </w:rPr>
        <w:t xml:space="preserve"> w ramach realizacji niniejszej </w:t>
      </w:r>
      <w:r w:rsidR="004A78C8" w:rsidRPr="0081550E">
        <w:rPr>
          <w:rFonts w:asciiTheme="minorHAnsi" w:hAnsiTheme="minorHAnsi" w:cstheme="minorHAnsi"/>
          <w:szCs w:val="24"/>
        </w:rPr>
        <w:t>umowy</w:t>
      </w:r>
      <w:r w:rsidR="00290E6E" w:rsidRPr="0081550E">
        <w:rPr>
          <w:rFonts w:asciiTheme="minorHAnsi" w:hAnsiTheme="minorHAnsi" w:cstheme="minorHAnsi"/>
          <w:szCs w:val="24"/>
        </w:rPr>
        <w:t>,</w:t>
      </w:r>
      <w:r w:rsidR="004B33BD" w:rsidRPr="0081550E">
        <w:rPr>
          <w:rFonts w:asciiTheme="minorHAnsi" w:hAnsiTheme="minorHAnsi" w:cstheme="minorHAnsi"/>
          <w:szCs w:val="24"/>
        </w:rPr>
        <w:t xml:space="preserve"> </w:t>
      </w:r>
      <w:r w:rsidR="00AC14DB" w:rsidRPr="0081550E">
        <w:rPr>
          <w:rFonts w:asciiTheme="minorHAnsi" w:hAnsiTheme="minorHAnsi" w:cstheme="minorHAnsi"/>
          <w:szCs w:val="24"/>
        </w:rPr>
        <w:t>tylko i </w:t>
      </w:r>
      <w:r w:rsidR="004B33BD" w:rsidRPr="0081550E">
        <w:rPr>
          <w:rFonts w:asciiTheme="minorHAnsi" w:hAnsiTheme="minorHAnsi" w:cstheme="minorHAnsi"/>
          <w:szCs w:val="24"/>
        </w:rPr>
        <w:t xml:space="preserve">wyłącznie </w:t>
      </w:r>
      <w:r w:rsidR="00B4675F" w:rsidRPr="0081550E">
        <w:rPr>
          <w:rFonts w:asciiTheme="minorHAnsi" w:hAnsiTheme="minorHAnsi" w:cstheme="minorHAnsi"/>
          <w:szCs w:val="24"/>
        </w:rPr>
        <w:br/>
      </w:r>
      <w:r w:rsidR="004B33BD" w:rsidRPr="0081550E">
        <w:rPr>
          <w:rFonts w:asciiTheme="minorHAnsi" w:hAnsiTheme="minorHAnsi" w:cstheme="minorHAnsi"/>
          <w:szCs w:val="24"/>
        </w:rPr>
        <w:t xml:space="preserve">w </w:t>
      </w:r>
      <w:r w:rsidR="00C41312" w:rsidRPr="0081550E">
        <w:rPr>
          <w:rFonts w:asciiTheme="minorHAnsi" w:hAnsiTheme="minorHAnsi" w:cstheme="minorHAnsi"/>
          <w:szCs w:val="24"/>
        </w:rPr>
        <w:t>celu i </w:t>
      </w:r>
      <w:r w:rsidR="004B33BD" w:rsidRPr="0081550E">
        <w:rPr>
          <w:rFonts w:asciiTheme="minorHAnsi" w:hAnsiTheme="minorHAnsi" w:cstheme="minorHAnsi"/>
          <w:szCs w:val="24"/>
        </w:rPr>
        <w:t>zakresie niezbędnym do realizacji umowy głównej.</w:t>
      </w:r>
    </w:p>
    <w:p w:rsidR="00710950" w:rsidRPr="0081550E" w:rsidRDefault="00640208" w:rsidP="003A6F5E">
      <w:pPr>
        <w:pStyle w:val="Akapitzlist"/>
        <w:widowControl w:val="0"/>
        <w:numPr>
          <w:ilvl w:val="0"/>
          <w:numId w:val="20"/>
        </w:numPr>
        <w:suppressAutoHyphens/>
        <w:rPr>
          <w:rFonts w:asciiTheme="minorHAnsi" w:hAnsiTheme="minorHAnsi" w:cstheme="minorHAnsi"/>
          <w:bCs/>
          <w:szCs w:val="24"/>
        </w:rPr>
      </w:pPr>
      <w:r w:rsidRPr="0081550E">
        <w:rPr>
          <w:rFonts w:asciiTheme="minorHAnsi" w:hAnsiTheme="minorHAnsi" w:cstheme="minorHAnsi"/>
          <w:b/>
          <w:szCs w:val="24"/>
        </w:rPr>
        <w:t>Charakter</w:t>
      </w:r>
      <w:r w:rsidRPr="0081550E">
        <w:rPr>
          <w:rFonts w:asciiTheme="minorHAnsi" w:hAnsiTheme="minorHAnsi" w:cstheme="minorHAnsi"/>
          <w:szCs w:val="24"/>
        </w:rPr>
        <w:t xml:space="preserve"> przetwarzania wynika z </w:t>
      </w:r>
      <w:r w:rsidR="00145D16" w:rsidRPr="0081550E">
        <w:rPr>
          <w:rFonts w:asciiTheme="minorHAnsi" w:hAnsiTheme="minorHAnsi" w:cstheme="minorHAnsi"/>
          <w:szCs w:val="24"/>
        </w:rPr>
        <w:t xml:space="preserve">umowy </w:t>
      </w:r>
      <w:r w:rsidRPr="0081550E">
        <w:rPr>
          <w:rFonts w:asciiTheme="minorHAnsi" w:hAnsiTheme="minorHAnsi" w:cstheme="minorHAnsi"/>
          <w:szCs w:val="24"/>
        </w:rPr>
        <w:t xml:space="preserve">głównej i określony jest rolą </w:t>
      </w:r>
      <w:r w:rsidR="00145D16" w:rsidRPr="0081550E">
        <w:rPr>
          <w:rFonts w:asciiTheme="minorHAnsi" w:hAnsiTheme="minorHAnsi" w:cstheme="minorHAnsi"/>
          <w:noProof/>
          <w:szCs w:val="24"/>
        </w:rPr>
        <w:t xml:space="preserve">Przetwarzającego </w:t>
      </w:r>
      <w:r w:rsidRPr="0081550E">
        <w:rPr>
          <w:rFonts w:asciiTheme="minorHAnsi" w:hAnsiTheme="minorHAnsi" w:cstheme="minorHAnsi"/>
          <w:szCs w:val="24"/>
        </w:rPr>
        <w:t>jako podmiotu świadczącego</w:t>
      </w:r>
      <w:r w:rsidR="00145D16" w:rsidRPr="0081550E">
        <w:rPr>
          <w:rFonts w:asciiTheme="minorHAnsi" w:hAnsiTheme="minorHAnsi" w:cstheme="minorHAnsi"/>
          <w:szCs w:val="24"/>
        </w:rPr>
        <w:t xml:space="preserve"> </w:t>
      </w:r>
      <w:r w:rsidR="00E05A11" w:rsidRPr="0081550E">
        <w:rPr>
          <w:rFonts w:asciiTheme="minorHAnsi" w:hAnsiTheme="minorHAnsi" w:cstheme="minorHAnsi"/>
          <w:szCs w:val="24"/>
        </w:rPr>
        <w:t xml:space="preserve">usługę </w:t>
      </w:r>
      <w:r w:rsidR="00E05A11" w:rsidRPr="0081550E">
        <w:rPr>
          <w:rFonts w:asciiTheme="minorHAnsi" w:hAnsiTheme="minorHAnsi" w:cstheme="minorHAnsi"/>
          <w:bCs/>
          <w:sz w:val="22"/>
        </w:rPr>
        <w:t xml:space="preserve">opracowania dokumentacji projektowej wraz </w:t>
      </w:r>
      <w:r w:rsidR="0060735C" w:rsidRPr="0081550E">
        <w:rPr>
          <w:rFonts w:asciiTheme="minorHAnsi" w:hAnsiTheme="minorHAnsi" w:cstheme="minorHAnsi"/>
          <w:bCs/>
          <w:sz w:val="22"/>
        </w:rPr>
        <w:br/>
      </w:r>
      <w:r w:rsidR="00E05A11" w:rsidRPr="0081550E">
        <w:rPr>
          <w:rFonts w:asciiTheme="minorHAnsi" w:hAnsiTheme="minorHAnsi" w:cstheme="minorHAnsi"/>
          <w:bCs/>
          <w:sz w:val="22"/>
        </w:rPr>
        <w:t>z pozwoleniem na budowę dla zadania pn.:  „Budowa drogi łączącej KSSE (ul. Goduli) z autostradą A1 w Zabrzu (ul. Witosa)”</w:t>
      </w:r>
      <w:r w:rsidR="00E05A11" w:rsidRPr="0081550E">
        <w:rPr>
          <w:rFonts w:asciiTheme="minorHAnsi" w:hAnsiTheme="minorHAnsi" w:cstheme="minorHAnsi"/>
          <w:sz w:val="22"/>
        </w:rPr>
        <w:t xml:space="preserve"> zgodnie ze specyfikacją istotnych warunków zamówienia i opisem przedmiotu zamówienia stanowiącym integralną część umowy – załącznik nr 1.</w:t>
      </w:r>
    </w:p>
    <w:p w:rsidR="00640208" w:rsidRPr="0081550E" w:rsidRDefault="00640208" w:rsidP="003A6F5E">
      <w:pPr>
        <w:pStyle w:val="Akapitzlist"/>
        <w:numPr>
          <w:ilvl w:val="0"/>
          <w:numId w:val="20"/>
        </w:numPr>
        <w:rPr>
          <w:rFonts w:asciiTheme="minorHAnsi" w:hAnsiTheme="minorHAnsi" w:cstheme="minorHAnsi"/>
          <w:noProof/>
          <w:szCs w:val="24"/>
        </w:rPr>
      </w:pPr>
      <w:r w:rsidRPr="0081550E">
        <w:rPr>
          <w:rFonts w:asciiTheme="minorHAnsi" w:hAnsiTheme="minorHAnsi" w:cstheme="minorHAnsi"/>
          <w:noProof/>
          <w:szCs w:val="24"/>
        </w:rPr>
        <w:t xml:space="preserve">Przetwarzający nie będzie przetwarzał </w:t>
      </w:r>
      <w:r w:rsidR="00F723F8" w:rsidRPr="0081550E">
        <w:rPr>
          <w:rFonts w:asciiTheme="minorHAnsi" w:hAnsiTheme="minorHAnsi" w:cstheme="minorHAnsi"/>
          <w:noProof/>
          <w:szCs w:val="24"/>
        </w:rPr>
        <w:t>powierzon</w:t>
      </w:r>
      <w:r w:rsidR="000238EC" w:rsidRPr="0081550E">
        <w:rPr>
          <w:rFonts w:asciiTheme="minorHAnsi" w:hAnsiTheme="minorHAnsi" w:cstheme="minorHAnsi"/>
          <w:noProof/>
          <w:szCs w:val="24"/>
        </w:rPr>
        <w:t>ych</w:t>
      </w:r>
      <w:r w:rsidR="00F723F8" w:rsidRPr="0081550E">
        <w:rPr>
          <w:rFonts w:asciiTheme="minorHAnsi" w:hAnsiTheme="minorHAnsi" w:cstheme="minorHAnsi"/>
          <w:noProof/>
          <w:szCs w:val="24"/>
        </w:rPr>
        <w:t xml:space="preserve"> </w:t>
      </w:r>
      <w:r w:rsidRPr="0081550E">
        <w:rPr>
          <w:rFonts w:asciiTheme="minorHAnsi" w:hAnsiTheme="minorHAnsi" w:cstheme="minorHAnsi"/>
          <w:noProof/>
          <w:szCs w:val="24"/>
        </w:rPr>
        <w:t>dan</w:t>
      </w:r>
      <w:r w:rsidR="000238EC" w:rsidRPr="0081550E">
        <w:rPr>
          <w:rFonts w:asciiTheme="minorHAnsi" w:hAnsiTheme="minorHAnsi" w:cstheme="minorHAnsi"/>
          <w:noProof/>
          <w:szCs w:val="24"/>
        </w:rPr>
        <w:t>ych</w:t>
      </w:r>
      <w:r w:rsidRPr="0081550E">
        <w:rPr>
          <w:rFonts w:asciiTheme="minorHAnsi" w:hAnsiTheme="minorHAnsi" w:cstheme="minorHAnsi"/>
          <w:noProof/>
          <w:szCs w:val="24"/>
        </w:rPr>
        <w:t xml:space="preserve"> osobow</w:t>
      </w:r>
      <w:r w:rsidR="000238EC" w:rsidRPr="0081550E">
        <w:rPr>
          <w:rFonts w:asciiTheme="minorHAnsi" w:hAnsiTheme="minorHAnsi" w:cstheme="minorHAnsi"/>
          <w:noProof/>
          <w:szCs w:val="24"/>
        </w:rPr>
        <w:t>ych</w:t>
      </w:r>
      <w:r w:rsidRPr="0081550E">
        <w:rPr>
          <w:rFonts w:asciiTheme="minorHAnsi" w:hAnsiTheme="minorHAnsi" w:cstheme="minorHAnsi"/>
          <w:noProof/>
          <w:szCs w:val="24"/>
        </w:rPr>
        <w:t xml:space="preserve"> w</w:t>
      </w:r>
      <w:r w:rsidR="000A7FBA" w:rsidRPr="0081550E">
        <w:rPr>
          <w:rFonts w:asciiTheme="minorHAnsi" w:hAnsiTheme="minorHAnsi" w:cstheme="minorHAnsi"/>
          <w:noProof/>
          <w:szCs w:val="24"/>
        </w:rPr>
        <w:t xml:space="preserve"> </w:t>
      </w:r>
      <w:r w:rsidRPr="0081550E">
        <w:rPr>
          <w:rFonts w:asciiTheme="minorHAnsi" w:hAnsiTheme="minorHAnsi" w:cstheme="minorHAnsi"/>
          <w:noProof/>
          <w:szCs w:val="24"/>
        </w:rPr>
        <w:t xml:space="preserve"> celach</w:t>
      </w:r>
      <w:r w:rsidR="000A7FBA" w:rsidRPr="0081550E">
        <w:rPr>
          <w:rFonts w:asciiTheme="minorHAnsi" w:hAnsiTheme="minorHAnsi" w:cstheme="minorHAnsi"/>
          <w:noProof/>
          <w:szCs w:val="24"/>
        </w:rPr>
        <w:t xml:space="preserve"> innych niż określony w preambule</w:t>
      </w:r>
      <w:r w:rsidR="00D137EA" w:rsidRPr="0081550E">
        <w:rPr>
          <w:rFonts w:asciiTheme="minorHAnsi" w:hAnsiTheme="minorHAnsi" w:cstheme="minorHAnsi"/>
          <w:noProof/>
          <w:szCs w:val="24"/>
        </w:rPr>
        <w:t>.</w:t>
      </w:r>
    </w:p>
    <w:p w:rsidR="00431BAB" w:rsidRPr="0081550E" w:rsidRDefault="007A4F0F" w:rsidP="003A6F5E">
      <w:pPr>
        <w:pStyle w:val="Akapitzlist"/>
        <w:numPr>
          <w:ilvl w:val="0"/>
          <w:numId w:val="20"/>
        </w:numPr>
        <w:tabs>
          <w:tab w:val="left" w:pos="567"/>
        </w:tabs>
        <w:rPr>
          <w:rFonts w:asciiTheme="minorHAnsi" w:hAnsiTheme="minorHAnsi" w:cstheme="minorHAnsi"/>
          <w:szCs w:val="24"/>
        </w:rPr>
      </w:pPr>
      <w:r w:rsidRPr="0081550E">
        <w:rPr>
          <w:rFonts w:asciiTheme="minorHAnsi" w:hAnsiTheme="minorHAnsi" w:cstheme="minorHAnsi"/>
          <w:szCs w:val="24"/>
        </w:rPr>
        <w:t xml:space="preserve">Strony postanawiają, że niniejsza </w:t>
      </w:r>
      <w:r w:rsidR="006C1BBF" w:rsidRPr="0081550E">
        <w:rPr>
          <w:rFonts w:asciiTheme="minorHAnsi" w:hAnsiTheme="minorHAnsi" w:cstheme="minorHAnsi"/>
          <w:szCs w:val="24"/>
        </w:rPr>
        <w:t xml:space="preserve">umowa </w:t>
      </w:r>
      <w:r w:rsidR="00634EC6" w:rsidRPr="0081550E">
        <w:rPr>
          <w:rFonts w:asciiTheme="minorHAnsi" w:hAnsiTheme="minorHAnsi" w:cstheme="minorHAnsi"/>
          <w:szCs w:val="24"/>
        </w:rPr>
        <w:t xml:space="preserve">oraz </w:t>
      </w:r>
      <w:r w:rsidR="00FA0541" w:rsidRPr="0081550E">
        <w:rPr>
          <w:rFonts w:asciiTheme="minorHAnsi" w:hAnsiTheme="minorHAnsi" w:cstheme="minorHAnsi"/>
          <w:szCs w:val="24"/>
        </w:rPr>
        <w:t xml:space="preserve">umowa </w:t>
      </w:r>
      <w:r w:rsidR="00431BAB" w:rsidRPr="0081550E">
        <w:rPr>
          <w:rFonts w:asciiTheme="minorHAnsi" w:hAnsiTheme="minorHAnsi" w:cstheme="minorHAnsi"/>
          <w:szCs w:val="24"/>
        </w:rPr>
        <w:t>główna</w:t>
      </w:r>
      <w:r w:rsidR="00AE3453" w:rsidRPr="0081550E">
        <w:rPr>
          <w:rFonts w:asciiTheme="minorHAnsi" w:hAnsiTheme="minorHAnsi" w:cstheme="minorHAnsi"/>
          <w:szCs w:val="24"/>
        </w:rPr>
        <w:t xml:space="preserve"> </w:t>
      </w:r>
      <w:r w:rsidR="00431BAB" w:rsidRPr="0081550E">
        <w:rPr>
          <w:rFonts w:asciiTheme="minorHAnsi" w:hAnsiTheme="minorHAnsi" w:cstheme="minorHAnsi"/>
          <w:szCs w:val="24"/>
        </w:rPr>
        <w:t xml:space="preserve">i </w:t>
      </w:r>
      <w:r w:rsidR="00CD5366" w:rsidRPr="0081550E">
        <w:rPr>
          <w:rFonts w:asciiTheme="minorHAnsi" w:hAnsiTheme="minorHAnsi" w:cstheme="minorHAnsi"/>
          <w:szCs w:val="24"/>
        </w:rPr>
        <w:t xml:space="preserve">inne </w:t>
      </w:r>
      <w:r w:rsidR="001127F8" w:rsidRPr="0081550E">
        <w:rPr>
          <w:rFonts w:asciiTheme="minorHAnsi" w:hAnsiTheme="minorHAnsi" w:cstheme="minorHAnsi"/>
          <w:szCs w:val="24"/>
        </w:rPr>
        <w:t xml:space="preserve">polecenia </w:t>
      </w:r>
      <w:r w:rsidR="00CD5366" w:rsidRPr="0081550E">
        <w:rPr>
          <w:rFonts w:asciiTheme="minorHAnsi" w:hAnsiTheme="minorHAnsi" w:cstheme="minorHAnsi"/>
          <w:szCs w:val="24"/>
        </w:rPr>
        <w:t>kierowane do Przetwarzającego</w:t>
      </w:r>
      <w:r w:rsidR="00431BAB" w:rsidRPr="0081550E">
        <w:rPr>
          <w:rFonts w:asciiTheme="minorHAnsi" w:hAnsiTheme="minorHAnsi" w:cstheme="minorHAnsi"/>
          <w:szCs w:val="24"/>
        </w:rPr>
        <w:t xml:space="preserve"> przez </w:t>
      </w:r>
      <w:r w:rsidR="00842215" w:rsidRPr="0081550E">
        <w:rPr>
          <w:rFonts w:asciiTheme="minorHAnsi" w:hAnsiTheme="minorHAnsi" w:cstheme="minorHAnsi"/>
          <w:szCs w:val="24"/>
        </w:rPr>
        <w:t xml:space="preserve">Powierzającego </w:t>
      </w:r>
      <w:r w:rsidR="00431BAB" w:rsidRPr="0081550E">
        <w:rPr>
          <w:rFonts w:asciiTheme="minorHAnsi" w:hAnsiTheme="minorHAnsi" w:cstheme="minorHAnsi"/>
          <w:szCs w:val="24"/>
        </w:rPr>
        <w:t xml:space="preserve">będą traktowane jako udokumentowane </w:t>
      </w:r>
      <w:r w:rsidR="00634EC6" w:rsidRPr="0081550E">
        <w:rPr>
          <w:rFonts w:asciiTheme="minorHAnsi" w:hAnsiTheme="minorHAnsi" w:cstheme="minorHAnsi"/>
          <w:b/>
          <w:szCs w:val="24"/>
        </w:rPr>
        <w:t>po</w:t>
      </w:r>
      <w:r w:rsidR="00984F44" w:rsidRPr="0081550E">
        <w:rPr>
          <w:rFonts w:asciiTheme="minorHAnsi" w:hAnsiTheme="minorHAnsi" w:cstheme="minorHAnsi"/>
          <w:b/>
          <w:szCs w:val="24"/>
        </w:rPr>
        <w:t>lecenie</w:t>
      </w:r>
      <w:r w:rsidR="00431BAB" w:rsidRPr="0081550E">
        <w:rPr>
          <w:rFonts w:asciiTheme="minorHAnsi" w:hAnsiTheme="minorHAnsi" w:cstheme="minorHAnsi"/>
          <w:b/>
          <w:szCs w:val="24"/>
        </w:rPr>
        <w:t xml:space="preserve"> </w:t>
      </w:r>
      <w:r w:rsidR="00CD5366" w:rsidRPr="0081550E">
        <w:rPr>
          <w:rFonts w:asciiTheme="minorHAnsi" w:hAnsiTheme="minorHAnsi" w:cstheme="minorHAnsi"/>
          <w:szCs w:val="24"/>
        </w:rPr>
        <w:t>A</w:t>
      </w:r>
      <w:r w:rsidR="00E65019" w:rsidRPr="0081550E">
        <w:rPr>
          <w:rFonts w:asciiTheme="minorHAnsi" w:hAnsiTheme="minorHAnsi" w:cstheme="minorHAnsi"/>
          <w:szCs w:val="24"/>
        </w:rPr>
        <w:t xml:space="preserve">dministratora </w:t>
      </w:r>
      <w:r w:rsidRPr="0081550E">
        <w:rPr>
          <w:rFonts w:asciiTheme="minorHAnsi" w:hAnsiTheme="minorHAnsi" w:cstheme="minorHAnsi"/>
          <w:szCs w:val="24"/>
        </w:rPr>
        <w:t>do</w:t>
      </w:r>
      <w:r w:rsidR="0032450A" w:rsidRPr="0081550E">
        <w:rPr>
          <w:rFonts w:asciiTheme="minorHAnsi" w:hAnsiTheme="minorHAnsi" w:cstheme="minorHAnsi"/>
          <w:szCs w:val="24"/>
        </w:rPr>
        <w:t> </w:t>
      </w:r>
      <w:r w:rsidR="00431BAB" w:rsidRPr="0081550E">
        <w:rPr>
          <w:rFonts w:asciiTheme="minorHAnsi" w:hAnsiTheme="minorHAnsi" w:cstheme="minorHAnsi"/>
          <w:szCs w:val="24"/>
        </w:rPr>
        <w:t>przetwarzania</w:t>
      </w:r>
      <w:r w:rsidR="00984F44" w:rsidRPr="0081550E">
        <w:rPr>
          <w:rFonts w:asciiTheme="minorHAnsi" w:hAnsiTheme="minorHAnsi" w:cstheme="minorHAnsi"/>
          <w:szCs w:val="24"/>
        </w:rPr>
        <w:t>,</w:t>
      </w:r>
      <w:r w:rsidR="00431BAB" w:rsidRPr="0081550E">
        <w:rPr>
          <w:rFonts w:asciiTheme="minorHAnsi" w:hAnsiTheme="minorHAnsi" w:cstheme="minorHAnsi"/>
          <w:szCs w:val="24"/>
        </w:rPr>
        <w:t xml:space="preserve"> </w:t>
      </w:r>
      <w:r w:rsidR="00984F44" w:rsidRPr="0081550E">
        <w:rPr>
          <w:rFonts w:asciiTheme="minorHAnsi" w:hAnsiTheme="minorHAnsi" w:cstheme="minorHAnsi"/>
          <w:szCs w:val="24"/>
        </w:rPr>
        <w:t xml:space="preserve">o którym mowa w </w:t>
      </w:r>
      <w:r w:rsidR="00B76567" w:rsidRPr="0081550E">
        <w:rPr>
          <w:rFonts w:asciiTheme="minorHAnsi" w:hAnsiTheme="minorHAnsi" w:cstheme="minorHAnsi"/>
          <w:szCs w:val="24"/>
        </w:rPr>
        <w:t xml:space="preserve">art. 28 </w:t>
      </w:r>
      <w:r w:rsidR="00984F44" w:rsidRPr="0081550E">
        <w:rPr>
          <w:rFonts w:asciiTheme="minorHAnsi" w:hAnsiTheme="minorHAnsi" w:cstheme="minorHAnsi"/>
          <w:szCs w:val="24"/>
        </w:rPr>
        <w:t>RODO.</w:t>
      </w:r>
    </w:p>
    <w:p w:rsidR="00D92DD9" w:rsidRPr="0081550E" w:rsidRDefault="00D92DD9" w:rsidP="003A6F5E">
      <w:pPr>
        <w:pStyle w:val="Akapitzlist"/>
        <w:numPr>
          <w:ilvl w:val="0"/>
          <w:numId w:val="20"/>
        </w:numPr>
        <w:rPr>
          <w:rFonts w:asciiTheme="minorHAnsi" w:hAnsiTheme="minorHAnsi" w:cstheme="minorHAnsi"/>
          <w:noProof/>
          <w:szCs w:val="24"/>
        </w:rPr>
      </w:pPr>
      <w:r w:rsidRPr="0081550E">
        <w:rPr>
          <w:rFonts w:asciiTheme="minorHAnsi" w:hAnsiTheme="minorHAnsi" w:cstheme="minorHAnsi"/>
          <w:noProof/>
          <w:szCs w:val="24"/>
        </w:rPr>
        <w:t xml:space="preserve">Począwszy od dnia zawarcia </w:t>
      </w:r>
      <w:r w:rsidR="00CD5366" w:rsidRPr="0081550E">
        <w:rPr>
          <w:rFonts w:asciiTheme="minorHAnsi" w:hAnsiTheme="minorHAnsi" w:cstheme="minorHAnsi"/>
          <w:noProof/>
          <w:szCs w:val="24"/>
        </w:rPr>
        <w:t xml:space="preserve">niniejszej </w:t>
      </w:r>
      <w:r w:rsidRPr="0081550E">
        <w:rPr>
          <w:rFonts w:asciiTheme="minorHAnsi" w:hAnsiTheme="minorHAnsi" w:cstheme="minorHAnsi"/>
          <w:noProof/>
          <w:szCs w:val="24"/>
        </w:rPr>
        <w:t>umowy, Przetwarzający jest uprawniony do</w:t>
      </w:r>
      <w:r w:rsidR="0032450A" w:rsidRPr="0081550E">
        <w:rPr>
          <w:rFonts w:asciiTheme="minorHAnsi" w:hAnsiTheme="minorHAnsi" w:cstheme="minorHAnsi"/>
          <w:noProof/>
          <w:szCs w:val="24"/>
        </w:rPr>
        <w:t> </w:t>
      </w:r>
      <w:r w:rsidRPr="0081550E">
        <w:rPr>
          <w:rFonts w:asciiTheme="minorHAnsi" w:hAnsiTheme="minorHAnsi" w:cstheme="minorHAnsi"/>
          <w:noProof/>
          <w:szCs w:val="24"/>
        </w:rPr>
        <w:t>przetwarzania danych osobowych poprzez wykonywanie wszelkich czynności uzasadnionych wykonywaniem umowy oraz poleceń i instrukcji Powierzającego pozostających w związku z</w:t>
      </w:r>
      <w:r w:rsidR="00CD5366" w:rsidRPr="0081550E">
        <w:rPr>
          <w:rFonts w:asciiTheme="minorHAnsi" w:hAnsiTheme="minorHAnsi" w:cstheme="minorHAnsi"/>
          <w:noProof/>
          <w:szCs w:val="24"/>
        </w:rPr>
        <w:t xml:space="preserve"> </w:t>
      </w:r>
      <w:r w:rsidRPr="0081550E">
        <w:rPr>
          <w:rFonts w:asciiTheme="minorHAnsi" w:hAnsiTheme="minorHAnsi" w:cstheme="minorHAnsi"/>
          <w:noProof/>
          <w:szCs w:val="24"/>
        </w:rPr>
        <w:t>umową, w szczególności Przetwarzający jest uprawniony do</w:t>
      </w:r>
      <w:r w:rsidR="0032450A" w:rsidRPr="0081550E">
        <w:rPr>
          <w:rFonts w:asciiTheme="minorHAnsi" w:hAnsiTheme="minorHAnsi" w:cstheme="minorHAnsi"/>
          <w:noProof/>
          <w:szCs w:val="24"/>
        </w:rPr>
        <w:t> </w:t>
      </w:r>
      <w:r w:rsidR="0060735C" w:rsidRPr="0081550E">
        <w:rPr>
          <w:rFonts w:asciiTheme="minorHAnsi" w:hAnsiTheme="minorHAnsi" w:cstheme="minorHAnsi"/>
          <w:szCs w:val="24"/>
        </w:rPr>
        <w:t>zbieranie</w:t>
      </w:r>
      <w:r w:rsidR="00DF4FAD" w:rsidRPr="0081550E">
        <w:rPr>
          <w:rFonts w:asciiTheme="minorHAnsi" w:hAnsiTheme="minorHAnsi" w:cstheme="minorHAnsi"/>
          <w:szCs w:val="24"/>
        </w:rPr>
        <w:t>,</w:t>
      </w:r>
      <w:r w:rsidR="0060735C" w:rsidRPr="0081550E">
        <w:rPr>
          <w:rFonts w:asciiTheme="minorHAnsi" w:hAnsiTheme="minorHAnsi" w:cstheme="minorHAnsi"/>
          <w:szCs w:val="24"/>
        </w:rPr>
        <w:t xml:space="preserve"> utrwalanie, przechowywanie, usuwanie</w:t>
      </w:r>
      <w:r w:rsidR="00DF4FAD" w:rsidRPr="0081550E">
        <w:rPr>
          <w:rFonts w:asciiTheme="minorHAnsi" w:hAnsiTheme="minorHAnsi" w:cstheme="minorHAnsi"/>
          <w:szCs w:val="24"/>
        </w:rPr>
        <w:t xml:space="preserve"> powierzonych danych osobowych</w:t>
      </w:r>
      <w:r w:rsidR="004002EE" w:rsidRPr="0081550E">
        <w:rPr>
          <w:rFonts w:asciiTheme="minorHAnsi" w:hAnsiTheme="minorHAnsi" w:cstheme="minorHAnsi"/>
          <w:noProof/>
          <w:szCs w:val="24"/>
        </w:rPr>
        <w:t xml:space="preserve"> </w:t>
      </w:r>
      <w:r w:rsidR="00AC14DB" w:rsidRPr="0081550E">
        <w:rPr>
          <w:rFonts w:asciiTheme="minorHAnsi" w:hAnsiTheme="minorHAnsi" w:cstheme="minorHAnsi"/>
          <w:noProof/>
          <w:szCs w:val="24"/>
        </w:rPr>
        <w:t xml:space="preserve"> </w:t>
      </w:r>
      <w:r w:rsidR="00DF4FAD" w:rsidRPr="0081550E">
        <w:rPr>
          <w:rFonts w:asciiTheme="minorHAnsi" w:hAnsiTheme="minorHAnsi" w:cstheme="minorHAnsi"/>
          <w:noProof/>
          <w:szCs w:val="24"/>
        </w:rPr>
        <w:br/>
      </w:r>
      <w:r w:rsidRPr="0081550E">
        <w:rPr>
          <w:rFonts w:asciiTheme="minorHAnsi" w:hAnsiTheme="minorHAnsi" w:cstheme="minorHAnsi"/>
          <w:noProof/>
          <w:szCs w:val="24"/>
        </w:rPr>
        <w:t xml:space="preserve">w zakresie i na zasadach wynikających z umowy oraz poleceń i instrukcji Powierzającego. Operacje przetwarzania danych osobowych nie mogą powodować utraty integralności, poufności bądź dostępności danych osobowych. </w:t>
      </w:r>
    </w:p>
    <w:p w:rsidR="009127B3" w:rsidRPr="0081550E" w:rsidRDefault="009127B3" w:rsidP="003A6F5E">
      <w:pPr>
        <w:pStyle w:val="Akapitzlist"/>
        <w:numPr>
          <w:ilvl w:val="0"/>
          <w:numId w:val="20"/>
        </w:numPr>
        <w:rPr>
          <w:rFonts w:asciiTheme="minorHAnsi" w:hAnsiTheme="minorHAnsi" w:cstheme="minorHAnsi"/>
          <w:noProof/>
          <w:szCs w:val="24"/>
        </w:rPr>
      </w:pPr>
      <w:r w:rsidRPr="0081550E">
        <w:rPr>
          <w:rFonts w:asciiTheme="minorHAnsi" w:hAnsiTheme="minorHAnsi" w:cstheme="minorHAnsi"/>
          <w:noProof/>
          <w:szCs w:val="24"/>
        </w:rPr>
        <w:t>Przetwarzający jest zobowiązany do sporządzania kopii bezpieczeństwa powierzonych danych osobowych.</w:t>
      </w:r>
    </w:p>
    <w:p w:rsidR="00B02373" w:rsidRPr="0081550E" w:rsidRDefault="00B02373" w:rsidP="00A460A6">
      <w:pPr>
        <w:rPr>
          <w:rFonts w:asciiTheme="minorHAnsi" w:hAnsiTheme="minorHAnsi" w:cstheme="minorHAnsi"/>
          <w:szCs w:val="24"/>
        </w:rPr>
      </w:pPr>
    </w:p>
    <w:p w:rsidR="00431BAB" w:rsidRPr="0081550E" w:rsidRDefault="00431BAB" w:rsidP="00A460A6">
      <w:pPr>
        <w:jc w:val="center"/>
        <w:rPr>
          <w:rFonts w:asciiTheme="minorHAnsi" w:hAnsiTheme="minorHAnsi" w:cstheme="minorHAnsi"/>
          <w:b/>
          <w:bCs/>
          <w:szCs w:val="24"/>
        </w:rPr>
      </w:pPr>
      <w:r w:rsidRPr="0081550E">
        <w:rPr>
          <w:rFonts w:asciiTheme="minorHAnsi" w:hAnsiTheme="minorHAnsi" w:cstheme="minorHAnsi"/>
          <w:b/>
          <w:bCs/>
          <w:szCs w:val="24"/>
        </w:rPr>
        <w:lastRenderedPageBreak/>
        <w:t>§</w:t>
      </w:r>
      <w:r w:rsidR="00E85835" w:rsidRPr="0081550E">
        <w:rPr>
          <w:rFonts w:asciiTheme="minorHAnsi" w:hAnsiTheme="minorHAnsi" w:cstheme="minorHAnsi"/>
          <w:b/>
          <w:bCs/>
          <w:szCs w:val="24"/>
        </w:rPr>
        <w:t xml:space="preserve"> </w:t>
      </w:r>
      <w:r w:rsidRPr="0081550E">
        <w:rPr>
          <w:rFonts w:asciiTheme="minorHAnsi" w:hAnsiTheme="minorHAnsi" w:cstheme="minorHAnsi"/>
          <w:b/>
          <w:bCs/>
          <w:szCs w:val="24"/>
        </w:rPr>
        <w:t>3.</w:t>
      </w:r>
    </w:p>
    <w:p w:rsidR="00431BAB" w:rsidRPr="0081550E" w:rsidRDefault="00431BAB" w:rsidP="00A460A6">
      <w:pPr>
        <w:pStyle w:val="tytu3"/>
        <w:rPr>
          <w:rFonts w:asciiTheme="minorHAnsi" w:hAnsiTheme="minorHAnsi" w:cstheme="minorHAnsi"/>
        </w:rPr>
      </w:pPr>
      <w:r w:rsidRPr="0081550E">
        <w:rPr>
          <w:rFonts w:asciiTheme="minorHAnsi" w:hAnsiTheme="minorHAnsi" w:cstheme="minorHAnsi"/>
        </w:rPr>
        <w:t xml:space="preserve">Oświadczenia i zobowiązania Stron </w:t>
      </w:r>
    </w:p>
    <w:p w:rsidR="000A5DDC" w:rsidRPr="0081550E" w:rsidRDefault="000806F0" w:rsidP="003A6F5E">
      <w:pPr>
        <w:numPr>
          <w:ilvl w:val="0"/>
          <w:numId w:val="8"/>
        </w:numPr>
        <w:rPr>
          <w:rFonts w:asciiTheme="minorHAnsi" w:hAnsiTheme="minorHAnsi" w:cstheme="minorHAnsi"/>
          <w:noProof/>
          <w:szCs w:val="24"/>
          <w:shd w:val="clear" w:color="auto" w:fill="C1FFC1"/>
        </w:rPr>
      </w:pPr>
      <w:r w:rsidRPr="0081550E">
        <w:rPr>
          <w:rFonts w:asciiTheme="minorHAnsi" w:hAnsiTheme="minorHAnsi" w:cstheme="minorHAnsi"/>
          <w:noProof/>
          <w:szCs w:val="24"/>
        </w:rPr>
        <w:t xml:space="preserve">Przetwarzający oświadcza, że znane mu są wszelkie obowiązki wynikające z przepisów </w:t>
      </w:r>
      <w:r w:rsidR="00AC14DB" w:rsidRPr="0081550E">
        <w:rPr>
          <w:rFonts w:asciiTheme="minorHAnsi" w:hAnsiTheme="minorHAnsi" w:cstheme="minorHAnsi"/>
          <w:noProof/>
          <w:szCs w:val="24"/>
        </w:rPr>
        <w:t xml:space="preserve">RODO oraz </w:t>
      </w:r>
      <w:r w:rsidR="00C02C11" w:rsidRPr="0081550E">
        <w:rPr>
          <w:rFonts w:asciiTheme="minorHAnsi" w:hAnsiTheme="minorHAnsi" w:cstheme="minorHAnsi"/>
          <w:noProof/>
          <w:szCs w:val="24"/>
        </w:rPr>
        <w:t>ustawy</w:t>
      </w:r>
      <w:r w:rsidR="00AC14DB" w:rsidRPr="0081550E">
        <w:rPr>
          <w:rFonts w:asciiTheme="minorHAnsi" w:hAnsiTheme="minorHAnsi" w:cstheme="minorHAnsi"/>
          <w:noProof/>
          <w:szCs w:val="24"/>
        </w:rPr>
        <w:t xml:space="preserve"> </w:t>
      </w:r>
      <w:r w:rsidR="00AC14DB" w:rsidRPr="0081550E">
        <w:rPr>
          <w:rFonts w:asciiTheme="minorHAnsi" w:hAnsiTheme="minorHAnsi" w:cstheme="minorHAnsi"/>
          <w:szCs w:val="24"/>
        </w:rPr>
        <w:t>i innych właściwych przepisów krajowych odnoszących się do danych osobowych</w:t>
      </w:r>
      <w:r w:rsidR="00D92DD9" w:rsidRPr="0081550E">
        <w:rPr>
          <w:rFonts w:asciiTheme="minorHAnsi" w:hAnsiTheme="minorHAnsi" w:cstheme="minorHAnsi"/>
          <w:noProof/>
          <w:szCs w:val="24"/>
        </w:rPr>
        <w:t xml:space="preserve">, </w:t>
      </w:r>
      <w:r w:rsidR="00F57173" w:rsidRPr="0081550E">
        <w:rPr>
          <w:rFonts w:asciiTheme="minorHAnsi" w:hAnsiTheme="minorHAnsi" w:cstheme="minorHAnsi"/>
          <w:noProof/>
          <w:szCs w:val="24"/>
        </w:rPr>
        <w:t>które zobowiązany jest wykonywać podmiot przetwarzający dane osobowe na zlecenie administratora danych</w:t>
      </w:r>
      <w:r w:rsidR="00BE1614" w:rsidRPr="0081550E">
        <w:rPr>
          <w:rFonts w:asciiTheme="minorHAnsi" w:hAnsiTheme="minorHAnsi" w:cstheme="minorHAnsi"/>
          <w:noProof/>
          <w:szCs w:val="24"/>
        </w:rPr>
        <w:t>.</w:t>
      </w:r>
      <w:r w:rsidRPr="0081550E">
        <w:rPr>
          <w:rFonts w:asciiTheme="minorHAnsi" w:hAnsiTheme="minorHAnsi" w:cstheme="minorHAnsi"/>
          <w:noProof/>
          <w:szCs w:val="24"/>
        </w:rPr>
        <w:t xml:space="preserve"> </w:t>
      </w:r>
    </w:p>
    <w:p w:rsidR="00575CA3" w:rsidRPr="0081550E" w:rsidRDefault="000806F0" w:rsidP="003A6F5E">
      <w:pPr>
        <w:numPr>
          <w:ilvl w:val="0"/>
          <w:numId w:val="8"/>
        </w:numPr>
        <w:rPr>
          <w:rFonts w:asciiTheme="minorHAnsi" w:hAnsiTheme="minorHAnsi" w:cstheme="minorHAnsi"/>
          <w:szCs w:val="24"/>
        </w:rPr>
      </w:pPr>
      <w:r w:rsidRPr="0081550E">
        <w:rPr>
          <w:rFonts w:asciiTheme="minorHAnsi" w:hAnsiTheme="minorHAnsi" w:cstheme="minorHAnsi"/>
          <w:noProof/>
          <w:szCs w:val="24"/>
        </w:rPr>
        <w:t xml:space="preserve">Powierzający </w:t>
      </w:r>
      <w:r w:rsidRPr="0081550E">
        <w:rPr>
          <w:rFonts w:asciiTheme="minorHAnsi" w:hAnsiTheme="minorHAnsi" w:cstheme="minorHAnsi"/>
          <w:szCs w:val="24"/>
        </w:rPr>
        <w:t>i</w:t>
      </w:r>
      <w:r w:rsidRPr="0081550E">
        <w:rPr>
          <w:rFonts w:asciiTheme="minorHAnsi" w:hAnsiTheme="minorHAnsi" w:cstheme="minorHAnsi"/>
          <w:noProof/>
          <w:szCs w:val="24"/>
        </w:rPr>
        <w:t xml:space="preserve"> Przetwarzający </w:t>
      </w:r>
      <w:r w:rsidRPr="0081550E">
        <w:rPr>
          <w:rFonts w:asciiTheme="minorHAnsi" w:hAnsiTheme="minorHAnsi" w:cstheme="minorHAnsi"/>
          <w:szCs w:val="24"/>
        </w:rPr>
        <w:t xml:space="preserve">zobowiązują się do przestrzegania </w:t>
      </w:r>
      <w:r w:rsidR="0072025A" w:rsidRPr="0081550E">
        <w:rPr>
          <w:rFonts w:asciiTheme="minorHAnsi" w:hAnsiTheme="minorHAnsi" w:cstheme="minorHAnsi"/>
          <w:szCs w:val="24"/>
        </w:rPr>
        <w:t xml:space="preserve">przepisów i wymogów </w:t>
      </w:r>
      <w:r w:rsidR="0085334E" w:rsidRPr="0081550E">
        <w:rPr>
          <w:rFonts w:asciiTheme="minorHAnsi" w:hAnsiTheme="minorHAnsi" w:cstheme="minorHAnsi"/>
          <w:szCs w:val="24"/>
        </w:rPr>
        <w:t>umowy</w:t>
      </w:r>
      <w:r w:rsidRPr="0081550E">
        <w:rPr>
          <w:rFonts w:asciiTheme="minorHAnsi" w:hAnsiTheme="minorHAnsi" w:cstheme="minorHAnsi"/>
          <w:szCs w:val="24"/>
        </w:rPr>
        <w:t xml:space="preserve">, </w:t>
      </w:r>
      <w:r w:rsidR="00AC14DB" w:rsidRPr="0081550E">
        <w:rPr>
          <w:rFonts w:asciiTheme="minorHAnsi" w:hAnsiTheme="minorHAnsi" w:cstheme="minorHAnsi"/>
          <w:szCs w:val="24"/>
        </w:rPr>
        <w:t xml:space="preserve">RODO oraz </w:t>
      </w:r>
      <w:r w:rsidR="0085334E" w:rsidRPr="0081550E">
        <w:rPr>
          <w:rFonts w:asciiTheme="minorHAnsi" w:hAnsiTheme="minorHAnsi" w:cstheme="minorHAnsi"/>
          <w:szCs w:val="24"/>
        </w:rPr>
        <w:t>ustawy</w:t>
      </w:r>
      <w:r w:rsidR="00B470DD" w:rsidRPr="0081550E">
        <w:rPr>
          <w:rFonts w:asciiTheme="minorHAnsi" w:hAnsiTheme="minorHAnsi" w:cstheme="minorHAnsi"/>
          <w:szCs w:val="24"/>
        </w:rPr>
        <w:t xml:space="preserve"> </w:t>
      </w:r>
      <w:r w:rsidR="00C86A46" w:rsidRPr="0081550E">
        <w:rPr>
          <w:rFonts w:asciiTheme="minorHAnsi" w:hAnsiTheme="minorHAnsi" w:cstheme="minorHAnsi"/>
          <w:szCs w:val="24"/>
        </w:rPr>
        <w:t xml:space="preserve">i </w:t>
      </w:r>
      <w:r w:rsidR="000A5DDC" w:rsidRPr="0081550E">
        <w:rPr>
          <w:rFonts w:asciiTheme="minorHAnsi" w:hAnsiTheme="minorHAnsi" w:cstheme="minorHAnsi"/>
          <w:szCs w:val="24"/>
        </w:rPr>
        <w:t xml:space="preserve">innych </w:t>
      </w:r>
      <w:r w:rsidR="00C86A46" w:rsidRPr="0081550E">
        <w:rPr>
          <w:rFonts w:asciiTheme="minorHAnsi" w:hAnsiTheme="minorHAnsi" w:cstheme="minorHAnsi"/>
          <w:szCs w:val="24"/>
        </w:rPr>
        <w:t>właściwych przepisów krajowych</w:t>
      </w:r>
      <w:r w:rsidR="00BE287E" w:rsidRPr="0081550E">
        <w:rPr>
          <w:rFonts w:asciiTheme="minorHAnsi" w:hAnsiTheme="minorHAnsi" w:cstheme="minorHAnsi"/>
          <w:szCs w:val="24"/>
        </w:rPr>
        <w:t xml:space="preserve"> </w:t>
      </w:r>
      <w:r w:rsidR="00AC14DB" w:rsidRPr="0081550E">
        <w:rPr>
          <w:rFonts w:asciiTheme="minorHAnsi" w:hAnsiTheme="minorHAnsi" w:cstheme="minorHAnsi"/>
          <w:szCs w:val="24"/>
        </w:rPr>
        <w:t>odnoszących się do danych osobowych</w:t>
      </w:r>
      <w:r w:rsidR="00277887" w:rsidRPr="0081550E">
        <w:rPr>
          <w:rFonts w:asciiTheme="minorHAnsi" w:hAnsiTheme="minorHAnsi" w:cstheme="minorHAnsi"/>
          <w:szCs w:val="24"/>
        </w:rPr>
        <w:t>.</w:t>
      </w:r>
      <w:r w:rsidR="00435E55" w:rsidRPr="0081550E">
        <w:rPr>
          <w:rFonts w:asciiTheme="minorHAnsi" w:hAnsiTheme="minorHAnsi" w:cstheme="minorHAnsi"/>
          <w:szCs w:val="24"/>
        </w:rPr>
        <w:t xml:space="preserve"> </w:t>
      </w:r>
      <w:r w:rsidR="00F238D3" w:rsidRPr="0081550E">
        <w:rPr>
          <w:rFonts w:asciiTheme="minorHAnsi" w:hAnsiTheme="minorHAnsi" w:cstheme="minorHAnsi"/>
          <w:szCs w:val="24"/>
        </w:rPr>
        <w:t>W szczególności</w:t>
      </w:r>
      <w:r w:rsidR="00F238D3" w:rsidRPr="0081550E">
        <w:rPr>
          <w:rFonts w:asciiTheme="minorHAnsi" w:hAnsiTheme="minorHAnsi" w:cstheme="minorHAnsi"/>
          <w:noProof/>
          <w:szCs w:val="24"/>
        </w:rPr>
        <w:t xml:space="preserve"> Przetwarzający</w:t>
      </w:r>
      <w:r w:rsidR="00575CA3" w:rsidRPr="0081550E">
        <w:rPr>
          <w:rFonts w:asciiTheme="minorHAnsi" w:hAnsiTheme="minorHAnsi" w:cstheme="minorHAnsi"/>
          <w:noProof/>
          <w:szCs w:val="24"/>
        </w:rPr>
        <w:t xml:space="preserve"> jest zobowiązany do:</w:t>
      </w:r>
    </w:p>
    <w:p w:rsidR="00B85E66" w:rsidRPr="0081550E" w:rsidRDefault="0066460C" w:rsidP="003A6F5E">
      <w:pPr>
        <w:numPr>
          <w:ilvl w:val="0"/>
          <w:numId w:val="21"/>
        </w:numPr>
        <w:ind w:left="851" w:hanging="425"/>
        <w:rPr>
          <w:rFonts w:asciiTheme="minorHAnsi" w:hAnsiTheme="minorHAnsi" w:cstheme="minorHAnsi"/>
          <w:noProof/>
          <w:szCs w:val="24"/>
        </w:rPr>
      </w:pPr>
      <w:r w:rsidRPr="0081550E">
        <w:rPr>
          <w:rFonts w:asciiTheme="minorHAnsi" w:hAnsiTheme="minorHAnsi" w:cstheme="minorHAnsi"/>
          <w:noProof/>
          <w:szCs w:val="24"/>
        </w:rPr>
        <w:t xml:space="preserve">zastosowania po stronie </w:t>
      </w:r>
      <w:r w:rsidR="000F7D1E" w:rsidRPr="0081550E">
        <w:rPr>
          <w:rFonts w:asciiTheme="minorHAnsi" w:hAnsiTheme="minorHAnsi" w:cstheme="minorHAnsi"/>
          <w:szCs w:val="24"/>
        </w:rPr>
        <w:t>P</w:t>
      </w:r>
      <w:r w:rsidR="000F7D1E" w:rsidRPr="0081550E">
        <w:rPr>
          <w:rFonts w:asciiTheme="minorHAnsi" w:hAnsiTheme="minorHAnsi" w:cstheme="minorHAnsi"/>
          <w:noProof/>
          <w:szCs w:val="24"/>
        </w:rPr>
        <w:t>rzetwarzającego</w:t>
      </w:r>
      <w:r w:rsidR="00575CA3" w:rsidRPr="0081550E">
        <w:rPr>
          <w:rFonts w:asciiTheme="minorHAnsi" w:hAnsiTheme="minorHAnsi" w:cstheme="minorHAnsi"/>
          <w:noProof/>
          <w:szCs w:val="24"/>
        </w:rPr>
        <w:t xml:space="preserve"> środków technicznych i organizacyjnych zapewniających ochronę i zabezpieczenie przetwarzanych danych osobowych</w:t>
      </w:r>
      <w:r w:rsidR="00A23C3B" w:rsidRPr="0081550E">
        <w:rPr>
          <w:rFonts w:asciiTheme="minorHAnsi" w:hAnsiTheme="minorHAnsi" w:cstheme="minorHAnsi"/>
          <w:szCs w:val="24"/>
        </w:rPr>
        <w:t xml:space="preserve"> </w:t>
      </w:r>
      <w:r w:rsidR="00A23C3B" w:rsidRPr="0081550E">
        <w:rPr>
          <w:rFonts w:asciiTheme="minorHAnsi" w:hAnsiTheme="minorHAnsi" w:cstheme="minorHAnsi"/>
          <w:noProof/>
          <w:szCs w:val="24"/>
        </w:rPr>
        <w:t>odpowiadającą poziomowi ryzyka naruszenia praw lub wolności osób fizycznych</w:t>
      </w:r>
      <w:r w:rsidR="000100B0" w:rsidRPr="0081550E">
        <w:rPr>
          <w:rFonts w:asciiTheme="minorHAnsi" w:hAnsiTheme="minorHAnsi" w:cstheme="minorHAnsi"/>
          <w:noProof/>
          <w:szCs w:val="24"/>
        </w:rPr>
        <w:t>, w </w:t>
      </w:r>
      <w:r w:rsidR="00575CA3" w:rsidRPr="0081550E">
        <w:rPr>
          <w:rFonts w:asciiTheme="minorHAnsi" w:hAnsiTheme="minorHAnsi" w:cstheme="minorHAnsi"/>
          <w:noProof/>
          <w:szCs w:val="24"/>
        </w:rPr>
        <w:t>tym zabezpieczeni</w:t>
      </w:r>
      <w:r w:rsidR="000100B0" w:rsidRPr="0081550E">
        <w:rPr>
          <w:rFonts w:asciiTheme="minorHAnsi" w:hAnsiTheme="minorHAnsi" w:cstheme="minorHAnsi"/>
          <w:noProof/>
          <w:szCs w:val="24"/>
        </w:rPr>
        <w:t>a</w:t>
      </w:r>
      <w:r w:rsidR="00575CA3" w:rsidRPr="0081550E">
        <w:rPr>
          <w:rFonts w:asciiTheme="minorHAnsi" w:hAnsiTheme="minorHAnsi" w:cstheme="minorHAnsi"/>
          <w:noProof/>
          <w:szCs w:val="24"/>
        </w:rPr>
        <w:t xml:space="preserve"> danych osobowych przed ich udostępnieniem osobom nieupoważnionym, zabraniem przez osobę nieuprawnioną, uszkodzeniem lub zniszczeniem</w:t>
      </w:r>
      <w:r w:rsidR="00A23C3B" w:rsidRPr="0081550E">
        <w:rPr>
          <w:rFonts w:asciiTheme="minorHAnsi" w:hAnsiTheme="minorHAnsi" w:cstheme="minorHAnsi"/>
          <w:noProof/>
          <w:szCs w:val="24"/>
        </w:rPr>
        <w:t xml:space="preserve">. </w:t>
      </w:r>
      <w:r w:rsidR="00B85E66" w:rsidRPr="0081550E">
        <w:rPr>
          <w:rFonts w:asciiTheme="minorHAnsi" w:hAnsiTheme="minorHAnsi" w:cstheme="minorHAnsi"/>
          <w:szCs w:val="24"/>
        </w:rPr>
        <w:t xml:space="preserve">Przetwarzający zobowiązuje się </w:t>
      </w:r>
      <w:r w:rsidR="009D3896" w:rsidRPr="0081550E">
        <w:rPr>
          <w:rFonts w:asciiTheme="minorHAnsi" w:hAnsiTheme="minorHAnsi" w:cstheme="minorHAnsi"/>
          <w:szCs w:val="24"/>
        </w:rPr>
        <w:t>zwłaszcza</w:t>
      </w:r>
      <w:r w:rsidR="00B85E66" w:rsidRPr="0081550E">
        <w:rPr>
          <w:rFonts w:asciiTheme="minorHAnsi" w:hAnsiTheme="minorHAnsi" w:cstheme="minorHAnsi"/>
          <w:szCs w:val="24"/>
        </w:rPr>
        <w:t xml:space="preserve"> do wprowadzenia odpo</w:t>
      </w:r>
      <w:r w:rsidR="00277887" w:rsidRPr="0081550E">
        <w:rPr>
          <w:rFonts w:asciiTheme="minorHAnsi" w:hAnsiTheme="minorHAnsi" w:cstheme="minorHAnsi"/>
          <w:szCs w:val="24"/>
        </w:rPr>
        <w:t>wiednich środków technicznych i </w:t>
      </w:r>
      <w:r w:rsidR="00B85E66" w:rsidRPr="0081550E">
        <w:rPr>
          <w:rFonts w:asciiTheme="minorHAnsi" w:hAnsiTheme="minorHAnsi" w:cstheme="minorHAnsi"/>
          <w:szCs w:val="24"/>
        </w:rPr>
        <w:t>organizacyjnych, o których mowa w art. 32 RODO</w:t>
      </w:r>
      <w:r w:rsidR="001C6DF5" w:rsidRPr="0081550E">
        <w:rPr>
          <w:rFonts w:asciiTheme="minorHAnsi" w:hAnsiTheme="minorHAnsi" w:cstheme="minorHAnsi"/>
          <w:szCs w:val="24"/>
        </w:rPr>
        <w:t>;</w:t>
      </w:r>
    </w:p>
    <w:p w:rsidR="00575CA3" w:rsidRPr="0081550E" w:rsidRDefault="00575CA3" w:rsidP="003A6F5E">
      <w:pPr>
        <w:numPr>
          <w:ilvl w:val="0"/>
          <w:numId w:val="21"/>
        </w:numPr>
        <w:ind w:left="851" w:hanging="425"/>
        <w:rPr>
          <w:rFonts w:asciiTheme="minorHAnsi" w:hAnsiTheme="minorHAnsi" w:cstheme="minorHAnsi"/>
          <w:noProof/>
          <w:szCs w:val="24"/>
        </w:rPr>
      </w:pPr>
      <w:r w:rsidRPr="0081550E">
        <w:rPr>
          <w:rFonts w:asciiTheme="minorHAnsi" w:hAnsiTheme="minorHAnsi" w:cstheme="minorHAnsi"/>
          <w:noProof/>
          <w:szCs w:val="24"/>
        </w:rPr>
        <w:t xml:space="preserve">przeszkolenia w zakresie ochrony danych osobowych osób, które będą przetwarzały </w:t>
      </w:r>
      <w:r w:rsidR="000100B0" w:rsidRPr="0081550E">
        <w:rPr>
          <w:rFonts w:asciiTheme="minorHAnsi" w:hAnsiTheme="minorHAnsi" w:cstheme="minorHAnsi"/>
          <w:noProof/>
          <w:szCs w:val="24"/>
        </w:rPr>
        <w:t xml:space="preserve">powierzone </w:t>
      </w:r>
      <w:r w:rsidRPr="0081550E">
        <w:rPr>
          <w:rFonts w:asciiTheme="minorHAnsi" w:hAnsiTheme="minorHAnsi" w:cstheme="minorHAnsi"/>
          <w:noProof/>
          <w:szCs w:val="24"/>
        </w:rPr>
        <w:t>dane osobowe;</w:t>
      </w:r>
    </w:p>
    <w:p w:rsidR="00575CA3" w:rsidRPr="0081550E" w:rsidRDefault="00575CA3" w:rsidP="003A6F5E">
      <w:pPr>
        <w:numPr>
          <w:ilvl w:val="0"/>
          <w:numId w:val="21"/>
        </w:numPr>
        <w:ind w:left="851" w:hanging="425"/>
        <w:rPr>
          <w:rFonts w:asciiTheme="minorHAnsi" w:hAnsiTheme="minorHAnsi" w:cstheme="minorHAnsi"/>
          <w:noProof/>
          <w:szCs w:val="24"/>
        </w:rPr>
      </w:pPr>
      <w:r w:rsidRPr="0081550E">
        <w:rPr>
          <w:rFonts w:asciiTheme="minorHAnsi" w:hAnsiTheme="minorHAnsi" w:cstheme="minorHAnsi"/>
          <w:noProof/>
          <w:szCs w:val="24"/>
        </w:rPr>
        <w:t xml:space="preserve">udzielenia upoważnień osobom bezpośrednio wykonującym czynności przetwarzania </w:t>
      </w:r>
      <w:r w:rsidR="000100B0" w:rsidRPr="0081550E">
        <w:rPr>
          <w:rFonts w:asciiTheme="minorHAnsi" w:hAnsiTheme="minorHAnsi" w:cstheme="minorHAnsi"/>
          <w:noProof/>
          <w:szCs w:val="24"/>
        </w:rPr>
        <w:t xml:space="preserve">na powierzonych </w:t>
      </w:r>
      <w:r w:rsidRPr="0081550E">
        <w:rPr>
          <w:rFonts w:asciiTheme="minorHAnsi" w:hAnsiTheme="minorHAnsi" w:cstheme="minorHAnsi"/>
          <w:noProof/>
          <w:szCs w:val="24"/>
        </w:rPr>
        <w:t>danych osobowych;</w:t>
      </w:r>
    </w:p>
    <w:p w:rsidR="00575CA3" w:rsidRPr="0081550E" w:rsidRDefault="00575CA3" w:rsidP="003A6F5E">
      <w:pPr>
        <w:numPr>
          <w:ilvl w:val="0"/>
          <w:numId w:val="21"/>
        </w:numPr>
        <w:ind w:left="851" w:hanging="425"/>
        <w:rPr>
          <w:rFonts w:asciiTheme="minorHAnsi" w:hAnsiTheme="minorHAnsi" w:cstheme="minorHAnsi"/>
          <w:noProof/>
          <w:szCs w:val="24"/>
        </w:rPr>
      </w:pPr>
      <w:r w:rsidRPr="0081550E">
        <w:rPr>
          <w:rFonts w:asciiTheme="minorHAnsi" w:hAnsiTheme="minorHAnsi" w:cstheme="minorHAnsi"/>
          <w:noProof/>
          <w:szCs w:val="24"/>
        </w:rPr>
        <w:t xml:space="preserve">dopuszczenia do obsługi systemu teleinformatycznego oraz urządzeń wchodzących w jego skład, służących do przetwarzania </w:t>
      </w:r>
      <w:r w:rsidR="000100B0" w:rsidRPr="0081550E">
        <w:rPr>
          <w:rFonts w:asciiTheme="minorHAnsi" w:hAnsiTheme="minorHAnsi" w:cstheme="minorHAnsi"/>
          <w:noProof/>
          <w:szCs w:val="24"/>
        </w:rPr>
        <w:t xml:space="preserve">powierzonych </w:t>
      </w:r>
      <w:r w:rsidRPr="0081550E">
        <w:rPr>
          <w:rFonts w:asciiTheme="minorHAnsi" w:hAnsiTheme="minorHAnsi" w:cstheme="minorHAnsi"/>
          <w:noProof/>
          <w:szCs w:val="24"/>
        </w:rPr>
        <w:t xml:space="preserve">danych osobowych, wyłącznie osób posiadających upoważnienie od </w:t>
      </w:r>
      <w:r w:rsidR="00D86E3C" w:rsidRPr="0081550E">
        <w:rPr>
          <w:rFonts w:asciiTheme="minorHAnsi" w:hAnsiTheme="minorHAnsi" w:cstheme="minorHAnsi"/>
          <w:noProof/>
          <w:szCs w:val="24"/>
        </w:rPr>
        <w:t>Przetwarzającego</w:t>
      </w:r>
      <w:r w:rsidRPr="0081550E">
        <w:rPr>
          <w:rFonts w:asciiTheme="minorHAnsi" w:hAnsiTheme="minorHAnsi" w:cstheme="minorHAnsi"/>
          <w:noProof/>
          <w:szCs w:val="24"/>
        </w:rPr>
        <w:t>;</w:t>
      </w:r>
    </w:p>
    <w:p w:rsidR="00575CA3" w:rsidRPr="0081550E" w:rsidRDefault="00575CA3" w:rsidP="003A6F5E">
      <w:pPr>
        <w:numPr>
          <w:ilvl w:val="0"/>
          <w:numId w:val="21"/>
        </w:numPr>
        <w:ind w:left="851" w:hanging="425"/>
        <w:rPr>
          <w:rFonts w:asciiTheme="minorHAnsi" w:hAnsiTheme="minorHAnsi" w:cstheme="minorHAnsi"/>
          <w:noProof/>
          <w:szCs w:val="24"/>
        </w:rPr>
      </w:pPr>
      <w:r w:rsidRPr="0081550E">
        <w:rPr>
          <w:rFonts w:asciiTheme="minorHAnsi" w:hAnsiTheme="minorHAnsi" w:cstheme="minorHAnsi"/>
          <w:noProof/>
          <w:szCs w:val="24"/>
        </w:rPr>
        <w:t>zapewnienia kontroli nad prawidłowością przetwarzania danych osobowych;</w:t>
      </w:r>
    </w:p>
    <w:p w:rsidR="00575CA3" w:rsidRPr="0081550E" w:rsidRDefault="00575CA3" w:rsidP="003A6F5E">
      <w:pPr>
        <w:numPr>
          <w:ilvl w:val="0"/>
          <w:numId w:val="21"/>
        </w:numPr>
        <w:ind w:left="851" w:hanging="425"/>
        <w:rPr>
          <w:rFonts w:asciiTheme="minorHAnsi" w:hAnsiTheme="minorHAnsi" w:cstheme="minorHAnsi"/>
          <w:noProof/>
          <w:szCs w:val="24"/>
        </w:rPr>
      </w:pPr>
      <w:r w:rsidRPr="0081550E">
        <w:rPr>
          <w:rFonts w:asciiTheme="minorHAnsi" w:hAnsiTheme="minorHAnsi" w:cstheme="minorHAnsi"/>
          <w:noProof/>
          <w:szCs w:val="24"/>
        </w:rPr>
        <w:t xml:space="preserve">prowadzenia dokumentacji przetwarzania danych osobowych na zasadach określonych </w:t>
      </w:r>
      <w:r w:rsidR="000100B0" w:rsidRPr="0081550E">
        <w:rPr>
          <w:rFonts w:asciiTheme="minorHAnsi" w:hAnsiTheme="minorHAnsi" w:cstheme="minorHAnsi"/>
          <w:noProof/>
          <w:szCs w:val="24"/>
        </w:rPr>
        <w:t xml:space="preserve">w RODO, </w:t>
      </w:r>
      <w:r w:rsidR="003A1C52" w:rsidRPr="0081550E">
        <w:rPr>
          <w:rFonts w:asciiTheme="minorHAnsi" w:hAnsiTheme="minorHAnsi" w:cstheme="minorHAnsi"/>
          <w:noProof/>
          <w:szCs w:val="24"/>
        </w:rPr>
        <w:t xml:space="preserve">ustawie </w:t>
      </w:r>
      <w:r w:rsidR="000100B0" w:rsidRPr="0081550E">
        <w:rPr>
          <w:rFonts w:asciiTheme="minorHAnsi" w:hAnsiTheme="minorHAnsi" w:cstheme="minorHAnsi"/>
          <w:noProof/>
          <w:szCs w:val="24"/>
        </w:rPr>
        <w:t xml:space="preserve">oraz, jeśli zostaną wydane, w </w:t>
      </w:r>
      <w:r w:rsidRPr="0081550E">
        <w:rPr>
          <w:rFonts w:asciiTheme="minorHAnsi" w:hAnsiTheme="minorHAnsi" w:cstheme="minorHAnsi"/>
          <w:noProof/>
          <w:szCs w:val="24"/>
        </w:rPr>
        <w:t>odpowiednich przepisach wykonawczych, w tym prowadzenia ewidencji osób upoważnionych do pr</w:t>
      </w:r>
      <w:r w:rsidR="00277887" w:rsidRPr="0081550E">
        <w:rPr>
          <w:rFonts w:asciiTheme="minorHAnsi" w:hAnsiTheme="minorHAnsi" w:cstheme="minorHAnsi"/>
          <w:noProof/>
          <w:szCs w:val="24"/>
        </w:rPr>
        <w:t>zetwarzania danych osobowych</w:t>
      </w:r>
      <w:r w:rsidR="00D0568F" w:rsidRPr="0081550E">
        <w:rPr>
          <w:rFonts w:asciiTheme="minorHAnsi" w:hAnsiTheme="minorHAnsi" w:cstheme="minorHAnsi"/>
          <w:noProof/>
          <w:szCs w:val="24"/>
        </w:rPr>
        <w:t>,</w:t>
      </w:r>
      <w:r w:rsidR="00D0568F" w:rsidRPr="0081550E">
        <w:rPr>
          <w:rFonts w:asciiTheme="minorHAnsi" w:hAnsiTheme="minorHAnsi" w:cstheme="minorHAnsi"/>
          <w:noProof/>
        </w:rPr>
        <w:t xml:space="preserve"> a nadto rejestru kategorii czynności przetwarzania danych osobowych, o którym mowa w art. 30 RODO;</w:t>
      </w:r>
    </w:p>
    <w:p w:rsidR="00575CA3" w:rsidRPr="0081550E" w:rsidRDefault="00575CA3" w:rsidP="003A6F5E">
      <w:pPr>
        <w:numPr>
          <w:ilvl w:val="0"/>
          <w:numId w:val="21"/>
        </w:numPr>
        <w:ind w:left="851" w:hanging="425"/>
        <w:rPr>
          <w:rFonts w:asciiTheme="minorHAnsi" w:hAnsiTheme="minorHAnsi" w:cstheme="minorHAnsi"/>
          <w:noProof/>
          <w:szCs w:val="24"/>
        </w:rPr>
      </w:pPr>
      <w:r w:rsidRPr="0081550E">
        <w:rPr>
          <w:rFonts w:asciiTheme="minorHAnsi" w:hAnsiTheme="minorHAnsi" w:cstheme="minorHAnsi"/>
          <w:noProof/>
          <w:szCs w:val="24"/>
        </w:rPr>
        <w:t xml:space="preserve">zapewnienia, aby osoby upoważnione do przetwarzania </w:t>
      </w:r>
      <w:r w:rsidR="00342B25" w:rsidRPr="0081550E">
        <w:rPr>
          <w:rFonts w:asciiTheme="minorHAnsi" w:hAnsiTheme="minorHAnsi" w:cstheme="minorHAnsi"/>
          <w:noProof/>
          <w:szCs w:val="24"/>
        </w:rPr>
        <w:t xml:space="preserve">powierzonych </w:t>
      </w:r>
      <w:r w:rsidRPr="0081550E">
        <w:rPr>
          <w:rFonts w:asciiTheme="minorHAnsi" w:hAnsiTheme="minorHAnsi" w:cstheme="minorHAnsi"/>
          <w:noProof/>
          <w:szCs w:val="24"/>
        </w:rPr>
        <w:t xml:space="preserve">danych osobowych zachowały w tajemnicy te dane osobowe, również po zakończeniu realizacji </w:t>
      </w:r>
      <w:r w:rsidR="008D7104" w:rsidRPr="0081550E">
        <w:rPr>
          <w:rFonts w:asciiTheme="minorHAnsi" w:hAnsiTheme="minorHAnsi" w:cstheme="minorHAnsi"/>
          <w:noProof/>
          <w:szCs w:val="24"/>
        </w:rPr>
        <w:t>umowy</w:t>
      </w:r>
      <w:r w:rsidRPr="0081550E">
        <w:rPr>
          <w:rFonts w:asciiTheme="minorHAnsi" w:hAnsiTheme="minorHAnsi" w:cstheme="minorHAnsi"/>
          <w:noProof/>
          <w:szCs w:val="24"/>
        </w:rPr>
        <w:t>,</w:t>
      </w:r>
      <w:r w:rsidR="00342B25" w:rsidRPr="0081550E">
        <w:rPr>
          <w:rFonts w:asciiTheme="minorHAnsi" w:hAnsiTheme="minorHAnsi" w:cstheme="minorHAnsi"/>
          <w:noProof/>
          <w:szCs w:val="24"/>
        </w:rPr>
        <w:t xml:space="preserve"> a także po ustaniu</w:t>
      </w:r>
      <w:r w:rsidR="000F5706" w:rsidRPr="0081550E">
        <w:rPr>
          <w:rFonts w:asciiTheme="minorHAnsi" w:hAnsiTheme="minorHAnsi" w:cstheme="minorHAnsi"/>
          <w:noProof/>
          <w:szCs w:val="24"/>
        </w:rPr>
        <w:t xml:space="preserve"> stosunku prawnego łączącego te </w:t>
      </w:r>
      <w:r w:rsidR="00342B25" w:rsidRPr="0081550E">
        <w:rPr>
          <w:rFonts w:asciiTheme="minorHAnsi" w:hAnsiTheme="minorHAnsi" w:cstheme="minorHAnsi"/>
          <w:noProof/>
          <w:szCs w:val="24"/>
        </w:rPr>
        <w:t>osoby z Wykonawcą</w:t>
      </w:r>
      <w:r w:rsidRPr="0081550E">
        <w:rPr>
          <w:rFonts w:asciiTheme="minorHAnsi" w:hAnsiTheme="minorHAnsi" w:cstheme="minorHAnsi"/>
          <w:noProof/>
          <w:szCs w:val="24"/>
        </w:rPr>
        <w:t>;</w:t>
      </w:r>
    </w:p>
    <w:p w:rsidR="00575CA3" w:rsidRPr="0081550E" w:rsidRDefault="00575CA3" w:rsidP="003A6F5E">
      <w:pPr>
        <w:numPr>
          <w:ilvl w:val="0"/>
          <w:numId w:val="21"/>
        </w:numPr>
        <w:ind w:left="851" w:hanging="425"/>
        <w:rPr>
          <w:rFonts w:asciiTheme="minorHAnsi" w:hAnsiTheme="minorHAnsi" w:cstheme="minorHAnsi"/>
          <w:noProof/>
          <w:szCs w:val="24"/>
        </w:rPr>
      </w:pPr>
      <w:r w:rsidRPr="0081550E">
        <w:rPr>
          <w:rFonts w:asciiTheme="minorHAnsi" w:hAnsiTheme="minorHAnsi" w:cstheme="minorHAnsi"/>
          <w:noProof/>
          <w:szCs w:val="24"/>
        </w:rPr>
        <w:t xml:space="preserve">unieważnienia upoważnienia nadanego osobom, o których mowa powyżej, najpóźniej w dniu zakończenia wykonywania niniejszej </w:t>
      </w:r>
      <w:r w:rsidR="008D7104" w:rsidRPr="0081550E">
        <w:rPr>
          <w:rFonts w:asciiTheme="minorHAnsi" w:hAnsiTheme="minorHAnsi" w:cstheme="minorHAnsi"/>
          <w:noProof/>
          <w:szCs w:val="24"/>
        </w:rPr>
        <w:t>umowy</w:t>
      </w:r>
      <w:r w:rsidRPr="0081550E">
        <w:rPr>
          <w:rFonts w:asciiTheme="minorHAnsi" w:hAnsiTheme="minorHAnsi" w:cstheme="minorHAnsi"/>
          <w:noProof/>
          <w:szCs w:val="24"/>
        </w:rPr>
        <w:t>, a także w każdym innym przypadku uzasadniającym wycofanie nadanego upoważnienia;</w:t>
      </w:r>
    </w:p>
    <w:p w:rsidR="00DC4ACB" w:rsidRPr="0081550E" w:rsidRDefault="00FE5520" w:rsidP="003A6F5E">
      <w:pPr>
        <w:numPr>
          <w:ilvl w:val="0"/>
          <w:numId w:val="21"/>
        </w:numPr>
        <w:ind w:left="851" w:hanging="491"/>
        <w:rPr>
          <w:rFonts w:asciiTheme="minorHAnsi" w:hAnsiTheme="minorHAnsi" w:cstheme="minorHAnsi"/>
          <w:szCs w:val="24"/>
        </w:rPr>
      </w:pPr>
      <w:r w:rsidRPr="0081550E">
        <w:rPr>
          <w:rFonts w:asciiTheme="minorHAnsi" w:hAnsiTheme="minorHAnsi" w:cstheme="minorHAnsi"/>
          <w:szCs w:val="24"/>
        </w:rPr>
        <w:t>niezwłocznego</w:t>
      </w:r>
      <w:r w:rsidR="000100B0" w:rsidRPr="0081550E">
        <w:rPr>
          <w:rFonts w:asciiTheme="minorHAnsi" w:hAnsiTheme="minorHAnsi" w:cstheme="minorHAnsi"/>
          <w:szCs w:val="24"/>
        </w:rPr>
        <w:t xml:space="preserve"> informowania </w:t>
      </w:r>
      <w:r w:rsidR="000100B0" w:rsidRPr="0081550E">
        <w:rPr>
          <w:rFonts w:asciiTheme="minorHAnsi" w:hAnsiTheme="minorHAnsi" w:cstheme="minorHAnsi"/>
          <w:noProof/>
          <w:szCs w:val="24"/>
        </w:rPr>
        <w:t>Powierzającego</w:t>
      </w:r>
      <w:r w:rsidR="000100B0" w:rsidRPr="0081550E">
        <w:rPr>
          <w:rFonts w:asciiTheme="minorHAnsi" w:hAnsiTheme="minorHAnsi" w:cstheme="minorHAnsi"/>
          <w:szCs w:val="24"/>
        </w:rPr>
        <w:t>, ni</w:t>
      </w:r>
      <w:r w:rsidR="000F5706" w:rsidRPr="0081550E">
        <w:rPr>
          <w:rFonts w:asciiTheme="minorHAnsi" w:hAnsiTheme="minorHAnsi" w:cstheme="minorHAnsi"/>
          <w:szCs w:val="24"/>
        </w:rPr>
        <w:t>e później jednak niż w ciągu 24 </w:t>
      </w:r>
      <w:r w:rsidR="000100B0" w:rsidRPr="0081550E">
        <w:rPr>
          <w:rFonts w:asciiTheme="minorHAnsi" w:hAnsiTheme="minorHAnsi" w:cstheme="minorHAnsi"/>
          <w:szCs w:val="24"/>
        </w:rPr>
        <w:t>godzin od wykrycia zdarzenia stanowiącego naruszenie ochrony danych osobowych</w:t>
      </w:r>
      <w:r w:rsidR="00B668E1" w:rsidRPr="0081550E">
        <w:rPr>
          <w:rFonts w:asciiTheme="minorHAnsi" w:hAnsiTheme="minorHAnsi" w:cstheme="minorHAnsi"/>
          <w:szCs w:val="24"/>
        </w:rPr>
        <w:t xml:space="preserve"> powierzonych umową</w:t>
      </w:r>
      <w:r w:rsidR="000100B0" w:rsidRPr="0081550E">
        <w:rPr>
          <w:rFonts w:asciiTheme="minorHAnsi" w:hAnsiTheme="minorHAnsi" w:cstheme="minorHAnsi"/>
          <w:szCs w:val="24"/>
        </w:rPr>
        <w:t>,</w:t>
      </w:r>
      <w:r w:rsidRPr="0081550E">
        <w:rPr>
          <w:rFonts w:asciiTheme="minorHAnsi" w:hAnsiTheme="minorHAnsi" w:cstheme="minorHAnsi"/>
          <w:szCs w:val="24"/>
        </w:rPr>
        <w:t xml:space="preserve"> o wszelkich przypadkach naruszenia przepisów prawa dotyczących ochron</w:t>
      </w:r>
      <w:r w:rsidR="001B25E5" w:rsidRPr="0081550E">
        <w:rPr>
          <w:rFonts w:asciiTheme="minorHAnsi" w:hAnsiTheme="minorHAnsi" w:cstheme="minorHAnsi"/>
          <w:szCs w:val="24"/>
        </w:rPr>
        <w:t xml:space="preserve">y powierzonych danych osobowych i przekazania w tym </w:t>
      </w:r>
      <w:r w:rsidR="001B25E5" w:rsidRPr="0081550E">
        <w:rPr>
          <w:rFonts w:asciiTheme="minorHAnsi" w:hAnsiTheme="minorHAnsi" w:cstheme="minorHAnsi"/>
          <w:szCs w:val="24"/>
        </w:rPr>
        <w:lastRenderedPageBreak/>
        <w:t>terminie informacji niezbędnych do zgłoszenia naruszenia PUODO, o których mowa w art. 33 ust. 3 RODO</w:t>
      </w:r>
      <w:r w:rsidR="000F1198" w:rsidRPr="0081550E">
        <w:rPr>
          <w:rFonts w:asciiTheme="minorHAnsi" w:hAnsiTheme="minorHAnsi" w:cstheme="minorHAnsi"/>
          <w:szCs w:val="24"/>
        </w:rPr>
        <w:t>;</w:t>
      </w:r>
    </w:p>
    <w:p w:rsidR="00A137D5" w:rsidRPr="0081550E" w:rsidRDefault="00A137D5" w:rsidP="003A6F5E">
      <w:pPr>
        <w:numPr>
          <w:ilvl w:val="0"/>
          <w:numId w:val="21"/>
        </w:numPr>
        <w:ind w:left="851" w:hanging="491"/>
        <w:rPr>
          <w:rFonts w:asciiTheme="minorHAnsi" w:hAnsiTheme="minorHAnsi" w:cstheme="minorHAnsi"/>
          <w:szCs w:val="24"/>
        </w:rPr>
      </w:pPr>
      <w:r w:rsidRPr="0081550E">
        <w:rPr>
          <w:rFonts w:asciiTheme="minorHAnsi" w:hAnsiTheme="minorHAnsi" w:cstheme="minorHAnsi"/>
          <w:szCs w:val="24"/>
        </w:rPr>
        <w:t xml:space="preserve">w przypadku wystąpienia okoliczności, o których mowa w pkt </w:t>
      </w:r>
      <w:r w:rsidR="00E8358E" w:rsidRPr="0081550E">
        <w:rPr>
          <w:rFonts w:asciiTheme="minorHAnsi" w:hAnsiTheme="minorHAnsi" w:cstheme="minorHAnsi"/>
          <w:szCs w:val="24"/>
        </w:rPr>
        <w:t>9</w:t>
      </w:r>
      <w:r w:rsidRPr="0081550E">
        <w:rPr>
          <w:rFonts w:asciiTheme="minorHAnsi" w:hAnsiTheme="minorHAnsi" w:cstheme="minorHAnsi"/>
          <w:szCs w:val="24"/>
        </w:rPr>
        <w:t xml:space="preserve">) niniejszego ustępu, Przetwarzający jest zobowiązany do niezwłocznego podjęcia środków zabezpieczających </w:t>
      </w:r>
      <w:r w:rsidR="00B668E1" w:rsidRPr="0081550E">
        <w:rPr>
          <w:rFonts w:asciiTheme="minorHAnsi" w:hAnsiTheme="minorHAnsi" w:cstheme="minorHAnsi"/>
          <w:szCs w:val="24"/>
        </w:rPr>
        <w:t xml:space="preserve">powierzone umową </w:t>
      </w:r>
      <w:r w:rsidRPr="0081550E">
        <w:rPr>
          <w:rFonts w:asciiTheme="minorHAnsi" w:hAnsiTheme="minorHAnsi" w:cstheme="minorHAnsi"/>
          <w:szCs w:val="24"/>
        </w:rPr>
        <w:t>dane osobowe;</w:t>
      </w:r>
    </w:p>
    <w:p w:rsidR="00575CA3" w:rsidRPr="0081550E" w:rsidRDefault="00575CA3" w:rsidP="003A6F5E">
      <w:pPr>
        <w:numPr>
          <w:ilvl w:val="0"/>
          <w:numId w:val="21"/>
        </w:numPr>
        <w:ind w:left="851" w:hanging="491"/>
        <w:rPr>
          <w:rFonts w:asciiTheme="minorHAnsi" w:hAnsiTheme="minorHAnsi" w:cstheme="minorHAnsi"/>
          <w:szCs w:val="24"/>
        </w:rPr>
      </w:pPr>
      <w:r w:rsidRPr="0081550E">
        <w:rPr>
          <w:rFonts w:asciiTheme="minorHAnsi" w:hAnsiTheme="minorHAnsi" w:cstheme="minorHAnsi"/>
          <w:szCs w:val="24"/>
        </w:rPr>
        <w:t xml:space="preserve">udzielania Powierzającemu na każde żądanie informacji na temat przetwarzania </w:t>
      </w:r>
      <w:r w:rsidR="00105F2A" w:rsidRPr="0081550E">
        <w:rPr>
          <w:rFonts w:asciiTheme="minorHAnsi" w:hAnsiTheme="minorHAnsi" w:cstheme="minorHAnsi"/>
          <w:szCs w:val="24"/>
        </w:rPr>
        <w:t xml:space="preserve">przez Przetwarzającego </w:t>
      </w:r>
      <w:r w:rsidRPr="0081550E">
        <w:rPr>
          <w:rFonts w:asciiTheme="minorHAnsi" w:hAnsiTheme="minorHAnsi" w:cstheme="minorHAnsi"/>
          <w:szCs w:val="24"/>
        </w:rPr>
        <w:t>powierzonych danych osobowych, jak również przez osobę wykonując</w:t>
      </w:r>
      <w:r w:rsidR="00DC4AB0" w:rsidRPr="0081550E">
        <w:rPr>
          <w:rFonts w:asciiTheme="minorHAnsi" w:hAnsiTheme="minorHAnsi" w:cstheme="minorHAnsi"/>
          <w:szCs w:val="24"/>
        </w:rPr>
        <w:t>ą</w:t>
      </w:r>
      <w:r w:rsidRPr="0081550E">
        <w:rPr>
          <w:rFonts w:asciiTheme="minorHAnsi" w:hAnsiTheme="minorHAnsi" w:cstheme="minorHAnsi"/>
          <w:szCs w:val="24"/>
        </w:rPr>
        <w:t xml:space="preserve"> na jego rzecz czynności związane z wykonaniem niniejszej </w:t>
      </w:r>
      <w:r w:rsidR="00F761A2" w:rsidRPr="0081550E">
        <w:rPr>
          <w:rFonts w:asciiTheme="minorHAnsi" w:hAnsiTheme="minorHAnsi" w:cstheme="minorHAnsi"/>
          <w:szCs w:val="24"/>
        </w:rPr>
        <w:t>umowy</w:t>
      </w:r>
      <w:r w:rsidRPr="0081550E">
        <w:rPr>
          <w:rFonts w:asciiTheme="minorHAnsi" w:hAnsiTheme="minorHAnsi" w:cstheme="minorHAnsi"/>
          <w:szCs w:val="24"/>
        </w:rPr>
        <w:t>;</w:t>
      </w:r>
    </w:p>
    <w:p w:rsidR="00575CA3" w:rsidRPr="0081550E" w:rsidRDefault="00575CA3" w:rsidP="003A6F5E">
      <w:pPr>
        <w:numPr>
          <w:ilvl w:val="0"/>
          <w:numId w:val="21"/>
        </w:numPr>
        <w:ind w:left="851" w:hanging="491"/>
        <w:rPr>
          <w:rFonts w:asciiTheme="minorHAnsi" w:hAnsiTheme="minorHAnsi" w:cstheme="minorHAnsi"/>
          <w:szCs w:val="24"/>
        </w:rPr>
      </w:pPr>
      <w:r w:rsidRPr="0081550E">
        <w:rPr>
          <w:rFonts w:asciiTheme="minorHAnsi" w:hAnsiTheme="minorHAnsi" w:cstheme="minorHAnsi"/>
          <w:szCs w:val="24"/>
        </w:rPr>
        <w:t xml:space="preserve">monitorowania i stosowania przepisów prawa oraz powszechnie dostępnych wskazówek i zaleceń </w:t>
      </w:r>
      <w:r w:rsidR="00D501A9" w:rsidRPr="0081550E">
        <w:rPr>
          <w:rFonts w:asciiTheme="minorHAnsi" w:hAnsiTheme="minorHAnsi" w:cstheme="minorHAnsi"/>
          <w:szCs w:val="24"/>
        </w:rPr>
        <w:t>PUODO</w:t>
      </w:r>
      <w:r w:rsidRPr="0081550E">
        <w:rPr>
          <w:rFonts w:asciiTheme="minorHAnsi" w:hAnsiTheme="minorHAnsi" w:cstheme="minorHAnsi"/>
          <w:szCs w:val="24"/>
        </w:rPr>
        <w:t xml:space="preserve"> oraz unijnych organów doradczych zajmujących się ochroną danych osobowych w zakresie przetwarzania powierzonych danych. </w:t>
      </w:r>
    </w:p>
    <w:p w:rsidR="005D4B5C" w:rsidRPr="0081550E" w:rsidRDefault="005D4B5C" w:rsidP="003A6F5E">
      <w:pPr>
        <w:numPr>
          <w:ilvl w:val="0"/>
          <w:numId w:val="8"/>
        </w:numPr>
        <w:ind w:left="426" w:hanging="426"/>
        <w:rPr>
          <w:rFonts w:asciiTheme="minorHAnsi" w:hAnsiTheme="minorHAnsi" w:cstheme="minorHAnsi"/>
          <w:noProof/>
          <w:szCs w:val="24"/>
        </w:rPr>
      </w:pPr>
      <w:r w:rsidRPr="0081550E">
        <w:rPr>
          <w:rFonts w:asciiTheme="minorHAnsi" w:hAnsiTheme="minorHAnsi" w:cstheme="minorHAnsi"/>
          <w:noProof/>
          <w:szCs w:val="24"/>
        </w:rPr>
        <w:t>Przetwarzający niezwłocznie powiadomi Powierzającego o następujących zdarzeniach:</w:t>
      </w:r>
    </w:p>
    <w:p w:rsidR="005D4B5C" w:rsidRPr="0081550E" w:rsidRDefault="005D4B5C" w:rsidP="003A6F5E">
      <w:pPr>
        <w:pStyle w:val="Akapitzlist"/>
        <w:numPr>
          <w:ilvl w:val="0"/>
          <w:numId w:val="30"/>
        </w:numPr>
        <w:autoSpaceDE w:val="0"/>
        <w:autoSpaceDN w:val="0"/>
        <w:adjustRightInd w:val="0"/>
        <w:ind w:left="851" w:hanging="425"/>
        <w:rPr>
          <w:rFonts w:asciiTheme="minorHAnsi" w:hAnsiTheme="minorHAnsi" w:cstheme="minorHAnsi"/>
          <w:szCs w:val="24"/>
        </w:rPr>
      </w:pPr>
      <w:r w:rsidRPr="0081550E">
        <w:rPr>
          <w:rFonts w:asciiTheme="minorHAnsi" w:hAnsiTheme="minorHAnsi" w:cstheme="minorHAnsi"/>
          <w:szCs w:val="24"/>
        </w:rPr>
        <w:t>stosowaniu zatwierdzonego Kodeksu postępowania, o którym mowa w art. 40 RODO, a także jego zmianie lub rozszerzeniu;</w:t>
      </w:r>
    </w:p>
    <w:p w:rsidR="005D4B5C" w:rsidRPr="0081550E" w:rsidRDefault="005D4B5C" w:rsidP="003A6F5E">
      <w:pPr>
        <w:pStyle w:val="Akapitzlist"/>
        <w:numPr>
          <w:ilvl w:val="0"/>
          <w:numId w:val="30"/>
        </w:numPr>
        <w:autoSpaceDE w:val="0"/>
        <w:autoSpaceDN w:val="0"/>
        <w:adjustRightInd w:val="0"/>
        <w:ind w:left="851" w:hanging="425"/>
        <w:rPr>
          <w:rFonts w:asciiTheme="minorHAnsi" w:hAnsiTheme="minorHAnsi" w:cstheme="minorHAnsi"/>
          <w:szCs w:val="24"/>
        </w:rPr>
      </w:pPr>
      <w:r w:rsidRPr="0081550E">
        <w:rPr>
          <w:rFonts w:asciiTheme="minorHAnsi" w:hAnsiTheme="minorHAnsi" w:cstheme="minorHAnsi"/>
          <w:szCs w:val="24"/>
        </w:rPr>
        <w:t>stosowaniu zatwierdzonego mechanizmu certyfikacji w zakresie ochrony danych osobowych, o którym mowa w art. 42 RODO.</w:t>
      </w:r>
    </w:p>
    <w:p w:rsidR="005D4B5C" w:rsidRPr="0081550E" w:rsidRDefault="005D4B5C" w:rsidP="003A6F5E">
      <w:pPr>
        <w:widowControl w:val="0"/>
        <w:numPr>
          <w:ilvl w:val="0"/>
          <w:numId w:val="8"/>
        </w:numPr>
        <w:suppressAutoHyphens/>
        <w:ind w:left="426" w:hanging="426"/>
        <w:rPr>
          <w:rFonts w:asciiTheme="minorHAnsi" w:hAnsiTheme="minorHAnsi" w:cstheme="minorHAnsi"/>
          <w:szCs w:val="24"/>
        </w:rPr>
      </w:pPr>
      <w:r w:rsidRPr="0081550E">
        <w:rPr>
          <w:rFonts w:asciiTheme="minorHAnsi" w:hAnsiTheme="minorHAnsi" w:cstheme="minorHAnsi"/>
          <w:noProof/>
          <w:szCs w:val="24"/>
        </w:rPr>
        <w:t xml:space="preserve">Powierzający </w:t>
      </w:r>
      <w:r w:rsidRPr="0081550E">
        <w:rPr>
          <w:rFonts w:asciiTheme="minorHAnsi" w:hAnsiTheme="minorHAnsi" w:cstheme="minorHAnsi"/>
          <w:szCs w:val="24"/>
        </w:rPr>
        <w:t xml:space="preserve">oświadcza, że jest administratorem danych osobowych, o których mowa w § 2 ust. </w:t>
      </w:r>
      <w:r w:rsidR="00E8358E" w:rsidRPr="0081550E">
        <w:rPr>
          <w:rFonts w:asciiTheme="minorHAnsi" w:hAnsiTheme="minorHAnsi" w:cstheme="minorHAnsi"/>
          <w:szCs w:val="24"/>
        </w:rPr>
        <w:t>1</w:t>
      </w:r>
      <w:r w:rsidRPr="0081550E">
        <w:rPr>
          <w:rFonts w:asciiTheme="minorHAnsi" w:hAnsiTheme="minorHAnsi" w:cstheme="minorHAnsi"/>
          <w:szCs w:val="24"/>
        </w:rPr>
        <w:t xml:space="preserve"> umowy.</w:t>
      </w:r>
    </w:p>
    <w:p w:rsidR="005D4B5C" w:rsidRPr="0081550E" w:rsidRDefault="005D4B5C" w:rsidP="00A460A6">
      <w:pPr>
        <w:autoSpaceDE w:val="0"/>
        <w:autoSpaceDN w:val="0"/>
        <w:adjustRightInd w:val="0"/>
        <w:rPr>
          <w:rFonts w:asciiTheme="minorHAnsi" w:hAnsiTheme="minorHAnsi" w:cstheme="minorHAnsi"/>
          <w:szCs w:val="24"/>
        </w:rPr>
      </w:pPr>
    </w:p>
    <w:p w:rsidR="00FD54A5" w:rsidRPr="0081550E" w:rsidRDefault="00FD54A5" w:rsidP="00A460A6">
      <w:pPr>
        <w:jc w:val="center"/>
        <w:rPr>
          <w:rFonts w:asciiTheme="minorHAnsi" w:hAnsiTheme="minorHAnsi" w:cstheme="minorHAnsi"/>
          <w:b/>
          <w:bCs/>
          <w:szCs w:val="24"/>
        </w:rPr>
      </w:pPr>
      <w:r w:rsidRPr="0081550E">
        <w:rPr>
          <w:rFonts w:asciiTheme="minorHAnsi" w:hAnsiTheme="minorHAnsi" w:cstheme="minorHAnsi"/>
          <w:b/>
          <w:bCs/>
          <w:szCs w:val="24"/>
        </w:rPr>
        <w:t>§ 4.</w:t>
      </w:r>
    </w:p>
    <w:p w:rsidR="00FD54A5" w:rsidRPr="0081550E" w:rsidRDefault="00FD54A5" w:rsidP="00A460A6">
      <w:pPr>
        <w:jc w:val="center"/>
        <w:rPr>
          <w:rFonts w:asciiTheme="minorHAnsi" w:hAnsiTheme="minorHAnsi" w:cstheme="minorHAnsi"/>
          <w:b/>
          <w:szCs w:val="24"/>
        </w:rPr>
      </w:pPr>
      <w:r w:rsidRPr="0081550E">
        <w:rPr>
          <w:rFonts w:asciiTheme="minorHAnsi" w:hAnsiTheme="minorHAnsi" w:cstheme="minorHAnsi"/>
          <w:b/>
          <w:szCs w:val="24"/>
        </w:rPr>
        <w:t>Współpraca stron</w:t>
      </w:r>
    </w:p>
    <w:p w:rsidR="00B21F53" w:rsidRPr="0081550E" w:rsidRDefault="00C05DFD" w:rsidP="003A6F5E">
      <w:pPr>
        <w:pStyle w:val="Akapitzlist"/>
        <w:numPr>
          <w:ilvl w:val="0"/>
          <w:numId w:val="16"/>
        </w:numPr>
        <w:rPr>
          <w:rFonts w:asciiTheme="minorHAnsi" w:hAnsiTheme="minorHAnsi" w:cstheme="minorHAnsi"/>
          <w:szCs w:val="24"/>
        </w:rPr>
      </w:pPr>
      <w:r w:rsidRPr="0081550E">
        <w:rPr>
          <w:rFonts w:asciiTheme="minorHAnsi" w:hAnsiTheme="minorHAnsi" w:cstheme="minorHAnsi"/>
          <w:noProof/>
          <w:szCs w:val="24"/>
        </w:rPr>
        <w:t xml:space="preserve">Powierzający </w:t>
      </w:r>
      <w:r w:rsidR="00F26DC8" w:rsidRPr="0081550E">
        <w:rPr>
          <w:rFonts w:asciiTheme="minorHAnsi" w:hAnsiTheme="minorHAnsi" w:cstheme="minorHAnsi"/>
          <w:szCs w:val="24"/>
        </w:rPr>
        <w:t xml:space="preserve">zobowiązuje się, że podczas realizacji </w:t>
      </w:r>
      <w:r w:rsidR="00341995" w:rsidRPr="0081550E">
        <w:rPr>
          <w:rFonts w:asciiTheme="minorHAnsi" w:hAnsiTheme="minorHAnsi" w:cstheme="minorHAnsi"/>
          <w:szCs w:val="24"/>
        </w:rPr>
        <w:t xml:space="preserve">umowy </w:t>
      </w:r>
      <w:r w:rsidR="00F26DC8" w:rsidRPr="0081550E">
        <w:rPr>
          <w:rFonts w:asciiTheme="minorHAnsi" w:hAnsiTheme="minorHAnsi" w:cstheme="minorHAnsi"/>
          <w:szCs w:val="24"/>
        </w:rPr>
        <w:t>będzie ściśle współpracować z</w:t>
      </w:r>
      <w:r w:rsidR="00D0568F" w:rsidRPr="0081550E">
        <w:rPr>
          <w:rFonts w:asciiTheme="minorHAnsi" w:hAnsiTheme="minorHAnsi" w:cstheme="minorHAnsi"/>
          <w:szCs w:val="24"/>
        </w:rPr>
        <w:t> </w:t>
      </w:r>
      <w:r w:rsidR="00C839AD" w:rsidRPr="0081550E">
        <w:rPr>
          <w:rFonts w:asciiTheme="minorHAnsi" w:hAnsiTheme="minorHAnsi" w:cstheme="minorHAnsi"/>
          <w:noProof/>
          <w:szCs w:val="24"/>
        </w:rPr>
        <w:t xml:space="preserve">Przetwarzającym </w:t>
      </w:r>
      <w:r w:rsidR="00F26DC8" w:rsidRPr="0081550E">
        <w:rPr>
          <w:rFonts w:asciiTheme="minorHAnsi" w:hAnsiTheme="minorHAnsi" w:cstheme="minorHAnsi"/>
          <w:szCs w:val="24"/>
        </w:rPr>
        <w:t xml:space="preserve">w zakresie dotyczącym przetwarzania danych osobowych powierzonych na podstawie </w:t>
      </w:r>
      <w:r w:rsidR="00341995" w:rsidRPr="0081550E">
        <w:rPr>
          <w:rFonts w:asciiTheme="minorHAnsi" w:hAnsiTheme="minorHAnsi" w:cstheme="minorHAnsi"/>
          <w:szCs w:val="24"/>
        </w:rPr>
        <w:t>umowy</w:t>
      </w:r>
      <w:r w:rsidR="00B21F53" w:rsidRPr="0081550E">
        <w:rPr>
          <w:rFonts w:asciiTheme="minorHAnsi" w:hAnsiTheme="minorHAnsi" w:cstheme="minorHAnsi"/>
          <w:szCs w:val="24"/>
        </w:rPr>
        <w:t xml:space="preserve">, w tym będzie </w:t>
      </w:r>
      <w:r w:rsidR="00277887" w:rsidRPr="0081550E">
        <w:rPr>
          <w:rFonts w:asciiTheme="minorHAnsi" w:hAnsiTheme="minorHAnsi" w:cstheme="minorHAnsi"/>
          <w:szCs w:val="24"/>
        </w:rPr>
        <w:t xml:space="preserve">niezwłocznie </w:t>
      </w:r>
      <w:r w:rsidR="00B21F53" w:rsidRPr="0081550E">
        <w:rPr>
          <w:rFonts w:asciiTheme="minorHAnsi" w:hAnsiTheme="minorHAnsi" w:cstheme="minorHAnsi"/>
          <w:szCs w:val="24"/>
        </w:rPr>
        <w:t xml:space="preserve">informować </w:t>
      </w:r>
      <w:r w:rsidR="00B21F53" w:rsidRPr="0081550E">
        <w:rPr>
          <w:rFonts w:asciiTheme="minorHAnsi" w:hAnsiTheme="minorHAnsi" w:cstheme="minorHAnsi"/>
          <w:noProof/>
          <w:szCs w:val="24"/>
        </w:rPr>
        <w:t xml:space="preserve">Przetwarzającego </w:t>
      </w:r>
      <w:r w:rsidR="00B21F53" w:rsidRPr="0081550E">
        <w:rPr>
          <w:rFonts w:asciiTheme="minorHAnsi" w:hAnsiTheme="minorHAnsi" w:cstheme="minorHAnsi"/>
          <w:szCs w:val="24"/>
        </w:rPr>
        <w:t>o wszystkich okolicznościach mających lub mogących mieć wpływ na wykonanie niniejszej umowy.</w:t>
      </w:r>
    </w:p>
    <w:p w:rsidR="00A137D5" w:rsidRPr="0081550E" w:rsidRDefault="00A137D5" w:rsidP="003A6F5E">
      <w:pPr>
        <w:numPr>
          <w:ilvl w:val="0"/>
          <w:numId w:val="16"/>
        </w:numPr>
        <w:rPr>
          <w:rFonts w:asciiTheme="minorHAnsi" w:hAnsiTheme="minorHAnsi" w:cstheme="minorHAnsi"/>
          <w:szCs w:val="24"/>
        </w:rPr>
      </w:pPr>
      <w:r w:rsidRPr="0081550E">
        <w:rPr>
          <w:rFonts w:asciiTheme="minorHAnsi" w:hAnsiTheme="minorHAnsi" w:cstheme="minorHAnsi"/>
          <w:noProof/>
          <w:szCs w:val="24"/>
        </w:rPr>
        <w:t xml:space="preserve">Przetwarzający </w:t>
      </w:r>
      <w:r w:rsidR="006A3F4A" w:rsidRPr="0081550E">
        <w:rPr>
          <w:rFonts w:asciiTheme="minorHAnsi" w:hAnsiTheme="minorHAnsi" w:cstheme="minorHAnsi"/>
          <w:szCs w:val="24"/>
        </w:rPr>
        <w:t>informuje</w:t>
      </w:r>
      <w:r w:rsidRPr="0081550E">
        <w:rPr>
          <w:rFonts w:asciiTheme="minorHAnsi" w:hAnsiTheme="minorHAnsi" w:cstheme="minorHAnsi"/>
          <w:szCs w:val="24"/>
        </w:rPr>
        <w:t xml:space="preserve"> </w:t>
      </w:r>
      <w:r w:rsidRPr="0081550E">
        <w:rPr>
          <w:rFonts w:asciiTheme="minorHAnsi" w:hAnsiTheme="minorHAnsi" w:cstheme="minorHAnsi"/>
          <w:noProof/>
          <w:szCs w:val="24"/>
        </w:rPr>
        <w:t>Powierzającego</w:t>
      </w:r>
      <w:r w:rsidRPr="0081550E">
        <w:rPr>
          <w:rFonts w:asciiTheme="minorHAnsi" w:hAnsiTheme="minorHAnsi" w:cstheme="minorHAnsi"/>
          <w:szCs w:val="24"/>
        </w:rPr>
        <w:t xml:space="preserve"> o skierowaniu do </w:t>
      </w:r>
      <w:r w:rsidRPr="0081550E">
        <w:rPr>
          <w:rFonts w:asciiTheme="minorHAnsi" w:hAnsiTheme="minorHAnsi" w:cstheme="minorHAnsi"/>
          <w:noProof/>
          <w:szCs w:val="24"/>
        </w:rPr>
        <w:t xml:space="preserve">Przetwarzającego </w:t>
      </w:r>
      <w:r w:rsidRPr="0081550E">
        <w:rPr>
          <w:rFonts w:asciiTheme="minorHAnsi" w:hAnsiTheme="minorHAnsi" w:cstheme="minorHAnsi"/>
          <w:szCs w:val="24"/>
        </w:rPr>
        <w:t xml:space="preserve">żądań przez osobę, której dane dotyczą, </w:t>
      </w:r>
      <w:r w:rsidRPr="0081550E">
        <w:rPr>
          <w:rFonts w:asciiTheme="minorHAnsi" w:eastAsia="Times New Roman" w:hAnsiTheme="minorHAnsi" w:cstheme="minorHAnsi"/>
          <w:szCs w:val="24"/>
        </w:rPr>
        <w:t>określonych w art. 15-22 RODO</w:t>
      </w:r>
      <w:r w:rsidR="005A2C92" w:rsidRPr="0081550E">
        <w:rPr>
          <w:rFonts w:asciiTheme="minorHAnsi" w:eastAsia="Times New Roman" w:hAnsiTheme="minorHAnsi" w:cstheme="minorHAnsi"/>
          <w:szCs w:val="24"/>
        </w:rPr>
        <w:t xml:space="preserve">, </w:t>
      </w:r>
      <w:r w:rsidR="005A2C92" w:rsidRPr="0081550E">
        <w:rPr>
          <w:rFonts w:asciiTheme="minorHAnsi" w:hAnsiTheme="minorHAnsi" w:cstheme="minorHAnsi"/>
          <w:szCs w:val="24"/>
        </w:rPr>
        <w:t>w terminie 3 dni roboczych od dnia wpływu takiego żądania</w:t>
      </w:r>
      <w:r w:rsidRPr="0081550E">
        <w:rPr>
          <w:rFonts w:asciiTheme="minorHAnsi" w:hAnsiTheme="minorHAnsi" w:cstheme="minorHAnsi"/>
          <w:szCs w:val="24"/>
        </w:rPr>
        <w:t>.</w:t>
      </w:r>
      <w:r w:rsidR="005A2C92" w:rsidRPr="0081550E">
        <w:rPr>
          <w:rFonts w:asciiTheme="minorHAnsi" w:hAnsiTheme="minorHAnsi" w:cstheme="minorHAnsi"/>
          <w:szCs w:val="24"/>
        </w:rPr>
        <w:t xml:space="preserve">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nie przekazuje tym podmiotom Przetwarzający</w:t>
      </w:r>
      <w:r w:rsidR="006A3F4A" w:rsidRPr="0081550E">
        <w:rPr>
          <w:rFonts w:asciiTheme="minorHAnsi" w:hAnsiTheme="minorHAnsi" w:cstheme="minorHAnsi"/>
          <w:szCs w:val="24"/>
        </w:rPr>
        <w:t>.</w:t>
      </w:r>
    </w:p>
    <w:p w:rsidR="001B1EEA" w:rsidRPr="0081550E" w:rsidRDefault="00A137D5" w:rsidP="003A6F5E">
      <w:pPr>
        <w:numPr>
          <w:ilvl w:val="0"/>
          <w:numId w:val="16"/>
        </w:numPr>
        <w:rPr>
          <w:rFonts w:asciiTheme="minorHAnsi" w:hAnsiTheme="minorHAnsi" w:cstheme="minorHAnsi"/>
          <w:szCs w:val="24"/>
        </w:rPr>
      </w:pPr>
      <w:r w:rsidRPr="0081550E">
        <w:rPr>
          <w:rFonts w:asciiTheme="minorHAnsi" w:hAnsiTheme="minorHAnsi" w:cstheme="minorHAnsi"/>
          <w:szCs w:val="24"/>
        </w:rPr>
        <w:t>Przetwarzający, biorąc pod uwagę charakter przetwarzania, będzie pomagał Powierzającemu wywiązywać się z obowiązk</w:t>
      </w:r>
      <w:r w:rsidR="006A3F4A" w:rsidRPr="0081550E">
        <w:rPr>
          <w:rFonts w:asciiTheme="minorHAnsi" w:hAnsiTheme="minorHAnsi" w:cstheme="minorHAnsi"/>
          <w:szCs w:val="24"/>
        </w:rPr>
        <w:t>ów względem podmiotów danych, a </w:t>
      </w:r>
      <w:r w:rsidRPr="0081550E">
        <w:rPr>
          <w:rFonts w:asciiTheme="minorHAnsi" w:hAnsiTheme="minorHAnsi" w:cstheme="minorHAnsi"/>
          <w:szCs w:val="24"/>
        </w:rPr>
        <w:t xml:space="preserve">określonych </w:t>
      </w:r>
      <w:r w:rsidRPr="0081550E">
        <w:rPr>
          <w:rFonts w:asciiTheme="minorHAnsi" w:eastAsia="Times New Roman" w:hAnsiTheme="minorHAnsi" w:cstheme="minorHAnsi"/>
          <w:szCs w:val="24"/>
        </w:rPr>
        <w:t>w art. 15-22 RODO</w:t>
      </w:r>
      <w:r w:rsidRPr="0081550E">
        <w:rPr>
          <w:rFonts w:asciiTheme="minorHAnsi" w:hAnsiTheme="minorHAnsi" w:cstheme="minorHAnsi"/>
          <w:szCs w:val="24"/>
        </w:rPr>
        <w:t xml:space="preserve">, poprzez </w:t>
      </w:r>
      <w:r w:rsidR="006A3F4A" w:rsidRPr="0081550E">
        <w:rPr>
          <w:rFonts w:asciiTheme="minorHAnsi" w:hAnsiTheme="minorHAnsi" w:cstheme="minorHAnsi"/>
          <w:szCs w:val="24"/>
        </w:rPr>
        <w:t>odpowiednie środki techniczne i </w:t>
      </w:r>
      <w:r w:rsidRPr="0081550E">
        <w:rPr>
          <w:rFonts w:asciiTheme="minorHAnsi" w:hAnsiTheme="minorHAnsi" w:cstheme="minorHAnsi"/>
          <w:szCs w:val="24"/>
        </w:rPr>
        <w:t>organizacyjne oraz przy uwzględnieniu charakteru p</w:t>
      </w:r>
      <w:r w:rsidR="006A3F4A" w:rsidRPr="0081550E">
        <w:rPr>
          <w:rFonts w:asciiTheme="minorHAnsi" w:hAnsiTheme="minorHAnsi" w:cstheme="minorHAnsi"/>
          <w:szCs w:val="24"/>
        </w:rPr>
        <w:t>rzetwarzania oraz dostępnych mu </w:t>
      </w:r>
      <w:r w:rsidR="00D0568F" w:rsidRPr="0081550E">
        <w:rPr>
          <w:rFonts w:asciiTheme="minorHAnsi" w:hAnsiTheme="minorHAnsi" w:cstheme="minorHAnsi"/>
          <w:szCs w:val="24"/>
        </w:rPr>
        <w:t>informacji, a </w:t>
      </w:r>
      <w:r w:rsidRPr="0081550E">
        <w:rPr>
          <w:rFonts w:asciiTheme="minorHAnsi" w:hAnsiTheme="minorHAnsi" w:cstheme="minorHAnsi"/>
          <w:szCs w:val="24"/>
        </w:rPr>
        <w:t>nadto będzie pomagał Powierzającemu wywiązywać się z obowiązków w zakresie zagwarantowania bezpieczeństwa danych osobowych.</w:t>
      </w:r>
    </w:p>
    <w:p w:rsidR="005D4B5C" w:rsidRPr="0081550E" w:rsidRDefault="005D4B5C" w:rsidP="003A6F5E">
      <w:pPr>
        <w:numPr>
          <w:ilvl w:val="0"/>
          <w:numId w:val="16"/>
        </w:numPr>
        <w:rPr>
          <w:rFonts w:asciiTheme="minorHAnsi" w:hAnsiTheme="minorHAnsi" w:cstheme="minorHAnsi"/>
          <w:szCs w:val="24"/>
        </w:rPr>
      </w:pPr>
      <w:r w:rsidRPr="0081550E">
        <w:rPr>
          <w:rFonts w:asciiTheme="minorHAnsi" w:hAnsiTheme="minorHAnsi" w:cstheme="minorHAnsi"/>
          <w:noProof/>
          <w:szCs w:val="24"/>
        </w:rPr>
        <w:lastRenderedPageBreak/>
        <w:t xml:space="preserve">Przetwarzający </w:t>
      </w:r>
      <w:r w:rsidR="005544B0" w:rsidRPr="0081550E">
        <w:rPr>
          <w:rFonts w:asciiTheme="minorHAnsi" w:hAnsiTheme="minorHAnsi" w:cstheme="minorHAnsi"/>
          <w:noProof/>
          <w:szCs w:val="24"/>
        </w:rPr>
        <w:t xml:space="preserve">zobowiązuje się do </w:t>
      </w:r>
      <w:r w:rsidR="005544B0" w:rsidRPr="0081550E">
        <w:rPr>
          <w:rFonts w:asciiTheme="minorHAnsi" w:hAnsiTheme="minorHAnsi" w:cstheme="minorHAnsi"/>
          <w:szCs w:val="24"/>
        </w:rPr>
        <w:t xml:space="preserve">udzielania </w:t>
      </w:r>
      <w:r w:rsidR="005A2C92" w:rsidRPr="0081550E">
        <w:rPr>
          <w:rFonts w:asciiTheme="minorHAnsi" w:hAnsiTheme="minorHAnsi" w:cstheme="minorHAnsi"/>
          <w:szCs w:val="24"/>
        </w:rPr>
        <w:t xml:space="preserve">Powierzającemu </w:t>
      </w:r>
      <w:r w:rsidR="005544B0" w:rsidRPr="0081550E">
        <w:rPr>
          <w:rFonts w:asciiTheme="minorHAnsi" w:hAnsiTheme="minorHAnsi" w:cstheme="minorHAnsi"/>
          <w:szCs w:val="24"/>
        </w:rPr>
        <w:t>informacji potrzebnych do przeprowadzenia sporządzenia oceny skutków planowanych operacji przetwarzania dla ochrony danych osobowych, o których mowa w art. 35 RODO</w:t>
      </w:r>
      <w:r w:rsidRPr="0081550E">
        <w:rPr>
          <w:rFonts w:asciiTheme="minorHAnsi" w:hAnsiTheme="minorHAnsi" w:cstheme="minorHAnsi"/>
          <w:szCs w:val="24"/>
        </w:rPr>
        <w:t>.</w:t>
      </w:r>
    </w:p>
    <w:p w:rsidR="00D86BB8" w:rsidRPr="0081550E" w:rsidRDefault="00D86BB8" w:rsidP="003A6F5E">
      <w:pPr>
        <w:pStyle w:val="Akapitzlist"/>
        <w:numPr>
          <w:ilvl w:val="0"/>
          <w:numId w:val="16"/>
        </w:numPr>
        <w:rPr>
          <w:rFonts w:asciiTheme="minorHAnsi" w:hAnsiTheme="minorHAnsi" w:cstheme="minorHAnsi"/>
          <w:szCs w:val="24"/>
        </w:rPr>
      </w:pPr>
      <w:r w:rsidRPr="0081550E">
        <w:rPr>
          <w:rFonts w:asciiTheme="minorHAnsi" w:hAnsiTheme="minorHAnsi" w:cstheme="minorHAnsi"/>
          <w:szCs w:val="24"/>
        </w:rPr>
        <w:t xml:space="preserve">Strony będą dokonywały uzgodnień i podejmowały decyzje operacyjne poprzez swoich przedstawicieli odpowiedzialnych za realizację </w:t>
      </w:r>
      <w:r w:rsidR="008E34CF" w:rsidRPr="0081550E">
        <w:rPr>
          <w:rFonts w:asciiTheme="minorHAnsi" w:hAnsiTheme="minorHAnsi" w:cstheme="minorHAnsi"/>
          <w:szCs w:val="24"/>
        </w:rPr>
        <w:t xml:space="preserve">umowy </w:t>
      </w:r>
      <w:r w:rsidRPr="0081550E">
        <w:rPr>
          <w:rFonts w:asciiTheme="minorHAnsi" w:hAnsiTheme="minorHAnsi" w:cstheme="minorHAnsi"/>
          <w:szCs w:val="24"/>
        </w:rPr>
        <w:t>w zakresie powierzenia przetwarzania danych osobowych. Komunikacja odbywać będzie się w formie pisemnej bądź w formie ustnej, bądź za pośrednictwem poczty elektronicznej.</w:t>
      </w:r>
    </w:p>
    <w:p w:rsidR="00D86BB8" w:rsidRPr="0081550E" w:rsidRDefault="00D86BB8" w:rsidP="00A460A6">
      <w:pPr>
        <w:rPr>
          <w:rFonts w:asciiTheme="minorHAnsi" w:hAnsiTheme="minorHAnsi" w:cstheme="minorHAnsi"/>
          <w:szCs w:val="24"/>
        </w:rPr>
      </w:pPr>
    </w:p>
    <w:p w:rsidR="00E41F12" w:rsidRPr="0081550E" w:rsidRDefault="00E41F12" w:rsidP="00A460A6">
      <w:pPr>
        <w:jc w:val="center"/>
        <w:rPr>
          <w:rFonts w:asciiTheme="minorHAnsi" w:hAnsiTheme="minorHAnsi" w:cstheme="minorHAnsi"/>
          <w:b/>
          <w:bCs/>
          <w:szCs w:val="24"/>
        </w:rPr>
      </w:pPr>
      <w:r w:rsidRPr="0081550E">
        <w:rPr>
          <w:rFonts w:asciiTheme="minorHAnsi" w:hAnsiTheme="minorHAnsi" w:cstheme="minorHAnsi"/>
          <w:b/>
          <w:bCs/>
          <w:szCs w:val="24"/>
        </w:rPr>
        <w:t>§</w:t>
      </w:r>
      <w:r w:rsidR="00B20D45" w:rsidRPr="0081550E">
        <w:rPr>
          <w:rFonts w:asciiTheme="minorHAnsi" w:hAnsiTheme="minorHAnsi" w:cstheme="minorHAnsi"/>
          <w:b/>
          <w:bCs/>
          <w:szCs w:val="24"/>
        </w:rPr>
        <w:t xml:space="preserve"> 5</w:t>
      </w:r>
      <w:r w:rsidRPr="0081550E">
        <w:rPr>
          <w:rFonts w:asciiTheme="minorHAnsi" w:hAnsiTheme="minorHAnsi" w:cstheme="minorHAnsi"/>
          <w:b/>
          <w:bCs/>
          <w:szCs w:val="24"/>
        </w:rPr>
        <w:t>.</w:t>
      </w:r>
    </w:p>
    <w:p w:rsidR="002D12A5" w:rsidRPr="0081550E" w:rsidRDefault="004D3C24" w:rsidP="00A460A6">
      <w:pPr>
        <w:ind w:left="426"/>
        <w:jc w:val="center"/>
        <w:rPr>
          <w:rFonts w:asciiTheme="minorHAnsi" w:hAnsiTheme="minorHAnsi" w:cstheme="minorHAnsi"/>
          <w:b/>
          <w:szCs w:val="24"/>
        </w:rPr>
      </w:pPr>
      <w:r w:rsidRPr="0081550E">
        <w:rPr>
          <w:rFonts w:asciiTheme="minorHAnsi" w:hAnsiTheme="minorHAnsi" w:cstheme="minorHAnsi"/>
          <w:b/>
          <w:szCs w:val="24"/>
        </w:rPr>
        <w:t>Upoważnienie do przetwarzania danych</w:t>
      </w:r>
    </w:p>
    <w:p w:rsidR="00745D7F" w:rsidRPr="0081550E" w:rsidRDefault="00745D7F" w:rsidP="003A6F5E">
      <w:pPr>
        <w:numPr>
          <w:ilvl w:val="0"/>
          <w:numId w:val="33"/>
        </w:numPr>
        <w:rPr>
          <w:rFonts w:asciiTheme="minorHAnsi" w:hAnsiTheme="minorHAnsi" w:cstheme="minorHAnsi"/>
          <w:noProof/>
          <w:szCs w:val="24"/>
        </w:rPr>
      </w:pPr>
      <w:r w:rsidRPr="0081550E">
        <w:rPr>
          <w:rFonts w:asciiTheme="minorHAnsi" w:hAnsiTheme="minorHAnsi" w:cstheme="minorHAnsi"/>
          <w:noProof/>
          <w:szCs w:val="24"/>
        </w:rPr>
        <w:t xml:space="preserve">Powierzający </w:t>
      </w:r>
      <w:r w:rsidRPr="0081550E">
        <w:rPr>
          <w:rFonts w:asciiTheme="minorHAnsi" w:hAnsiTheme="minorHAnsi" w:cstheme="minorHAnsi"/>
          <w:b/>
          <w:noProof/>
          <w:szCs w:val="24"/>
        </w:rPr>
        <w:t>upoważnia</w:t>
      </w:r>
      <w:r w:rsidRPr="0081550E">
        <w:rPr>
          <w:rFonts w:asciiTheme="minorHAnsi" w:hAnsiTheme="minorHAnsi" w:cstheme="minorHAnsi"/>
          <w:noProof/>
          <w:szCs w:val="24"/>
        </w:rPr>
        <w:t xml:space="preserve"> i </w:t>
      </w:r>
      <w:r w:rsidRPr="0081550E">
        <w:rPr>
          <w:rFonts w:asciiTheme="minorHAnsi" w:hAnsiTheme="minorHAnsi" w:cstheme="minorHAnsi"/>
          <w:b/>
          <w:noProof/>
          <w:szCs w:val="24"/>
        </w:rPr>
        <w:t>zobowiązuje</w:t>
      </w:r>
      <w:r w:rsidRPr="0081550E">
        <w:rPr>
          <w:rFonts w:asciiTheme="minorHAnsi" w:hAnsiTheme="minorHAnsi" w:cstheme="minorHAnsi"/>
          <w:noProof/>
          <w:szCs w:val="24"/>
        </w:rPr>
        <w:t xml:space="preserve"> </w:t>
      </w:r>
      <w:r w:rsidR="00115E56" w:rsidRPr="0081550E">
        <w:rPr>
          <w:rFonts w:asciiTheme="minorHAnsi" w:hAnsiTheme="minorHAnsi" w:cstheme="minorHAnsi"/>
          <w:noProof/>
          <w:szCs w:val="24"/>
        </w:rPr>
        <w:t xml:space="preserve">Przetwarzającego </w:t>
      </w:r>
      <w:r w:rsidRPr="0081550E">
        <w:rPr>
          <w:rFonts w:asciiTheme="minorHAnsi" w:hAnsiTheme="minorHAnsi" w:cstheme="minorHAnsi"/>
          <w:noProof/>
          <w:szCs w:val="24"/>
        </w:rPr>
        <w:t xml:space="preserve">do wydawania i odwoływania upoważnień do przetwarzania danych osobowych. Za działania i zaniechania osób upoważnionych przez </w:t>
      </w:r>
      <w:r w:rsidR="00115E56" w:rsidRPr="0081550E">
        <w:rPr>
          <w:rFonts w:asciiTheme="minorHAnsi" w:hAnsiTheme="minorHAnsi" w:cstheme="minorHAnsi"/>
          <w:noProof/>
          <w:szCs w:val="24"/>
        </w:rPr>
        <w:t>Przetwarzającego</w:t>
      </w:r>
      <w:r w:rsidRPr="0081550E">
        <w:rPr>
          <w:rFonts w:asciiTheme="minorHAnsi" w:hAnsiTheme="minorHAnsi" w:cstheme="minorHAnsi"/>
          <w:noProof/>
          <w:szCs w:val="24"/>
        </w:rPr>
        <w:t xml:space="preserve">, </w:t>
      </w:r>
      <w:r w:rsidR="00115E56" w:rsidRPr="0081550E">
        <w:rPr>
          <w:rFonts w:asciiTheme="minorHAnsi" w:hAnsiTheme="minorHAnsi" w:cstheme="minorHAnsi"/>
          <w:noProof/>
          <w:szCs w:val="24"/>
        </w:rPr>
        <w:t xml:space="preserve">Przetwarzający </w:t>
      </w:r>
      <w:r w:rsidRPr="0081550E">
        <w:rPr>
          <w:rFonts w:asciiTheme="minorHAnsi" w:hAnsiTheme="minorHAnsi" w:cstheme="minorHAnsi"/>
          <w:noProof/>
          <w:szCs w:val="24"/>
        </w:rPr>
        <w:t>ponosi odpowiedzialność jak za działania i zaniechania własne.</w:t>
      </w:r>
    </w:p>
    <w:p w:rsidR="00745D7F" w:rsidRPr="0081550E" w:rsidRDefault="00115E56" w:rsidP="003A6F5E">
      <w:pPr>
        <w:numPr>
          <w:ilvl w:val="0"/>
          <w:numId w:val="33"/>
        </w:numPr>
        <w:rPr>
          <w:rFonts w:asciiTheme="minorHAnsi" w:hAnsiTheme="minorHAnsi" w:cstheme="minorHAnsi"/>
          <w:noProof/>
          <w:szCs w:val="24"/>
        </w:rPr>
      </w:pPr>
      <w:r w:rsidRPr="0081550E">
        <w:rPr>
          <w:rFonts w:asciiTheme="minorHAnsi" w:hAnsiTheme="minorHAnsi" w:cstheme="minorHAnsi"/>
          <w:noProof/>
          <w:szCs w:val="24"/>
        </w:rPr>
        <w:t xml:space="preserve">Przetwarzający </w:t>
      </w:r>
      <w:r w:rsidR="00745D7F" w:rsidRPr="0081550E">
        <w:rPr>
          <w:rFonts w:asciiTheme="minorHAnsi" w:hAnsiTheme="minorHAnsi" w:cstheme="minorHAnsi"/>
          <w:noProof/>
          <w:szCs w:val="24"/>
        </w:rPr>
        <w:t xml:space="preserve">udostępni Powierzającemu, na każde jego żądanie, </w:t>
      </w:r>
      <w:r w:rsidR="00140369" w:rsidRPr="0081550E">
        <w:rPr>
          <w:rFonts w:asciiTheme="minorHAnsi" w:hAnsiTheme="minorHAnsi" w:cstheme="minorHAnsi"/>
          <w:noProof/>
          <w:szCs w:val="24"/>
        </w:rPr>
        <w:t xml:space="preserve">w terminie 10 dni roboczych od dnia zgłoszenia żądania, </w:t>
      </w:r>
      <w:r w:rsidR="00745D7F" w:rsidRPr="0081550E">
        <w:rPr>
          <w:rFonts w:asciiTheme="minorHAnsi" w:hAnsiTheme="minorHAnsi" w:cstheme="minorHAnsi"/>
          <w:noProof/>
          <w:szCs w:val="24"/>
        </w:rPr>
        <w:t>listę osób upoważnionych do przetwarzania danych osobowych lub oryginały wydanych upoważnień.</w:t>
      </w:r>
    </w:p>
    <w:p w:rsidR="006E04AB" w:rsidRPr="0081550E" w:rsidRDefault="006E04AB" w:rsidP="00A460A6">
      <w:pPr>
        <w:rPr>
          <w:rFonts w:asciiTheme="minorHAnsi" w:hAnsiTheme="minorHAnsi" w:cstheme="minorHAnsi"/>
          <w:noProof/>
          <w:szCs w:val="24"/>
        </w:rPr>
      </w:pPr>
    </w:p>
    <w:p w:rsidR="002D07BC" w:rsidRPr="0081550E" w:rsidRDefault="002D07BC" w:rsidP="00A460A6">
      <w:pPr>
        <w:ind w:left="360"/>
        <w:jc w:val="center"/>
        <w:rPr>
          <w:rFonts w:asciiTheme="minorHAnsi" w:hAnsiTheme="minorHAnsi" w:cstheme="minorHAnsi"/>
          <w:b/>
          <w:szCs w:val="24"/>
        </w:rPr>
      </w:pPr>
      <w:r w:rsidRPr="0081550E">
        <w:rPr>
          <w:rFonts w:asciiTheme="minorHAnsi" w:hAnsiTheme="minorHAnsi" w:cstheme="minorHAnsi"/>
          <w:b/>
          <w:szCs w:val="24"/>
        </w:rPr>
        <w:t>§</w:t>
      </w:r>
      <w:r w:rsidR="000D604F" w:rsidRPr="0081550E">
        <w:rPr>
          <w:rFonts w:asciiTheme="minorHAnsi" w:hAnsiTheme="minorHAnsi" w:cstheme="minorHAnsi"/>
          <w:b/>
          <w:szCs w:val="24"/>
        </w:rPr>
        <w:t xml:space="preserve"> </w:t>
      </w:r>
      <w:r w:rsidR="00E42FCF" w:rsidRPr="0081550E">
        <w:rPr>
          <w:rFonts w:asciiTheme="minorHAnsi" w:hAnsiTheme="minorHAnsi" w:cstheme="minorHAnsi"/>
          <w:b/>
          <w:szCs w:val="24"/>
        </w:rPr>
        <w:t>6</w:t>
      </w:r>
      <w:r w:rsidRPr="0081550E">
        <w:rPr>
          <w:rFonts w:asciiTheme="minorHAnsi" w:hAnsiTheme="minorHAnsi" w:cstheme="minorHAnsi"/>
          <w:b/>
          <w:szCs w:val="24"/>
        </w:rPr>
        <w:t>.</w:t>
      </w:r>
    </w:p>
    <w:p w:rsidR="00F304A8" w:rsidRPr="0081550E" w:rsidRDefault="006425BD" w:rsidP="00A460A6">
      <w:pPr>
        <w:ind w:left="426"/>
        <w:jc w:val="center"/>
        <w:rPr>
          <w:rFonts w:asciiTheme="minorHAnsi" w:hAnsiTheme="minorHAnsi" w:cstheme="minorHAnsi"/>
          <w:b/>
          <w:szCs w:val="24"/>
        </w:rPr>
      </w:pPr>
      <w:r w:rsidRPr="0081550E">
        <w:rPr>
          <w:rFonts w:asciiTheme="minorHAnsi" w:hAnsiTheme="minorHAnsi" w:cstheme="minorHAnsi"/>
          <w:b/>
          <w:szCs w:val="24"/>
        </w:rPr>
        <w:t>Zasady powierzenia przetwarzania danych osobowych</w:t>
      </w:r>
    </w:p>
    <w:p w:rsidR="00431BAB" w:rsidRPr="0081550E" w:rsidRDefault="003132EC" w:rsidP="003A6F5E">
      <w:pPr>
        <w:numPr>
          <w:ilvl w:val="0"/>
          <w:numId w:val="14"/>
        </w:numPr>
        <w:rPr>
          <w:rFonts w:asciiTheme="minorHAnsi" w:hAnsiTheme="minorHAnsi" w:cstheme="minorHAnsi"/>
          <w:szCs w:val="24"/>
        </w:rPr>
      </w:pPr>
      <w:r w:rsidRPr="0081550E">
        <w:rPr>
          <w:rFonts w:asciiTheme="minorHAnsi" w:eastAsia="Lucida Sans Unicode" w:hAnsiTheme="minorHAnsi" w:cstheme="minorHAnsi"/>
          <w:kern w:val="1"/>
          <w:szCs w:val="24"/>
        </w:rPr>
        <w:t xml:space="preserve">Każda ze stron </w:t>
      </w:r>
      <w:r w:rsidR="00431BAB" w:rsidRPr="0081550E">
        <w:rPr>
          <w:rFonts w:asciiTheme="minorHAnsi" w:eastAsia="Lucida Sans Unicode" w:hAnsiTheme="minorHAnsi" w:cstheme="minorHAnsi"/>
          <w:kern w:val="1"/>
          <w:szCs w:val="24"/>
        </w:rPr>
        <w:t xml:space="preserve">zobowiązuje się przez czas obowiązywania </w:t>
      </w:r>
      <w:r w:rsidR="006B3E94" w:rsidRPr="0081550E">
        <w:rPr>
          <w:rFonts w:asciiTheme="minorHAnsi" w:eastAsia="Lucida Sans Unicode" w:hAnsiTheme="minorHAnsi" w:cstheme="minorHAnsi"/>
          <w:kern w:val="1"/>
          <w:szCs w:val="24"/>
        </w:rPr>
        <w:t xml:space="preserve">umowy </w:t>
      </w:r>
      <w:r w:rsidR="00431BAB" w:rsidRPr="0081550E">
        <w:rPr>
          <w:rFonts w:asciiTheme="minorHAnsi" w:eastAsia="Lucida Sans Unicode" w:hAnsiTheme="minorHAnsi" w:cstheme="minorHAnsi"/>
          <w:kern w:val="1"/>
          <w:szCs w:val="24"/>
        </w:rPr>
        <w:t xml:space="preserve">oraz po jej rozwiązaniu lub wygaśnięciu </w:t>
      </w:r>
      <w:r w:rsidR="0096029E" w:rsidRPr="0081550E">
        <w:rPr>
          <w:rFonts w:asciiTheme="minorHAnsi" w:eastAsia="Lucida Sans Unicode" w:hAnsiTheme="minorHAnsi" w:cstheme="minorHAnsi"/>
          <w:kern w:val="1"/>
          <w:szCs w:val="24"/>
        </w:rPr>
        <w:t>do zachowania w </w:t>
      </w:r>
      <w:r w:rsidR="00431BAB" w:rsidRPr="0081550E">
        <w:rPr>
          <w:rFonts w:asciiTheme="minorHAnsi" w:eastAsia="Lucida Sans Unicode" w:hAnsiTheme="minorHAnsi" w:cstheme="minorHAnsi"/>
          <w:kern w:val="1"/>
          <w:szCs w:val="24"/>
        </w:rPr>
        <w:t>poufności ws</w:t>
      </w:r>
      <w:r w:rsidR="00D0568F" w:rsidRPr="0081550E">
        <w:rPr>
          <w:rFonts w:asciiTheme="minorHAnsi" w:eastAsia="Lucida Sans Unicode" w:hAnsiTheme="minorHAnsi" w:cstheme="minorHAnsi"/>
          <w:kern w:val="1"/>
          <w:szCs w:val="24"/>
        </w:rPr>
        <w:t>zelkich informacji związanych z </w:t>
      </w:r>
      <w:r w:rsidR="00431BAB" w:rsidRPr="0081550E">
        <w:rPr>
          <w:rFonts w:asciiTheme="minorHAnsi" w:eastAsia="Lucida Sans Unicode" w:hAnsiTheme="minorHAnsi" w:cstheme="minorHAnsi"/>
          <w:kern w:val="1"/>
          <w:szCs w:val="24"/>
        </w:rPr>
        <w:t xml:space="preserve">zabezpieczeniami technicznymi, organizacyjnymi lub innymi środkami zabezpieczającymi przetwarzanie danych osobowych stosowanymi po stronie </w:t>
      </w:r>
      <w:r w:rsidR="00D34D7C" w:rsidRPr="0081550E">
        <w:rPr>
          <w:rFonts w:asciiTheme="minorHAnsi" w:eastAsia="Lucida Sans Unicode" w:hAnsiTheme="minorHAnsi" w:cstheme="minorHAnsi"/>
          <w:kern w:val="1"/>
          <w:szCs w:val="24"/>
        </w:rPr>
        <w:t>którejkolwiek ze Stron</w:t>
      </w:r>
      <w:r w:rsidR="002B26F6" w:rsidRPr="0081550E">
        <w:rPr>
          <w:rFonts w:asciiTheme="minorHAnsi" w:hAnsiTheme="minorHAnsi" w:cstheme="minorHAnsi"/>
          <w:noProof/>
          <w:szCs w:val="24"/>
        </w:rPr>
        <w:t xml:space="preserve"> </w:t>
      </w:r>
      <w:r w:rsidR="00431BAB" w:rsidRPr="0081550E">
        <w:rPr>
          <w:rFonts w:asciiTheme="minorHAnsi" w:eastAsia="Lucida Sans Unicode" w:hAnsiTheme="minorHAnsi" w:cstheme="minorHAnsi"/>
          <w:kern w:val="1"/>
          <w:szCs w:val="24"/>
        </w:rPr>
        <w:t xml:space="preserve">w związku z realizacją </w:t>
      </w:r>
      <w:r w:rsidR="0096029E" w:rsidRPr="0081550E">
        <w:rPr>
          <w:rFonts w:asciiTheme="minorHAnsi" w:eastAsia="Lucida Sans Unicode" w:hAnsiTheme="minorHAnsi" w:cstheme="minorHAnsi"/>
          <w:kern w:val="1"/>
          <w:szCs w:val="24"/>
        </w:rPr>
        <w:t>umowy.</w:t>
      </w:r>
    </w:p>
    <w:p w:rsidR="00431BAB" w:rsidRPr="0081550E" w:rsidRDefault="0006173D" w:rsidP="003A6F5E">
      <w:pPr>
        <w:numPr>
          <w:ilvl w:val="0"/>
          <w:numId w:val="14"/>
        </w:numPr>
        <w:rPr>
          <w:rFonts w:asciiTheme="minorHAnsi" w:hAnsiTheme="minorHAnsi" w:cstheme="minorHAnsi"/>
          <w:szCs w:val="24"/>
        </w:rPr>
      </w:pPr>
      <w:r w:rsidRPr="0081550E">
        <w:rPr>
          <w:rFonts w:asciiTheme="minorHAnsi" w:hAnsiTheme="minorHAnsi" w:cstheme="minorHAnsi"/>
          <w:noProof/>
          <w:szCs w:val="24"/>
        </w:rPr>
        <w:t>Powierzający</w:t>
      </w:r>
      <w:r w:rsidRPr="0081550E">
        <w:rPr>
          <w:rFonts w:asciiTheme="minorHAnsi" w:eastAsia="Lucida Sans Unicode" w:hAnsiTheme="minorHAnsi" w:cstheme="minorHAnsi"/>
          <w:kern w:val="1"/>
          <w:szCs w:val="24"/>
        </w:rPr>
        <w:t xml:space="preserve"> </w:t>
      </w:r>
      <w:r w:rsidR="00431BAB" w:rsidRPr="0081550E">
        <w:rPr>
          <w:rFonts w:asciiTheme="minorHAnsi" w:hAnsiTheme="minorHAnsi" w:cstheme="minorHAnsi"/>
          <w:szCs w:val="24"/>
        </w:rPr>
        <w:t xml:space="preserve">przekaże </w:t>
      </w:r>
      <w:r w:rsidR="002B26F6" w:rsidRPr="0081550E">
        <w:rPr>
          <w:rFonts w:asciiTheme="minorHAnsi" w:hAnsiTheme="minorHAnsi" w:cstheme="minorHAnsi"/>
          <w:noProof/>
          <w:szCs w:val="24"/>
        </w:rPr>
        <w:t xml:space="preserve">Przetwarzającemu </w:t>
      </w:r>
      <w:r w:rsidR="00431BAB" w:rsidRPr="0081550E">
        <w:rPr>
          <w:rFonts w:asciiTheme="minorHAnsi" w:hAnsiTheme="minorHAnsi" w:cstheme="minorHAnsi"/>
          <w:szCs w:val="24"/>
        </w:rPr>
        <w:t xml:space="preserve">wszelkie informacje i warunki niezbędne do uzyskania bezpiecznego dostępu do </w:t>
      </w:r>
      <w:r w:rsidR="0096029E" w:rsidRPr="0081550E">
        <w:rPr>
          <w:rFonts w:asciiTheme="minorHAnsi" w:hAnsiTheme="minorHAnsi" w:cstheme="minorHAnsi"/>
          <w:szCs w:val="24"/>
        </w:rPr>
        <w:t xml:space="preserve">powierzonych </w:t>
      </w:r>
      <w:r w:rsidR="00431BAB" w:rsidRPr="0081550E">
        <w:rPr>
          <w:rFonts w:asciiTheme="minorHAnsi" w:hAnsiTheme="minorHAnsi" w:cstheme="minorHAnsi"/>
          <w:szCs w:val="24"/>
        </w:rPr>
        <w:t xml:space="preserve">danych osobowych lub też przekaże </w:t>
      </w:r>
      <w:r w:rsidR="002B26F6" w:rsidRPr="0081550E">
        <w:rPr>
          <w:rFonts w:asciiTheme="minorHAnsi" w:hAnsiTheme="minorHAnsi" w:cstheme="minorHAnsi"/>
          <w:noProof/>
          <w:szCs w:val="24"/>
        </w:rPr>
        <w:t xml:space="preserve">Przetwarzającemu </w:t>
      </w:r>
      <w:r w:rsidR="00431BAB" w:rsidRPr="0081550E">
        <w:rPr>
          <w:rFonts w:asciiTheme="minorHAnsi" w:hAnsiTheme="minorHAnsi" w:cstheme="minorHAnsi"/>
          <w:szCs w:val="24"/>
        </w:rPr>
        <w:t xml:space="preserve">te dane w sposób zabezpieczony przed ich udostępnieniem osobom nieupoważnionym, zabraniem przez osobę </w:t>
      </w:r>
      <w:r w:rsidR="00D0568F" w:rsidRPr="0081550E">
        <w:rPr>
          <w:rFonts w:asciiTheme="minorHAnsi" w:hAnsiTheme="minorHAnsi" w:cstheme="minorHAnsi"/>
          <w:szCs w:val="24"/>
        </w:rPr>
        <w:t>nieuprawnioną, przetwarzaniem z </w:t>
      </w:r>
      <w:r w:rsidR="00431BAB" w:rsidRPr="0081550E">
        <w:rPr>
          <w:rFonts w:asciiTheme="minorHAnsi" w:hAnsiTheme="minorHAnsi" w:cstheme="minorHAnsi"/>
          <w:szCs w:val="24"/>
        </w:rPr>
        <w:t>naruszeniem powszec</w:t>
      </w:r>
      <w:r w:rsidR="004633C1" w:rsidRPr="0081550E">
        <w:rPr>
          <w:rFonts w:asciiTheme="minorHAnsi" w:hAnsiTheme="minorHAnsi" w:cstheme="minorHAnsi"/>
          <w:szCs w:val="24"/>
        </w:rPr>
        <w:t>hnie obowiązujących przepisów a </w:t>
      </w:r>
      <w:r w:rsidR="00431BAB" w:rsidRPr="0081550E">
        <w:rPr>
          <w:rFonts w:asciiTheme="minorHAnsi" w:hAnsiTheme="minorHAnsi" w:cstheme="minorHAnsi"/>
          <w:szCs w:val="24"/>
        </w:rPr>
        <w:t xml:space="preserve">także ich zmianą, utratą, uszkodzeniem lub zniszczeniem. W tym celu </w:t>
      </w:r>
      <w:r w:rsidRPr="0081550E">
        <w:rPr>
          <w:rFonts w:asciiTheme="minorHAnsi" w:hAnsiTheme="minorHAnsi" w:cstheme="minorHAnsi"/>
          <w:noProof/>
          <w:szCs w:val="24"/>
        </w:rPr>
        <w:t>Powierzający</w:t>
      </w:r>
      <w:r w:rsidRPr="0081550E">
        <w:rPr>
          <w:rFonts w:asciiTheme="minorHAnsi" w:eastAsia="Lucida Sans Unicode" w:hAnsiTheme="minorHAnsi" w:cstheme="minorHAnsi"/>
          <w:kern w:val="1"/>
          <w:szCs w:val="24"/>
        </w:rPr>
        <w:t xml:space="preserve"> </w:t>
      </w:r>
      <w:r w:rsidR="00431BAB" w:rsidRPr="0081550E">
        <w:rPr>
          <w:rFonts w:asciiTheme="minorHAnsi" w:hAnsiTheme="minorHAnsi" w:cstheme="minorHAnsi"/>
          <w:szCs w:val="24"/>
        </w:rPr>
        <w:t xml:space="preserve">zastosuje </w:t>
      </w:r>
      <w:r w:rsidR="002F7DA5" w:rsidRPr="0081550E">
        <w:rPr>
          <w:rFonts w:asciiTheme="minorHAnsi" w:hAnsiTheme="minorHAnsi" w:cstheme="minorHAnsi"/>
          <w:szCs w:val="24"/>
        </w:rPr>
        <w:t>odpowiednie środki techniczne i </w:t>
      </w:r>
      <w:r w:rsidR="00431BAB" w:rsidRPr="0081550E">
        <w:rPr>
          <w:rFonts w:asciiTheme="minorHAnsi" w:hAnsiTheme="minorHAnsi" w:cstheme="minorHAnsi"/>
          <w:szCs w:val="24"/>
        </w:rPr>
        <w:t>organizacyjne zapewniające stopień bezpieczeństwa odpowiadający poziomowi ryzyka naruszenia praw lub wolności osób fizycznych.</w:t>
      </w:r>
    </w:p>
    <w:p w:rsidR="00D0568F" w:rsidRPr="0081550E" w:rsidRDefault="00913300" w:rsidP="003A6F5E">
      <w:pPr>
        <w:numPr>
          <w:ilvl w:val="0"/>
          <w:numId w:val="14"/>
        </w:numPr>
        <w:rPr>
          <w:rFonts w:asciiTheme="minorHAnsi" w:hAnsiTheme="minorHAnsi" w:cstheme="minorHAnsi"/>
          <w:szCs w:val="24"/>
        </w:rPr>
      </w:pPr>
      <w:r w:rsidRPr="0081550E">
        <w:rPr>
          <w:rFonts w:asciiTheme="minorHAnsi" w:hAnsiTheme="minorHAnsi" w:cstheme="minorHAnsi"/>
          <w:szCs w:val="24"/>
        </w:rPr>
        <w:t xml:space="preserve">[postanowienie fakultatywne] </w:t>
      </w:r>
      <w:r w:rsidR="00D0568F" w:rsidRPr="0081550E">
        <w:rPr>
          <w:rFonts w:asciiTheme="minorHAnsi" w:hAnsiTheme="minorHAnsi" w:cstheme="minorHAnsi"/>
          <w:szCs w:val="24"/>
        </w:rPr>
        <w:t>W sytuacjach, gdy umowa główna wymaga od Powierzającego wysyłania zgłoszenia serwisowego do Przetwarzającego, Powierzający zobowiązany jest do wdrożenia mechanizmów i procedur, które zapobiegać będą przesyłaniu danych osobowych w treści przedmiotowych zgłoszeń (tak aby nie zawierały one żadnych danych osobowych)</w:t>
      </w:r>
      <w:r w:rsidR="00A05473" w:rsidRPr="0081550E">
        <w:rPr>
          <w:rFonts w:asciiTheme="minorHAnsi" w:hAnsiTheme="minorHAnsi" w:cstheme="minorHAnsi"/>
        </w:rPr>
        <w:t xml:space="preserve"> </w:t>
      </w:r>
      <w:r w:rsidR="00A05473" w:rsidRPr="0081550E">
        <w:rPr>
          <w:rFonts w:asciiTheme="minorHAnsi" w:hAnsiTheme="minorHAnsi" w:cstheme="minorHAnsi"/>
          <w:szCs w:val="24"/>
        </w:rPr>
        <w:t xml:space="preserve">z zastrzeżeniem zdania następnego. W przypadku gdy realizacja zgłoszenia serwisowego wymagać będzie podania w zgłoszeniu danych osobowych, Powierzający oznaczy takie zgłoszenie wydzielając te dane ze struktury zgłoszenia i w odpowiedni sposób je zabezpieczy. </w:t>
      </w:r>
    </w:p>
    <w:p w:rsidR="00D07D26" w:rsidRPr="0081550E" w:rsidRDefault="00835D5B" w:rsidP="003A6F5E">
      <w:pPr>
        <w:numPr>
          <w:ilvl w:val="0"/>
          <w:numId w:val="14"/>
        </w:numPr>
        <w:rPr>
          <w:rFonts w:asciiTheme="minorHAnsi" w:hAnsiTheme="minorHAnsi" w:cstheme="minorHAnsi"/>
          <w:szCs w:val="24"/>
        </w:rPr>
      </w:pPr>
      <w:r w:rsidRPr="0081550E">
        <w:rPr>
          <w:rFonts w:asciiTheme="minorHAnsi" w:hAnsiTheme="minorHAnsi" w:cstheme="minorHAnsi"/>
          <w:szCs w:val="24"/>
        </w:rPr>
        <w:lastRenderedPageBreak/>
        <w:t>W sytuacjach</w:t>
      </w:r>
      <w:r w:rsidR="004F0F0F" w:rsidRPr="0081550E">
        <w:rPr>
          <w:rFonts w:asciiTheme="minorHAnsi" w:hAnsiTheme="minorHAnsi" w:cstheme="minorHAnsi"/>
          <w:szCs w:val="24"/>
        </w:rPr>
        <w:t xml:space="preserve"> gdy</w:t>
      </w:r>
      <w:r w:rsidRPr="0081550E">
        <w:rPr>
          <w:rFonts w:asciiTheme="minorHAnsi" w:hAnsiTheme="minorHAnsi" w:cstheme="minorHAnsi"/>
          <w:szCs w:val="24"/>
        </w:rPr>
        <w:t xml:space="preserve"> </w:t>
      </w:r>
      <w:r w:rsidR="004F0F0F" w:rsidRPr="0081550E">
        <w:rPr>
          <w:rFonts w:asciiTheme="minorHAnsi" w:hAnsiTheme="minorHAnsi" w:cstheme="minorHAnsi"/>
          <w:szCs w:val="24"/>
        </w:rPr>
        <w:t>powierzone dane osobowe są przetwarzane w formie elektronicznej</w:t>
      </w:r>
      <w:r w:rsidRPr="0081550E">
        <w:rPr>
          <w:rFonts w:asciiTheme="minorHAnsi" w:hAnsiTheme="minorHAnsi" w:cstheme="minorHAnsi"/>
          <w:szCs w:val="24"/>
        </w:rPr>
        <w:t xml:space="preserve">, </w:t>
      </w:r>
      <w:r w:rsidRPr="0081550E">
        <w:rPr>
          <w:rFonts w:asciiTheme="minorHAnsi" w:eastAsia="Lucida Sans Unicode" w:hAnsiTheme="minorHAnsi" w:cstheme="minorHAnsi"/>
          <w:kern w:val="1"/>
          <w:szCs w:val="24"/>
        </w:rPr>
        <w:t xml:space="preserve">dostęp </w:t>
      </w:r>
      <w:r w:rsidR="00431BAB" w:rsidRPr="0081550E">
        <w:rPr>
          <w:rFonts w:asciiTheme="minorHAnsi" w:eastAsia="Lucida Sans Unicode" w:hAnsiTheme="minorHAnsi" w:cstheme="minorHAnsi"/>
          <w:kern w:val="1"/>
          <w:szCs w:val="24"/>
        </w:rPr>
        <w:t xml:space="preserve">do danych osobowych powierzonych do przetwarzania </w:t>
      </w:r>
      <w:r w:rsidR="002B26F6" w:rsidRPr="0081550E">
        <w:rPr>
          <w:rFonts w:asciiTheme="minorHAnsi" w:hAnsiTheme="minorHAnsi" w:cstheme="minorHAnsi"/>
          <w:noProof/>
          <w:szCs w:val="24"/>
        </w:rPr>
        <w:t xml:space="preserve">Przetwarzającemu </w:t>
      </w:r>
      <w:r w:rsidR="00431BAB" w:rsidRPr="0081550E">
        <w:rPr>
          <w:rFonts w:asciiTheme="minorHAnsi" w:eastAsia="Lucida Sans Unicode" w:hAnsiTheme="minorHAnsi" w:cstheme="minorHAnsi"/>
          <w:kern w:val="1"/>
          <w:szCs w:val="24"/>
        </w:rPr>
        <w:t xml:space="preserve">na podstawie niniejszej </w:t>
      </w:r>
      <w:r w:rsidR="002D218D" w:rsidRPr="0081550E">
        <w:rPr>
          <w:rFonts w:asciiTheme="minorHAnsi" w:eastAsia="Lucida Sans Unicode" w:hAnsiTheme="minorHAnsi" w:cstheme="minorHAnsi"/>
          <w:kern w:val="1"/>
          <w:szCs w:val="24"/>
        </w:rPr>
        <w:t xml:space="preserve">umowy </w:t>
      </w:r>
      <w:r w:rsidR="00431BAB" w:rsidRPr="0081550E">
        <w:rPr>
          <w:rFonts w:asciiTheme="minorHAnsi" w:eastAsia="Lucida Sans Unicode" w:hAnsiTheme="minorHAnsi" w:cstheme="minorHAnsi"/>
          <w:kern w:val="1"/>
          <w:szCs w:val="24"/>
        </w:rPr>
        <w:t xml:space="preserve">odbywać się będzie za pośrednictwem szyfrowanego łącza VPN (ang. Virtual Private Network, Wirtualna Sieć Prywatna), aktywowanego w związku z realizacją </w:t>
      </w:r>
      <w:r w:rsidR="002D218D" w:rsidRPr="0081550E">
        <w:rPr>
          <w:rFonts w:asciiTheme="minorHAnsi" w:hAnsiTheme="minorHAnsi" w:cstheme="minorHAnsi"/>
          <w:szCs w:val="24"/>
        </w:rPr>
        <w:t xml:space="preserve">umowy </w:t>
      </w:r>
      <w:r w:rsidR="00431BAB" w:rsidRPr="0081550E">
        <w:rPr>
          <w:rFonts w:asciiTheme="minorHAnsi" w:hAnsiTheme="minorHAnsi" w:cstheme="minorHAnsi"/>
          <w:szCs w:val="24"/>
        </w:rPr>
        <w:t xml:space="preserve">lub w innej szyfrowanej formie ustalonej pomiędzy Stronami. </w:t>
      </w:r>
    </w:p>
    <w:p w:rsidR="00431BAB" w:rsidRPr="0081550E" w:rsidRDefault="00A27081" w:rsidP="003A6F5E">
      <w:pPr>
        <w:numPr>
          <w:ilvl w:val="0"/>
          <w:numId w:val="14"/>
        </w:numPr>
        <w:rPr>
          <w:rFonts w:asciiTheme="minorHAnsi" w:hAnsiTheme="minorHAnsi" w:cstheme="minorHAnsi"/>
          <w:szCs w:val="24"/>
        </w:rPr>
      </w:pPr>
      <w:r w:rsidRPr="0081550E">
        <w:rPr>
          <w:rFonts w:asciiTheme="minorHAnsi" w:eastAsia="Lucida Sans Unicode" w:hAnsiTheme="minorHAnsi" w:cstheme="minorHAnsi"/>
          <w:kern w:val="1"/>
          <w:szCs w:val="24"/>
        </w:rPr>
        <w:t>W </w:t>
      </w:r>
      <w:r w:rsidR="00431BAB" w:rsidRPr="0081550E">
        <w:rPr>
          <w:rFonts w:asciiTheme="minorHAnsi" w:eastAsia="Lucida Sans Unicode" w:hAnsiTheme="minorHAnsi" w:cstheme="minorHAnsi"/>
          <w:kern w:val="1"/>
          <w:szCs w:val="24"/>
        </w:rPr>
        <w:t xml:space="preserve">przypadku danych osobowych przekazanych </w:t>
      </w:r>
      <w:r w:rsidR="002B26F6" w:rsidRPr="0081550E">
        <w:rPr>
          <w:rFonts w:asciiTheme="minorHAnsi" w:hAnsiTheme="minorHAnsi" w:cstheme="minorHAnsi"/>
          <w:noProof/>
          <w:szCs w:val="24"/>
        </w:rPr>
        <w:t xml:space="preserve">Przetwarzającemu </w:t>
      </w:r>
      <w:r w:rsidR="00431BAB" w:rsidRPr="0081550E">
        <w:rPr>
          <w:rFonts w:asciiTheme="minorHAnsi" w:eastAsia="Lucida Sans Unicode" w:hAnsiTheme="minorHAnsi" w:cstheme="minorHAnsi"/>
          <w:kern w:val="1"/>
          <w:szCs w:val="24"/>
        </w:rPr>
        <w:t xml:space="preserve">na nośnikach danych zostaną one przekazane przez </w:t>
      </w:r>
      <w:r w:rsidR="00EA1551" w:rsidRPr="0081550E">
        <w:rPr>
          <w:rFonts w:asciiTheme="minorHAnsi" w:hAnsiTheme="minorHAnsi" w:cstheme="minorHAnsi"/>
          <w:noProof/>
          <w:szCs w:val="24"/>
        </w:rPr>
        <w:t>Powierzającego</w:t>
      </w:r>
      <w:r w:rsidR="00EA1551" w:rsidRPr="0081550E">
        <w:rPr>
          <w:rFonts w:asciiTheme="minorHAnsi" w:eastAsia="Lucida Sans Unicode" w:hAnsiTheme="minorHAnsi" w:cstheme="minorHAnsi"/>
          <w:kern w:val="1"/>
          <w:szCs w:val="24"/>
        </w:rPr>
        <w:t xml:space="preserve"> </w:t>
      </w:r>
      <w:r w:rsidR="00431BAB" w:rsidRPr="0081550E">
        <w:rPr>
          <w:rFonts w:asciiTheme="minorHAnsi" w:eastAsia="Lucida Sans Unicode" w:hAnsiTheme="minorHAnsi" w:cstheme="minorHAnsi"/>
          <w:kern w:val="1"/>
          <w:szCs w:val="24"/>
        </w:rPr>
        <w:t>z zastosowaniem odp</w:t>
      </w:r>
      <w:r w:rsidR="00672F26" w:rsidRPr="0081550E">
        <w:rPr>
          <w:rFonts w:asciiTheme="minorHAnsi" w:eastAsia="Lucida Sans Unicode" w:hAnsiTheme="minorHAnsi" w:cstheme="minorHAnsi"/>
          <w:kern w:val="1"/>
          <w:szCs w:val="24"/>
        </w:rPr>
        <w:t>owiednich środków zabezpieczeń.</w:t>
      </w:r>
    </w:p>
    <w:p w:rsidR="003C3172" w:rsidRPr="0081550E" w:rsidRDefault="003C3172" w:rsidP="00A460A6">
      <w:pPr>
        <w:rPr>
          <w:rFonts w:asciiTheme="minorHAnsi" w:hAnsiTheme="minorHAnsi" w:cstheme="minorHAnsi"/>
          <w:szCs w:val="24"/>
        </w:rPr>
      </w:pPr>
    </w:p>
    <w:p w:rsidR="005D28C9" w:rsidRPr="0081550E" w:rsidRDefault="005D28C9" w:rsidP="00A460A6">
      <w:pPr>
        <w:ind w:left="360"/>
        <w:jc w:val="center"/>
        <w:rPr>
          <w:rFonts w:asciiTheme="minorHAnsi" w:hAnsiTheme="minorHAnsi" w:cstheme="minorHAnsi"/>
          <w:b/>
          <w:szCs w:val="24"/>
        </w:rPr>
      </w:pPr>
      <w:r w:rsidRPr="0081550E">
        <w:rPr>
          <w:rFonts w:asciiTheme="minorHAnsi" w:hAnsiTheme="minorHAnsi" w:cstheme="minorHAnsi"/>
          <w:b/>
          <w:szCs w:val="24"/>
        </w:rPr>
        <w:t xml:space="preserve">§ </w:t>
      </w:r>
      <w:r w:rsidR="00E42FCF" w:rsidRPr="0081550E">
        <w:rPr>
          <w:rFonts w:asciiTheme="minorHAnsi" w:hAnsiTheme="minorHAnsi" w:cstheme="minorHAnsi"/>
          <w:b/>
          <w:szCs w:val="24"/>
        </w:rPr>
        <w:t>7</w:t>
      </w:r>
      <w:r w:rsidRPr="0081550E">
        <w:rPr>
          <w:rFonts w:asciiTheme="minorHAnsi" w:hAnsiTheme="minorHAnsi" w:cstheme="minorHAnsi"/>
          <w:b/>
          <w:szCs w:val="24"/>
        </w:rPr>
        <w:t>.</w:t>
      </w:r>
    </w:p>
    <w:p w:rsidR="00431BAB" w:rsidRPr="0081550E" w:rsidRDefault="003B51B9" w:rsidP="00A460A6">
      <w:pPr>
        <w:tabs>
          <w:tab w:val="left" w:pos="0"/>
        </w:tabs>
        <w:ind w:left="426" w:hanging="426"/>
        <w:jc w:val="center"/>
        <w:rPr>
          <w:rFonts w:asciiTheme="minorHAnsi" w:hAnsiTheme="minorHAnsi" w:cstheme="minorHAnsi"/>
          <w:b/>
          <w:bCs/>
          <w:szCs w:val="24"/>
        </w:rPr>
      </w:pPr>
      <w:r w:rsidRPr="0081550E">
        <w:rPr>
          <w:rFonts w:asciiTheme="minorHAnsi" w:hAnsiTheme="minorHAnsi" w:cstheme="minorHAnsi"/>
          <w:b/>
          <w:bCs/>
          <w:szCs w:val="24"/>
        </w:rPr>
        <w:t>Miejsce przetwarzania</w:t>
      </w:r>
    </w:p>
    <w:p w:rsidR="002E3F4B" w:rsidRPr="0081550E" w:rsidRDefault="002E3F4B" w:rsidP="002E3F4B">
      <w:pPr>
        <w:numPr>
          <w:ilvl w:val="0"/>
          <w:numId w:val="15"/>
        </w:numPr>
        <w:rPr>
          <w:rFonts w:asciiTheme="minorHAnsi" w:hAnsiTheme="minorHAnsi" w:cstheme="minorHAnsi"/>
          <w:noProof/>
          <w:szCs w:val="24"/>
        </w:rPr>
      </w:pPr>
      <w:r w:rsidRPr="0081550E">
        <w:rPr>
          <w:rFonts w:asciiTheme="minorHAnsi" w:hAnsiTheme="minorHAnsi" w:cstheme="minorHAnsi"/>
          <w:noProof/>
          <w:szCs w:val="24"/>
        </w:rPr>
        <w:t>Przetwarzający zapewnia, że przetwarzanie przez niego danych osobowych w formie tradycyjnej (papierowej) będzie się odbywało wyłącznie na terytorium Polski.</w:t>
      </w:r>
      <w:r w:rsidRPr="0081550E">
        <w:rPr>
          <w:rFonts w:asciiTheme="minorHAnsi" w:hAnsiTheme="minorHAnsi" w:cstheme="minorHAnsi"/>
          <w:szCs w:val="24"/>
        </w:rPr>
        <w:t xml:space="preserve"> Jeżeli powierzone dane osobowe są przetwarzane w formie elektronicznej na serwerach i nośnikach danych </w:t>
      </w:r>
      <w:r w:rsidRPr="0081550E">
        <w:rPr>
          <w:rFonts w:asciiTheme="minorHAnsi" w:hAnsiTheme="minorHAnsi" w:cstheme="minorHAnsi"/>
          <w:noProof/>
          <w:szCs w:val="24"/>
        </w:rPr>
        <w:t>Przetwarzającego</w:t>
      </w:r>
      <w:r w:rsidRPr="0081550E">
        <w:rPr>
          <w:rFonts w:asciiTheme="minorHAnsi" w:hAnsiTheme="minorHAnsi" w:cstheme="minorHAnsi"/>
          <w:szCs w:val="24"/>
        </w:rPr>
        <w:t>, serwery i nośniki te nie mogą znajdować się poza obszarem Europejskiego Obszaru Gospodarczego.</w:t>
      </w:r>
    </w:p>
    <w:p w:rsidR="00D9684D" w:rsidRPr="0081550E" w:rsidRDefault="006F1B98" w:rsidP="003A6F5E">
      <w:pPr>
        <w:numPr>
          <w:ilvl w:val="0"/>
          <w:numId w:val="15"/>
        </w:numPr>
        <w:rPr>
          <w:rFonts w:asciiTheme="minorHAnsi" w:hAnsiTheme="minorHAnsi" w:cstheme="minorHAnsi"/>
          <w:noProof/>
          <w:szCs w:val="24"/>
        </w:rPr>
      </w:pPr>
      <w:r w:rsidRPr="0081550E">
        <w:rPr>
          <w:rFonts w:asciiTheme="minorHAnsi" w:hAnsiTheme="minorHAnsi" w:cstheme="minorHAnsi"/>
          <w:noProof/>
          <w:szCs w:val="24"/>
        </w:rPr>
        <w:t xml:space="preserve">Przetwarzający niezwłocznie, lecz nie później niż w terminie 5 dni roboczych od dnia zawarcia niniejszej </w:t>
      </w:r>
      <w:r w:rsidR="00875036" w:rsidRPr="0081550E">
        <w:rPr>
          <w:rFonts w:asciiTheme="minorHAnsi" w:hAnsiTheme="minorHAnsi" w:cstheme="minorHAnsi"/>
          <w:noProof/>
          <w:szCs w:val="24"/>
        </w:rPr>
        <w:t>umowy</w:t>
      </w:r>
      <w:r w:rsidRPr="0081550E">
        <w:rPr>
          <w:rFonts w:asciiTheme="minorHAnsi" w:hAnsiTheme="minorHAnsi" w:cstheme="minorHAnsi"/>
          <w:noProof/>
          <w:szCs w:val="24"/>
        </w:rPr>
        <w:t xml:space="preserve">, przekaże </w:t>
      </w:r>
      <w:r w:rsidR="001A74D0" w:rsidRPr="0081550E">
        <w:rPr>
          <w:rFonts w:asciiTheme="minorHAnsi" w:hAnsiTheme="minorHAnsi" w:cstheme="minorHAnsi"/>
          <w:noProof/>
          <w:szCs w:val="24"/>
        </w:rPr>
        <w:t xml:space="preserve">Powierzającemu </w:t>
      </w:r>
      <w:r w:rsidRPr="0081550E">
        <w:rPr>
          <w:rFonts w:asciiTheme="minorHAnsi" w:hAnsiTheme="minorHAnsi" w:cstheme="minorHAnsi"/>
          <w:noProof/>
          <w:szCs w:val="24"/>
        </w:rPr>
        <w:t>w formie e</w:t>
      </w:r>
      <w:r w:rsidR="00672F26" w:rsidRPr="0081550E">
        <w:rPr>
          <w:rFonts w:asciiTheme="minorHAnsi" w:hAnsiTheme="minorHAnsi" w:cstheme="minorHAnsi"/>
          <w:noProof/>
          <w:szCs w:val="24"/>
        </w:rPr>
        <w:t>lektroncznej (e-mail) lub pisem</w:t>
      </w:r>
      <w:r w:rsidRPr="0081550E">
        <w:rPr>
          <w:rFonts w:asciiTheme="minorHAnsi" w:hAnsiTheme="minorHAnsi" w:cstheme="minorHAnsi"/>
          <w:noProof/>
          <w:szCs w:val="24"/>
        </w:rPr>
        <w:t>nej zestawienie lokalizacji</w:t>
      </w:r>
      <w:r w:rsidR="001A74D0" w:rsidRPr="0081550E">
        <w:rPr>
          <w:rFonts w:asciiTheme="minorHAnsi" w:hAnsiTheme="minorHAnsi" w:cstheme="minorHAnsi"/>
          <w:noProof/>
          <w:szCs w:val="24"/>
        </w:rPr>
        <w:t>,</w:t>
      </w:r>
      <w:r w:rsidRPr="0081550E">
        <w:rPr>
          <w:rFonts w:asciiTheme="minorHAnsi" w:hAnsiTheme="minorHAnsi" w:cstheme="minorHAnsi"/>
          <w:noProof/>
          <w:szCs w:val="24"/>
        </w:rPr>
        <w:t xml:space="preserve"> w jakich będzie przetwarzał dane osobowe powierzone mu do przetwarzania, ze wskazaniem </w:t>
      </w:r>
      <w:r w:rsidRPr="0081550E">
        <w:rPr>
          <w:rFonts w:asciiTheme="minorHAnsi" w:hAnsiTheme="minorHAnsi" w:cstheme="minorHAnsi"/>
          <w:iCs/>
          <w:noProof/>
          <w:szCs w:val="24"/>
        </w:rPr>
        <w:t>adresów miejsc, w których będą przetwarzane dane osobowe.</w:t>
      </w:r>
    </w:p>
    <w:p w:rsidR="003B51B9" w:rsidRPr="0081550E" w:rsidRDefault="00431DFD" w:rsidP="003A6F5E">
      <w:pPr>
        <w:numPr>
          <w:ilvl w:val="0"/>
          <w:numId w:val="15"/>
        </w:numPr>
        <w:rPr>
          <w:rFonts w:asciiTheme="minorHAnsi" w:hAnsiTheme="minorHAnsi" w:cstheme="minorHAnsi"/>
          <w:noProof/>
          <w:szCs w:val="24"/>
        </w:rPr>
      </w:pPr>
      <w:r w:rsidRPr="0081550E">
        <w:rPr>
          <w:rFonts w:asciiTheme="minorHAnsi" w:hAnsiTheme="minorHAnsi" w:cstheme="minorHAnsi"/>
          <w:noProof/>
          <w:szCs w:val="24"/>
        </w:rPr>
        <w:t xml:space="preserve">Przetwarzający </w:t>
      </w:r>
      <w:r w:rsidR="003B51B9" w:rsidRPr="0081550E">
        <w:rPr>
          <w:rFonts w:asciiTheme="minorHAnsi" w:hAnsiTheme="minorHAnsi" w:cstheme="minorHAnsi"/>
          <w:noProof/>
          <w:szCs w:val="24"/>
        </w:rPr>
        <w:t xml:space="preserve">poinformuje Powierzającego o wszelkich zmianach lokalizacji, w których przetwarzane są </w:t>
      </w:r>
      <w:r w:rsidR="00672F26" w:rsidRPr="0081550E">
        <w:rPr>
          <w:rFonts w:asciiTheme="minorHAnsi" w:hAnsiTheme="minorHAnsi" w:cstheme="minorHAnsi"/>
          <w:noProof/>
          <w:szCs w:val="24"/>
        </w:rPr>
        <w:t xml:space="preserve">powierzone </w:t>
      </w:r>
      <w:r w:rsidR="003B51B9" w:rsidRPr="0081550E">
        <w:rPr>
          <w:rFonts w:asciiTheme="minorHAnsi" w:hAnsiTheme="minorHAnsi" w:cstheme="minorHAnsi"/>
          <w:noProof/>
          <w:szCs w:val="24"/>
        </w:rPr>
        <w:t>dane osobowe</w:t>
      </w:r>
      <w:r w:rsidR="002E3F4B" w:rsidRPr="0081550E">
        <w:rPr>
          <w:rFonts w:asciiTheme="minorHAnsi" w:hAnsiTheme="minorHAnsi" w:cstheme="minorHAnsi"/>
          <w:noProof/>
          <w:szCs w:val="24"/>
        </w:rPr>
        <w:t xml:space="preserve"> w terminie 5 dni roboczych od dnia zmiany lokalizacji</w:t>
      </w:r>
      <w:r w:rsidR="003B51B9" w:rsidRPr="0081550E">
        <w:rPr>
          <w:rFonts w:asciiTheme="minorHAnsi" w:hAnsiTheme="minorHAnsi" w:cstheme="minorHAnsi"/>
          <w:noProof/>
          <w:szCs w:val="24"/>
        </w:rPr>
        <w:t>.</w:t>
      </w:r>
    </w:p>
    <w:p w:rsidR="00EF05BE" w:rsidRPr="0081550E" w:rsidRDefault="00EF05BE" w:rsidP="00A460A6">
      <w:pPr>
        <w:autoSpaceDE w:val="0"/>
        <w:autoSpaceDN w:val="0"/>
        <w:adjustRightInd w:val="0"/>
        <w:ind w:left="284" w:hanging="284"/>
        <w:rPr>
          <w:rFonts w:asciiTheme="minorHAnsi" w:hAnsiTheme="minorHAnsi" w:cstheme="minorHAnsi"/>
          <w:szCs w:val="24"/>
        </w:rPr>
      </w:pPr>
    </w:p>
    <w:p w:rsidR="00431BAB" w:rsidRPr="0081550E" w:rsidRDefault="00431BAB" w:rsidP="00A460A6">
      <w:pPr>
        <w:ind w:left="426" w:hanging="426"/>
        <w:jc w:val="center"/>
        <w:rPr>
          <w:rFonts w:asciiTheme="minorHAnsi" w:hAnsiTheme="minorHAnsi" w:cstheme="minorHAnsi"/>
          <w:b/>
          <w:szCs w:val="24"/>
        </w:rPr>
      </w:pPr>
      <w:r w:rsidRPr="0081550E">
        <w:rPr>
          <w:rFonts w:asciiTheme="minorHAnsi" w:hAnsiTheme="minorHAnsi" w:cstheme="minorHAnsi"/>
          <w:b/>
          <w:szCs w:val="24"/>
        </w:rPr>
        <w:t>§</w:t>
      </w:r>
      <w:r w:rsidR="004D70D9" w:rsidRPr="0081550E">
        <w:rPr>
          <w:rFonts w:asciiTheme="minorHAnsi" w:hAnsiTheme="minorHAnsi" w:cstheme="minorHAnsi"/>
          <w:b/>
          <w:szCs w:val="24"/>
        </w:rPr>
        <w:t xml:space="preserve"> </w:t>
      </w:r>
      <w:r w:rsidR="00E42FCF" w:rsidRPr="0081550E">
        <w:rPr>
          <w:rFonts w:asciiTheme="minorHAnsi" w:hAnsiTheme="minorHAnsi" w:cstheme="minorHAnsi"/>
          <w:b/>
          <w:szCs w:val="24"/>
        </w:rPr>
        <w:t>8</w:t>
      </w:r>
      <w:r w:rsidRPr="0081550E">
        <w:rPr>
          <w:rFonts w:asciiTheme="minorHAnsi" w:hAnsiTheme="minorHAnsi" w:cstheme="minorHAnsi"/>
          <w:b/>
          <w:szCs w:val="24"/>
        </w:rPr>
        <w:t>.</w:t>
      </w:r>
    </w:p>
    <w:p w:rsidR="00431BAB" w:rsidRPr="0081550E" w:rsidRDefault="00414793" w:rsidP="00A460A6">
      <w:pPr>
        <w:ind w:left="426" w:hanging="426"/>
        <w:jc w:val="center"/>
        <w:rPr>
          <w:rFonts w:asciiTheme="minorHAnsi" w:hAnsiTheme="minorHAnsi" w:cstheme="minorHAnsi"/>
          <w:b/>
          <w:szCs w:val="24"/>
        </w:rPr>
      </w:pPr>
      <w:r w:rsidRPr="0081550E">
        <w:rPr>
          <w:rFonts w:asciiTheme="minorHAnsi" w:hAnsiTheme="minorHAnsi" w:cstheme="minorHAnsi"/>
          <w:b/>
          <w:szCs w:val="24"/>
        </w:rPr>
        <w:t>Audyt</w:t>
      </w:r>
      <w:r w:rsidR="00BC5427" w:rsidRPr="0081550E">
        <w:rPr>
          <w:rFonts w:asciiTheme="minorHAnsi" w:hAnsiTheme="minorHAnsi" w:cstheme="minorHAnsi"/>
          <w:b/>
          <w:szCs w:val="24"/>
        </w:rPr>
        <w:t>, inspekcja</w:t>
      </w:r>
    </w:p>
    <w:p w:rsidR="00B44170" w:rsidRPr="0081550E" w:rsidRDefault="006B3A05" w:rsidP="003A6F5E">
      <w:pPr>
        <w:numPr>
          <w:ilvl w:val="0"/>
          <w:numId w:val="10"/>
        </w:numPr>
        <w:ind w:left="360"/>
        <w:rPr>
          <w:rFonts w:asciiTheme="minorHAnsi" w:hAnsiTheme="minorHAnsi" w:cstheme="minorHAnsi"/>
          <w:noProof/>
          <w:szCs w:val="24"/>
        </w:rPr>
      </w:pPr>
      <w:r w:rsidRPr="0081550E">
        <w:rPr>
          <w:rFonts w:asciiTheme="minorHAnsi" w:hAnsiTheme="minorHAnsi" w:cstheme="minorHAnsi"/>
          <w:noProof/>
          <w:szCs w:val="24"/>
        </w:rPr>
        <w:t>Powierzający jest uprawniony do przeprowadzania audytu, w tym inspekcji mających na celu wykazanie przestrzegania zasad przetwarzania powierzonych danych osobowych wynikających z RODO oraz niniejszej umowy przez Przetwarzającego, poprzez prawo żądania od Przetwarzającego udzielenia wszelkich informacji dotyczących powierzonych danych osobowych</w:t>
      </w:r>
      <w:r w:rsidR="00BC5427" w:rsidRPr="0081550E">
        <w:rPr>
          <w:rFonts w:asciiTheme="minorHAnsi" w:hAnsiTheme="minorHAnsi" w:cstheme="minorHAnsi"/>
          <w:noProof/>
          <w:szCs w:val="24"/>
        </w:rPr>
        <w:t>.</w:t>
      </w:r>
    </w:p>
    <w:p w:rsidR="00E436E4" w:rsidRPr="0081550E" w:rsidRDefault="00BC5427" w:rsidP="003A6F5E">
      <w:pPr>
        <w:numPr>
          <w:ilvl w:val="0"/>
          <w:numId w:val="10"/>
        </w:numPr>
        <w:ind w:left="360"/>
        <w:rPr>
          <w:rFonts w:asciiTheme="minorHAnsi" w:hAnsiTheme="minorHAnsi" w:cstheme="minorHAnsi"/>
          <w:noProof/>
          <w:szCs w:val="24"/>
        </w:rPr>
      </w:pPr>
      <w:r w:rsidRPr="0081550E">
        <w:rPr>
          <w:rFonts w:asciiTheme="minorHAnsi" w:hAnsiTheme="minorHAnsi" w:cstheme="minorHAnsi"/>
          <w:noProof/>
          <w:szCs w:val="24"/>
        </w:rPr>
        <w:t>Powierzający ma obowiązek poinformowania Przetwarzającego o planowa</w:t>
      </w:r>
      <w:r w:rsidR="001E3627" w:rsidRPr="0081550E">
        <w:rPr>
          <w:rFonts w:asciiTheme="minorHAnsi" w:hAnsiTheme="minorHAnsi" w:cstheme="minorHAnsi"/>
          <w:noProof/>
          <w:szCs w:val="24"/>
        </w:rPr>
        <w:t>n</w:t>
      </w:r>
      <w:r w:rsidR="006B3A05" w:rsidRPr="0081550E">
        <w:rPr>
          <w:rFonts w:asciiTheme="minorHAnsi" w:hAnsiTheme="minorHAnsi" w:cstheme="minorHAnsi"/>
          <w:noProof/>
          <w:szCs w:val="24"/>
        </w:rPr>
        <w:t>ym</w:t>
      </w:r>
      <w:r w:rsidRPr="0081550E">
        <w:rPr>
          <w:rFonts w:asciiTheme="minorHAnsi" w:hAnsiTheme="minorHAnsi" w:cstheme="minorHAnsi"/>
          <w:noProof/>
          <w:szCs w:val="24"/>
        </w:rPr>
        <w:t xml:space="preserve"> </w:t>
      </w:r>
      <w:r w:rsidR="006B3A05" w:rsidRPr="0081550E">
        <w:rPr>
          <w:rFonts w:asciiTheme="minorHAnsi" w:hAnsiTheme="minorHAnsi" w:cstheme="minorHAnsi"/>
          <w:noProof/>
          <w:szCs w:val="24"/>
        </w:rPr>
        <w:t xml:space="preserve">audycie </w:t>
      </w:r>
      <w:r w:rsidRPr="0081550E">
        <w:rPr>
          <w:rFonts w:asciiTheme="minorHAnsi" w:hAnsiTheme="minorHAnsi" w:cstheme="minorHAnsi"/>
          <w:noProof/>
          <w:szCs w:val="24"/>
        </w:rPr>
        <w:t xml:space="preserve">lub inspekcji na 5 dni roboczych przed </w:t>
      </w:r>
      <w:r w:rsidR="006B3A05" w:rsidRPr="0081550E">
        <w:rPr>
          <w:rFonts w:asciiTheme="minorHAnsi" w:hAnsiTheme="minorHAnsi" w:cstheme="minorHAnsi"/>
          <w:noProof/>
          <w:szCs w:val="24"/>
        </w:rPr>
        <w:t xml:space="preserve">ich </w:t>
      </w:r>
      <w:r w:rsidRPr="0081550E">
        <w:rPr>
          <w:rFonts w:asciiTheme="minorHAnsi" w:hAnsiTheme="minorHAnsi" w:cstheme="minorHAnsi"/>
          <w:noProof/>
          <w:szCs w:val="24"/>
        </w:rPr>
        <w:t xml:space="preserve">rozpoczęciem. W sytuacjach szczególnych Powierzający </w:t>
      </w:r>
      <w:r w:rsidR="001E3627" w:rsidRPr="0081550E">
        <w:rPr>
          <w:rFonts w:asciiTheme="minorHAnsi" w:hAnsiTheme="minorHAnsi" w:cstheme="minorHAnsi"/>
          <w:noProof/>
          <w:szCs w:val="24"/>
        </w:rPr>
        <w:t>może</w:t>
      </w:r>
      <w:r w:rsidRPr="0081550E">
        <w:rPr>
          <w:rFonts w:asciiTheme="minorHAnsi" w:hAnsiTheme="minorHAnsi" w:cstheme="minorHAnsi"/>
          <w:noProof/>
          <w:szCs w:val="24"/>
        </w:rPr>
        <w:t xml:space="preserve"> rozpocząć inspekcję w okresie krótszym, również bez</w:t>
      </w:r>
      <w:r w:rsidR="001E3627" w:rsidRPr="0081550E">
        <w:rPr>
          <w:rFonts w:asciiTheme="minorHAnsi" w:hAnsiTheme="minorHAnsi" w:cstheme="minorHAnsi"/>
          <w:noProof/>
          <w:szCs w:val="24"/>
        </w:rPr>
        <w:t xml:space="preserve"> </w:t>
      </w:r>
      <w:r w:rsidRPr="0081550E">
        <w:rPr>
          <w:rFonts w:asciiTheme="minorHAnsi" w:hAnsiTheme="minorHAnsi" w:cstheme="minorHAnsi"/>
          <w:noProof/>
          <w:szCs w:val="24"/>
        </w:rPr>
        <w:t>jakiegokolwiek wcześniejszego poinformowania</w:t>
      </w:r>
      <w:r w:rsidR="001E3627" w:rsidRPr="0081550E">
        <w:rPr>
          <w:rFonts w:asciiTheme="minorHAnsi" w:hAnsiTheme="minorHAnsi" w:cstheme="minorHAnsi"/>
          <w:noProof/>
          <w:szCs w:val="24"/>
        </w:rPr>
        <w:t>.</w:t>
      </w:r>
    </w:p>
    <w:p w:rsidR="001E3627" w:rsidRPr="0081550E" w:rsidRDefault="006B3A05" w:rsidP="003A6F5E">
      <w:pPr>
        <w:numPr>
          <w:ilvl w:val="0"/>
          <w:numId w:val="10"/>
        </w:numPr>
        <w:ind w:left="360"/>
        <w:rPr>
          <w:rFonts w:asciiTheme="minorHAnsi" w:hAnsiTheme="minorHAnsi" w:cstheme="minorHAnsi"/>
          <w:noProof/>
          <w:szCs w:val="24"/>
        </w:rPr>
      </w:pPr>
      <w:r w:rsidRPr="0081550E">
        <w:rPr>
          <w:rFonts w:asciiTheme="minorHAnsi" w:hAnsiTheme="minorHAnsi" w:cstheme="minorHAnsi"/>
          <w:noProof/>
          <w:szCs w:val="24"/>
        </w:rPr>
        <w:t xml:space="preserve">Audyty </w:t>
      </w:r>
      <w:r w:rsidR="001E3627" w:rsidRPr="0081550E">
        <w:rPr>
          <w:rFonts w:asciiTheme="minorHAnsi" w:hAnsiTheme="minorHAnsi" w:cstheme="minorHAnsi"/>
          <w:noProof/>
          <w:szCs w:val="24"/>
        </w:rPr>
        <w:t xml:space="preserve">lub inspekcje mogą być przeprowadzane przez upoważnionego pracownika Powierzającego (zwanego również w ramach niniejszego paragrafu </w:t>
      </w:r>
      <w:r w:rsidR="001E3627" w:rsidRPr="0081550E">
        <w:rPr>
          <w:rFonts w:asciiTheme="minorHAnsi" w:hAnsiTheme="minorHAnsi" w:cstheme="minorHAnsi"/>
          <w:b/>
          <w:noProof/>
          <w:szCs w:val="24"/>
        </w:rPr>
        <w:t>„upoważnionym pracownikiem”</w:t>
      </w:r>
      <w:r w:rsidR="001E3627" w:rsidRPr="0081550E">
        <w:rPr>
          <w:rFonts w:asciiTheme="minorHAnsi" w:hAnsiTheme="minorHAnsi" w:cstheme="minorHAnsi"/>
          <w:noProof/>
          <w:szCs w:val="24"/>
        </w:rPr>
        <w:t xml:space="preserve">) lub audytora zewnętrznego upoważnionego przez Powierzającego (zwanego również w ramach niniejszego paragrafu </w:t>
      </w:r>
      <w:r w:rsidR="001E3627" w:rsidRPr="0081550E">
        <w:rPr>
          <w:rFonts w:asciiTheme="minorHAnsi" w:hAnsiTheme="minorHAnsi" w:cstheme="minorHAnsi"/>
          <w:b/>
          <w:noProof/>
          <w:szCs w:val="24"/>
        </w:rPr>
        <w:t>„upoważnionym audytorem”</w:t>
      </w:r>
      <w:r w:rsidR="001E3627" w:rsidRPr="0081550E">
        <w:rPr>
          <w:rFonts w:asciiTheme="minorHAnsi" w:hAnsiTheme="minorHAnsi" w:cstheme="minorHAnsi"/>
          <w:noProof/>
          <w:szCs w:val="24"/>
        </w:rPr>
        <w:t>).</w:t>
      </w:r>
    </w:p>
    <w:p w:rsidR="001E3627" w:rsidRPr="0081550E" w:rsidRDefault="001E3627" w:rsidP="003A6F5E">
      <w:pPr>
        <w:numPr>
          <w:ilvl w:val="0"/>
          <w:numId w:val="10"/>
        </w:numPr>
        <w:ind w:left="360"/>
        <w:rPr>
          <w:rFonts w:asciiTheme="minorHAnsi" w:hAnsiTheme="minorHAnsi" w:cstheme="minorHAnsi"/>
          <w:szCs w:val="24"/>
        </w:rPr>
      </w:pPr>
      <w:r w:rsidRPr="0081550E">
        <w:rPr>
          <w:rFonts w:asciiTheme="minorHAnsi" w:hAnsiTheme="minorHAnsi" w:cstheme="minorHAnsi"/>
          <w:szCs w:val="24"/>
        </w:rPr>
        <w:t>Upoważniony pracownik lub upoważniony audytor ma w szczególności prawo do:</w:t>
      </w:r>
    </w:p>
    <w:p w:rsidR="001E3627" w:rsidRPr="0081550E" w:rsidRDefault="001E3627" w:rsidP="003A6F5E">
      <w:pPr>
        <w:numPr>
          <w:ilvl w:val="0"/>
          <w:numId w:val="35"/>
        </w:numPr>
        <w:rPr>
          <w:rFonts w:asciiTheme="minorHAnsi" w:hAnsiTheme="minorHAnsi" w:cstheme="minorHAnsi"/>
          <w:szCs w:val="24"/>
        </w:rPr>
      </w:pPr>
      <w:r w:rsidRPr="0081550E">
        <w:rPr>
          <w:rFonts w:asciiTheme="minorHAnsi" w:hAnsiTheme="minorHAnsi" w:cstheme="minorHAnsi"/>
          <w:szCs w:val="24"/>
        </w:rPr>
        <w:lastRenderedPageBreak/>
        <w:t>wglądu do wszelkich dokumentów i wszelkich informacji mających bezpośredni związek z powierzeniem przetwarzania na podstawie Umowy,</w:t>
      </w:r>
    </w:p>
    <w:p w:rsidR="001E3627" w:rsidRPr="0081550E" w:rsidRDefault="001E3627" w:rsidP="003A6F5E">
      <w:pPr>
        <w:numPr>
          <w:ilvl w:val="0"/>
          <w:numId w:val="35"/>
        </w:numPr>
        <w:rPr>
          <w:rFonts w:asciiTheme="minorHAnsi" w:hAnsiTheme="minorHAnsi" w:cstheme="minorHAnsi"/>
          <w:szCs w:val="24"/>
        </w:rPr>
      </w:pPr>
      <w:r w:rsidRPr="0081550E">
        <w:rPr>
          <w:rFonts w:asciiTheme="minorHAnsi" w:hAnsiTheme="minorHAnsi" w:cstheme="minorHAnsi"/>
          <w:szCs w:val="24"/>
        </w:rPr>
        <w:t xml:space="preserve">przeprowadzania oględzin urządzeń, nośników oraz systemów informatycznych lub teleinformatycznych służących </w:t>
      </w:r>
      <w:r w:rsidR="006B3A05" w:rsidRPr="0081550E">
        <w:rPr>
          <w:rFonts w:asciiTheme="minorHAnsi" w:hAnsiTheme="minorHAnsi" w:cstheme="minorHAnsi"/>
          <w:szCs w:val="24"/>
        </w:rPr>
        <w:t>do przetwarzania powierzonych danych</w:t>
      </w:r>
      <w:r w:rsidRPr="0081550E">
        <w:rPr>
          <w:rFonts w:asciiTheme="minorHAnsi" w:hAnsiTheme="minorHAnsi" w:cstheme="minorHAnsi"/>
          <w:szCs w:val="24"/>
        </w:rPr>
        <w:t>,</w:t>
      </w:r>
    </w:p>
    <w:p w:rsidR="001E3627" w:rsidRPr="0081550E" w:rsidRDefault="001E3627" w:rsidP="003A6F5E">
      <w:pPr>
        <w:numPr>
          <w:ilvl w:val="0"/>
          <w:numId w:val="35"/>
        </w:numPr>
        <w:rPr>
          <w:rFonts w:asciiTheme="minorHAnsi" w:hAnsiTheme="minorHAnsi" w:cstheme="minorHAnsi"/>
          <w:szCs w:val="24"/>
        </w:rPr>
      </w:pPr>
      <w:r w:rsidRPr="0081550E">
        <w:rPr>
          <w:rFonts w:asciiTheme="minorHAnsi" w:hAnsiTheme="minorHAnsi" w:cstheme="minorHAnsi"/>
          <w:szCs w:val="24"/>
        </w:rPr>
        <w:t>żądania złożenia pisemnych lub ustnych wyjaśnień przez Przetwarzającego oraz pracowników Przetwarzającego w zakresie niezbędnym do ustalenia stanu faktycznego.</w:t>
      </w:r>
    </w:p>
    <w:p w:rsidR="001E3627" w:rsidRPr="0081550E" w:rsidRDefault="001E3627" w:rsidP="003A6F5E">
      <w:pPr>
        <w:numPr>
          <w:ilvl w:val="0"/>
          <w:numId w:val="10"/>
        </w:numPr>
        <w:ind w:left="360"/>
        <w:rPr>
          <w:rFonts w:asciiTheme="minorHAnsi" w:hAnsiTheme="minorHAnsi" w:cstheme="minorHAnsi"/>
          <w:szCs w:val="24"/>
        </w:rPr>
      </w:pPr>
      <w:r w:rsidRPr="0081550E">
        <w:rPr>
          <w:rFonts w:asciiTheme="minorHAnsi" w:hAnsiTheme="minorHAnsi" w:cstheme="minorHAnsi"/>
          <w:szCs w:val="24"/>
        </w:rPr>
        <w:t xml:space="preserve">Przetwarzający zapewnia upoważnionym pracownikom i upoważnionemu audytorowi warunki i środki niezbędne do sprawnego przeprowadzenia </w:t>
      </w:r>
      <w:r w:rsidR="00D135DA" w:rsidRPr="0081550E">
        <w:rPr>
          <w:rFonts w:asciiTheme="minorHAnsi" w:hAnsiTheme="minorHAnsi" w:cstheme="minorHAnsi"/>
          <w:szCs w:val="24"/>
        </w:rPr>
        <w:t xml:space="preserve">audytu </w:t>
      </w:r>
      <w:r w:rsidR="00EE0933" w:rsidRPr="0081550E">
        <w:rPr>
          <w:rFonts w:asciiTheme="minorHAnsi" w:hAnsiTheme="minorHAnsi" w:cstheme="minorHAnsi"/>
          <w:szCs w:val="24"/>
        </w:rPr>
        <w:t>lub inspekcji</w:t>
      </w:r>
      <w:r w:rsidR="002E3F4B" w:rsidRPr="0081550E">
        <w:rPr>
          <w:rFonts w:asciiTheme="minorHAnsi" w:hAnsiTheme="minorHAnsi" w:cstheme="minorHAnsi"/>
          <w:szCs w:val="24"/>
        </w:rPr>
        <w:t>, a w </w:t>
      </w:r>
      <w:r w:rsidRPr="0081550E">
        <w:rPr>
          <w:rFonts w:asciiTheme="minorHAnsi" w:hAnsiTheme="minorHAnsi" w:cstheme="minorHAnsi"/>
          <w:szCs w:val="24"/>
        </w:rPr>
        <w:t>szczególności sporządza we własnym zakresie kopie lub wydruki dokumentów oraz informacji zgromadzonych na nośnikach, w urządzeniach lub w systemach służących do przetwarzania danych osobowych.</w:t>
      </w:r>
    </w:p>
    <w:p w:rsidR="001E3627" w:rsidRPr="0081550E" w:rsidRDefault="001E3627" w:rsidP="003A6F5E">
      <w:pPr>
        <w:numPr>
          <w:ilvl w:val="0"/>
          <w:numId w:val="10"/>
        </w:numPr>
        <w:ind w:left="360"/>
        <w:rPr>
          <w:rFonts w:asciiTheme="minorHAnsi" w:hAnsiTheme="minorHAnsi" w:cstheme="minorHAnsi"/>
          <w:szCs w:val="24"/>
        </w:rPr>
      </w:pPr>
      <w:r w:rsidRPr="0081550E">
        <w:rPr>
          <w:rFonts w:asciiTheme="minorHAnsi" w:hAnsiTheme="minorHAnsi" w:cstheme="minorHAnsi"/>
          <w:szCs w:val="24"/>
        </w:rPr>
        <w:t xml:space="preserve">Po zakończeniu </w:t>
      </w:r>
      <w:r w:rsidR="00D135DA" w:rsidRPr="0081550E">
        <w:rPr>
          <w:rFonts w:asciiTheme="minorHAnsi" w:hAnsiTheme="minorHAnsi" w:cstheme="minorHAnsi"/>
          <w:szCs w:val="24"/>
        </w:rPr>
        <w:t xml:space="preserve">audytu </w:t>
      </w:r>
      <w:r w:rsidR="00EE0933" w:rsidRPr="0081550E">
        <w:rPr>
          <w:rFonts w:asciiTheme="minorHAnsi" w:hAnsiTheme="minorHAnsi" w:cstheme="minorHAnsi"/>
          <w:szCs w:val="24"/>
        </w:rPr>
        <w:t xml:space="preserve">lub inspekcji </w:t>
      </w:r>
      <w:r w:rsidRPr="0081550E">
        <w:rPr>
          <w:rFonts w:asciiTheme="minorHAnsi" w:hAnsiTheme="minorHAnsi" w:cstheme="minorHAnsi"/>
          <w:szCs w:val="24"/>
        </w:rPr>
        <w:t>upoważniony pracownik lub upoważniony audytor przedstawia wynik w formie protokołu.</w:t>
      </w:r>
    </w:p>
    <w:p w:rsidR="00A83B2A" w:rsidRPr="0081550E" w:rsidRDefault="00D135DA" w:rsidP="003A6F5E">
      <w:pPr>
        <w:numPr>
          <w:ilvl w:val="0"/>
          <w:numId w:val="10"/>
        </w:numPr>
        <w:ind w:left="360"/>
        <w:rPr>
          <w:rFonts w:asciiTheme="minorHAnsi" w:hAnsiTheme="minorHAnsi" w:cstheme="minorHAnsi"/>
          <w:szCs w:val="24"/>
        </w:rPr>
      </w:pPr>
      <w:r w:rsidRPr="0081550E">
        <w:rPr>
          <w:rFonts w:asciiTheme="minorHAnsi" w:hAnsiTheme="minorHAnsi" w:cstheme="minorHAnsi"/>
          <w:szCs w:val="24"/>
        </w:rPr>
        <w:t xml:space="preserve">W przypadku, gdy audyt lub inspekcja wykaże niezgodności </w:t>
      </w:r>
      <w:r w:rsidR="00A05473" w:rsidRPr="0081550E">
        <w:rPr>
          <w:rFonts w:asciiTheme="minorHAnsi" w:hAnsiTheme="minorHAnsi" w:cstheme="minorHAnsi"/>
          <w:szCs w:val="24"/>
        </w:rPr>
        <w:t xml:space="preserve">Przetwarzający jest zobowiązany do zastosowania się do zaleceń Powierzającego dotyczących zasad przetwarzania powierzonych danych osobowych i w tym celu poinformuje Powierzającego, w terminie 20 dni roboczych </w:t>
      </w:r>
      <w:r w:rsidRPr="0081550E">
        <w:rPr>
          <w:rFonts w:asciiTheme="minorHAnsi" w:hAnsiTheme="minorHAnsi" w:cstheme="minorHAnsi"/>
          <w:szCs w:val="24"/>
        </w:rPr>
        <w:t>od dnia otrzymania protokołu, o </w:t>
      </w:r>
      <w:r w:rsidR="00A05473" w:rsidRPr="0081550E">
        <w:rPr>
          <w:rFonts w:asciiTheme="minorHAnsi" w:hAnsiTheme="minorHAnsi" w:cstheme="minorHAnsi"/>
          <w:szCs w:val="24"/>
        </w:rPr>
        <w:t>wdrożonych zaleceniach.</w:t>
      </w:r>
    </w:p>
    <w:p w:rsidR="001E3627" w:rsidRPr="0081550E" w:rsidRDefault="001E3627" w:rsidP="003A6F5E">
      <w:pPr>
        <w:numPr>
          <w:ilvl w:val="0"/>
          <w:numId w:val="10"/>
        </w:numPr>
        <w:ind w:left="360"/>
        <w:rPr>
          <w:rFonts w:asciiTheme="minorHAnsi" w:hAnsiTheme="minorHAnsi" w:cstheme="minorHAnsi"/>
          <w:szCs w:val="24"/>
        </w:rPr>
      </w:pPr>
      <w:r w:rsidRPr="0081550E">
        <w:rPr>
          <w:rFonts w:asciiTheme="minorHAnsi" w:hAnsiTheme="minorHAnsi" w:cstheme="minorHAnsi"/>
          <w:szCs w:val="24"/>
        </w:rPr>
        <w:t>Przetwarzający zobowiązuje się niezwłocznie informować Powierzającego, jeżeli zdaniem Przetwarzającego wydane mu</w:t>
      </w:r>
      <w:r w:rsidR="00EE0933" w:rsidRPr="0081550E">
        <w:rPr>
          <w:rFonts w:asciiTheme="minorHAnsi" w:hAnsiTheme="minorHAnsi" w:cstheme="minorHAnsi"/>
          <w:szCs w:val="24"/>
        </w:rPr>
        <w:t xml:space="preserve"> </w:t>
      </w:r>
      <w:r w:rsidRPr="0081550E">
        <w:rPr>
          <w:rFonts w:asciiTheme="minorHAnsi" w:hAnsiTheme="minorHAnsi" w:cstheme="minorHAnsi"/>
          <w:szCs w:val="24"/>
        </w:rPr>
        <w:t>polecenie stanowi naruszenie RODO lub innych przepisów o ochronie danych.</w:t>
      </w:r>
    </w:p>
    <w:p w:rsidR="001E1D98" w:rsidRPr="0081550E" w:rsidRDefault="001E1D98" w:rsidP="003A6F5E">
      <w:pPr>
        <w:numPr>
          <w:ilvl w:val="0"/>
          <w:numId w:val="10"/>
        </w:numPr>
        <w:ind w:left="360"/>
        <w:rPr>
          <w:rFonts w:asciiTheme="minorHAnsi" w:hAnsiTheme="minorHAnsi" w:cstheme="minorHAnsi"/>
          <w:noProof/>
          <w:szCs w:val="24"/>
        </w:rPr>
      </w:pPr>
      <w:r w:rsidRPr="0081550E">
        <w:rPr>
          <w:rFonts w:asciiTheme="minorHAnsi" w:hAnsiTheme="minorHAnsi" w:cstheme="minorHAnsi"/>
          <w:szCs w:val="24"/>
        </w:rPr>
        <w:t xml:space="preserve">Strony postanawiają, iż realizacja uprawnień, o których mowa w ust. 1 nie będzie mogła utrudniać bieżącej działalności </w:t>
      </w:r>
      <w:r w:rsidR="00B0336E" w:rsidRPr="0081550E">
        <w:rPr>
          <w:rFonts w:asciiTheme="minorHAnsi" w:hAnsiTheme="minorHAnsi" w:cstheme="minorHAnsi"/>
          <w:noProof/>
          <w:szCs w:val="24"/>
        </w:rPr>
        <w:t>Przetwarzającego</w:t>
      </w:r>
      <w:r w:rsidRPr="0081550E">
        <w:rPr>
          <w:rFonts w:asciiTheme="minorHAnsi" w:hAnsiTheme="minorHAnsi" w:cstheme="minorHAnsi"/>
          <w:szCs w:val="24"/>
        </w:rPr>
        <w:t xml:space="preserve">. </w:t>
      </w:r>
    </w:p>
    <w:p w:rsidR="00710741" w:rsidRPr="0081550E" w:rsidRDefault="00710741" w:rsidP="00A460A6">
      <w:pPr>
        <w:pStyle w:val="Akapitzlist"/>
        <w:ind w:left="0"/>
        <w:rPr>
          <w:rFonts w:asciiTheme="minorHAnsi" w:hAnsiTheme="minorHAnsi" w:cstheme="minorHAnsi"/>
          <w:szCs w:val="24"/>
        </w:rPr>
      </w:pPr>
    </w:p>
    <w:p w:rsidR="007054E6" w:rsidRPr="0081550E" w:rsidRDefault="007054E6" w:rsidP="00A460A6">
      <w:pPr>
        <w:ind w:left="426" w:hanging="426"/>
        <w:jc w:val="center"/>
        <w:rPr>
          <w:rFonts w:asciiTheme="minorHAnsi" w:hAnsiTheme="minorHAnsi" w:cstheme="minorHAnsi"/>
          <w:b/>
          <w:szCs w:val="24"/>
        </w:rPr>
      </w:pPr>
      <w:r w:rsidRPr="0081550E">
        <w:rPr>
          <w:rFonts w:asciiTheme="minorHAnsi" w:hAnsiTheme="minorHAnsi" w:cstheme="minorHAnsi"/>
          <w:b/>
          <w:szCs w:val="24"/>
        </w:rPr>
        <w:t>§</w:t>
      </w:r>
      <w:r w:rsidR="00E42FCF" w:rsidRPr="0081550E">
        <w:rPr>
          <w:rFonts w:asciiTheme="minorHAnsi" w:hAnsiTheme="minorHAnsi" w:cstheme="minorHAnsi"/>
          <w:b/>
          <w:szCs w:val="24"/>
        </w:rPr>
        <w:t xml:space="preserve"> 9</w:t>
      </w:r>
      <w:r w:rsidRPr="0081550E">
        <w:rPr>
          <w:rFonts w:asciiTheme="minorHAnsi" w:hAnsiTheme="minorHAnsi" w:cstheme="minorHAnsi"/>
          <w:b/>
          <w:szCs w:val="24"/>
        </w:rPr>
        <w:t>.</w:t>
      </w:r>
    </w:p>
    <w:p w:rsidR="007054E6" w:rsidRPr="0081550E" w:rsidRDefault="006E1C57" w:rsidP="00A460A6">
      <w:pPr>
        <w:ind w:left="426" w:hanging="426"/>
        <w:jc w:val="center"/>
        <w:rPr>
          <w:rFonts w:asciiTheme="minorHAnsi" w:hAnsiTheme="minorHAnsi" w:cstheme="minorHAnsi"/>
          <w:b/>
          <w:szCs w:val="24"/>
        </w:rPr>
      </w:pPr>
      <w:r w:rsidRPr="0081550E">
        <w:rPr>
          <w:rFonts w:asciiTheme="minorHAnsi" w:hAnsiTheme="minorHAnsi" w:cstheme="minorHAnsi"/>
          <w:b/>
          <w:szCs w:val="24"/>
        </w:rPr>
        <w:t>K</w:t>
      </w:r>
      <w:r w:rsidR="000F6326" w:rsidRPr="0081550E">
        <w:rPr>
          <w:rFonts w:asciiTheme="minorHAnsi" w:hAnsiTheme="minorHAnsi" w:cstheme="minorHAnsi"/>
          <w:b/>
          <w:szCs w:val="24"/>
        </w:rPr>
        <w:t>ontrol</w:t>
      </w:r>
      <w:r w:rsidR="007054E6" w:rsidRPr="0081550E">
        <w:rPr>
          <w:rFonts w:asciiTheme="minorHAnsi" w:hAnsiTheme="minorHAnsi" w:cstheme="minorHAnsi"/>
          <w:b/>
          <w:szCs w:val="24"/>
        </w:rPr>
        <w:t>e zewnętrzne</w:t>
      </w:r>
    </w:p>
    <w:p w:rsidR="00991E3A" w:rsidRPr="0081550E" w:rsidRDefault="00216197" w:rsidP="003A6F5E">
      <w:pPr>
        <w:pStyle w:val="Akapitzlist"/>
        <w:numPr>
          <w:ilvl w:val="0"/>
          <w:numId w:val="9"/>
        </w:numPr>
        <w:rPr>
          <w:rFonts w:asciiTheme="minorHAnsi" w:hAnsiTheme="minorHAnsi" w:cstheme="minorHAnsi"/>
          <w:b/>
          <w:szCs w:val="24"/>
        </w:rPr>
      </w:pPr>
      <w:r w:rsidRPr="0081550E">
        <w:rPr>
          <w:rFonts w:asciiTheme="minorHAnsi" w:hAnsiTheme="minorHAnsi" w:cstheme="minorHAnsi"/>
          <w:noProof/>
          <w:szCs w:val="24"/>
        </w:rPr>
        <w:t xml:space="preserve">Przetwarzający </w:t>
      </w:r>
      <w:r w:rsidR="006E1C57" w:rsidRPr="0081550E">
        <w:rPr>
          <w:rFonts w:asciiTheme="minorHAnsi" w:hAnsiTheme="minorHAnsi" w:cstheme="minorHAnsi"/>
          <w:noProof/>
          <w:szCs w:val="24"/>
        </w:rPr>
        <w:t>umożliwia przeprowadzenie</w:t>
      </w:r>
      <w:r w:rsidR="00615A49" w:rsidRPr="0081550E">
        <w:rPr>
          <w:rFonts w:asciiTheme="minorHAnsi" w:hAnsiTheme="minorHAnsi" w:cstheme="minorHAnsi"/>
          <w:noProof/>
          <w:szCs w:val="24"/>
        </w:rPr>
        <w:t xml:space="preserve"> przez </w:t>
      </w:r>
      <w:r w:rsidR="00615A49" w:rsidRPr="0081550E">
        <w:rPr>
          <w:rFonts w:asciiTheme="minorHAnsi" w:hAnsiTheme="minorHAnsi" w:cstheme="minorHAnsi"/>
          <w:szCs w:val="24"/>
        </w:rPr>
        <w:t>właściwy organ</w:t>
      </w:r>
      <w:r w:rsidR="00E964BC" w:rsidRPr="0081550E">
        <w:rPr>
          <w:rFonts w:asciiTheme="minorHAnsi" w:hAnsiTheme="minorHAnsi" w:cstheme="minorHAnsi"/>
          <w:szCs w:val="24"/>
        </w:rPr>
        <w:t xml:space="preserve">, podmiot </w:t>
      </w:r>
      <w:r w:rsidR="002B1FD5" w:rsidRPr="0081550E">
        <w:rPr>
          <w:rFonts w:asciiTheme="minorHAnsi" w:hAnsiTheme="minorHAnsi" w:cstheme="minorHAnsi"/>
          <w:szCs w:val="24"/>
        </w:rPr>
        <w:t xml:space="preserve">lub </w:t>
      </w:r>
      <w:r w:rsidR="00E964BC" w:rsidRPr="0081550E">
        <w:rPr>
          <w:rFonts w:asciiTheme="minorHAnsi" w:hAnsiTheme="minorHAnsi" w:cstheme="minorHAnsi"/>
          <w:szCs w:val="24"/>
        </w:rPr>
        <w:t xml:space="preserve">instytucję </w:t>
      </w:r>
      <w:r w:rsidR="002B1FD5" w:rsidRPr="0081550E">
        <w:rPr>
          <w:rFonts w:asciiTheme="minorHAnsi" w:hAnsiTheme="minorHAnsi" w:cstheme="minorHAnsi"/>
          <w:szCs w:val="24"/>
        </w:rPr>
        <w:t>publiczną</w:t>
      </w:r>
      <w:r w:rsidR="00615A49" w:rsidRPr="0081550E">
        <w:rPr>
          <w:rFonts w:asciiTheme="minorHAnsi" w:hAnsiTheme="minorHAnsi" w:cstheme="minorHAnsi"/>
          <w:noProof/>
          <w:szCs w:val="24"/>
        </w:rPr>
        <w:t xml:space="preserve">, np. </w:t>
      </w:r>
      <w:r w:rsidR="003E6C55" w:rsidRPr="0081550E">
        <w:rPr>
          <w:rFonts w:asciiTheme="minorHAnsi" w:hAnsiTheme="minorHAnsi" w:cstheme="minorHAnsi"/>
          <w:noProof/>
          <w:szCs w:val="24"/>
        </w:rPr>
        <w:t>PUODO</w:t>
      </w:r>
      <w:r w:rsidR="00615A49" w:rsidRPr="0081550E">
        <w:rPr>
          <w:rFonts w:asciiTheme="minorHAnsi" w:hAnsiTheme="minorHAnsi" w:cstheme="minorHAnsi"/>
          <w:noProof/>
          <w:szCs w:val="24"/>
        </w:rPr>
        <w:t>,</w:t>
      </w:r>
      <w:r w:rsidR="00855751" w:rsidRPr="0081550E">
        <w:rPr>
          <w:rFonts w:asciiTheme="minorHAnsi" w:hAnsiTheme="minorHAnsi" w:cstheme="minorHAnsi"/>
          <w:noProof/>
          <w:szCs w:val="24"/>
        </w:rPr>
        <w:t xml:space="preserve"> NIK, Policję,</w:t>
      </w:r>
      <w:r w:rsidR="00615A49" w:rsidRPr="0081550E">
        <w:rPr>
          <w:rFonts w:asciiTheme="minorHAnsi" w:hAnsiTheme="minorHAnsi" w:cstheme="minorHAnsi"/>
          <w:noProof/>
          <w:szCs w:val="24"/>
        </w:rPr>
        <w:t xml:space="preserve"> kontroli zgodności przetwarzania </w:t>
      </w:r>
      <w:r w:rsidR="00EE0933" w:rsidRPr="0081550E">
        <w:rPr>
          <w:rFonts w:asciiTheme="minorHAnsi" w:hAnsiTheme="minorHAnsi" w:cstheme="minorHAnsi"/>
          <w:noProof/>
          <w:szCs w:val="24"/>
        </w:rPr>
        <w:t xml:space="preserve">powierzonych </w:t>
      </w:r>
      <w:r w:rsidR="00615A49" w:rsidRPr="0081550E">
        <w:rPr>
          <w:rFonts w:asciiTheme="minorHAnsi" w:hAnsiTheme="minorHAnsi" w:cstheme="minorHAnsi"/>
          <w:noProof/>
          <w:szCs w:val="24"/>
        </w:rPr>
        <w:t>danych osobowych z przepisam</w:t>
      </w:r>
      <w:r w:rsidR="00151A86" w:rsidRPr="0081550E">
        <w:rPr>
          <w:rFonts w:asciiTheme="minorHAnsi" w:hAnsiTheme="minorHAnsi" w:cstheme="minorHAnsi"/>
          <w:noProof/>
          <w:szCs w:val="24"/>
        </w:rPr>
        <w:t>i prawa na zasadach opisanych w </w:t>
      </w:r>
      <w:r w:rsidR="00615A49" w:rsidRPr="0081550E">
        <w:rPr>
          <w:rFonts w:asciiTheme="minorHAnsi" w:hAnsiTheme="minorHAnsi" w:cstheme="minorHAnsi"/>
          <w:noProof/>
          <w:szCs w:val="24"/>
        </w:rPr>
        <w:t>o</w:t>
      </w:r>
      <w:r w:rsidR="00646906" w:rsidRPr="0081550E">
        <w:rPr>
          <w:rFonts w:asciiTheme="minorHAnsi" w:hAnsiTheme="minorHAnsi" w:cstheme="minorHAnsi"/>
          <w:noProof/>
          <w:szCs w:val="24"/>
        </w:rPr>
        <w:t>bowiązujących przepisach prawa.</w:t>
      </w:r>
    </w:p>
    <w:p w:rsidR="002F0CB4" w:rsidRPr="0081550E" w:rsidRDefault="00216197" w:rsidP="003A6F5E">
      <w:pPr>
        <w:pStyle w:val="Akapitzlist"/>
        <w:numPr>
          <w:ilvl w:val="0"/>
          <w:numId w:val="9"/>
        </w:numPr>
        <w:autoSpaceDE w:val="0"/>
        <w:autoSpaceDN w:val="0"/>
        <w:adjustRightInd w:val="0"/>
        <w:rPr>
          <w:rFonts w:asciiTheme="minorHAnsi" w:hAnsiTheme="minorHAnsi" w:cstheme="minorHAnsi"/>
          <w:szCs w:val="24"/>
        </w:rPr>
      </w:pPr>
      <w:r w:rsidRPr="0081550E">
        <w:rPr>
          <w:rFonts w:asciiTheme="minorHAnsi" w:hAnsiTheme="minorHAnsi" w:cstheme="minorHAnsi"/>
          <w:noProof/>
          <w:szCs w:val="24"/>
        </w:rPr>
        <w:t xml:space="preserve">Przetwarzający </w:t>
      </w:r>
      <w:r w:rsidR="00615A49" w:rsidRPr="0081550E">
        <w:rPr>
          <w:rFonts w:asciiTheme="minorHAnsi" w:hAnsiTheme="minorHAnsi" w:cstheme="minorHAnsi"/>
          <w:szCs w:val="24"/>
        </w:rPr>
        <w:t xml:space="preserve">oświadcza, że w przypadku prowadzonej u niego kontroli dotyczącej przetwarzania powierzonych danych osobowych, będzie </w:t>
      </w:r>
      <w:r w:rsidR="00DB4F96" w:rsidRPr="0081550E">
        <w:rPr>
          <w:rFonts w:asciiTheme="minorHAnsi" w:hAnsiTheme="minorHAnsi" w:cstheme="minorHAnsi"/>
          <w:szCs w:val="24"/>
        </w:rPr>
        <w:t>niezwłocznie</w:t>
      </w:r>
      <w:r w:rsidR="00D82BE0" w:rsidRPr="0081550E">
        <w:rPr>
          <w:rFonts w:asciiTheme="minorHAnsi" w:hAnsiTheme="minorHAnsi" w:cstheme="minorHAnsi"/>
          <w:szCs w:val="24"/>
        </w:rPr>
        <w:t>, nie później niż w </w:t>
      </w:r>
      <w:r w:rsidR="006E1C57" w:rsidRPr="0081550E">
        <w:rPr>
          <w:rFonts w:asciiTheme="minorHAnsi" w:hAnsiTheme="minorHAnsi" w:cstheme="minorHAnsi"/>
          <w:szCs w:val="24"/>
        </w:rPr>
        <w:t xml:space="preserve">terminie 24 godzin, </w:t>
      </w:r>
      <w:r w:rsidR="00DB4F96" w:rsidRPr="0081550E">
        <w:rPr>
          <w:rFonts w:asciiTheme="minorHAnsi" w:hAnsiTheme="minorHAnsi" w:cstheme="minorHAnsi"/>
          <w:szCs w:val="24"/>
        </w:rPr>
        <w:t>informował Powierzającego o każdej czynności organów k</w:t>
      </w:r>
      <w:r w:rsidR="00151A86" w:rsidRPr="0081550E">
        <w:rPr>
          <w:rFonts w:asciiTheme="minorHAnsi" w:hAnsiTheme="minorHAnsi" w:cstheme="minorHAnsi"/>
          <w:szCs w:val="24"/>
        </w:rPr>
        <w:t>ontrolujących mającej związek z </w:t>
      </w:r>
      <w:r w:rsidR="00DB4F96" w:rsidRPr="0081550E">
        <w:rPr>
          <w:rFonts w:asciiTheme="minorHAnsi" w:hAnsiTheme="minorHAnsi" w:cstheme="minorHAnsi"/>
          <w:szCs w:val="24"/>
        </w:rPr>
        <w:t xml:space="preserve">przetwarzaniem powierzonych </w:t>
      </w:r>
      <w:r w:rsidR="0048655F" w:rsidRPr="0081550E">
        <w:rPr>
          <w:rFonts w:asciiTheme="minorHAnsi" w:hAnsiTheme="minorHAnsi" w:cstheme="minorHAnsi"/>
          <w:szCs w:val="24"/>
        </w:rPr>
        <w:t xml:space="preserve">umową </w:t>
      </w:r>
      <w:r w:rsidR="00DB4F96" w:rsidRPr="0081550E">
        <w:rPr>
          <w:rFonts w:asciiTheme="minorHAnsi" w:hAnsiTheme="minorHAnsi" w:cstheme="minorHAnsi"/>
          <w:szCs w:val="24"/>
        </w:rPr>
        <w:t xml:space="preserve">danych osobowych oraz </w:t>
      </w:r>
      <w:r w:rsidR="00615A49" w:rsidRPr="0081550E">
        <w:rPr>
          <w:rFonts w:asciiTheme="minorHAnsi" w:hAnsiTheme="minorHAnsi" w:cstheme="minorHAnsi"/>
          <w:szCs w:val="24"/>
        </w:rPr>
        <w:t xml:space="preserve">przekazywał </w:t>
      </w:r>
      <w:r w:rsidR="00615A49" w:rsidRPr="0081550E">
        <w:rPr>
          <w:rFonts w:asciiTheme="minorHAnsi" w:hAnsiTheme="minorHAnsi" w:cstheme="minorHAnsi"/>
          <w:noProof/>
          <w:szCs w:val="24"/>
        </w:rPr>
        <w:t xml:space="preserve">Powierzającemu </w:t>
      </w:r>
      <w:r w:rsidR="00615A49" w:rsidRPr="0081550E">
        <w:rPr>
          <w:rFonts w:asciiTheme="minorHAnsi" w:hAnsiTheme="minorHAnsi" w:cstheme="minorHAnsi"/>
          <w:szCs w:val="24"/>
        </w:rPr>
        <w:t xml:space="preserve">wszelkie informacje i wyjaśnienia, a także będzie powiadamiał </w:t>
      </w:r>
      <w:r w:rsidR="00615A49" w:rsidRPr="0081550E">
        <w:rPr>
          <w:rFonts w:asciiTheme="minorHAnsi" w:hAnsiTheme="minorHAnsi" w:cstheme="minorHAnsi"/>
          <w:noProof/>
          <w:szCs w:val="24"/>
        </w:rPr>
        <w:t xml:space="preserve">Powierzającego </w:t>
      </w:r>
      <w:r w:rsidR="00615A49" w:rsidRPr="0081550E">
        <w:rPr>
          <w:rFonts w:asciiTheme="minorHAnsi" w:hAnsiTheme="minorHAnsi" w:cstheme="minorHAnsi"/>
          <w:szCs w:val="24"/>
        </w:rPr>
        <w:t xml:space="preserve">o każdym piśmie organu kontrolującego dotyczącym składania wyjaśnień w zakresie powierzonych </w:t>
      </w:r>
      <w:r w:rsidR="0048655F" w:rsidRPr="0081550E">
        <w:rPr>
          <w:rFonts w:asciiTheme="minorHAnsi" w:hAnsiTheme="minorHAnsi" w:cstheme="minorHAnsi"/>
          <w:szCs w:val="24"/>
        </w:rPr>
        <w:t xml:space="preserve">umową </w:t>
      </w:r>
      <w:r w:rsidR="00615A49" w:rsidRPr="0081550E">
        <w:rPr>
          <w:rFonts w:asciiTheme="minorHAnsi" w:hAnsiTheme="minorHAnsi" w:cstheme="minorHAnsi"/>
          <w:szCs w:val="24"/>
        </w:rPr>
        <w:t xml:space="preserve">danych osobowych, chyba że </w:t>
      </w:r>
      <w:r w:rsidR="00EE0933" w:rsidRPr="0081550E">
        <w:rPr>
          <w:rFonts w:asciiTheme="minorHAnsi" w:hAnsiTheme="minorHAnsi" w:cstheme="minorHAnsi"/>
          <w:szCs w:val="24"/>
        </w:rPr>
        <w:t xml:space="preserve">przekazywanie takich informacji </w:t>
      </w:r>
      <w:r w:rsidR="002F0CB4" w:rsidRPr="0081550E">
        <w:rPr>
          <w:rFonts w:asciiTheme="minorHAnsi" w:hAnsiTheme="minorHAnsi" w:cstheme="minorHAnsi"/>
          <w:szCs w:val="24"/>
        </w:rPr>
        <w:t>stanowiłoby naruszenie przepisów prawa powszechnie obowiązującego.</w:t>
      </w:r>
    </w:p>
    <w:p w:rsidR="00FB0DBA" w:rsidRPr="0081550E" w:rsidRDefault="00FB0DBA" w:rsidP="00A460A6">
      <w:pPr>
        <w:pStyle w:val="Akapitzlist"/>
        <w:ind w:left="0"/>
        <w:rPr>
          <w:rFonts w:asciiTheme="minorHAnsi" w:hAnsiTheme="minorHAnsi" w:cstheme="minorHAnsi"/>
          <w:szCs w:val="24"/>
        </w:rPr>
      </w:pPr>
    </w:p>
    <w:p w:rsidR="00DF4FAD" w:rsidRPr="0081550E" w:rsidRDefault="00DF4FAD" w:rsidP="00A460A6">
      <w:pPr>
        <w:jc w:val="center"/>
        <w:rPr>
          <w:rFonts w:asciiTheme="minorHAnsi" w:hAnsiTheme="minorHAnsi" w:cstheme="minorHAnsi"/>
          <w:b/>
          <w:szCs w:val="24"/>
        </w:rPr>
      </w:pPr>
    </w:p>
    <w:p w:rsidR="00DF4FAD" w:rsidRPr="0081550E" w:rsidRDefault="00DF4FAD" w:rsidP="00A460A6">
      <w:pPr>
        <w:jc w:val="center"/>
        <w:rPr>
          <w:rFonts w:asciiTheme="minorHAnsi" w:hAnsiTheme="minorHAnsi" w:cstheme="minorHAnsi"/>
          <w:b/>
          <w:szCs w:val="24"/>
        </w:rPr>
      </w:pPr>
    </w:p>
    <w:p w:rsidR="00E61E90" w:rsidRPr="0081550E" w:rsidRDefault="00E61E90" w:rsidP="00A460A6">
      <w:pPr>
        <w:jc w:val="center"/>
        <w:rPr>
          <w:rFonts w:asciiTheme="minorHAnsi" w:hAnsiTheme="minorHAnsi" w:cstheme="minorHAnsi"/>
          <w:b/>
          <w:szCs w:val="24"/>
        </w:rPr>
      </w:pPr>
      <w:r w:rsidRPr="0081550E">
        <w:rPr>
          <w:rFonts w:asciiTheme="minorHAnsi" w:hAnsiTheme="minorHAnsi" w:cstheme="minorHAnsi"/>
          <w:b/>
          <w:szCs w:val="24"/>
        </w:rPr>
        <w:t xml:space="preserve">§ </w:t>
      </w:r>
      <w:r w:rsidR="00E42FCF" w:rsidRPr="0081550E">
        <w:rPr>
          <w:rFonts w:asciiTheme="minorHAnsi" w:hAnsiTheme="minorHAnsi" w:cstheme="minorHAnsi"/>
          <w:b/>
          <w:szCs w:val="24"/>
        </w:rPr>
        <w:t>10</w:t>
      </w:r>
      <w:r w:rsidRPr="0081550E">
        <w:rPr>
          <w:rFonts w:asciiTheme="minorHAnsi" w:hAnsiTheme="minorHAnsi" w:cstheme="minorHAnsi"/>
          <w:b/>
          <w:szCs w:val="24"/>
        </w:rPr>
        <w:t>.</w:t>
      </w:r>
    </w:p>
    <w:p w:rsidR="00E66F40" w:rsidRPr="0081550E" w:rsidRDefault="006E1C57" w:rsidP="00A460A6">
      <w:pPr>
        <w:pStyle w:val="Nagwek13"/>
        <w:spacing w:after="0"/>
        <w:rPr>
          <w:rFonts w:asciiTheme="minorHAnsi" w:hAnsiTheme="minorHAnsi" w:cstheme="minorHAnsi"/>
          <w:i w:val="0"/>
          <w:color w:val="auto"/>
          <w:szCs w:val="24"/>
        </w:rPr>
      </w:pPr>
      <w:r w:rsidRPr="0081550E">
        <w:rPr>
          <w:rFonts w:asciiTheme="minorHAnsi" w:hAnsiTheme="minorHAnsi" w:cstheme="minorHAnsi"/>
          <w:i w:val="0"/>
          <w:color w:val="auto"/>
          <w:szCs w:val="24"/>
        </w:rPr>
        <w:t>T</w:t>
      </w:r>
      <w:r w:rsidR="00E66F40" w:rsidRPr="0081550E">
        <w:rPr>
          <w:rFonts w:asciiTheme="minorHAnsi" w:hAnsiTheme="minorHAnsi" w:cstheme="minorHAnsi"/>
          <w:i w:val="0"/>
          <w:color w:val="auto"/>
          <w:szCs w:val="24"/>
        </w:rPr>
        <w:t>ajemnica danych osobowych</w:t>
      </w:r>
    </w:p>
    <w:p w:rsidR="00E66F40" w:rsidRPr="0081550E" w:rsidRDefault="00E66F40" w:rsidP="003A6F5E">
      <w:pPr>
        <w:pStyle w:val="Akapitzlist"/>
        <w:numPr>
          <w:ilvl w:val="0"/>
          <w:numId w:val="17"/>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 xml:space="preserve">Przetwarzający zobowiązuje się do zachowania w tajemnicy </w:t>
      </w:r>
      <w:r w:rsidR="006E1C57" w:rsidRPr="0081550E">
        <w:rPr>
          <w:rFonts w:asciiTheme="minorHAnsi" w:hAnsiTheme="minorHAnsi" w:cstheme="minorHAnsi"/>
          <w:szCs w:val="24"/>
        </w:rPr>
        <w:t xml:space="preserve">powierzonych </w:t>
      </w:r>
      <w:r w:rsidRPr="0081550E">
        <w:rPr>
          <w:rFonts w:asciiTheme="minorHAnsi" w:hAnsiTheme="minorHAnsi" w:cstheme="minorHAnsi"/>
          <w:szCs w:val="24"/>
        </w:rPr>
        <w:t>danych osobowych.</w:t>
      </w:r>
    </w:p>
    <w:p w:rsidR="00E66F40" w:rsidRPr="0081550E" w:rsidRDefault="00E66F40" w:rsidP="003A6F5E">
      <w:pPr>
        <w:pStyle w:val="Akapitzlist"/>
        <w:numPr>
          <w:ilvl w:val="0"/>
          <w:numId w:val="17"/>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 xml:space="preserve">Powyższe zobowiązanie nie wyłącza obowiązku zachowania innych tajemnic wynikających z </w:t>
      </w:r>
      <w:r w:rsidR="00F72116" w:rsidRPr="0081550E">
        <w:rPr>
          <w:rFonts w:asciiTheme="minorHAnsi" w:hAnsiTheme="minorHAnsi" w:cstheme="minorHAnsi"/>
          <w:szCs w:val="24"/>
        </w:rPr>
        <w:t>powszechnie obowiązujących przepisów prawa</w:t>
      </w:r>
      <w:r w:rsidRPr="0081550E">
        <w:rPr>
          <w:rFonts w:asciiTheme="minorHAnsi" w:hAnsiTheme="minorHAnsi" w:cstheme="minorHAnsi"/>
          <w:szCs w:val="24"/>
        </w:rPr>
        <w:t>.</w:t>
      </w:r>
    </w:p>
    <w:p w:rsidR="00550A5E" w:rsidRPr="0081550E" w:rsidRDefault="00550A5E" w:rsidP="005759CF">
      <w:pPr>
        <w:pStyle w:val="Akapitzlist"/>
        <w:numPr>
          <w:ilvl w:val="0"/>
          <w:numId w:val="17"/>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Obowiązek zachowania tajemnicy, o której mowa w ust. 1, jest nieograniczony w</w:t>
      </w:r>
      <w:r w:rsidR="00A16C07" w:rsidRPr="0081550E">
        <w:rPr>
          <w:rFonts w:asciiTheme="minorHAnsi" w:hAnsiTheme="minorHAnsi" w:cstheme="minorHAnsi"/>
          <w:szCs w:val="24"/>
        </w:rPr>
        <w:t> </w:t>
      </w:r>
      <w:r w:rsidRPr="0081550E">
        <w:rPr>
          <w:rFonts w:asciiTheme="minorHAnsi" w:hAnsiTheme="minorHAnsi" w:cstheme="minorHAnsi"/>
          <w:szCs w:val="24"/>
        </w:rPr>
        <w:t>czasie</w:t>
      </w:r>
      <w:r w:rsidR="005759CF" w:rsidRPr="0081550E">
        <w:rPr>
          <w:rFonts w:asciiTheme="minorHAnsi" w:hAnsiTheme="minorHAnsi" w:cstheme="minorHAnsi"/>
          <w:szCs w:val="24"/>
        </w:rPr>
        <w:t xml:space="preserve"> i </w:t>
      </w:r>
      <w:r w:rsidRPr="0081550E">
        <w:rPr>
          <w:rFonts w:asciiTheme="minorHAnsi" w:hAnsiTheme="minorHAnsi" w:cstheme="minorHAnsi"/>
          <w:szCs w:val="24"/>
        </w:rPr>
        <w:t xml:space="preserve">dotyczy również pracowników i innych osób, którymi Przetwarzający posługuje się przy wykonywaniu </w:t>
      </w:r>
      <w:r w:rsidR="00410942" w:rsidRPr="0081550E">
        <w:rPr>
          <w:rFonts w:asciiTheme="minorHAnsi" w:hAnsiTheme="minorHAnsi" w:cstheme="minorHAnsi"/>
          <w:szCs w:val="24"/>
        </w:rPr>
        <w:t xml:space="preserve">niniejszej </w:t>
      </w:r>
      <w:r w:rsidRPr="0081550E">
        <w:rPr>
          <w:rFonts w:asciiTheme="minorHAnsi" w:hAnsiTheme="minorHAnsi" w:cstheme="minorHAnsi"/>
          <w:szCs w:val="24"/>
        </w:rPr>
        <w:t>umowy lub przy wykonywani</w:t>
      </w:r>
      <w:r w:rsidR="00D5510D" w:rsidRPr="0081550E">
        <w:rPr>
          <w:rFonts w:asciiTheme="minorHAnsi" w:hAnsiTheme="minorHAnsi" w:cstheme="minorHAnsi"/>
          <w:szCs w:val="24"/>
        </w:rPr>
        <w:t>u</w:t>
      </w:r>
      <w:r w:rsidRPr="0081550E">
        <w:rPr>
          <w:rFonts w:asciiTheme="minorHAnsi" w:hAnsiTheme="minorHAnsi" w:cstheme="minorHAnsi"/>
          <w:szCs w:val="24"/>
        </w:rPr>
        <w:t xml:space="preserve"> umowy </w:t>
      </w:r>
      <w:r w:rsidR="00156B92" w:rsidRPr="0081550E">
        <w:rPr>
          <w:rFonts w:asciiTheme="minorHAnsi" w:hAnsiTheme="minorHAnsi" w:cstheme="minorHAnsi"/>
          <w:szCs w:val="24"/>
        </w:rPr>
        <w:t>główn</w:t>
      </w:r>
      <w:r w:rsidRPr="0081550E">
        <w:rPr>
          <w:rFonts w:asciiTheme="minorHAnsi" w:hAnsiTheme="minorHAnsi" w:cstheme="minorHAnsi"/>
          <w:szCs w:val="24"/>
        </w:rPr>
        <w:t>ej.</w:t>
      </w:r>
    </w:p>
    <w:p w:rsidR="002034FE" w:rsidRPr="0081550E" w:rsidRDefault="002034FE">
      <w:pPr>
        <w:spacing w:line="240" w:lineRule="auto"/>
        <w:jc w:val="left"/>
        <w:rPr>
          <w:rFonts w:asciiTheme="minorHAnsi" w:hAnsiTheme="minorHAnsi" w:cstheme="minorHAnsi"/>
          <w:b/>
          <w:szCs w:val="24"/>
        </w:rPr>
      </w:pPr>
    </w:p>
    <w:p w:rsidR="00431BAB" w:rsidRPr="0081550E" w:rsidRDefault="00431BAB" w:rsidP="00A460A6">
      <w:pPr>
        <w:ind w:left="426" w:hanging="426"/>
        <w:jc w:val="center"/>
        <w:rPr>
          <w:rFonts w:asciiTheme="minorHAnsi" w:hAnsiTheme="minorHAnsi" w:cstheme="minorHAnsi"/>
          <w:b/>
          <w:szCs w:val="24"/>
        </w:rPr>
      </w:pPr>
      <w:r w:rsidRPr="0081550E">
        <w:rPr>
          <w:rFonts w:asciiTheme="minorHAnsi" w:hAnsiTheme="minorHAnsi" w:cstheme="minorHAnsi"/>
          <w:b/>
          <w:szCs w:val="24"/>
        </w:rPr>
        <w:t>§</w:t>
      </w:r>
      <w:r w:rsidR="00232D82" w:rsidRPr="0081550E">
        <w:rPr>
          <w:rFonts w:asciiTheme="minorHAnsi" w:hAnsiTheme="minorHAnsi" w:cstheme="minorHAnsi"/>
          <w:b/>
          <w:szCs w:val="24"/>
        </w:rPr>
        <w:t xml:space="preserve"> </w:t>
      </w:r>
      <w:r w:rsidR="00E42FCF" w:rsidRPr="0081550E">
        <w:rPr>
          <w:rFonts w:asciiTheme="minorHAnsi" w:hAnsiTheme="minorHAnsi" w:cstheme="minorHAnsi"/>
          <w:b/>
          <w:szCs w:val="24"/>
        </w:rPr>
        <w:t>11</w:t>
      </w:r>
      <w:r w:rsidRPr="0081550E">
        <w:rPr>
          <w:rFonts w:asciiTheme="minorHAnsi" w:hAnsiTheme="minorHAnsi" w:cstheme="minorHAnsi"/>
          <w:b/>
          <w:szCs w:val="24"/>
        </w:rPr>
        <w:t>.</w:t>
      </w:r>
    </w:p>
    <w:p w:rsidR="00431BAB" w:rsidRPr="0081550E" w:rsidRDefault="00D5510D" w:rsidP="00A460A6">
      <w:pPr>
        <w:ind w:left="426" w:hanging="426"/>
        <w:jc w:val="center"/>
        <w:rPr>
          <w:rFonts w:asciiTheme="minorHAnsi" w:hAnsiTheme="minorHAnsi" w:cstheme="minorHAnsi"/>
          <w:b/>
          <w:szCs w:val="24"/>
        </w:rPr>
      </w:pPr>
      <w:r w:rsidRPr="0081550E">
        <w:rPr>
          <w:rFonts w:asciiTheme="minorHAnsi" w:hAnsiTheme="minorHAnsi" w:cstheme="minorHAnsi"/>
          <w:b/>
          <w:szCs w:val="24"/>
        </w:rPr>
        <w:t>Podpowierzenie przetwarzania danych osobowych</w:t>
      </w:r>
    </w:p>
    <w:p w:rsidR="00E50293" w:rsidRPr="0081550E" w:rsidRDefault="0047412F" w:rsidP="003A6F5E">
      <w:pPr>
        <w:pStyle w:val="Akapitzlist"/>
        <w:numPr>
          <w:ilvl w:val="0"/>
          <w:numId w:val="36"/>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 xml:space="preserve">Przetwarzający </w:t>
      </w:r>
      <w:r w:rsidR="00E50293" w:rsidRPr="0081550E">
        <w:rPr>
          <w:rFonts w:asciiTheme="minorHAnsi" w:hAnsiTheme="minorHAnsi" w:cstheme="minorHAnsi"/>
          <w:szCs w:val="24"/>
        </w:rPr>
        <w:t>może powierzyć przetwarzanie danych osobowych innym podmiotom, zwanym dalej odpowiednio „podwykonawcami”, wyłącznie po uzy</w:t>
      </w:r>
      <w:r w:rsidR="00D5510D" w:rsidRPr="0081550E">
        <w:rPr>
          <w:rFonts w:asciiTheme="minorHAnsi" w:hAnsiTheme="minorHAnsi" w:cstheme="minorHAnsi"/>
          <w:szCs w:val="24"/>
        </w:rPr>
        <w:t>skaniu odrębnej, pisemnej zgody</w:t>
      </w:r>
      <w:r w:rsidR="00E50293" w:rsidRPr="0081550E">
        <w:rPr>
          <w:rFonts w:asciiTheme="minorHAnsi" w:hAnsiTheme="minorHAnsi" w:cstheme="minorHAnsi"/>
          <w:szCs w:val="24"/>
        </w:rPr>
        <w:t>.</w:t>
      </w:r>
      <w:r w:rsidR="0062552A" w:rsidRPr="0081550E">
        <w:rPr>
          <w:rFonts w:asciiTheme="minorHAnsi" w:hAnsiTheme="minorHAnsi" w:cstheme="minorHAnsi"/>
          <w:szCs w:val="24"/>
        </w:rPr>
        <w:t xml:space="preserve"> Powyższe postanowienie stosuje się odpowiednio do dalszego powierzenia przetwarzania danych osobowych przez podwykonawców.</w:t>
      </w:r>
    </w:p>
    <w:p w:rsidR="002034FE" w:rsidRPr="0081550E" w:rsidRDefault="009A5A10" w:rsidP="003A6F5E">
      <w:pPr>
        <w:pStyle w:val="Akapitzlist"/>
        <w:numPr>
          <w:ilvl w:val="0"/>
          <w:numId w:val="36"/>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W celu uz</w:t>
      </w:r>
      <w:r w:rsidR="006A44EC" w:rsidRPr="0081550E">
        <w:rPr>
          <w:rFonts w:asciiTheme="minorHAnsi" w:hAnsiTheme="minorHAnsi" w:cstheme="minorHAnsi"/>
          <w:szCs w:val="24"/>
        </w:rPr>
        <w:t>y</w:t>
      </w:r>
      <w:r w:rsidR="002034FE" w:rsidRPr="0081550E">
        <w:rPr>
          <w:rFonts w:asciiTheme="minorHAnsi" w:hAnsiTheme="minorHAnsi" w:cstheme="minorHAnsi"/>
          <w:szCs w:val="24"/>
        </w:rPr>
        <w:t xml:space="preserve">skania zgody na podpowierzenie przetwarzania danych osobowych Przetwarzający ma obowiązek przekazać Powierzającemu informację o nazwie i adresie siedziby podwykonawcy oraz adresie </w:t>
      </w:r>
      <w:r w:rsidR="002034FE" w:rsidRPr="0081550E">
        <w:rPr>
          <w:rFonts w:asciiTheme="minorHAnsi" w:hAnsiTheme="minorHAnsi" w:cstheme="minorHAnsi"/>
          <w:noProof/>
          <w:szCs w:val="24"/>
        </w:rPr>
        <w:t>lokalizacji, w jakich podwykonawca będzie przetwarzał dane osobowe.</w:t>
      </w:r>
    </w:p>
    <w:p w:rsidR="00E50293" w:rsidRPr="0081550E" w:rsidRDefault="00E50293" w:rsidP="003A6F5E">
      <w:pPr>
        <w:pStyle w:val="Akapitzlist"/>
        <w:numPr>
          <w:ilvl w:val="0"/>
          <w:numId w:val="36"/>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 xml:space="preserve">Powierzający może wycofać zgodę na </w:t>
      </w:r>
      <w:r w:rsidR="00E27563" w:rsidRPr="0081550E">
        <w:rPr>
          <w:rFonts w:asciiTheme="minorHAnsi" w:hAnsiTheme="minorHAnsi" w:cstheme="minorHAnsi"/>
          <w:szCs w:val="24"/>
        </w:rPr>
        <w:t xml:space="preserve">podpowierzenie </w:t>
      </w:r>
      <w:r w:rsidRPr="0081550E">
        <w:rPr>
          <w:rFonts w:asciiTheme="minorHAnsi" w:hAnsiTheme="minorHAnsi" w:cstheme="minorHAnsi"/>
          <w:szCs w:val="24"/>
        </w:rPr>
        <w:t>przetwarzania</w:t>
      </w:r>
      <w:r w:rsidR="00E27563" w:rsidRPr="0081550E">
        <w:rPr>
          <w:rFonts w:asciiTheme="minorHAnsi" w:hAnsiTheme="minorHAnsi" w:cstheme="minorHAnsi"/>
          <w:szCs w:val="24"/>
        </w:rPr>
        <w:t xml:space="preserve"> danych osobowych podwykonawcom</w:t>
      </w:r>
      <w:r w:rsidRPr="0081550E">
        <w:rPr>
          <w:rFonts w:asciiTheme="minorHAnsi" w:hAnsiTheme="minorHAnsi" w:cstheme="minorHAnsi"/>
          <w:szCs w:val="24"/>
        </w:rPr>
        <w:t xml:space="preserve">. W przypadku wycofania zgody, </w:t>
      </w:r>
      <w:r w:rsidR="0047412F" w:rsidRPr="0081550E">
        <w:rPr>
          <w:rFonts w:asciiTheme="minorHAnsi" w:hAnsiTheme="minorHAnsi" w:cstheme="minorHAnsi"/>
          <w:szCs w:val="24"/>
        </w:rPr>
        <w:t xml:space="preserve">Przetwarzający </w:t>
      </w:r>
      <w:r w:rsidRPr="0081550E">
        <w:rPr>
          <w:rFonts w:asciiTheme="minorHAnsi" w:hAnsiTheme="minorHAnsi" w:cstheme="minorHAnsi"/>
          <w:szCs w:val="24"/>
        </w:rPr>
        <w:t xml:space="preserve">niezwłocznie </w:t>
      </w:r>
      <w:r w:rsidR="00CC4781" w:rsidRPr="0081550E">
        <w:rPr>
          <w:rFonts w:asciiTheme="minorHAnsi" w:hAnsiTheme="minorHAnsi" w:cstheme="minorHAnsi"/>
          <w:szCs w:val="24"/>
        </w:rPr>
        <w:t>doprowadzi</w:t>
      </w:r>
      <w:r w:rsidRPr="0081550E">
        <w:rPr>
          <w:rFonts w:asciiTheme="minorHAnsi" w:hAnsiTheme="minorHAnsi" w:cstheme="minorHAnsi"/>
          <w:szCs w:val="24"/>
        </w:rPr>
        <w:t xml:space="preserve"> do zaprzestania przetwarzania danych przez podwykonawcę.</w:t>
      </w:r>
    </w:p>
    <w:p w:rsidR="00E50293" w:rsidRPr="0081550E" w:rsidRDefault="00E50293" w:rsidP="003A6F5E">
      <w:pPr>
        <w:pStyle w:val="Akapitzlist"/>
        <w:numPr>
          <w:ilvl w:val="0"/>
          <w:numId w:val="36"/>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Z tytułu wykonania</w:t>
      </w:r>
      <w:r w:rsidR="00646906" w:rsidRPr="0081550E">
        <w:rPr>
          <w:rFonts w:asciiTheme="minorHAnsi" w:hAnsiTheme="minorHAnsi" w:cstheme="minorHAnsi"/>
          <w:szCs w:val="24"/>
        </w:rPr>
        <w:t xml:space="preserve"> niniejszej </w:t>
      </w:r>
      <w:r w:rsidRPr="0081550E">
        <w:rPr>
          <w:rFonts w:asciiTheme="minorHAnsi" w:hAnsiTheme="minorHAnsi" w:cstheme="minorHAnsi"/>
          <w:szCs w:val="24"/>
        </w:rPr>
        <w:t xml:space="preserve">umowy </w:t>
      </w:r>
      <w:r w:rsidR="0047412F" w:rsidRPr="0081550E">
        <w:rPr>
          <w:rFonts w:asciiTheme="minorHAnsi" w:hAnsiTheme="minorHAnsi" w:cstheme="minorHAnsi"/>
          <w:szCs w:val="24"/>
        </w:rPr>
        <w:t xml:space="preserve">Przetwarzający </w:t>
      </w:r>
      <w:r w:rsidRPr="0081550E">
        <w:rPr>
          <w:rFonts w:asciiTheme="minorHAnsi" w:hAnsiTheme="minorHAnsi" w:cstheme="minorHAnsi"/>
          <w:szCs w:val="24"/>
        </w:rPr>
        <w:t>ponosi wobec Powierzającego odpowiedzialność za działania i zaniechania swoich podwy</w:t>
      </w:r>
      <w:r w:rsidR="00646906" w:rsidRPr="0081550E">
        <w:rPr>
          <w:rFonts w:asciiTheme="minorHAnsi" w:hAnsiTheme="minorHAnsi" w:cstheme="minorHAnsi"/>
          <w:szCs w:val="24"/>
        </w:rPr>
        <w:t>konawców jak za własne. W </w:t>
      </w:r>
      <w:r w:rsidRPr="0081550E">
        <w:rPr>
          <w:rFonts w:asciiTheme="minorHAnsi" w:hAnsiTheme="minorHAnsi" w:cstheme="minorHAnsi"/>
          <w:szCs w:val="24"/>
        </w:rPr>
        <w:t xml:space="preserve">przypadku gdyby w wyniku działania lub zaniechania podwykonawcy Powierzający poniósł szkodę, </w:t>
      </w:r>
      <w:r w:rsidR="0047412F" w:rsidRPr="0081550E">
        <w:rPr>
          <w:rFonts w:asciiTheme="minorHAnsi" w:hAnsiTheme="minorHAnsi" w:cstheme="minorHAnsi"/>
          <w:szCs w:val="24"/>
        </w:rPr>
        <w:t xml:space="preserve">Przetwarzający </w:t>
      </w:r>
      <w:r w:rsidRPr="0081550E">
        <w:rPr>
          <w:rFonts w:asciiTheme="minorHAnsi" w:hAnsiTheme="minorHAnsi" w:cstheme="minorHAnsi"/>
          <w:szCs w:val="24"/>
        </w:rPr>
        <w:t>zobowiązuje się do jej naprawienia</w:t>
      </w:r>
      <w:r w:rsidR="00E07FC8" w:rsidRPr="0081550E">
        <w:rPr>
          <w:rFonts w:asciiTheme="minorHAnsi" w:hAnsiTheme="minorHAnsi" w:cstheme="minorHAnsi"/>
          <w:szCs w:val="24"/>
        </w:rPr>
        <w:t xml:space="preserve"> na zasadach opisanych w niniejszej umowie</w:t>
      </w:r>
      <w:r w:rsidRPr="0081550E">
        <w:rPr>
          <w:rFonts w:asciiTheme="minorHAnsi" w:hAnsiTheme="minorHAnsi" w:cstheme="minorHAnsi"/>
          <w:szCs w:val="24"/>
        </w:rPr>
        <w:t>.</w:t>
      </w:r>
    </w:p>
    <w:p w:rsidR="00CE2792" w:rsidRPr="0081550E" w:rsidRDefault="00C93E80" w:rsidP="003A6F5E">
      <w:pPr>
        <w:pStyle w:val="Akapitzlist"/>
        <w:numPr>
          <w:ilvl w:val="0"/>
          <w:numId w:val="36"/>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 xml:space="preserve">Przetwarzający </w:t>
      </w:r>
      <w:r w:rsidR="00CE2792" w:rsidRPr="0081550E">
        <w:rPr>
          <w:rFonts w:asciiTheme="minorHAnsi" w:hAnsiTheme="minorHAnsi" w:cstheme="minorHAnsi"/>
          <w:szCs w:val="24"/>
        </w:rPr>
        <w:t xml:space="preserve">zapewnia, że jego podwykonawcy będą spełniać, w zakresie przetwarzania danych osobowych, wszystkie wymagania ochrony danych osobowych wynikające z przepisów prawa i postanowień </w:t>
      </w:r>
      <w:r w:rsidR="00BC09C9" w:rsidRPr="0081550E">
        <w:rPr>
          <w:rFonts w:asciiTheme="minorHAnsi" w:hAnsiTheme="minorHAnsi" w:cstheme="minorHAnsi"/>
          <w:szCs w:val="24"/>
        </w:rPr>
        <w:t>umowy</w:t>
      </w:r>
      <w:r w:rsidR="0062552A" w:rsidRPr="0081550E">
        <w:rPr>
          <w:rFonts w:asciiTheme="minorHAnsi" w:hAnsiTheme="minorHAnsi" w:cstheme="minorHAnsi"/>
          <w:szCs w:val="24"/>
        </w:rPr>
        <w:t>.</w:t>
      </w:r>
      <w:r w:rsidR="00CE2792" w:rsidRPr="0081550E">
        <w:rPr>
          <w:rFonts w:asciiTheme="minorHAnsi" w:hAnsiTheme="minorHAnsi" w:cstheme="minorHAnsi"/>
          <w:szCs w:val="24"/>
        </w:rPr>
        <w:t xml:space="preserve"> </w:t>
      </w:r>
      <w:r w:rsidR="00991E75" w:rsidRPr="0081550E">
        <w:rPr>
          <w:rFonts w:asciiTheme="minorHAnsi" w:hAnsiTheme="minorHAnsi" w:cstheme="minorHAnsi"/>
          <w:szCs w:val="24"/>
        </w:rPr>
        <w:t>Przetwarzający</w:t>
      </w:r>
      <w:r w:rsidR="00CE2792" w:rsidRPr="0081550E">
        <w:rPr>
          <w:rFonts w:asciiTheme="minorHAnsi" w:hAnsiTheme="minorHAnsi" w:cstheme="minorHAnsi"/>
          <w:szCs w:val="24"/>
        </w:rPr>
        <w:t xml:space="preserve"> zawrze </w:t>
      </w:r>
      <w:r w:rsidR="0062552A" w:rsidRPr="0081550E">
        <w:rPr>
          <w:rFonts w:asciiTheme="minorHAnsi" w:hAnsiTheme="minorHAnsi" w:cstheme="minorHAnsi"/>
          <w:szCs w:val="24"/>
        </w:rPr>
        <w:t>z </w:t>
      </w:r>
      <w:r w:rsidR="00CE2792" w:rsidRPr="0081550E">
        <w:rPr>
          <w:rFonts w:asciiTheme="minorHAnsi" w:hAnsiTheme="minorHAnsi" w:cstheme="minorHAnsi"/>
          <w:szCs w:val="24"/>
        </w:rPr>
        <w:t xml:space="preserve">podwykonawcami </w:t>
      </w:r>
      <w:r w:rsidR="00BC09C9" w:rsidRPr="0081550E">
        <w:rPr>
          <w:rFonts w:asciiTheme="minorHAnsi" w:hAnsiTheme="minorHAnsi" w:cstheme="minorHAnsi"/>
          <w:szCs w:val="24"/>
        </w:rPr>
        <w:t>pisemne umowy</w:t>
      </w:r>
      <w:r w:rsidR="00CE2792" w:rsidRPr="0081550E">
        <w:rPr>
          <w:rFonts w:asciiTheme="minorHAnsi" w:hAnsiTheme="minorHAnsi" w:cstheme="minorHAnsi"/>
          <w:szCs w:val="24"/>
        </w:rPr>
        <w:t xml:space="preserve">, w których standard przetwarzania przez podwykonawców danych osobowych </w:t>
      </w:r>
      <w:r w:rsidR="0062552A" w:rsidRPr="0081550E">
        <w:rPr>
          <w:rFonts w:asciiTheme="minorHAnsi" w:hAnsiTheme="minorHAnsi" w:cstheme="minorHAnsi"/>
          <w:szCs w:val="24"/>
        </w:rPr>
        <w:t>będzie nie niższy niż określony w</w:t>
      </w:r>
      <w:r w:rsidR="00CE2792" w:rsidRPr="0081550E">
        <w:rPr>
          <w:rFonts w:asciiTheme="minorHAnsi" w:hAnsiTheme="minorHAnsi" w:cstheme="minorHAnsi"/>
          <w:szCs w:val="24"/>
        </w:rPr>
        <w:t xml:space="preserve"> </w:t>
      </w:r>
      <w:r w:rsidR="00BC09C9" w:rsidRPr="0081550E">
        <w:rPr>
          <w:rFonts w:asciiTheme="minorHAnsi" w:hAnsiTheme="minorHAnsi" w:cstheme="minorHAnsi"/>
          <w:szCs w:val="24"/>
        </w:rPr>
        <w:t>umowie</w:t>
      </w:r>
      <w:r w:rsidR="00CE2792" w:rsidRPr="0081550E">
        <w:rPr>
          <w:rFonts w:asciiTheme="minorHAnsi" w:hAnsiTheme="minorHAnsi" w:cstheme="minorHAnsi"/>
          <w:szCs w:val="24"/>
        </w:rPr>
        <w:t>.</w:t>
      </w:r>
    </w:p>
    <w:p w:rsidR="008C11FF" w:rsidRPr="0081550E" w:rsidRDefault="00B27FE4" w:rsidP="003A6F5E">
      <w:pPr>
        <w:pStyle w:val="Akapitzlist"/>
        <w:numPr>
          <w:ilvl w:val="0"/>
          <w:numId w:val="36"/>
        </w:numPr>
        <w:autoSpaceDE w:val="0"/>
        <w:autoSpaceDN w:val="0"/>
        <w:adjustRightInd w:val="0"/>
        <w:rPr>
          <w:rFonts w:asciiTheme="minorHAnsi" w:hAnsiTheme="minorHAnsi" w:cstheme="minorHAnsi"/>
          <w:szCs w:val="24"/>
        </w:rPr>
      </w:pPr>
      <w:r w:rsidRPr="0081550E">
        <w:rPr>
          <w:rFonts w:asciiTheme="minorHAnsi" w:hAnsiTheme="minorHAnsi" w:cstheme="minorHAnsi"/>
          <w:szCs w:val="24"/>
        </w:rPr>
        <w:t>Przetwarzający zapewnia, że jego podwykonawcy umożliwią na żądanie Powierzającego, przeprowadzen</w:t>
      </w:r>
      <w:r w:rsidR="009106AD" w:rsidRPr="0081550E">
        <w:rPr>
          <w:rFonts w:asciiTheme="minorHAnsi" w:hAnsiTheme="minorHAnsi" w:cstheme="minorHAnsi"/>
          <w:szCs w:val="24"/>
        </w:rPr>
        <w:t>ie przez Powierzającego audytu</w:t>
      </w:r>
      <w:r w:rsidRPr="0081550E">
        <w:rPr>
          <w:rFonts w:asciiTheme="minorHAnsi" w:hAnsiTheme="minorHAnsi" w:cstheme="minorHAnsi"/>
          <w:szCs w:val="24"/>
        </w:rPr>
        <w:t xml:space="preserve"> </w:t>
      </w:r>
      <w:r w:rsidR="00A95241" w:rsidRPr="0081550E">
        <w:rPr>
          <w:rFonts w:asciiTheme="minorHAnsi" w:hAnsiTheme="minorHAnsi" w:cstheme="minorHAnsi"/>
          <w:szCs w:val="24"/>
        </w:rPr>
        <w:t xml:space="preserve">lub inspekcji </w:t>
      </w:r>
      <w:r w:rsidRPr="0081550E">
        <w:rPr>
          <w:rFonts w:asciiTheme="minorHAnsi" w:hAnsiTheme="minorHAnsi" w:cstheme="minorHAnsi"/>
          <w:szCs w:val="24"/>
        </w:rPr>
        <w:t xml:space="preserve">przetwarzania danych osobowych, odpowiednio do zasad określonych w </w:t>
      </w:r>
      <w:r w:rsidR="00852790" w:rsidRPr="0081550E">
        <w:rPr>
          <w:rFonts w:asciiTheme="minorHAnsi" w:hAnsiTheme="minorHAnsi" w:cstheme="minorHAnsi"/>
          <w:szCs w:val="24"/>
        </w:rPr>
        <w:t>§</w:t>
      </w:r>
      <w:r w:rsidR="008F0F97" w:rsidRPr="0081550E">
        <w:rPr>
          <w:rFonts w:asciiTheme="minorHAnsi" w:hAnsiTheme="minorHAnsi" w:cstheme="minorHAnsi"/>
          <w:szCs w:val="24"/>
        </w:rPr>
        <w:t xml:space="preserve"> 8 </w:t>
      </w:r>
      <w:r w:rsidR="0078487E" w:rsidRPr="0081550E">
        <w:rPr>
          <w:rFonts w:asciiTheme="minorHAnsi" w:hAnsiTheme="minorHAnsi" w:cstheme="minorHAnsi"/>
          <w:szCs w:val="24"/>
        </w:rPr>
        <w:t>umowy.</w:t>
      </w:r>
    </w:p>
    <w:p w:rsidR="00B27FE4" w:rsidRPr="0081550E" w:rsidRDefault="00B27FE4" w:rsidP="00A460A6">
      <w:pPr>
        <w:rPr>
          <w:rFonts w:asciiTheme="minorHAnsi" w:hAnsiTheme="minorHAnsi" w:cstheme="minorHAnsi"/>
          <w:szCs w:val="24"/>
        </w:rPr>
      </w:pPr>
    </w:p>
    <w:p w:rsidR="00DF4FAD" w:rsidRPr="0081550E" w:rsidRDefault="00DF4FAD" w:rsidP="00A460A6">
      <w:pPr>
        <w:jc w:val="center"/>
        <w:rPr>
          <w:rFonts w:asciiTheme="minorHAnsi" w:hAnsiTheme="minorHAnsi" w:cstheme="minorHAnsi"/>
          <w:b/>
          <w:szCs w:val="24"/>
        </w:rPr>
      </w:pPr>
    </w:p>
    <w:p w:rsidR="00DF4FAD" w:rsidRPr="0081550E" w:rsidRDefault="00DF4FAD" w:rsidP="00A460A6">
      <w:pPr>
        <w:jc w:val="center"/>
        <w:rPr>
          <w:rFonts w:asciiTheme="minorHAnsi" w:hAnsiTheme="minorHAnsi" w:cstheme="minorHAnsi"/>
          <w:b/>
          <w:szCs w:val="24"/>
        </w:rPr>
      </w:pPr>
    </w:p>
    <w:p w:rsidR="00DF4FAD" w:rsidRPr="0081550E" w:rsidRDefault="00DF4FAD" w:rsidP="00A460A6">
      <w:pPr>
        <w:jc w:val="center"/>
        <w:rPr>
          <w:rFonts w:asciiTheme="minorHAnsi" w:hAnsiTheme="minorHAnsi" w:cstheme="minorHAnsi"/>
          <w:b/>
          <w:szCs w:val="24"/>
        </w:rPr>
      </w:pPr>
    </w:p>
    <w:p w:rsidR="00DF4FAD" w:rsidRPr="0081550E" w:rsidRDefault="00DF4FAD" w:rsidP="00A460A6">
      <w:pPr>
        <w:jc w:val="center"/>
        <w:rPr>
          <w:rFonts w:asciiTheme="minorHAnsi" w:hAnsiTheme="minorHAnsi" w:cstheme="minorHAnsi"/>
          <w:b/>
          <w:szCs w:val="24"/>
        </w:rPr>
      </w:pPr>
    </w:p>
    <w:p w:rsidR="00D46138" w:rsidRPr="0081550E" w:rsidRDefault="00D46138" w:rsidP="00A460A6">
      <w:pPr>
        <w:jc w:val="center"/>
        <w:rPr>
          <w:rFonts w:asciiTheme="minorHAnsi" w:hAnsiTheme="minorHAnsi" w:cstheme="minorHAnsi"/>
          <w:b/>
          <w:szCs w:val="24"/>
        </w:rPr>
      </w:pPr>
      <w:r w:rsidRPr="0081550E">
        <w:rPr>
          <w:rFonts w:asciiTheme="minorHAnsi" w:hAnsiTheme="minorHAnsi" w:cstheme="minorHAnsi"/>
          <w:b/>
          <w:szCs w:val="24"/>
        </w:rPr>
        <w:t xml:space="preserve">§ </w:t>
      </w:r>
      <w:r w:rsidR="00E42FCF" w:rsidRPr="0081550E">
        <w:rPr>
          <w:rFonts w:asciiTheme="minorHAnsi" w:hAnsiTheme="minorHAnsi" w:cstheme="minorHAnsi"/>
          <w:b/>
          <w:szCs w:val="24"/>
        </w:rPr>
        <w:t>12</w:t>
      </w:r>
      <w:r w:rsidRPr="0081550E">
        <w:rPr>
          <w:rFonts w:asciiTheme="minorHAnsi" w:hAnsiTheme="minorHAnsi" w:cstheme="minorHAnsi"/>
          <w:b/>
          <w:szCs w:val="24"/>
        </w:rPr>
        <w:t>.</w:t>
      </w:r>
    </w:p>
    <w:p w:rsidR="00431BAB" w:rsidRPr="0081550E" w:rsidRDefault="00D46138" w:rsidP="00A460A6">
      <w:pPr>
        <w:jc w:val="center"/>
        <w:rPr>
          <w:rFonts w:asciiTheme="minorHAnsi" w:hAnsiTheme="minorHAnsi" w:cstheme="minorHAnsi"/>
          <w:b/>
          <w:szCs w:val="24"/>
        </w:rPr>
      </w:pPr>
      <w:r w:rsidRPr="0081550E">
        <w:rPr>
          <w:rFonts w:asciiTheme="minorHAnsi" w:hAnsiTheme="minorHAnsi" w:cstheme="minorHAnsi"/>
          <w:b/>
          <w:szCs w:val="24"/>
        </w:rPr>
        <w:t>Wynagrodzenie</w:t>
      </w:r>
    </w:p>
    <w:p w:rsidR="00FF5039" w:rsidRPr="0081550E" w:rsidRDefault="00FF5039" w:rsidP="003A6F5E">
      <w:pPr>
        <w:numPr>
          <w:ilvl w:val="0"/>
          <w:numId w:val="11"/>
        </w:numPr>
        <w:rPr>
          <w:rFonts w:asciiTheme="minorHAnsi" w:hAnsiTheme="minorHAnsi" w:cstheme="minorHAnsi"/>
          <w:noProof/>
          <w:szCs w:val="24"/>
        </w:rPr>
      </w:pPr>
      <w:r w:rsidRPr="0081550E">
        <w:rPr>
          <w:rFonts w:asciiTheme="minorHAnsi" w:hAnsiTheme="minorHAnsi" w:cstheme="minorHAnsi"/>
          <w:noProof/>
          <w:szCs w:val="24"/>
        </w:rPr>
        <w:t xml:space="preserve">Wynagrodzenie należne </w:t>
      </w:r>
      <w:r w:rsidR="001D7660" w:rsidRPr="0081550E">
        <w:rPr>
          <w:rFonts w:asciiTheme="minorHAnsi" w:hAnsiTheme="minorHAnsi" w:cstheme="minorHAnsi"/>
          <w:noProof/>
          <w:szCs w:val="24"/>
        </w:rPr>
        <w:t xml:space="preserve">Przetwarzającemu </w:t>
      </w:r>
      <w:r w:rsidRPr="0081550E">
        <w:rPr>
          <w:rFonts w:asciiTheme="minorHAnsi" w:hAnsiTheme="minorHAnsi" w:cstheme="minorHAnsi"/>
          <w:noProof/>
          <w:szCs w:val="24"/>
        </w:rPr>
        <w:t xml:space="preserve">na podstawie </w:t>
      </w:r>
      <w:r w:rsidR="00485125" w:rsidRPr="0081550E">
        <w:rPr>
          <w:rFonts w:asciiTheme="minorHAnsi" w:hAnsiTheme="minorHAnsi" w:cstheme="minorHAnsi"/>
          <w:noProof/>
          <w:szCs w:val="24"/>
        </w:rPr>
        <w:t xml:space="preserve">umowy </w:t>
      </w:r>
      <w:r w:rsidR="001D7660" w:rsidRPr="0081550E">
        <w:rPr>
          <w:rFonts w:asciiTheme="minorHAnsi" w:hAnsiTheme="minorHAnsi" w:cstheme="minorHAnsi"/>
          <w:noProof/>
          <w:szCs w:val="24"/>
        </w:rPr>
        <w:t>głównej</w:t>
      </w:r>
      <w:r w:rsidRPr="0081550E">
        <w:rPr>
          <w:rFonts w:asciiTheme="minorHAnsi" w:hAnsiTheme="minorHAnsi" w:cstheme="minorHAnsi"/>
          <w:noProof/>
          <w:szCs w:val="24"/>
        </w:rPr>
        <w:t xml:space="preserve"> obejmuje </w:t>
      </w:r>
      <w:r w:rsidR="0062552A" w:rsidRPr="0081550E">
        <w:rPr>
          <w:rFonts w:asciiTheme="minorHAnsi" w:hAnsiTheme="minorHAnsi" w:cstheme="minorHAnsi"/>
          <w:szCs w:val="24"/>
        </w:rPr>
        <w:t xml:space="preserve">wynagrodzenie należne z </w:t>
      </w:r>
      <w:r w:rsidRPr="0081550E">
        <w:rPr>
          <w:rFonts w:asciiTheme="minorHAnsi" w:hAnsiTheme="minorHAnsi" w:cstheme="minorHAnsi"/>
          <w:szCs w:val="24"/>
        </w:rPr>
        <w:t xml:space="preserve">tytułu postanowień </w:t>
      </w:r>
      <w:r w:rsidR="00654A64" w:rsidRPr="0081550E">
        <w:rPr>
          <w:rFonts w:asciiTheme="minorHAnsi" w:hAnsiTheme="minorHAnsi" w:cstheme="minorHAnsi"/>
          <w:szCs w:val="24"/>
        </w:rPr>
        <w:t xml:space="preserve">umowy </w:t>
      </w:r>
      <w:r w:rsidRPr="0081550E">
        <w:rPr>
          <w:rFonts w:asciiTheme="minorHAnsi" w:hAnsiTheme="minorHAnsi" w:cstheme="minorHAnsi"/>
          <w:szCs w:val="24"/>
        </w:rPr>
        <w:t>dotyczących powierzenia</w:t>
      </w:r>
      <w:r w:rsidRPr="0081550E">
        <w:rPr>
          <w:rFonts w:asciiTheme="minorHAnsi" w:hAnsiTheme="minorHAnsi" w:cstheme="minorHAnsi"/>
          <w:noProof/>
          <w:szCs w:val="24"/>
        </w:rPr>
        <w:t xml:space="preserve"> przetwarzania danych osobowych</w:t>
      </w:r>
      <w:r w:rsidR="00EA043D" w:rsidRPr="0081550E">
        <w:rPr>
          <w:rFonts w:asciiTheme="minorHAnsi" w:hAnsiTheme="minorHAnsi" w:cstheme="minorHAnsi"/>
          <w:noProof/>
          <w:szCs w:val="24"/>
        </w:rPr>
        <w:t>.</w:t>
      </w:r>
    </w:p>
    <w:p w:rsidR="00FF5039" w:rsidRPr="0081550E" w:rsidRDefault="00ED689C" w:rsidP="003A6F5E">
      <w:pPr>
        <w:numPr>
          <w:ilvl w:val="0"/>
          <w:numId w:val="11"/>
        </w:numPr>
        <w:rPr>
          <w:rFonts w:asciiTheme="minorHAnsi" w:hAnsiTheme="minorHAnsi" w:cstheme="minorHAnsi"/>
          <w:noProof/>
          <w:szCs w:val="24"/>
        </w:rPr>
      </w:pPr>
      <w:r w:rsidRPr="0081550E">
        <w:rPr>
          <w:rFonts w:asciiTheme="minorHAnsi" w:hAnsiTheme="minorHAnsi" w:cstheme="minorHAnsi"/>
          <w:noProof/>
          <w:szCs w:val="24"/>
        </w:rPr>
        <w:t>O ile postanowienia umow</w:t>
      </w:r>
      <w:r w:rsidR="0032450A" w:rsidRPr="0081550E">
        <w:rPr>
          <w:rFonts w:asciiTheme="minorHAnsi" w:hAnsiTheme="minorHAnsi" w:cstheme="minorHAnsi"/>
          <w:noProof/>
          <w:szCs w:val="24"/>
        </w:rPr>
        <w:t>y</w:t>
      </w:r>
      <w:r w:rsidRPr="0081550E">
        <w:rPr>
          <w:rFonts w:asciiTheme="minorHAnsi" w:hAnsiTheme="minorHAnsi" w:cstheme="minorHAnsi"/>
          <w:noProof/>
          <w:szCs w:val="24"/>
        </w:rPr>
        <w:t xml:space="preserve"> </w:t>
      </w:r>
      <w:r w:rsidR="0032450A" w:rsidRPr="0081550E">
        <w:rPr>
          <w:rFonts w:asciiTheme="minorHAnsi" w:hAnsiTheme="minorHAnsi" w:cstheme="minorHAnsi"/>
          <w:noProof/>
          <w:szCs w:val="24"/>
        </w:rPr>
        <w:t>n</w:t>
      </w:r>
      <w:r w:rsidRPr="0081550E">
        <w:rPr>
          <w:rFonts w:asciiTheme="minorHAnsi" w:hAnsiTheme="minorHAnsi" w:cstheme="minorHAnsi"/>
          <w:noProof/>
          <w:szCs w:val="24"/>
        </w:rPr>
        <w:t>ie stanowią inaczej, wszelkie koszty i wydatki związane z niniejszą umową obciążają stronę, która posiosła dane koszty lub wydatki</w:t>
      </w:r>
      <w:r w:rsidR="00FF5039" w:rsidRPr="0081550E">
        <w:rPr>
          <w:rFonts w:asciiTheme="minorHAnsi" w:hAnsiTheme="minorHAnsi" w:cstheme="minorHAnsi"/>
          <w:noProof/>
          <w:szCs w:val="24"/>
        </w:rPr>
        <w:t xml:space="preserve">. </w:t>
      </w:r>
    </w:p>
    <w:p w:rsidR="00D46138" w:rsidRPr="0081550E" w:rsidRDefault="00D46138" w:rsidP="00A460A6">
      <w:pPr>
        <w:ind w:left="426" w:hanging="426"/>
        <w:jc w:val="center"/>
        <w:rPr>
          <w:rFonts w:asciiTheme="minorHAnsi" w:hAnsiTheme="minorHAnsi" w:cstheme="minorHAnsi"/>
          <w:szCs w:val="24"/>
        </w:rPr>
      </w:pPr>
    </w:p>
    <w:p w:rsidR="00F1064E" w:rsidRPr="0081550E" w:rsidRDefault="00F1064E" w:rsidP="00A460A6">
      <w:pPr>
        <w:jc w:val="center"/>
        <w:rPr>
          <w:rFonts w:asciiTheme="minorHAnsi" w:hAnsiTheme="minorHAnsi" w:cstheme="minorHAnsi"/>
          <w:b/>
          <w:szCs w:val="24"/>
        </w:rPr>
      </w:pPr>
      <w:r w:rsidRPr="0081550E">
        <w:rPr>
          <w:rFonts w:asciiTheme="minorHAnsi" w:hAnsiTheme="minorHAnsi" w:cstheme="minorHAnsi"/>
          <w:b/>
          <w:szCs w:val="24"/>
        </w:rPr>
        <w:t xml:space="preserve">§ </w:t>
      </w:r>
      <w:r w:rsidR="00A91565" w:rsidRPr="0081550E">
        <w:rPr>
          <w:rFonts w:asciiTheme="minorHAnsi" w:hAnsiTheme="minorHAnsi" w:cstheme="minorHAnsi"/>
          <w:b/>
          <w:szCs w:val="24"/>
        </w:rPr>
        <w:t>1</w:t>
      </w:r>
      <w:r w:rsidR="00E42FCF" w:rsidRPr="0081550E">
        <w:rPr>
          <w:rFonts w:asciiTheme="minorHAnsi" w:hAnsiTheme="minorHAnsi" w:cstheme="minorHAnsi"/>
          <w:b/>
          <w:szCs w:val="24"/>
        </w:rPr>
        <w:t>3</w:t>
      </w:r>
      <w:r w:rsidRPr="0081550E">
        <w:rPr>
          <w:rFonts w:asciiTheme="minorHAnsi" w:hAnsiTheme="minorHAnsi" w:cstheme="minorHAnsi"/>
          <w:b/>
          <w:szCs w:val="24"/>
        </w:rPr>
        <w:t>.</w:t>
      </w:r>
    </w:p>
    <w:p w:rsidR="00F1064E" w:rsidRPr="0081550E" w:rsidRDefault="00ED689C" w:rsidP="00A460A6">
      <w:pPr>
        <w:jc w:val="center"/>
        <w:rPr>
          <w:rFonts w:asciiTheme="minorHAnsi" w:hAnsiTheme="minorHAnsi" w:cstheme="minorHAnsi"/>
          <w:b/>
          <w:szCs w:val="24"/>
        </w:rPr>
      </w:pPr>
      <w:r w:rsidRPr="0081550E">
        <w:rPr>
          <w:rFonts w:asciiTheme="minorHAnsi" w:hAnsiTheme="minorHAnsi" w:cstheme="minorHAnsi"/>
          <w:b/>
          <w:szCs w:val="24"/>
        </w:rPr>
        <w:t>C</w:t>
      </w:r>
      <w:r w:rsidR="00F1064E" w:rsidRPr="0081550E">
        <w:rPr>
          <w:rFonts w:asciiTheme="minorHAnsi" w:hAnsiTheme="minorHAnsi" w:cstheme="minorHAnsi"/>
          <w:b/>
          <w:szCs w:val="24"/>
        </w:rPr>
        <w:t>zas trwania przetwarzania danych osobowych</w:t>
      </w:r>
    </w:p>
    <w:p w:rsidR="003E6C55" w:rsidRPr="0081550E" w:rsidRDefault="00F1064E" w:rsidP="00ED689C">
      <w:pPr>
        <w:rPr>
          <w:rFonts w:asciiTheme="minorHAnsi" w:hAnsiTheme="minorHAnsi" w:cstheme="minorHAnsi"/>
          <w:szCs w:val="24"/>
        </w:rPr>
      </w:pPr>
      <w:r w:rsidRPr="0081550E">
        <w:rPr>
          <w:rFonts w:asciiTheme="minorHAnsi" w:hAnsiTheme="minorHAnsi" w:cstheme="minorHAnsi"/>
          <w:szCs w:val="24"/>
        </w:rPr>
        <w:t xml:space="preserve">Umowa </w:t>
      </w:r>
      <w:r w:rsidR="00DB3185" w:rsidRPr="0081550E">
        <w:rPr>
          <w:rFonts w:asciiTheme="minorHAnsi" w:hAnsiTheme="minorHAnsi" w:cstheme="minorHAnsi"/>
          <w:szCs w:val="24"/>
        </w:rPr>
        <w:t xml:space="preserve">niniejsza </w:t>
      </w:r>
      <w:r w:rsidRPr="0081550E">
        <w:rPr>
          <w:rFonts w:asciiTheme="minorHAnsi" w:hAnsiTheme="minorHAnsi" w:cstheme="minorHAnsi"/>
          <w:szCs w:val="24"/>
        </w:rPr>
        <w:t>zo</w:t>
      </w:r>
      <w:r w:rsidR="00C23E72" w:rsidRPr="0081550E">
        <w:rPr>
          <w:rFonts w:asciiTheme="minorHAnsi" w:hAnsiTheme="minorHAnsi" w:cstheme="minorHAnsi"/>
          <w:szCs w:val="24"/>
        </w:rPr>
        <w:t>staje zawarta na czas określony</w:t>
      </w:r>
      <w:r w:rsidRPr="0081550E">
        <w:rPr>
          <w:rFonts w:asciiTheme="minorHAnsi" w:hAnsiTheme="minorHAnsi" w:cstheme="minorHAnsi"/>
          <w:szCs w:val="24"/>
        </w:rPr>
        <w:t xml:space="preserve"> równy okresowi obowiązywania </w:t>
      </w:r>
      <w:r w:rsidR="005A6A81" w:rsidRPr="0081550E">
        <w:rPr>
          <w:rFonts w:asciiTheme="minorHAnsi" w:hAnsiTheme="minorHAnsi" w:cstheme="minorHAnsi"/>
          <w:szCs w:val="24"/>
        </w:rPr>
        <w:t xml:space="preserve">umowy </w:t>
      </w:r>
      <w:r w:rsidRPr="0081550E">
        <w:rPr>
          <w:rFonts w:asciiTheme="minorHAnsi" w:hAnsiTheme="minorHAnsi" w:cstheme="minorHAnsi"/>
          <w:szCs w:val="24"/>
        </w:rPr>
        <w:t>głównej,</w:t>
      </w:r>
      <w:r w:rsidR="00C23E72" w:rsidRPr="0081550E">
        <w:rPr>
          <w:rFonts w:asciiTheme="minorHAnsi" w:hAnsiTheme="minorHAnsi" w:cstheme="minorHAnsi"/>
          <w:szCs w:val="24"/>
        </w:rPr>
        <w:t xml:space="preserve"> </w:t>
      </w:r>
      <w:r w:rsidR="00ED689C" w:rsidRPr="0081550E">
        <w:rPr>
          <w:rFonts w:asciiTheme="minorHAnsi" w:hAnsiTheme="minorHAnsi" w:cstheme="minorHAnsi"/>
          <w:szCs w:val="24"/>
        </w:rPr>
        <w:t xml:space="preserve">przy czym w przypadku </w:t>
      </w:r>
      <w:r w:rsidR="003E6C55" w:rsidRPr="0081550E">
        <w:rPr>
          <w:rFonts w:asciiTheme="minorHAnsi" w:hAnsiTheme="minorHAnsi" w:cstheme="minorHAnsi"/>
          <w:szCs w:val="24"/>
        </w:rPr>
        <w:t xml:space="preserve">rozwiązania lub wygaśnięcia </w:t>
      </w:r>
      <w:r w:rsidR="003D7D75" w:rsidRPr="0081550E">
        <w:rPr>
          <w:rFonts w:asciiTheme="minorHAnsi" w:hAnsiTheme="minorHAnsi" w:cstheme="minorHAnsi"/>
          <w:szCs w:val="24"/>
        </w:rPr>
        <w:t xml:space="preserve">umowy </w:t>
      </w:r>
      <w:r w:rsidR="003E6C55" w:rsidRPr="0081550E">
        <w:rPr>
          <w:rFonts w:asciiTheme="minorHAnsi" w:hAnsiTheme="minorHAnsi" w:cstheme="minorHAnsi"/>
          <w:szCs w:val="24"/>
        </w:rPr>
        <w:t xml:space="preserve">głównej rozwiązaniu </w:t>
      </w:r>
      <w:r w:rsidR="00ED689C" w:rsidRPr="0081550E">
        <w:rPr>
          <w:rFonts w:asciiTheme="minorHAnsi" w:hAnsiTheme="minorHAnsi" w:cstheme="minorHAnsi"/>
          <w:szCs w:val="24"/>
        </w:rPr>
        <w:t xml:space="preserve">lub wygaśnięciu </w:t>
      </w:r>
      <w:r w:rsidR="003E6C55" w:rsidRPr="0081550E">
        <w:rPr>
          <w:rFonts w:asciiTheme="minorHAnsi" w:hAnsiTheme="minorHAnsi" w:cstheme="minorHAnsi"/>
          <w:szCs w:val="24"/>
        </w:rPr>
        <w:t xml:space="preserve">ulega również </w:t>
      </w:r>
      <w:r w:rsidR="002E5C73" w:rsidRPr="0081550E">
        <w:rPr>
          <w:rFonts w:asciiTheme="minorHAnsi" w:hAnsiTheme="minorHAnsi" w:cstheme="minorHAnsi"/>
          <w:szCs w:val="24"/>
        </w:rPr>
        <w:t>umowa</w:t>
      </w:r>
      <w:r w:rsidR="003E6C55" w:rsidRPr="0081550E">
        <w:rPr>
          <w:rFonts w:asciiTheme="minorHAnsi" w:hAnsiTheme="minorHAnsi" w:cstheme="minorHAnsi"/>
          <w:szCs w:val="24"/>
        </w:rPr>
        <w:t xml:space="preserve">, </w:t>
      </w:r>
      <w:r w:rsidR="00042979" w:rsidRPr="0081550E">
        <w:rPr>
          <w:rFonts w:asciiTheme="minorHAnsi" w:hAnsiTheme="minorHAnsi" w:cstheme="minorHAnsi"/>
          <w:szCs w:val="24"/>
        </w:rPr>
        <w:t xml:space="preserve">z zastrzeżeniem możliwości </w:t>
      </w:r>
      <w:r w:rsidR="003E6C55" w:rsidRPr="0081550E">
        <w:rPr>
          <w:rFonts w:asciiTheme="minorHAnsi" w:hAnsiTheme="minorHAnsi" w:cstheme="minorHAnsi"/>
          <w:szCs w:val="24"/>
        </w:rPr>
        <w:t xml:space="preserve">wykonania </w:t>
      </w:r>
      <w:r w:rsidR="00042979" w:rsidRPr="0081550E">
        <w:rPr>
          <w:rFonts w:asciiTheme="minorHAnsi" w:hAnsiTheme="minorHAnsi" w:cstheme="minorHAnsi"/>
          <w:szCs w:val="24"/>
        </w:rPr>
        <w:t xml:space="preserve">przez Przetwarzającego </w:t>
      </w:r>
      <w:r w:rsidR="00ED689C" w:rsidRPr="0081550E">
        <w:rPr>
          <w:rFonts w:asciiTheme="minorHAnsi" w:hAnsiTheme="minorHAnsi" w:cstheme="minorHAnsi"/>
          <w:szCs w:val="24"/>
        </w:rPr>
        <w:t xml:space="preserve">czynności określonych w </w:t>
      </w:r>
      <w:r w:rsidR="002E5C73" w:rsidRPr="0081550E">
        <w:rPr>
          <w:rFonts w:asciiTheme="minorHAnsi" w:hAnsiTheme="minorHAnsi" w:cstheme="minorHAnsi"/>
          <w:szCs w:val="24"/>
        </w:rPr>
        <w:t>§ 14</w:t>
      </w:r>
      <w:r w:rsidR="003E6C55" w:rsidRPr="0081550E">
        <w:rPr>
          <w:rFonts w:asciiTheme="minorHAnsi" w:hAnsiTheme="minorHAnsi" w:cstheme="minorHAnsi"/>
          <w:szCs w:val="24"/>
        </w:rPr>
        <w:t xml:space="preserve"> </w:t>
      </w:r>
      <w:r w:rsidR="003D7D75" w:rsidRPr="0081550E">
        <w:rPr>
          <w:rFonts w:asciiTheme="minorHAnsi" w:hAnsiTheme="minorHAnsi" w:cstheme="minorHAnsi"/>
          <w:szCs w:val="24"/>
        </w:rPr>
        <w:t>umowy</w:t>
      </w:r>
      <w:r w:rsidR="003E6C55" w:rsidRPr="0081550E">
        <w:rPr>
          <w:rFonts w:asciiTheme="minorHAnsi" w:hAnsiTheme="minorHAnsi" w:cstheme="minorHAnsi"/>
          <w:szCs w:val="24"/>
        </w:rPr>
        <w:t>.</w:t>
      </w:r>
    </w:p>
    <w:p w:rsidR="00B977DB" w:rsidRPr="0081550E" w:rsidRDefault="00B977DB" w:rsidP="00A460A6">
      <w:pPr>
        <w:rPr>
          <w:rFonts w:asciiTheme="minorHAnsi" w:hAnsiTheme="minorHAnsi" w:cstheme="minorHAnsi"/>
          <w:szCs w:val="24"/>
        </w:rPr>
      </w:pPr>
    </w:p>
    <w:p w:rsidR="00B330E2" w:rsidRPr="0081550E" w:rsidRDefault="00B330E2" w:rsidP="00A460A6">
      <w:pPr>
        <w:jc w:val="center"/>
        <w:rPr>
          <w:rFonts w:asciiTheme="minorHAnsi" w:hAnsiTheme="minorHAnsi" w:cstheme="minorHAnsi"/>
          <w:b/>
          <w:szCs w:val="24"/>
        </w:rPr>
      </w:pPr>
      <w:bookmarkStart w:id="1" w:name="_Hlk31958484"/>
      <w:r w:rsidRPr="0081550E">
        <w:rPr>
          <w:rFonts w:asciiTheme="minorHAnsi" w:hAnsiTheme="minorHAnsi" w:cstheme="minorHAnsi"/>
          <w:b/>
          <w:szCs w:val="24"/>
        </w:rPr>
        <w:t xml:space="preserve">§ </w:t>
      </w:r>
      <w:r w:rsidR="00A91565" w:rsidRPr="0081550E">
        <w:rPr>
          <w:rFonts w:asciiTheme="minorHAnsi" w:hAnsiTheme="minorHAnsi" w:cstheme="minorHAnsi"/>
          <w:b/>
          <w:szCs w:val="24"/>
        </w:rPr>
        <w:t>1</w:t>
      </w:r>
      <w:r w:rsidR="00E42FCF" w:rsidRPr="0081550E">
        <w:rPr>
          <w:rFonts w:asciiTheme="minorHAnsi" w:hAnsiTheme="minorHAnsi" w:cstheme="minorHAnsi"/>
          <w:b/>
          <w:szCs w:val="24"/>
        </w:rPr>
        <w:t>4</w:t>
      </w:r>
      <w:r w:rsidRPr="0081550E">
        <w:rPr>
          <w:rFonts w:asciiTheme="minorHAnsi" w:hAnsiTheme="minorHAnsi" w:cstheme="minorHAnsi"/>
          <w:b/>
          <w:szCs w:val="24"/>
        </w:rPr>
        <w:t>.</w:t>
      </w:r>
    </w:p>
    <w:p w:rsidR="00B330E2" w:rsidRPr="0081550E" w:rsidRDefault="002D1700" w:rsidP="00A460A6">
      <w:pPr>
        <w:jc w:val="center"/>
        <w:rPr>
          <w:rFonts w:asciiTheme="minorHAnsi" w:hAnsiTheme="minorHAnsi" w:cstheme="minorHAnsi"/>
          <w:b/>
          <w:szCs w:val="24"/>
        </w:rPr>
      </w:pPr>
      <w:r w:rsidRPr="0081550E">
        <w:rPr>
          <w:rFonts w:asciiTheme="minorHAnsi" w:hAnsiTheme="minorHAnsi" w:cstheme="minorHAnsi"/>
          <w:b/>
          <w:szCs w:val="24"/>
        </w:rPr>
        <w:t>P</w:t>
      </w:r>
      <w:r w:rsidR="000E0FB2" w:rsidRPr="0081550E">
        <w:rPr>
          <w:rFonts w:asciiTheme="minorHAnsi" w:hAnsiTheme="minorHAnsi" w:cstheme="minorHAnsi"/>
          <w:b/>
          <w:szCs w:val="24"/>
        </w:rPr>
        <w:t xml:space="preserve">ostępowanie </w:t>
      </w:r>
      <w:r w:rsidR="00B330E2" w:rsidRPr="0081550E">
        <w:rPr>
          <w:rFonts w:asciiTheme="minorHAnsi" w:hAnsiTheme="minorHAnsi" w:cstheme="minorHAnsi"/>
          <w:b/>
          <w:szCs w:val="24"/>
        </w:rPr>
        <w:t xml:space="preserve">z danymi po okresie obowiązywania </w:t>
      </w:r>
      <w:r w:rsidR="00F357C5" w:rsidRPr="0081550E">
        <w:rPr>
          <w:rFonts w:asciiTheme="minorHAnsi" w:hAnsiTheme="minorHAnsi" w:cstheme="minorHAnsi"/>
          <w:b/>
          <w:szCs w:val="24"/>
        </w:rPr>
        <w:t>umowy</w:t>
      </w:r>
      <w:r w:rsidR="00545697" w:rsidRPr="0081550E">
        <w:rPr>
          <w:rFonts w:asciiTheme="minorHAnsi" w:hAnsiTheme="minorHAnsi" w:cstheme="minorHAnsi"/>
          <w:b/>
          <w:szCs w:val="24"/>
        </w:rPr>
        <w:t xml:space="preserve"> oraz w sytuacji braku niezbędności przetwarzania</w:t>
      </w:r>
    </w:p>
    <w:p w:rsidR="00136EBD" w:rsidRPr="0081550E" w:rsidRDefault="00643C5B" w:rsidP="00E672AC">
      <w:pPr>
        <w:pStyle w:val="Akapitzlist"/>
        <w:numPr>
          <w:ilvl w:val="0"/>
          <w:numId w:val="18"/>
        </w:numPr>
        <w:ind w:left="426" w:hanging="426"/>
        <w:rPr>
          <w:rFonts w:asciiTheme="minorHAnsi" w:hAnsiTheme="minorHAnsi" w:cstheme="minorHAnsi"/>
          <w:noProof/>
          <w:szCs w:val="24"/>
        </w:rPr>
      </w:pPr>
      <w:r w:rsidRPr="0081550E">
        <w:rPr>
          <w:rFonts w:asciiTheme="minorHAnsi" w:hAnsiTheme="minorHAnsi" w:cstheme="minorHAnsi"/>
          <w:noProof/>
          <w:szCs w:val="24"/>
        </w:rPr>
        <w:t xml:space="preserve">W przypadku </w:t>
      </w:r>
      <w:r w:rsidR="00ED689C" w:rsidRPr="0081550E">
        <w:rPr>
          <w:rFonts w:asciiTheme="minorHAnsi" w:hAnsiTheme="minorHAnsi" w:cstheme="minorHAnsi"/>
          <w:noProof/>
          <w:szCs w:val="24"/>
        </w:rPr>
        <w:t xml:space="preserve">rozwiązania lub </w:t>
      </w:r>
      <w:r w:rsidRPr="0081550E">
        <w:rPr>
          <w:rFonts w:asciiTheme="minorHAnsi" w:hAnsiTheme="minorHAnsi" w:cstheme="minorHAnsi"/>
          <w:noProof/>
          <w:szCs w:val="24"/>
        </w:rPr>
        <w:t xml:space="preserve">wygaśnięcia </w:t>
      </w:r>
      <w:r w:rsidR="00344BB5" w:rsidRPr="0081550E">
        <w:rPr>
          <w:rFonts w:asciiTheme="minorHAnsi" w:hAnsiTheme="minorHAnsi" w:cstheme="minorHAnsi"/>
          <w:noProof/>
          <w:szCs w:val="24"/>
        </w:rPr>
        <w:t>umowy</w:t>
      </w:r>
      <w:r w:rsidR="00E637D8" w:rsidRPr="0081550E">
        <w:rPr>
          <w:rFonts w:asciiTheme="minorHAnsi" w:hAnsiTheme="minorHAnsi" w:cstheme="minorHAnsi"/>
          <w:noProof/>
          <w:szCs w:val="24"/>
        </w:rPr>
        <w:t>,</w:t>
      </w:r>
      <w:r w:rsidRPr="0081550E">
        <w:rPr>
          <w:rFonts w:asciiTheme="minorHAnsi" w:hAnsiTheme="minorHAnsi" w:cstheme="minorHAnsi"/>
          <w:noProof/>
          <w:szCs w:val="24"/>
        </w:rPr>
        <w:t xml:space="preserve"> </w:t>
      </w:r>
      <w:r w:rsidR="009F0706" w:rsidRPr="0081550E">
        <w:rPr>
          <w:rFonts w:asciiTheme="minorHAnsi" w:hAnsiTheme="minorHAnsi" w:cstheme="minorHAnsi"/>
          <w:noProof/>
          <w:szCs w:val="24"/>
        </w:rPr>
        <w:t xml:space="preserve">Przetwarzający </w:t>
      </w:r>
      <w:r w:rsidRPr="0081550E">
        <w:rPr>
          <w:rFonts w:asciiTheme="minorHAnsi" w:hAnsiTheme="minorHAnsi" w:cstheme="minorHAnsi"/>
          <w:noProof/>
          <w:szCs w:val="24"/>
        </w:rPr>
        <w:t xml:space="preserve">zobowiązany jest do </w:t>
      </w:r>
      <w:r w:rsidR="00E010CF" w:rsidRPr="0081550E">
        <w:rPr>
          <w:rFonts w:asciiTheme="minorHAnsi" w:hAnsiTheme="minorHAnsi" w:cstheme="minorHAnsi"/>
          <w:noProof/>
          <w:szCs w:val="24"/>
        </w:rPr>
        <w:t xml:space="preserve">niezwłocznego, ale nie później niż w terminie </w:t>
      </w:r>
      <w:r w:rsidR="003E6C55" w:rsidRPr="0081550E">
        <w:rPr>
          <w:rFonts w:asciiTheme="minorHAnsi" w:hAnsiTheme="minorHAnsi" w:cstheme="minorHAnsi"/>
          <w:noProof/>
          <w:szCs w:val="24"/>
        </w:rPr>
        <w:t>10</w:t>
      </w:r>
      <w:r w:rsidR="00E010CF" w:rsidRPr="0081550E">
        <w:rPr>
          <w:rFonts w:asciiTheme="minorHAnsi" w:hAnsiTheme="minorHAnsi" w:cstheme="minorHAnsi"/>
          <w:noProof/>
          <w:szCs w:val="24"/>
        </w:rPr>
        <w:t> dni roboczych</w:t>
      </w:r>
      <w:r w:rsidR="00ED689C" w:rsidRPr="0081550E">
        <w:rPr>
          <w:rFonts w:asciiTheme="minorHAnsi" w:hAnsiTheme="minorHAnsi" w:cstheme="minorHAnsi"/>
          <w:noProof/>
          <w:szCs w:val="24"/>
        </w:rPr>
        <w:t xml:space="preserve"> </w:t>
      </w:r>
      <w:r w:rsidR="00B71D10" w:rsidRPr="0081550E">
        <w:rPr>
          <w:rFonts w:asciiTheme="minorHAnsi" w:hAnsiTheme="minorHAnsi" w:cstheme="minorHAnsi"/>
          <w:noProof/>
          <w:szCs w:val="24"/>
        </w:rPr>
        <w:t xml:space="preserve">zwrotu lub </w:t>
      </w:r>
      <w:r w:rsidRPr="0081550E">
        <w:rPr>
          <w:rFonts w:asciiTheme="minorHAnsi" w:hAnsiTheme="minorHAnsi" w:cstheme="minorHAnsi"/>
          <w:noProof/>
          <w:szCs w:val="24"/>
        </w:rPr>
        <w:t xml:space="preserve">usunięcia </w:t>
      </w:r>
      <w:r w:rsidR="00ED689C" w:rsidRPr="0081550E">
        <w:rPr>
          <w:rFonts w:asciiTheme="minorHAnsi" w:hAnsiTheme="minorHAnsi" w:cstheme="minorHAnsi"/>
          <w:szCs w:val="24"/>
        </w:rPr>
        <w:t>w </w:t>
      </w:r>
      <w:r w:rsidRPr="0081550E">
        <w:rPr>
          <w:rFonts w:asciiTheme="minorHAnsi" w:hAnsiTheme="minorHAnsi" w:cstheme="minorHAnsi"/>
          <w:szCs w:val="24"/>
        </w:rPr>
        <w:t>sposób uniemożliwiający identyfikację osób, których dane dotyczą</w:t>
      </w:r>
      <w:r w:rsidR="00E672AC" w:rsidRPr="0081550E">
        <w:rPr>
          <w:rFonts w:asciiTheme="minorHAnsi" w:hAnsiTheme="minorHAnsi" w:cstheme="minorHAnsi"/>
          <w:noProof/>
          <w:szCs w:val="24"/>
        </w:rPr>
        <w:t>,</w:t>
      </w:r>
      <w:r w:rsidR="006A44EC" w:rsidRPr="0081550E">
        <w:rPr>
          <w:rFonts w:asciiTheme="minorHAnsi" w:hAnsiTheme="minorHAnsi" w:cstheme="minorHAnsi"/>
          <w:noProof/>
          <w:szCs w:val="24"/>
        </w:rPr>
        <w:t xml:space="preserve"> zgodnie z wyborem Powierzającego,</w:t>
      </w:r>
      <w:r w:rsidR="00E672AC" w:rsidRPr="0081550E">
        <w:rPr>
          <w:rFonts w:asciiTheme="minorHAnsi" w:hAnsiTheme="minorHAnsi" w:cstheme="minorHAnsi"/>
          <w:noProof/>
          <w:szCs w:val="24"/>
        </w:rPr>
        <w:t xml:space="preserve"> </w:t>
      </w:r>
      <w:r w:rsidRPr="0081550E">
        <w:rPr>
          <w:rFonts w:asciiTheme="minorHAnsi" w:hAnsiTheme="minorHAnsi" w:cstheme="minorHAnsi"/>
          <w:noProof/>
          <w:szCs w:val="24"/>
        </w:rPr>
        <w:t xml:space="preserve">wszystkich </w:t>
      </w:r>
      <w:r w:rsidR="00042979" w:rsidRPr="0081550E">
        <w:rPr>
          <w:rFonts w:asciiTheme="minorHAnsi" w:hAnsiTheme="minorHAnsi" w:cstheme="minorHAnsi"/>
          <w:noProof/>
          <w:szCs w:val="24"/>
        </w:rPr>
        <w:t xml:space="preserve">powierzonych </w:t>
      </w:r>
      <w:r w:rsidRPr="0081550E">
        <w:rPr>
          <w:rFonts w:asciiTheme="minorHAnsi" w:hAnsiTheme="minorHAnsi" w:cstheme="minorHAnsi"/>
          <w:noProof/>
          <w:szCs w:val="24"/>
        </w:rPr>
        <w:t>danych osobowych, niezależnie od formy ich utrwalenia, w tym zobowiązany jest</w:t>
      </w:r>
      <w:r w:rsidR="00AF344B" w:rsidRPr="0081550E">
        <w:rPr>
          <w:rFonts w:asciiTheme="minorHAnsi" w:hAnsiTheme="minorHAnsi" w:cstheme="minorHAnsi"/>
          <w:noProof/>
          <w:szCs w:val="24"/>
        </w:rPr>
        <w:t xml:space="preserve"> skutecznie i </w:t>
      </w:r>
      <w:r w:rsidRPr="0081550E">
        <w:rPr>
          <w:rFonts w:asciiTheme="minorHAnsi" w:hAnsiTheme="minorHAnsi" w:cstheme="minorHAnsi"/>
          <w:noProof/>
          <w:szCs w:val="24"/>
        </w:rPr>
        <w:t>trwale usunąć je również z nośników elektronicznych pozostających w jego dyspozycji oraz z systemów teleinformatycznych</w:t>
      </w:r>
      <w:r w:rsidR="008F0E5A" w:rsidRPr="0081550E">
        <w:rPr>
          <w:rFonts w:asciiTheme="minorHAnsi" w:hAnsiTheme="minorHAnsi" w:cstheme="minorHAnsi"/>
          <w:noProof/>
          <w:szCs w:val="24"/>
        </w:rPr>
        <w:t>.</w:t>
      </w:r>
    </w:p>
    <w:p w:rsidR="00FC19BB" w:rsidRPr="0081550E" w:rsidRDefault="00CC6D07" w:rsidP="00E672AC">
      <w:pPr>
        <w:pStyle w:val="Akapitzlist"/>
        <w:numPr>
          <w:ilvl w:val="0"/>
          <w:numId w:val="18"/>
        </w:numPr>
        <w:ind w:left="426" w:hanging="426"/>
        <w:rPr>
          <w:rFonts w:asciiTheme="minorHAnsi" w:hAnsiTheme="minorHAnsi" w:cstheme="minorHAnsi"/>
          <w:noProof/>
          <w:szCs w:val="24"/>
        </w:rPr>
      </w:pPr>
      <w:r w:rsidRPr="0081550E">
        <w:rPr>
          <w:rFonts w:asciiTheme="minorHAnsi" w:hAnsiTheme="minorHAnsi" w:cstheme="minorHAnsi"/>
          <w:szCs w:val="24"/>
        </w:rPr>
        <w:t xml:space="preserve">W </w:t>
      </w:r>
      <w:r w:rsidR="000E4CBE" w:rsidRPr="0081550E">
        <w:rPr>
          <w:rFonts w:asciiTheme="minorHAnsi" w:hAnsiTheme="minorHAnsi" w:cstheme="minorHAnsi"/>
          <w:szCs w:val="24"/>
        </w:rPr>
        <w:t xml:space="preserve">sytuacji, w której przetwarzanie części powierzonych </w:t>
      </w:r>
      <w:r w:rsidR="00E21567" w:rsidRPr="0081550E">
        <w:rPr>
          <w:rFonts w:asciiTheme="minorHAnsi" w:hAnsiTheme="minorHAnsi" w:cstheme="minorHAnsi"/>
          <w:szCs w:val="24"/>
        </w:rPr>
        <w:t xml:space="preserve">umową </w:t>
      </w:r>
      <w:r w:rsidR="000E4CBE" w:rsidRPr="0081550E">
        <w:rPr>
          <w:rFonts w:asciiTheme="minorHAnsi" w:hAnsiTheme="minorHAnsi" w:cstheme="minorHAnsi"/>
          <w:szCs w:val="24"/>
        </w:rPr>
        <w:t xml:space="preserve">danych osobowych nie będzie już niezbędne do realizacji wskazanych w </w:t>
      </w:r>
      <w:r w:rsidR="00E21567" w:rsidRPr="0081550E">
        <w:rPr>
          <w:rFonts w:asciiTheme="minorHAnsi" w:hAnsiTheme="minorHAnsi" w:cstheme="minorHAnsi"/>
          <w:szCs w:val="24"/>
        </w:rPr>
        <w:t xml:space="preserve">umowie </w:t>
      </w:r>
      <w:r w:rsidR="00CF2ABF" w:rsidRPr="0081550E">
        <w:rPr>
          <w:rFonts w:asciiTheme="minorHAnsi" w:hAnsiTheme="minorHAnsi" w:cstheme="minorHAnsi"/>
          <w:szCs w:val="24"/>
        </w:rPr>
        <w:t>celów</w:t>
      </w:r>
      <w:r w:rsidR="00607663" w:rsidRPr="0081550E">
        <w:rPr>
          <w:rFonts w:asciiTheme="minorHAnsi" w:hAnsiTheme="minorHAnsi" w:cstheme="minorHAnsi"/>
          <w:noProof/>
          <w:szCs w:val="24"/>
        </w:rPr>
        <w:t xml:space="preserve"> zobowiązany jest do niezwłocznego, ale nie później niż w terminie 10 dni roboczych </w:t>
      </w:r>
      <w:r w:rsidR="00B71D10" w:rsidRPr="0081550E">
        <w:rPr>
          <w:rFonts w:asciiTheme="minorHAnsi" w:hAnsiTheme="minorHAnsi" w:cstheme="minorHAnsi"/>
          <w:noProof/>
          <w:szCs w:val="24"/>
        </w:rPr>
        <w:t xml:space="preserve">zwrotu lub </w:t>
      </w:r>
      <w:r w:rsidR="00607663" w:rsidRPr="0081550E">
        <w:rPr>
          <w:rFonts w:asciiTheme="minorHAnsi" w:hAnsiTheme="minorHAnsi" w:cstheme="minorHAnsi"/>
          <w:noProof/>
          <w:szCs w:val="24"/>
        </w:rPr>
        <w:t xml:space="preserve">usunięcia </w:t>
      </w:r>
      <w:r w:rsidR="00607663" w:rsidRPr="0081550E">
        <w:rPr>
          <w:rFonts w:asciiTheme="minorHAnsi" w:hAnsiTheme="minorHAnsi" w:cstheme="minorHAnsi"/>
          <w:szCs w:val="24"/>
        </w:rPr>
        <w:t>w sposób uniemożliwiający identyfikację osób, których dane dotyczą</w:t>
      </w:r>
      <w:r w:rsidR="00607663" w:rsidRPr="0081550E">
        <w:rPr>
          <w:rFonts w:asciiTheme="minorHAnsi" w:hAnsiTheme="minorHAnsi" w:cstheme="minorHAnsi"/>
          <w:noProof/>
          <w:szCs w:val="24"/>
        </w:rPr>
        <w:t>, zgodnie z wyborem Powierzającego, wszystkich powierzonych danych osobowych, niezależnie od formy ich utrwalenia, w tym zobowiązany jest skutecznie i trwale usunąć je również z nośników elektronicznych pozostających w jego dyspozycji oraz z systemów teleinformatycznych.</w:t>
      </w:r>
    </w:p>
    <w:bookmarkEnd w:id="1"/>
    <w:p w:rsidR="00607663" w:rsidRPr="0081550E" w:rsidRDefault="00607663" w:rsidP="00E672AC">
      <w:pPr>
        <w:pStyle w:val="Akapitzlist"/>
        <w:numPr>
          <w:ilvl w:val="0"/>
          <w:numId w:val="19"/>
        </w:numPr>
        <w:ind w:left="426" w:hanging="426"/>
        <w:rPr>
          <w:rFonts w:asciiTheme="minorHAnsi" w:hAnsiTheme="minorHAnsi" w:cstheme="minorHAnsi"/>
          <w:noProof/>
          <w:szCs w:val="24"/>
        </w:rPr>
      </w:pPr>
      <w:r w:rsidRPr="0081550E">
        <w:rPr>
          <w:rFonts w:asciiTheme="minorHAnsi" w:hAnsiTheme="minorHAnsi" w:cstheme="minorHAnsi"/>
          <w:noProof/>
          <w:szCs w:val="24"/>
        </w:rPr>
        <w:t xml:space="preserve">Obowiązek </w:t>
      </w:r>
      <w:r w:rsidR="00B71D10" w:rsidRPr="0081550E">
        <w:rPr>
          <w:rFonts w:asciiTheme="minorHAnsi" w:hAnsiTheme="minorHAnsi" w:cstheme="minorHAnsi"/>
          <w:noProof/>
          <w:szCs w:val="24"/>
        </w:rPr>
        <w:t xml:space="preserve">zwrotu lub </w:t>
      </w:r>
      <w:r w:rsidRPr="0081550E">
        <w:rPr>
          <w:rFonts w:asciiTheme="minorHAnsi" w:hAnsiTheme="minorHAnsi" w:cstheme="minorHAnsi"/>
          <w:noProof/>
          <w:szCs w:val="24"/>
        </w:rPr>
        <w:t xml:space="preserve">usunięcia </w:t>
      </w:r>
      <w:r w:rsidRPr="0081550E">
        <w:rPr>
          <w:rFonts w:asciiTheme="minorHAnsi" w:hAnsiTheme="minorHAnsi" w:cstheme="minorHAnsi"/>
          <w:szCs w:val="24"/>
        </w:rPr>
        <w:t>w sposób uniemożliwiający identyfikację osób, których dane dotyczą</w:t>
      </w:r>
      <w:r w:rsidRPr="0081550E">
        <w:rPr>
          <w:rFonts w:asciiTheme="minorHAnsi" w:hAnsiTheme="minorHAnsi" w:cstheme="minorHAnsi"/>
          <w:noProof/>
          <w:szCs w:val="24"/>
        </w:rPr>
        <w:t>, odnosi się do wszystkich kopii posiadanych danych osobowych, w tym kopii zapasowych</w:t>
      </w:r>
      <w:r w:rsidRPr="0081550E">
        <w:rPr>
          <w:rFonts w:asciiTheme="minorHAnsi" w:hAnsiTheme="minorHAnsi" w:cstheme="minorHAnsi"/>
          <w:szCs w:val="24"/>
        </w:rPr>
        <w:t>.</w:t>
      </w:r>
    </w:p>
    <w:p w:rsidR="00B71D10" w:rsidRPr="0081550E" w:rsidRDefault="00B71D10" w:rsidP="00B71D10">
      <w:pPr>
        <w:pStyle w:val="Akapitzlist"/>
        <w:numPr>
          <w:ilvl w:val="0"/>
          <w:numId w:val="19"/>
        </w:numPr>
        <w:autoSpaceDE w:val="0"/>
        <w:autoSpaceDN w:val="0"/>
        <w:adjustRightInd w:val="0"/>
        <w:ind w:left="426" w:hanging="426"/>
        <w:rPr>
          <w:rFonts w:asciiTheme="minorHAnsi" w:hAnsiTheme="minorHAnsi" w:cstheme="minorHAnsi"/>
          <w:szCs w:val="24"/>
        </w:rPr>
      </w:pPr>
      <w:r w:rsidRPr="0081550E">
        <w:rPr>
          <w:rFonts w:asciiTheme="minorHAnsi" w:hAnsiTheme="minorHAnsi" w:cstheme="minorHAnsi"/>
          <w:szCs w:val="24"/>
        </w:rPr>
        <w:t>Zwracane przez Przetwarzającego dane osobowe w formie elektronicznej, powinny zostać:</w:t>
      </w:r>
    </w:p>
    <w:p w:rsidR="00B71D10" w:rsidRPr="0081550E" w:rsidRDefault="00B71D10" w:rsidP="00B71D10">
      <w:pPr>
        <w:pStyle w:val="Akapitzlist"/>
        <w:autoSpaceDE w:val="0"/>
        <w:autoSpaceDN w:val="0"/>
        <w:adjustRightInd w:val="0"/>
        <w:ind w:left="426"/>
        <w:rPr>
          <w:rFonts w:asciiTheme="minorHAnsi" w:hAnsiTheme="minorHAnsi" w:cstheme="minorHAnsi"/>
          <w:szCs w:val="24"/>
        </w:rPr>
      </w:pPr>
      <w:r w:rsidRPr="0081550E">
        <w:rPr>
          <w:rFonts w:asciiTheme="minorHAnsi" w:hAnsiTheme="minorHAnsi" w:cstheme="minorHAnsi"/>
          <w:szCs w:val="24"/>
        </w:rPr>
        <w:lastRenderedPageBreak/>
        <w:t>1)</w:t>
      </w:r>
      <w:r w:rsidRPr="0081550E">
        <w:rPr>
          <w:rFonts w:asciiTheme="minorHAnsi" w:hAnsiTheme="minorHAnsi" w:cstheme="minorHAnsi"/>
          <w:szCs w:val="24"/>
        </w:rPr>
        <w:tab/>
        <w:t xml:space="preserve">zapisane w sposób zapewniający kodowanie znaków, np. w formacie XML z kodowaniem znaków w standardzie Unicode UTF-8 i </w:t>
      </w:r>
    </w:p>
    <w:p w:rsidR="00B71D10" w:rsidRPr="0081550E" w:rsidRDefault="00B71D10" w:rsidP="00B71D10">
      <w:pPr>
        <w:pStyle w:val="Akapitzlist"/>
        <w:autoSpaceDE w:val="0"/>
        <w:autoSpaceDN w:val="0"/>
        <w:adjustRightInd w:val="0"/>
        <w:ind w:left="426"/>
        <w:rPr>
          <w:rFonts w:asciiTheme="minorHAnsi" w:hAnsiTheme="minorHAnsi" w:cstheme="minorHAnsi"/>
          <w:szCs w:val="24"/>
        </w:rPr>
      </w:pPr>
      <w:r w:rsidRPr="0081550E">
        <w:rPr>
          <w:rFonts w:asciiTheme="minorHAnsi" w:hAnsiTheme="minorHAnsi" w:cstheme="minorHAnsi"/>
          <w:szCs w:val="24"/>
        </w:rPr>
        <w:t>2)</w:t>
      </w:r>
      <w:r w:rsidRPr="0081550E">
        <w:rPr>
          <w:rFonts w:asciiTheme="minorHAnsi" w:hAnsiTheme="minorHAnsi" w:cstheme="minorHAnsi"/>
          <w:szCs w:val="24"/>
        </w:rPr>
        <w:tab/>
        <w:t>umieszczone na dysku/-ach DVD-R lub pendrive’ie.</w:t>
      </w:r>
    </w:p>
    <w:p w:rsidR="000F708B" w:rsidRPr="0081550E" w:rsidRDefault="00E672AC" w:rsidP="00B71D10">
      <w:pPr>
        <w:pStyle w:val="Akapitzlist"/>
        <w:numPr>
          <w:ilvl w:val="0"/>
          <w:numId w:val="19"/>
        </w:numPr>
        <w:autoSpaceDE w:val="0"/>
        <w:autoSpaceDN w:val="0"/>
        <w:adjustRightInd w:val="0"/>
        <w:ind w:left="426" w:hanging="426"/>
        <w:rPr>
          <w:rFonts w:asciiTheme="minorHAnsi" w:hAnsiTheme="minorHAnsi" w:cstheme="minorHAnsi"/>
          <w:szCs w:val="24"/>
        </w:rPr>
      </w:pPr>
      <w:r w:rsidRPr="0081550E">
        <w:rPr>
          <w:rFonts w:asciiTheme="minorHAnsi" w:hAnsiTheme="minorHAnsi" w:cstheme="minorHAnsi"/>
          <w:szCs w:val="24"/>
        </w:rPr>
        <w:t>U</w:t>
      </w:r>
      <w:r w:rsidR="00C1497B" w:rsidRPr="0081550E">
        <w:rPr>
          <w:rFonts w:asciiTheme="minorHAnsi" w:hAnsiTheme="minorHAnsi" w:cstheme="minorHAnsi"/>
          <w:szCs w:val="24"/>
        </w:rPr>
        <w:t>sunięci</w:t>
      </w:r>
      <w:r w:rsidR="000F708B" w:rsidRPr="0081550E">
        <w:rPr>
          <w:rFonts w:asciiTheme="minorHAnsi" w:hAnsiTheme="minorHAnsi" w:cstheme="minorHAnsi"/>
          <w:szCs w:val="24"/>
        </w:rPr>
        <w:t>e</w:t>
      </w:r>
      <w:r w:rsidR="00D50790" w:rsidRPr="0081550E">
        <w:rPr>
          <w:rFonts w:asciiTheme="minorHAnsi" w:hAnsiTheme="minorHAnsi" w:cstheme="minorHAnsi"/>
          <w:szCs w:val="24"/>
        </w:rPr>
        <w:t xml:space="preserve"> </w:t>
      </w:r>
      <w:r w:rsidRPr="0081550E">
        <w:rPr>
          <w:rFonts w:asciiTheme="minorHAnsi" w:hAnsiTheme="minorHAnsi" w:cstheme="minorHAnsi"/>
          <w:szCs w:val="24"/>
        </w:rPr>
        <w:t xml:space="preserve">powierzonych </w:t>
      </w:r>
      <w:r w:rsidR="00C1497B" w:rsidRPr="0081550E">
        <w:rPr>
          <w:rFonts w:asciiTheme="minorHAnsi" w:hAnsiTheme="minorHAnsi" w:cstheme="minorHAnsi"/>
          <w:szCs w:val="24"/>
        </w:rPr>
        <w:t xml:space="preserve">danych osobowych </w:t>
      </w:r>
      <w:r w:rsidR="000F708B" w:rsidRPr="0081550E">
        <w:rPr>
          <w:rFonts w:asciiTheme="minorHAnsi" w:hAnsiTheme="minorHAnsi" w:cstheme="minorHAnsi"/>
          <w:szCs w:val="24"/>
        </w:rPr>
        <w:t xml:space="preserve">powinno nastąpić w szczególności </w:t>
      </w:r>
      <w:r w:rsidR="002C0D07" w:rsidRPr="0081550E">
        <w:rPr>
          <w:rFonts w:asciiTheme="minorHAnsi" w:hAnsiTheme="minorHAnsi" w:cstheme="minorHAnsi"/>
          <w:szCs w:val="24"/>
        </w:rPr>
        <w:t>w sposób zapewniający</w:t>
      </w:r>
      <w:r w:rsidR="000F708B" w:rsidRPr="0081550E">
        <w:rPr>
          <w:rFonts w:asciiTheme="minorHAnsi" w:hAnsiTheme="minorHAnsi" w:cstheme="minorHAnsi"/>
          <w:szCs w:val="24"/>
        </w:rPr>
        <w:t xml:space="preserve"> </w:t>
      </w:r>
      <w:r w:rsidR="00B40BFF" w:rsidRPr="0081550E">
        <w:rPr>
          <w:rFonts w:asciiTheme="minorHAnsi" w:hAnsiTheme="minorHAnsi" w:cstheme="minorHAnsi"/>
          <w:szCs w:val="24"/>
        </w:rPr>
        <w:t>:</w:t>
      </w:r>
    </w:p>
    <w:p w:rsidR="000F708B" w:rsidRPr="0081550E" w:rsidRDefault="00C1497B" w:rsidP="003A6F5E">
      <w:pPr>
        <w:numPr>
          <w:ilvl w:val="0"/>
          <w:numId w:val="27"/>
        </w:numPr>
        <w:ind w:left="851" w:hanging="425"/>
        <w:rPr>
          <w:rFonts w:asciiTheme="minorHAnsi" w:hAnsiTheme="minorHAnsi" w:cstheme="minorHAnsi"/>
          <w:noProof/>
          <w:szCs w:val="24"/>
        </w:rPr>
      </w:pPr>
      <w:r w:rsidRPr="0081550E">
        <w:rPr>
          <w:rFonts w:asciiTheme="minorHAnsi" w:hAnsiTheme="minorHAnsi" w:cstheme="minorHAnsi"/>
          <w:noProof/>
          <w:szCs w:val="24"/>
        </w:rPr>
        <w:t>usunięci</w:t>
      </w:r>
      <w:r w:rsidR="000F708B" w:rsidRPr="0081550E">
        <w:rPr>
          <w:rFonts w:asciiTheme="minorHAnsi" w:hAnsiTheme="minorHAnsi" w:cstheme="minorHAnsi"/>
          <w:noProof/>
          <w:szCs w:val="24"/>
        </w:rPr>
        <w:t>e</w:t>
      </w:r>
      <w:r w:rsidRPr="0081550E">
        <w:rPr>
          <w:rFonts w:asciiTheme="minorHAnsi" w:hAnsiTheme="minorHAnsi" w:cstheme="minorHAnsi"/>
          <w:noProof/>
          <w:szCs w:val="24"/>
        </w:rPr>
        <w:t xml:space="preserve"> zbiorów technicznych danych osobowych,</w:t>
      </w:r>
    </w:p>
    <w:p w:rsidR="00C1497B" w:rsidRPr="0081550E" w:rsidRDefault="0068185A" w:rsidP="003A6F5E">
      <w:pPr>
        <w:numPr>
          <w:ilvl w:val="0"/>
          <w:numId w:val="27"/>
        </w:numPr>
        <w:ind w:left="851" w:hanging="425"/>
        <w:rPr>
          <w:rFonts w:asciiTheme="minorHAnsi" w:hAnsiTheme="minorHAnsi" w:cstheme="minorHAnsi"/>
          <w:noProof/>
          <w:szCs w:val="24"/>
        </w:rPr>
      </w:pPr>
      <w:r w:rsidRPr="0081550E">
        <w:rPr>
          <w:rFonts w:asciiTheme="minorHAnsi" w:hAnsiTheme="minorHAnsi" w:cstheme="minorHAnsi"/>
          <w:noProof/>
          <w:szCs w:val="24"/>
        </w:rPr>
        <w:t xml:space="preserve">usunięcie </w:t>
      </w:r>
      <w:r w:rsidR="00C1497B" w:rsidRPr="0081550E">
        <w:rPr>
          <w:rFonts w:asciiTheme="minorHAnsi" w:hAnsiTheme="minorHAnsi" w:cstheme="minorHAnsi"/>
          <w:noProof/>
          <w:szCs w:val="24"/>
        </w:rPr>
        <w:t>dan</w:t>
      </w:r>
      <w:r w:rsidRPr="0081550E">
        <w:rPr>
          <w:rFonts w:asciiTheme="minorHAnsi" w:hAnsiTheme="minorHAnsi" w:cstheme="minorHAnsi"/>
          <w:noProof/>
          <w:szCs w:val="24"/>
        </w:rPr>
        <w:t>ych</w:t>
      </w:r>
      <w:r w:rsidR="00C1497B" w:rsidRPr="0081550E">
        <w:rPr>
          <w:rFonts w:asciiTheme="minorHAnsi" w:hAnsiTheme="minorHAnsi" w:cstheme="minorHAnsi"/>
          <w:noProof/>
          <w:szCs w:val="24"/>
        </w:rPr>
        <w:t xml:space="preserve"> osobo</w:t>
      </w:r>
      <w:r w:rsidR="00AF344B" w:rsidRPr="0081550E">
        <w:rPr>
          <w:rFonts w:asciiTheme="minorHAnsi" w:hAnsiTheme="minorHAnsi" w:cstheme="minorHAnsi"/>
          <w:noProof/>
          <w:szCs w:val="24"/>
        </w:rPr>
        <w:t>wych na nośnikach papierowych i </w:t>
      </w:r>
      <w:r w:rsidR="00C1497B" w:rsidRPr="0081550E">
        <w:rPr>
          <w:rFonts w:asciiTheme="minorHAnsi" w:hAnsiTheme="minorHAnsi" w:cstheme="minorHAnsi"/>
          <w:noProof/>
          <w:szCs w:val="24"/>
        </w:rPr>
        <w:t>elektronicznych</w:t>
      </w:r>
      <w:r w:rsidR="00EB59D1" w:rsidRPr="0081550E">
        <w:rPr>
          <w:rFonts w:asciiTheme="minorHAnsi" w:hAnsiTheme="minorHAnsi" w:cstheme="minorHAnsi"/>
          <w:noProof/>
          <w:szCs w:val="24"/>
        </w:rPr>
        <w:t>.</w:t>
      </w:r>
      <w:r w:rsidR="00DA7496" w:rsidRPr="0081550E">
        <w:rPr>
          <w:rFonts w:asciiTheme="minorHAnsi" w:hAnsiTheme="minorHAnsi" w:cstheme="minorHAnsi"/>
          <w:noProof/>
          <w:szCs w:val="24"/>
        </w:rPr>
        <w:t xml:space="preserve"> </w:t>
      </w:r>
      <w:r w:rsidR="00DD213A" w:rsidRPr="0081550E">
        <w:rPr>
          <w:rFonts w:asciiTheme="minorHAnsi" w:hAnsiTheme="minorHAnsi" w:cstheme="minorHAnsi"/>
          <w:noProof/>
          <w:szCs w:val="24"/>
        </w:rPr>
        <w:t xml:space="preserve">Usunięcie </w:t>
      </w:r>
      <w:r w:rsidR="00C1497B" w:rsidRPr="0081550E">
        <w:rPr>
          <w:rFonts w:asciiTheme="minorHAnsi" w:hAnsiTheme="minorHAnsi" w:cstheme="minorHAnsi"/>
          <w:noProof/>
          <w:szCs w:val="24"/>
        </w:rPr>
        <w:t>danych osobowych z nośnika</w:t>
      </w:r>
      <w:r w:rsidR="00C51463" w:rsidRPr="0081550E">
        <w:rPr>
          <w:rFonts w:asciiTheme="minorHAnsi" w:hAnsiTheme="minorHAnsi" w:cstheme="minorHAnsi"/>
          <w:noProof/>
          <w:szCs w:val="24"/>
        </w:rPr>
        <w:t>, może</w:t>
      </w:r>
      <w:r w:rsidR="00AF344B" w:rsidRPr="0081550E">
        <w:rPr>
          <w:rFonts w:asciiTheme="minorHAnsi" w:hAnsiTheme="minorHAnsi" w:cstheme="minorHAnsi"/>
          <w:noProof/>
          <w:szCs w:val="24"/>
        </w:rPr>
        <w:t xml:space="preserve"> nastąpić w </w:t>
      </w:r>
      <w:r w:rsidR="00C1497B" w:rsidRPr="0081550E">
        <w:rPr>
          <w:rFonts w:asciiTheme="minorHAnsi" w:hAnsiTheme="minorHAnsi" w:cstheme="minorHAnsi"/>
          <w:noProof/>
          <w:szCs w:val="24"/>
        </w:rPr>
        <w:t>szczególności poprzez całkowite zniszczenie nośnika, a w odniesie</w:t>
      </w:r>
      <w:r w:rsidR="00E672AC" w:rsidRPr="0081550E">
        <w:rPr>
          <w:rFonts w:asciiTheme="minorHAnsi" w:hAnsiTheme="minorHAnsi" w:cstheme="minorHAnsi"/>
          <w:noProof/>
          <w:szCs w:val="24"/>
        </w:rPr>
        <w:t>niu do nośników magnetycznych w </w:t>
      </w:r>
      <w:r w:rsidR="00C1497B" w:rsidRPr="0081550E">
        <w:rPr>
          <w:rFonts w:asciiTheme="minorHAnsi" w:hAnsiTheme="minorHAnsi" w:cstheme="minorHAnsi"/>
          <w:noProof/>
          <w:szCs w:val="24"/>
        </w:rPr>
        <w:t xml:space="preserve">szczególności poprzez jego </w:t>
      </w:r>
      <w:r w:rsidR="001C53DE" w:rsidRPr="0081550E">
        <w:rPr>
          <w:rFonts w:asciiTheme="minorHAnsi" w:hAnsiTheme="minorHAnsi" w:cstheme="minorHAnsi"/>
          <w:noProof/>
          <w:szCs w:val="24"/>
        </w:rPr>
        <w:t xml:space="preserve">skuteczne </w:t>
      </w:r>
      <w:r w:rsidR="00C1497B" w:rsidRPr="0081550E">
        <w:rPr>
          <w:rFonts w:asciiTheme="minorHAnsi" w:hAnsiTheme="minorHAnsi" w:cstheme="minorHAnsi"/>
          <w:noProof/>
          <w:szCs w:val="24"/>
        </w:rPr>
        <w:t xml:space="preserve">rozmagnesowanie, nadpisanie (z ang. overwriting) lub </w:t>
      </w:r>
      <w:r w:rsidR="00EB59D1" w:rsidRPr="0081550E">
        <w:rPr>
          <w:rFonts w:asciiTheme="minorHAnsi" w:hAnsiTheme="minorHAnsi" w:cstheme="minorHAnsi"/>
          <w:noProof/>
          <w:szCs w:val="24"/>
        </w:rPr>
        <w:t>zerowanie (z ang. zero-filling)</w:t>
      </w:r>
      <w:r w:rsidR="00C1497B" w:rsidRPr="0081550E">
        <w:rPr>
          <w:rFonts w:asciiTheme="minorHAnsi" w:hAnsiTheme="minorHAnsi" w:cstheme="minorHAnsi"/>
          <w:noProof/>
          <w:szCs w:val="24"/>
        </w:rPr>
        <w:t>.</w:t>
      </w:r>
    </w:p>
    <w:p w:rsidR="00407494" w:rsidRPr="0081550E" w:rsidRDefault="00D57ADC" w:rsidP="003A6F5E">
      <w:pPr>
        <w:pStyle w:val="Akapitzlist"/>
        <w:numPr>
          <w:ilvl w:val="0"/>
          <w:numId w:val="19"/>
        </w:numPr>
        <w:ind w:left="426" w:hanging="426"/>
        <w:rPr>
          <w:rFonts w:asciiTheme="minorHAnsi" w:hAnsiTheme="minorHAnsi" w:cstheme="minorHAnsi"/>
          <w:noProof/>
          <w:szCs w:val="24"/>
        </w:rPr>
      </w:pPr>
      <w:r w:rsidRPr="0081550E">
        <w:rPr>
          <w:rFonts w:asciiTheme="minorHAnsi" w:hAnsiTheme="minorHAnsi" w:cstheme="minorHAnsi"/>
          <w:noProof/>
          <w:szCs w:val="24"/>
        </w:rPr>
        <w:t>Zwrot lub u</w:t>
      </w:r>
      <w:r w:rsidR="00407494" w:rsidRPr="0081550E">
        <w:rPr>
          <w:rFonts w:asciiTheme="minorHAnsi" w:hAnsiTheme="minorHAnsi" w:cstheme="minorHAnsi"/>
          <w:noProof/>
          <w:szCs w:val="24"/>
        </w:rPr>
        <w:t xml:space="preserve">sunięcie </w:t>
      </w:r>
      <w:r w:rsidR="00407494" w:rsidRPr="0081550E">
        <w:rPr>
          <w:rFonts w:asciiTheme="minorHAnsi" w:hAnsiTheme="minorHAnsi" w:cstheme="minorHAnsi"/>
          <w:szCs w:val="24"/>
        </w:rPr>
        <w:t>danych osobowych w sposób uniemożliwiający identyfikację osób, których dane osobowe dotyczą</w:t>
      </w:r>
      <w:r w:rsidR="00407494" w:rsidRPr="0081550E">
        <w:rPr>
          <w:rFonts w:asciiTheme="minorHAnsi" w:hAnsiTheme="minorHAnsi" w:cstheme="minorHAnsi"/>
          <w:noProof/>
          <w:szCs w:val="24"/>
        </w:rPr>
        <w:t xml:space="preserve">, Przetwarzający zobowiązany jest potwierdzić przekazanym Powierzającemu protokołem, w </w:t>
      </w:r>
      <w:r w:rsidR="00E672AC" w:rsidRPr="0081550E">
        <w:rPr>
          <w:rFonts w:asciiTheme="minorHAnsi" w:hAnsiTheme="minorHAnsi" w:cstheme="minorHAnsi"/>
          <w:noProof/>
          <w:szCs w:val="24"/>
        </w:rPr>
        <w:t xml:space="preserve">którym </w:t>
      </w:r>
      <w:r w:rsidR="001C53DE" w:rsidRPr="0081550E">
        <w:rPr>
          <w:rFonts w:asciiTheme="minorHAnsi" w:hAnsiTheme="minorHAnsi" w:cstheme="minorHAnsi"/>
          <w:szCs w:val="24"/>
        </w:rPr>
        <w:t xml:space="preserve">wskaże sposób </w:t>
      </w:r>
      <w:r w:rsidRPr="0081550E">
        <w:rPr>
          <w:rFonts w:asciiTheme="minorHAnsi" w:hAnsiTheme="minorHAnsi" w:cstheme="minorHAnsi"/>
          <w:szCs w:val="24"/>
        </w:rPr>
        <w:t xml:space="preserve">ich zwrotu lub </w:t>
      </w:r>
      <w:r w:rsidR="001C53DE" w:rsidRPr="0081550E">
        <w:rPr>
          <w:rFonts w:asciiTheme="minorHAnsi" w:hAnsiTheme="minorHAnsi" w:cstheme="minorHAnsi"/>
          <w:szCs w:val="24"/>
        </w:rPr>
        <w:t>usunięcia.</w:t>
      </w:r>
      <w:r w:rsidR="002D1700" w:rsidRPr="0081550E">
        <w:rPr>
          <w:rFonts w:asciiTheme="minorHAnsi" w:hAnsiTheme="minorHAnsi" w:cstheme="minorHAnsi"/>
          <w:szCs w:val="24"/>
        </w:rPr>
        <w:t xml:space="preserve"> Przekazanie protokołu nastąpi najpóźniej w terminie 5 dni roboczych od dnia zakończenia czynności określonych w ust. 1 i 2.</w:t>
      </w:r>
    </w:p>
    <w:p w:rsidR="00643C5B" w:rsidRPr="0081550E" w:rsidRDefault="00823AAD" w:rsidP="003A6F5E">
      <w:pPr>
        <w:pStyle w:val="Akapitzlist"/>
        <w:numPr>
          <w:ilvl w:val="0"/>
          <w:numId w:val="19"/>
        </w:numPr>
        <w:ind w:left="426" w:hanging="426"/>
        <w:rPr>
          <w:rFonts w:asciiTheme="minorHAnsi" w:hAnsiTheme="minorHAnsi" w:cstheme="minorHAnsi"/>
          <w:noProof/>
          <w:szCs w:val="24"/>
        </w:rPr>
      </w:pPr>
      <w:r w:rsidRPr="0081550E">
        <w:rPr>
          <w:rFonts w:asciiTheme="minorHAnsi" w:hAnsiTheme="minorHAnsi" w:cstheme="minorHAnsi"/>
          <w:noProof/>
          <w:szCs w:val="24"/>
        </w:rPr>
        <w:t>Przetwarzający</w:t>
      </w:r>
      <w:r w:rsidR="00643C5B" w:rsidRPr="0081550E">
        <w:rPr>
          <w:rFonts w:asciiTheme="minorHAnsi" w:hAnsiTheme="minorHAnsi" w:cstheme="minorHAnsi"/>
          <w:noProof/>
          <w:szCs w:val="24"/>
        </w:rPr>
        <w:t xml:space="preserve">, na żądanie Powierzającego zapewni dostęp do własnych urządzeń, na których przetwarzane były dane osobowe, w celu sprawdzenia czy dane zostały zwrócone lub usunięte, </w:t>
      </w:r>
      <w:r w:rsidR="001C53DE" w:rsidRPr="0081550E">
        <w:rPr>
          <w:rFonts w:asciiTheme="minorHAnsi" w:hAnsiTheme="minorHAnsi" w:cstheme="minorHAnsi"/>
          <w:noProof/>
          <w:szCs w:val="24"/>
        </w:rPr>
        <w:t xml:space="preserve">na zasadach określonych w </w:t>
      </w:r>
      <w:r w:rsidR="001C53DE" w:rsidRPr="0081550E">
        <w:rPr>
          <w:rFonts w:asciiTheme="minorHAnsi" w:hAnsiTheme="minorHAnsi" w:cstheme="minorHAnsi"/>
          <w:szCs w:val="24"/>
        </w:rPr>
        <w:t>§ 8 niniejszej umowy</w:t>
      </w:r>
      <w:r w:rsidR="00643C5B" w:rsidRPr="0081550E">
        <w:rPr>
          <w:rFonts w:asciiTheme="minorHAnsi" w:hAnsiTheme="minorHAnsi" w:cstheme="minorHAnsi"/>
          <w:noProof/>
          <w:szCs w:val="24"/>
        </w:rPr>
        <w:t>.</w:t>
      </w:r>
    </w:p>
    <w:p w:rsidR="002034FE" w:rsidRPr="0081550E" w:rsidRDefault="002034FE">
      <w:pPr>
        <w:spacing w:line="240" w:lineRule="auto"/>
        <w:jc w:val="left"/>
        <w:rPr>
          <w:rFonts w:asciiTheme="minorHAnsi" w:hAnsiTheme="minorHAnsi" w:cstheme="minorHAnsi"/>
          <w:b/>
          <w:szCs w:val="24"/>
        </w:rPr>
      </w:pPr>
    </w:p>
    <w:p w:rsidR="006B3957" w:rsidRPr="0081550E" w:rsidRDefault="006B3957" w:rsidP="00A460A6">
      <w:pPr>
        <w:jc w:val="center"/>
        <w:rPr>
          <w:rFonts w:asciiTheme="minorHAnsi" w:hAnsiTheme="minorHAnsi" w:cstheme="minorHAnsi"/>
          <w:b/>
          <w:szCs w:val="24"/>
        </w:rPr>
      </w:pPr>
      <w:r w:rsidRPr="0081550E">
        <w:rPr>
          <w:rFonts w:asciiTheme="minorHAnsi" w:hAnsiTheme="minorHAnsi" w:cstheme="minorHAnsi"/>
          <w:b/>
          <w:szCs w:val="24"/>
        </w:rPr>
        <w:t xml:space="preserve">§ </w:t>
      </w:r>
      <w:r w:rsidR="00A91565" w:rsidRPr="0081550E">
        <w:rPr>
          <w:rFonts w:asciiTheme="minorHAnsi" w:hAnsiTheme="minorHAnsi" w:cstheme="minorHAnsi"/>
          <w:b/>
          <w:szCs w:val="24"/>
        </w:rPr>
        <w:t>1</w:t>
      </w:r>
      <w:r w:rsidR="00E42FCF" w:rsidRPr="0081550E">
        <w:rPr>
          <w:rFonts w:asciiTheme="minorHAnsi" w:hAnsiTheme="minorHAnsi" w:cstheme="minorHAnsi"/>
          <w:b/>
          <w:szCs w:val="24"/>
        </w:rPr>
        <w:t>5</w:t>
      </w:r>
      <w:r w:rsidRPr="0081550E">
        <w:rPr>
          <w:rFonts w:asciiTheme="minorHAnsi" w:hAnsiTheme="minorHAnsi" w:cstheme="minorHAnsi"/>
          <w:b/>
          <w:szCs w:val="24"/>
        </w:rPr>
        <w:t>.</w:t>
      </w:r>
    </w:p>
    <w:p w:rsidR="000B0C8E" w:rsidRPr="0081550E" w:rsidRDefault="002D1700" w:rsidP="00A460A6">
      <w:pPr>
        <w:jc w:val="center"/>
        <w:rPr>
          <w:rFonts w:asciiTheme="minorHAnsi" w:hAnsiTheme="minorHAnsi" w:cstheme="minorHAnsi"/>
          <w:b/>
          <w:szCs w:val="24"/>
        </w:rPr>
      </w:pPr>
      <w:r w:rsidRPr="0081550E">
        <w:rPr>
          <w:rFonts w:asciiTheme="minorHAnsi" w:hAnsiTheme="minorHAnsi" w:cstheme="minorHAnsi"/>
          <w:b/>
          <w:szCs w:val="24"/>
        </w:rPr>
        <w:t>O</w:t>
      </w:r>
      <w:r w:rsidR="00527A3E" w:rsidRPr="0081550E">
        <w:rPr>
          <w:rFonts w:asciiTheme="minorHAnsi" w:hAnsiTheme="minorHAnsi" w:cstheme="minorHAnsi"/>
          <w:b/>
          <w:szCs w:val="24"/>
        </w:rPr>
        <w:t xml:space="preserve">dpowiedzialność </w:t>
      </w:r>
      <w:r w:rsidR="00FA3E06" w:rsidRPr="0081550E">
        <w:rPr>
          <w:rFonts w:asciiTheme="minorHAnsi" w:hAnsiTheme="minorHAnsi" w:cstheme="minorHAnsi"/>
          <w:b/>
          <w:szCs w:val="24"/>
        </w:rPr>
        <w:t>odszkodowawcza</w:t>
      </w:r>
    </w:p>
    <w:p w:rsidR="000011B5" w:rsidRPr="0081550E" w:rsidRDefault="000011B5" w:rsidP="003A6F5E">
      <w:pPr>
        <w:pStyle w:val="Akapitzlist"/>
        <w:numPr>
          <w:ilvl w:val="0"/>
          <w:numId w:val="12"/>
        </w:numPr>
        <w:autoSpaceDE w:val="0"/>
        <w:autoSpaceDN w:val="0"/>
        <w:adjustRightInd w:val="0"/>
        <w:rPr>
          <w:rFonts w:asciiTheme="minorHAnsi" w:hAnsiTheme="minorHAnsi" w:cstheme="minorHAnsi"/>
          <w:szCs w:val="24"/>
        </w:rPr>
      </w:pPr>
      <w:r w:rsidRPr="0081550E">
        <w:rPr>
          <w:rFonts w:asciiTheme="minorHAnsi" w:hAnsiTheme="minorHAnsi" w:cstheme="minorHAnsi"/>
          <w:noProof/>
          <w:szCs w:val="24"/>
        </w:rPr>
        <w:t xml:space="preserve">Przetwarzający </w:t>
      </w:r>
      <w:r w:rsidRPr="0081550E">
        <w:rPr>
          <w:rFonts w:asciiTheme="minorHAnsi" w:hAnsiTheme="minorHAnsi" w:cstheme="minorHAnsi"/>
          <w:szCs w:val="24"/>
        </w:rPr>
        <w:t>odpowiada za szkody do pełnej wysokości (</w:t>
      </w:r>
      <w:r w:rsidRPr="0081550E">
        <w:rPr>
          <w:rFonts w:asciiTheme="minorHAnsi" w:hAnsiTheme="minorHAnsi" w:cstheme="minorHAnsi"/>
          <w:i/>
          <w:szCs w:val="24"/>
        </w:rPr>
        <w:t>damnum emergens</w:t>
      </w:r>
      <w:r w:rsidRPr="0081550E">
        <w:rPr>
          <w:rFonts w:asciiTheme="minorHAnsi" w:hAnsiTheme="minorHAnsi" w:cstheme="minorHAnsi"/>
          <w:szCs w:val="24"/>
        </w:rPr>
        <w:t xml:space="preserve"> i </w:t>
      </w:r>
      <w:r w:rsidRPr="0081550E">
        <w:rPr>
          <w:rFonts w:asciiTheme="minorHAnsi" w:hAnsiTheme="minorHAnsi" w:cstheme="minorHAnsi"/>
          <w:i/>
          <w:szCs w:val="24"/>
        </w:rPr>
        <w:t>lucrum cessans</w:t>
      </w:r>
      <w:r w:rsidRPr="0081550E">
        <w:rPr>
          <w:rFonts w:asciiTheme="minorHAnsi" w:hAnsiTheme="minorHAnsi" w:cstheme="minorHAnsi"/>
          <w:szCs w:val="24"/>
        </w:rPr>
        <w:t>).</w:t>
      </w:r>
    </w:p>
    <w:p w:rsidR="001D4661" w:rsidRPr="0081550E" w:rsidRDefault="000B0C8E" w:rsidP="003A6F5E">
      <w:pPr>
        <w:numPr>
          <w:ilvl w:val="0"/>
          <w:numId w:val="12"/>
        </w:numPr>
        <w:rPr>
          <w:rFonts w:asciiTheme="minorHAnsi" w:hAnsiTheme="minorHAnsi" w:cstheme="minorHAnsi"/>
          <w:szCs w:val="24"/>
        </w:rPr>
      </w:pPr>
      <w:r w:rsidRPr="0081550E">
        <w:rPr>
          <w:rFonts w:asciiTheme="minorHAnsi" w:hAnsiTheme="minorHAnsi" w:cstheme="minorHAnsi"/>
          <w:noProof/>
          <w:szCs w:val="24"/>
        </w:rPr>
        <w:t xml:space="preserve">W przypadku naruszenia przez </w:t>
      </w:r>
      <w:r w:rsidR="000011B5" w:rsidRPr="0081550E">
        <w:rPr>
          <w:rFonts w:asciiTheme="minorHAnsi" w:hAnsiTheme="minorHAnsi" w:cstheme="minorHAnsi"/>
          <w:noProof/>
          <w:szCs w:val="24"/>
        </w:rPr>
        <w:t xml:space="preserve">Przetwarzającego </w:t>
      </w:r>
      <w:r w:rsidRPr="0081550E">
        <w:rPr>
          <w:rFonts w:asciiTheme="minorHAnsi" w:hAnsiTheme="minorHAnsi" w:cstheme="minorHAnsi"/>
          <w:noProof/>
          <w:szCs w:val="24"/>
        </w:rPr>
        <w:t xml:space="preserve">przepisów o ochronie danych osobowych lub postanowień </w:t>
      </w:r>
      <w:r w:rsidR="005C03BF" w:rsidRPr="0081550E">
        <w:rPr>
          <w:rFonts w:asciiTheme="minorHAnsi" w:hAnsiTheme="minorHAnsi" w:cstheme="minorHAnsi"/>
          <w:noProof/>
          <w:szCs w:val="24"/>
        </w:rPr>
        <w:t xml:space="preserve">umowy </w:t>
      </w:r>
      <w:r w:rsidRPr="0081550E">
        <w:rPr>
          <w:rFonts w:asciiTheme="minorHAnsi" w:hAnsiTheme="minorHAnsi" w:cstheme="minorHAnsi"/>
          <w:noProof/>
          <w:szCs w:val="24"/>
        </w:rPr>
        <w:t>dotyczących powierzenia przetwarzania danych osobowych, w następstwie czego Powierzający, jako administrator danych osobowych, zostanie zobowiązany do wypłaty odszkodowania,</w:t>
      </w:r>
      <w:r w:rsidRPr="0081550E">
        <w:rPr>
          <w:rFonts w:asciiTheme="minorHAnsi" w:hAnsiTheme="minorHAnsi" w:cstheme="minorHAnsi"/>
          <w:szCs w:val="24"/>
        </w:rPr>
        <w:t xml:space="preserve"> zadośćuczynienia lub zostanie ukarany </w:t>
      </w:r>
      <w:r w:rsidR="00C04D73" w:rsidRPr="0081550E">
        <w:rPr>
          <w:rFonts w:asciiTheme="minorHAnsi" w:hAnsiTheme="minorHAnsi" w:cstheme="minorHAnsi"/>
          <w:szCs w:val="24"/>
        </w:rPr>
        <w:t xml:space="preserve">administracyjna kara pieniężną, </w:t>
      </w:r>
      <w:r w:rsidRPr="0081550E">
        <w:rPr>
          <w:rFonts w:asciiTheme="minorHAnsi" w:hAnsiTheme="minorHAnsi" w:cstheme="minorHAnsi"/>
          <w:szCs w:val="24"/>
        </w:rPr>
        <w:t>grzywną</w:t>
      </w:r>
      <w:r w:rsidRPr="0081550E">
        <w:rPr>
          <w:rFonts w:asciiTheme="minorHAnsi" w:hAnsiTheme="minorHAnsi" w:cstheme="minorHAnsi"/>
          <w:noProof/>
          <w:szCs w:val="24"/>
        </w:rPr>
        <w:t xml:space="preserve"> albo zostanie zobowiązany do poniesienia jakichkolwiek innych konsekwencji, w tym w szczególności o charakterze finansowym, </w:t>
      </w:r>
      <w:r w:rsidR="001D4661" w:rsidRPr="0081550E">
        <w:rPr>
          <w:rFonts w:asciiTheme="minorHAnsi" w:hAnsiTheme="minorHAnsi" w:cstheme="minorHAnsi"/>
          <w:noProof/>
          <w:szCs w:val="24"/>
        </w:rPr>
        <w:t xml:space="preserve">Przetwarzający </w:t>
      </w:r>
      <w:r w:rsidR="009E6BF7" w:rsidRPr="0081550E">
        <w:rPr>
          <w:rFonts w:asciiTheme="minorHAnsi" w:hAnsiTheme="minorHAnsi" w:cstheme="minorHAnsi"/>
          <w:noProof/>
          <w:szCs w:val="24"/>
        </w:rPr>
        <w:t xml:space="preserve">odpowiada za </w:t>
      </w:r>
      <w:r w:rsidRPr="0081550E">
        <w:rPr>
          <w:rFonts w:asciiTheme="minorHAnsi" w:hAnsiTheme="minorHAnsi" w:cstheme="minorHAnsi"/>
          <w:noProof/>
          <w:szCs w:val="24"/>
        </w:rPr>
        <w:t>wszelkie roszczenia z jakimi ewentualnie wystąpią wobec Powierzającego jakiekolwiek podmioty</w:t>
      </w:r>
      <w:r w:rsidR="00C04FB2" w:rsidRPr="0081550E">
        <w:rPr>
          <w:rFonts w:asciiTheme="minorHAnsi" w:hAnsiTheme="minorHAnsi" w:cstheme="minorHAnsi"/>
          <w:noProof/>
          <w:szCs w:val="24"/>
        </w:rPr>
        <w:t>, a pozostające w związku z umową</w:t>
      </w:r>
      <w:r w:rsidRPr="0081550E">
        <w:rPr>
          <w:rFonts w:asciiTheme="minorHAnsi" w:hAnsiTheme="minorHAnsi" w:cstheme="minorHAnsi"/>
          <w:noProof/>
          <w:szCs w:val="24"/>
        </w:rPr>
        <w:t>.</w:t>
      </w:r>
    </w:p>
    <w:p w:rsidR="000B0C8E" w:rsidRPr="0081550E" w:rsidRDefault="000B0C8E" w:rsidP="003A6F5E">
      <w:pPr>
        <w:numPr>
          <w:ilvl w:val="0"/>
          <w:numId w:val="12"/>
        </w:numPr>
        <w:rPr>
          <w:rFonts w:asciiTheme="minorHAnsi" w:hAnsiTheme="minorHAnsi" w:cstheme="minorHAnsi"/>
          <w:szCs w:val="24"/>
        </w:rPr>
      </w:pPr>
      <w:r w:rsidRPr="0081550E">
        <w:rPr>
          <w:rFonts w:asciiTheme="minorHAnsi" w:hAnsiTheme="minorHAnsi" w:cstheme="minorHAnsi"/>
          <w:noProof/>
          <w:szCs w:val="24"/>
        </w:rPr>
        <w:t xml:space="preserve">Powierzający </w:t>
      </w:r>
      <w:r w:rsidR="002D1700" w:rsidRPr="0081550E">
        <w:rPr>
          <w:rFonts w:asciiTheme="minorHAnsi" w:hAnsiTheme="minorHAnsi" w:cstheme="minorHAnsi"/>
          <w:szCs w:val="24"/>
        </w:rPr>
        <w:t xml:space="preserve">powiadomi </w:t>
      </w:r>
      <w:r w:rsidR="002D1700" w:rsidRPr="0081550E">
        <w:rPr>
          <w:rFonts w:asciiTheme="minorHAnsi" w:hAnsiTheme="minorHAnsi" w:cstheme="minorHAnsi"/>
          <w:noProof/>
          <w:szCs w:val="24"/>
        </w:rPr>
        <w:t>Przetwarzającego</w:t>
      </w:r>
      <w:r w:rsidR="002D1700" w:rsidRPr="0081550E">
        <w:rPr>
          <w:rFonts w:asciiTheme="minorHAnsi" w:hAnsiTheme="minorHAnsi" w:cstheme="minorHAnsi"/>
          <w:szCs w:val="24"/>
        </w:rPr>
        <w:t xml:space="preserve">, w terminie 10 dni roboczych od dnia zgłoszenia roszczenia, </w:t>
      </w:r>
      <w:r w:rsidRPr="0081550E">
        <w:rPr>
          <w:rFonts w:asciiTheme="minorHAnsi" w:hAnsiTheme="minorHAnsi" w:cstheme="minorHAnsi"/>
          <w:szCs w:val="24"/>
        </w:rPr>
        <w:t xml:space="preserve">o każdym przypadku wystąpienia z roszczeniem wobec </w:t>
      </w:r>
      <w:r w:rsidRPr="0081550E">
        <w:rPr>
          <w:rFonts w:asciiTheme="minorHAnsi" w:hAnsiTheme="minorHAnsi" w:cstheme="minorHAnsi"/>
          <w:noProof/>
          <w:szCs w:val="24"/>
        </w:rPr>
        <w:t xml:space="preserve">Powierzającego </w:t>
      </w:r>
      <w:r w:rsidR="00C04FB2" w:rsidRPr="0081550E">
        <w:rPr>
          <w:rFonts w:asciiTheme="minorHAnsi" w:hAnsiTheme="minorHAnsi" w:cstheme="minorHAnsi"/>
          <w:szCs w:val="24"/>
        </w:rPr>
        <w:t>oraz</w:t>
      </w:r>
      <w:r w:rsidRPr="0081550E">
        <w:rPr>
          <w:rFonts w:asciiTheme="minorHAnsi" w:hAnsiTheme="minorHAnsi" w:cstheme="minorHAnsi"/>
          <w:szCs w:val="24"/>
        </w:rPr>
        <w:t xml:space="preserve"> jego podstawach prawnych i faktycznych, w celu umożliwienia </w:t>
      </w:r>
      <w:r w:rsidR="001D4661" w:rsidRPr="0081550E">
        <w:rPr>
          <w:rFonts w:asciiTheme="minorHAnsi" w:hAnsiTheme="minorHAnsi" w:cstheme="minorHAnsi"/>
          <w:noProof/>
          <w:szCs w:val="24"/>
        </w:rPr>
        <w:t xml:space="preserve">Przetwarzającemu </w:t>
      </w:r>
      <w:r w:rsidRPr="0081550E">
        <w:rPr>
          <w:rFonts w:asciiTheme="minorHAnsi" w:hAnsiTheme="minorHAnsi" w:cstheme="minorHAnsi"/>
          <w:szCs w:val="24"/>
        </w:rPr>
        <w:t>zajęcia stanowiska, odniesienia się do podstaw takiej odpowiedzialności i ewentualnego wstąpien</w:t>
      </w:r>
      <w:r w:rsidR="002D1700" w:rsidRPr="0081550E">
        <w:rPr>
          <w:rFonts w:asciiTheme="minorHAnsi" w:hAnsiTheme="minorHAnsi" w:cstheme="minorHAnsi"/>
          <w:szCs w:val="24"/>
        </w:rPr>
        <w:t>ia do sprawy na etapie sądowym.</w:t>
      </w:r>
    </w:p>
    <w:p w:rsidR="00197AFF" w:rsidRPr="0081550E" w:rsidRDefault="00197AFF" w:rsidP="00D57ADC">
      <w:pPr>
        <w:ind w:left="426" w:hanging="426"/>
        <w:jc w:val="center"/>
        <w:rPr>
          <w:rFonts w:asciiTheme="minorHAnsi" w:hAnsiTheme="minorHAnsi" w:cstheme="minorHAnsi"/>
          <w:b/>
          <w:szCs w:val="24"/>
        </w:rPr>
      </w:pPr>
    </w:p>
    <w:p w:rsidR="00197AFF" w:rsidRPr="0081550E" w:rsidRDefault="00197AFF" w:rsidP="00D57ADC">
      <w:pPr>
        <w:ind w:left="426" w:hanging="426"/>
        <w:jc w:val="center"/>
        <w:rPr>
          <w:rFonts w:asciiTheme="minorHAnsi" w:hAnsiTheme="minorHAnsi" w:cstheme="minorHAnsi"/>
          <w:b/>
          <w:szCs w:val="24"/>
        </w:rPr>
      </w:pPr>
    </w:p>
    <w:p w:rsidR="00D57ADC" w:rsidRPr="0081550E" w:rsidRDefault="00D57ADC" w:rsidP="00D57ADC">
      <w:pPr>
        <w:ind w:left="426" w:hanging="426"/>
        <w:jc w:val="center"/>
        <w:rPr>
          <w:rFonts w:asciiTheme="minorHAnsi" w:hAnsiTheme="minorHAnsi" w:cstheme="minorHAnsi"/>
          <w:b/>
          <w:szCs w:val="24"/>
        </w:rPr>
      </w:pPr>
      <w:r w:rsidRPr="0081550E">
        <w:rPr>
          <w:rFonts w:asciiTheme="minorHAnsi" w:hAnsiTheme="minorHAnsi" w:cstheme="minorHAnsi"/>
          <w:b/>
          <w:szCs w:val="24"/>
        </w:rPr>
        <w:t>§ 16.</w:t>
      </w:r>
    </w:p>
    <w:p w:rsidR="00D57ADC" w:rsidRPr="0081550E" w:rsidRDefault="00D57ADC" w:rsidP="00D57ADC">
      <w:pPr>
        <w:ind w:left="426" w:hanging="426"/>
        <w:jc w:val="center"/>
        <w:rPr>
          <w:rFonts w:asciiTheme="minorHAnsi" w:hAnsiTheme="minorHAnsi" w:cstheme="minorHAnsi"/>
          <w:b/>
          <w:szCs w:val="24"/>
        </w:rPr>
      </w:pPr>
      <w:r w:rsidRPr="0081550E">
        <w:rPr>
          <w:rFonts w:asciiTheme="minorHAnsi" w:hAnsiTheme="minorHAnsi" w:cstheme="minorHAnsi"/>
          <w:b/>
          <w:szCs w:val="24"/>
        </w:rPr>
        <w:t>Kary umowne</w:t>
      </w:r>
    </w:p>
    <w:p w:rsidR="00D57ADC" w:rsidRPr="0081550E" w:rsidRDefault="00D57ADC" w:rsidP="00D57ADC">
      <w:pPr>
        <w:ind w:left="426" w:hanging="426"/>
        <w:rPr>
          <w:rFonts w:asciiTheme="minorHAnsi" w:hAnsiTheme="minorHAnsi" w:cstheme="minorHAnsi"/>
          <w:noProof/>
          <w:szCs w:val="24"/>
        </w:rPr>
      </w:pPr>
      <w:r w:rsidRPr="0081550E">
        <w:rPr>
          <w:rFonts w:asciiTheme="minorHAnsi" w:hAnsiTheme="minorHAnsi" w:cstheme="minorHAnsi"/>
          <w:b/>
          <w:szCs w:val="24"/>
        </w:rPr>
        <w:lastRenderedPageBreak/>
        <w:t>1.</w:t>
      </w:r>
      <w:r w:rsidRPr="0081550E">
        <w:rPr>
          <w:rFonts w:asciiTheme="minorHAnsi" w:hAnsiTheme="minorHAnsi" w:cstheme="minorHAnsi"/>
          <w:szCs w:val="24"/>
        </w:rPr>
        <w:tab/>
      </w:r>
      <w:r w:rsidRPr="0081550E">
        <w:rPr>
          <w:rFonts w:asciiTheme="minorHAnsi" w:hAnsiTheme="minorHAnsi" w:cstheme="minorHAnsi"/>
          <w:noProof/>
          <w:szCs w:val="24"/>
        </w:rPr>
        <w:t xml:space="preserve">Za niewykonywanie lub nienależyte wykonywanie umowy </w:t>
      </w:r>
      <w:r w:rsidR="007774E2" w:rsidRPr="0081550E">
        <w:rPr>
          <w:rFonts w:asciiTheme="minorHAnsi" w:hAnsiTheme="minorHAnsi" w:cstheme="minorHAnsi"/>
          <w:noProof/>
          <w:szCs w:val="24"/>
        </w:rPr>
        <w:t xml:space="preserve">Powierzającemu należą się </w:t>
      </w:r>
      <w:r w:rsidRPr="0081550E">
        <w:rPr>
          <w:rFonts w:asciiTheme="minorHAnsi" w:hAnsiTheme="minorHAnsi" w:cstheme="minorHAnsi"/>
          <w:noProof/>
          <w:szCs w:val="24"/>
        </w:rPr>
        <w:t>od Przetwarzającego następując</w:t>
      </w:r>
      <w:r w:rsidR="007774E2" w:rsidRPr="0081550E">
        <w:rPr>
          <w:rFonts w:asciiTheme="minorHAnsi" w:hAnsiTheme="minorHAnsi" w:cstheme="minorHAnsi"/>
          <w:noProof/>
          <w:szCs w:val="24"/>
        </w:rPr>
        <w:t>e</w:t>
      </w:r>
      <w:r w:rsidRPr="0081550E">
        <w:rPr>
          <w:rFonts w:asciiTheme="minorHAnsi" w:hAnsiTheme="minorHAnsi" w:cstheme="minorHAnsi"/>
          <w:noProof/>
          <w:szCs w:val="24"/>
        </w:rPr>
        <w:t xml:space="preserve"> kar</w:t>
      </w:r>
      <w:r w:rsidR="007774E2" w:rsidRPr="0081550E">
        <w:rPr>
          <w:rFonts w:asciiTheme="minorHAnsi" w:hAnsiTheme="minorHAnsi" w:cstheme="minorHAnsi"/>
          <w:noProof/>
          <w:szCs w:val="24"/>
        </w:rPr>
        <w:t>y</w:t>
      </w:r>
      <w:r w:rsidRPr="0081550E">
        <w:rPr>
          <w:rFonts w:asciiTheme="minorHAnsi" w:hAnsiTheme="minorHAnsi" w:cstheme="minorHAnsi"/>
          <w:noProof/>
          <w:szCs w:val="24"/>
        </w:rPr>
        <w:t xml:space="preserve"> umown</w:t>
      </w:r>
      <w:r w:rsidR="007774E2" w:rsidRPr="0081550E">
        <w:rPr>
          <w:rFonts w:asciiTheme="minorHAnsi" w:hAnsiTheme="minorHAnsi" w:cstheme="minorHAnsi"/>
          <w:noProof/>
          <w:szCs w:val="24"/>
        </w:rPr>
        <w:t>e</w:t>
      </w:r>
      <w:r w:rsidRPr="0081550E">
        <w:rPr>
          <w:rFonts w:asciiTheme="minorHAnsi" w:hAnsiTheme="minorHAnsi" w:cstheme="minorHAnsi"/>
          <w:noProof/>
          <w:szCs w:val="24"/>
        </w:rPr>
        <w:t>:</w:t>
      </w:r>
    </w:p>
    <w:p w:rsidR="00D57ADC" w:rsidRPr="0081550E" w:rsidRDefault="00D57ADC" w:rsidP="001264FE">
      <w:pPr>
        <w:ind w:left="851" w:hanging="426"/>
        <w:rPr>
          <w:rFonts w:asciiTheme="minorHAnsi" w:hAnsiTheme="minorHAnsi" w:cstheme="minorHAnsi"/>
          <w:szCs w:val="24"/>
        </w:rPr>
      </w:pPr>
      <w:r w:rsidRPr="0081550E">
        <w:rPr>
          <w:rFonts w:asciiTheme="minorHAnsi" w:hAnsiTheme="minorHAnsi" w:cstheme="minorHAnsi"/>
          <w:b/>
          <w:szCs w:val="24"/>
        </w:rPr>
        <w:t>1)</w:t>
      </w:r>
      <w:r w:rsidRPr="0081550E">
        <w:rPr>
          <w:rFonts w:asciiTheme="minorHAnsi" w:hAnsiTheme="minorHAnsi" w:cstheme="minorHAnsi"/>
          <w:szCs w:val="24"/>
        </w:rPr>
        <w:tab/>
        <w:t xml:space="preserve">za ujawnienie powierzonych danych osobowych osobom nieuprawnionym – w kwocie </w:t>
      </w:r>
      <w:r w:rsidR="006B0710" w:rsidRPr="0081550E">
        <w:rPr>
          <w:rFonts w:asciiTheme="minorHAnsi" w:hAnsiTheme="minorHAnsi" w:cstheme="minorHAnsi"/>
          <w:szCs w:val="24"/>
        </w:rPr>
        <w:t>500,00</w:t>
      </w:r>
      <w:r w:rsidRPr="0081550E">
        <w:rPr>
          <w:rFonts w:asciiTheme="minorHAnsi" w:hAnsiTheme="minorHAnsi" w:cstheme="minorHAnsi"/>
          <w:szCs w:val="24"/>
        </w:rPr>
        <w:t xml:space="preserve"> zł za każdy przypadek ujawnienia;</w:t>
      </w:r>
    </w:p>
    <w:p w:rsidR="00D57ADC" w:rsidRPr="0081550E" w:rsidRDefault="00D57ADC" w:rsidP="001264FE">
      <w:pPr>
        <w:ind w:left="851" w:hanging="426"/>
        <w:rPr>
          <w:rFonts w:asciiTheme="minorHAnsi" w:hAnsiTheme="minorHAnsi" w:cstheme="minorHAnsi"/>
          <w:szCs w:val="24"/>
        </w:rPr>
      </w:pPr>
      <w:r w:rsidRPr="0081550E">
        <w:rPr>
          <w:rFonts w:asciiTheme="minorHAnsi" w:hAnsiTheme="minorHAnsi" w:cstheme="minorHAnsi"/>
          <w:b/>
          <w:szCs w:val="24"/>
        </w:rPr>
        <w:t>2)</w:t>
      </w:r>
      <w:r w:rsidRPr="0081550E">
        <w:rPr>
          <w:rFonts w:asciiTheme="minorHAnsi" w:hAnsiTheme="minorHAnsi" w:cstheme="minorHAnsi"/>
          <w:szCs w:val="24"/>
        </w:rPr>
        <w:tab/>
        <w:t>za przetwarzanie powierzonyc</w:t>
      </w:r>
      <w:r w:rsidR="001264FE" w:rsidRPr="0081550E">
        <w:rPr>
          <w:rFonts w:asciiTheme="minorHAnsi" w:hAnsiTheme="minorHAnsi" w:cstheme="minorHAnsi"/>
          <w:szCs w:val="24"/>
        </w:rPr>
        <w:t>h danych osobowych niezgodnie z </w:t>
      </w:r>
      <w:r w:rsidRPr="0081550E">
        <w:rPr>
          <w:rFonts w:asciiTheme="minorHAnsi" w:hAnsiTheme="minorHAnsi" w:cstheme="minorHAnsi"/>
          <w:szCs w:val="24"/>
        </w:rPr>
        <w:t xml:space="preserve">celem ich powierzenia – w kwocie </w:t>
      </w:r>
      <w:r w:rsidR="006B0710" w:rsidRPr="0081550E">
        <w:rPr>
          <w:rFonts w:asciiTheme="minorHAnsi" w:hAnsiTheme="minorHAnsi" w:cstheme="minorHAnsi"/>
          <w:szCs w:val="24"/>
        </w:rPr>
        <w:t>200,00</w:t>
      </w:r>
      <w:r w:rsidRPr="0081550E">
        <w:rPr>
          <w:rFonts w:asciiTheme="minorHAnsi" w:hAnsiTheme="minorHAnsi" w:cstheme="minorHAnsi"/>
          <w:szCs w:val="24"/>
        </w:rPr>
        <w:t xml:space="preserve"> zł za każdy przypadek przetwarzania danych osobowych niezgodnie z celem ich powierzenia;</w:t>
      </w:r>
    </w:p>
    <w:p w:rsidR="00D57ADC" w:rsidRPr="0081550E" w:rsidRDefault="00D57ADC" w:rsidP="001264FE">
      <w:pPr>
        <w:ind w:left="851" w:hanging="426"/>
        <w:rPr>
          <w:rFonts w:asciiTheme="minorHAnsi" w:hAnsiTheme="minorHAnsi" w:cstheme="minorHAnsi"/>
          <w:szCs w:val="24"/>
        </w:rPr>
      </w:pPr>
      <w:r w:rsidRPr="0081550E">
        <w:rPr>
          <w:rFonts w:asciiTheme="minorHAnsi" w:hAnsiTheme="minorHAnsi" w:cstheme="minorHAnsi"/>
          <w:b/>
          <w:szCs w:val="24"/>
        </w:rPr>
        <w:t>3)</w:t>
      </w:r>
      <w:r w:rsidRPr="0081550E">
        <w:rPr>
          <w:rFonts w:asciiTheme="minorHAnsi" w:hAnsiTheme="minorHAnsi" w:cstheme="minorHAnsi"/>
          <w:szCs w:val="24"/>
        </w:rPr>
        <w:tab/>
        <w:t xml:space="preserve">za opóźnienie w poinformowaniu Powierzającego o skierowaniu do Przetwarzającego żądań przez osobę, której dane dotyczą, określonych w art. 15-22 RODO, w terminie 3 dni roboczych od dnia wpływu takiego żądania– w kwocie </w:t>
      </w:r>
      <w:r w:rsidR="006B0710" w:rsidRPr="0081550E">
        <w:rPr>
          <w:rFonts w:asciiTheme="minorHAnsi" w:hAnsiTheme="minorHAnsi" w:cstheme="minorHAnsi"/>
          <w:szCs w:val="24"/>
        </w:rPr>
        <w:t>50,00</w:t>
      </w:r>
      <w:r w:rsidRPr="0081550E">
        <w:rPr>
          <w:rFonts w:asciiTheme="minorHAnsi" w:hAnsiTheme="minorHAnsi" w:cstheme="minorHAnsi"/>
          <w:szCs w:val="24"/>
        </w:rPr>
        <w:t xml:space="preserve"> zł za każdy dzień opóźnienia licząc od dnia następnego po dniu określonym w § 4 ust. 3 umowy,</w:t>
      </w:r>
    </w:p>
    <w:p w:rsidR="00D57ADC" w:rsidRPr="0081550E" w:rsidRDefault="00D57ADC" w:rsidP="001264FE">
      <w:pPr>
        <w:ind w:left="851" w:hanging="426"/>
        <w:rPr>
          <w:rFonts w:asciiTheme="minorHAnsi" w:hAnsiTheme="minorHAnsi" w:cstheme="minorHAnsi"/>
          <w:szCs w:val="24"/>
        </w:rPr>
      </w:pPr>
      <w:r w:rsidRPr="0081550E">
        <w:rPr>
          <w:rFonts w:asciiTheme="minorHAnsi" w:hAnsiTheme="minorHAnsi" w:cstheme="minorHAnsi"/>
          <w:b/>
          <w:szCs w:val="24"/>
        </w:rPr>
        <w:t>4)</w:t>
      </w:r>
      <w:r w:rsidRPr="0081550E">
        <w:rPr>
          <w:rFonts w:asciiTheme="minorHAnsi" w:hAnsiTheme="minorHAnsi" w:cstheme="minorHAnsi"/>
          <w:szCs w:val="24"/>
        </w:rPr>
        <w:tab/>
        <w:t>za opóźnienie w umożliwieniu Powierzającemu kontroli lub inspekcji przetwarzania danych na zasadach i w term</w:t>
      </w:r>
      <w:r w:rsidR="001264FE" w:rsidRPr="0081550E">
        <w:rPr>
          <w:rFonts w:asciiTheme="minorHAnsi" w:hAnsiTheme="minorHAnsi" w:cstheme="minorHAnsi"/>
          <w:szCs w:val="24"/>
        </w:rPr>
        <w:t>inach opisanych w § 8 umowy – w </w:t>
      </w:r>
      <w:r w:rsidRPr="0081550E">
        <w:rPr>
          <w:rFonts w:asciiTheme="minorHAnsi" w:hAnsiTheme="minorHAnsi" w:cstheme="minorHAnsi"/>
          <w:szCs w:val="24"/>
        </w:rPr>
        <w:t xml:space="preserve">kwocie </w:t>
      </w:r>
      <w:r w:rsidR="006B0710" w:rsidRPr="0081550E">
        <w:rPr>
          <w:rFonts w:asciiTheme="minorHAnsi" w:hAnsiTheme="minorHAnsi" w:cstheme="minorHAnsi"/>
          <w:szCs w:val="24"/>
        </w:rPr>
        <w:t xml:space="preserve">50,00 </w:t>
      </w:r>
      <w:r w:rsidRPr="0081550E">
        <w:rPr>
          <w:rFonts w:asciiTheme="minorHAnsi" w:hAnsiTheme="minorHAnsi" w:cstheme="minorHAnsi"/>
          <w:szCs w:val="24"/>
        </w:rPr>
        <w:t xml:space="preserve"> zł za każdy dzień opóźnienia licząc od dnia następnego po dniu określonym w § 8 ust. 2 umowy;</w:t>
      </w:r>
    </w:p>
    <w:p w:rsidR="00D57ADC" w:rsidRPr="0081550E" w:rsidRDefault="00D57ADC" w:rsidP="001264FE">
      <w:pPr>
        <w:ind w:left="851" w:hanging="426"/>
        <w:rPr>
          <w:rFonts w:asciiTheme="minorHAnsi" w:hAnsiTheme="minorHAnsi" w:cstheme="minorHAnsi"/>
          <w:szCs w:val="24"/>
        </w:rPr>
      </w:pPr>
      <w:r w:rsidRPr="0081550E">
        <w:rPr>
          <w:rFonts w:asciiTheme="minorHAnsi" w:hAnsiTheme="minorHAnsi" w:cstheme="minorHAnsi"/>
          <w:b/>
          <w:szCs w:val="24"/>
        </w:rPr>
        <w:t>5)</w:t>
      </w:r>
      <w:r w:rsidRPr="0081550E">
        <w:rPr>
          <w:rFonts w:asciiTheme="minorHAnsi" w:hAnsiTheme="minorHAnsi" w:cstheme="minorHAnsi"/>
          <w:szCs w:val="24"/>
        </w:rPr>
        <w:tab/>
        <w:t xml:space="preserve">za opóźnienie w poinformowaniu Powierzającego o wykryciu zdarzenia stanowiącego naruszenie ochrony danych osobowych i przekazaniu informacji niezbędnych do zgłoszenia naruszenia </w:t>
      </w:r>
      <w:r w:rsidR="001264FE" w:rsidRPr="0081550E">
        <w:rPr>
          <w:rFonts w:asciiTheme="minorHAnsi" w:hAnsiTheme="minorHAnsi" w:cstheme="minorHAnsi"/>
          <w:szCs w:val="24"/>
        </w:rPr>
        <w:t>PUODO, o których mowa w art. 33 </w:t>
      </w:r>
      <w:r w:rsidRPr="0081550E">
        <w:rPr>
          <w:rFonts w:asciiTheme="minorHAnsi" w:hAnsiTheme="minorHAnsi" w:cstheme="minorHAnsi"/>
          <w:szCs w:val="24"/>
        </w:rPr>
        <w:t xml:space="preserve">ust. 3 RODO – w kwocie </w:t>
      </w:r>
      <w:r w:rsidR="006B0710" w:rsidRPr="0081550E">
        <w:rPr>
          <w:rFonts w:asciiTheme="minorHAnsi" w:hAnsiTheme="minorHAnsi" w:cstheme="minorHAnsi"/>
          <w:szCs w:val="24"/>
        </w:rPr>
        <w:t>50,00</w:t>
      </w:r>
      <w:r w:rsidRPr="0081550E">
        <w:rPr>
          <w:rFonts w:asciiTheme="minorHAnsi" w:hAnsiTheme="minorHAnsi" w:cstheme="minorHAnsi"/>
          <w:szCs w:val="24"/>
        </w:rPr>
        <w:t xml:space="preserve"> zł za każde kolejne 24 godziny opóźnienia licząc od upływu terminu określonego § 3 ust. 2 pkt 9) umowy.</w:t>
      </w:r>
    </w:p>
    <w:p w:rsidR="00D57ADC" w:rsidRPr="0081550E" w:rsidRDefault="00D57ADC" w:rsidP="00D57ADC">
      <w:pPr>
        <w:ind w:left="426" w:hanging="426"/>
        <w:rPr>
          <w:rFonts w:asciiTheme="minorHAnsi" w:hAnsiTheme="minorHAnsi" w:cstheme="minorHAnsi"/>
          <w:szCs w:val="24"/>
        </w:rPr>
      </w:pPr>
      <w:r w:rsidRPr="0081550E">
        <w:rPr>
          <w:rFonts w:asciiTheme="minorHAnsi" w:hAnsiTheme="minorHAnsi" w:cstheme="minorHAnsi"/>
          <w:b/>
          <w:szCs w:val="24"/>
        </w:rPr>
        <w:t>2.</w:t>
      </w:r>
      <w:r w:rsidRPr="0081550E">
        <w:rPr>
          <w:rFonts w:asciiTheme="minorHAnsi" w:hAnsiTheme="minorHAnsi" w:cstheme="minorHAnsi"/>
          <w:szCs w:val="24"/>
        </w:rPr>
        <w:tab/>
        <w:t>Zastrzeżone powyżej kary umowne nie wyłączają dochodzenia przez Powierzającego odszkodowania na zasadach ogólnych określonych w Kodeksie cywilnym</w:t>
      </w:r>
      <w:r w:rsidR="007774E2" w:rsidRPr="0081550E">
        <w:rPr>
          <w:rFonts w:asciiTheme="minorHAnsi" w:hAnsiTheme="minorHAnsi" w:cstheme="minorHAnsi"/>
          <w:szCs w:val="24"/>
        </w:rPr>
        <w:t xml:space="preserve"> w zakresie przenoszącym wysokość zastrzeżonych kar umownych</w:t>
      </w:r>
      <w:r w:rsidRPr="0081550E">
        <w:rPr>
          <w:rFonts w:asciiTheme="minorHAnsi" w:hAnsiTheme="minorHAnsi" w:cstheme="minorHAnsi"/>
          <w:szCs w:val="24"/>
        </w:rPr>
        <w:t>.</w:t>
      </w:r>
    </w:p>
    <w:p w:rsidR="00D57ADC" w:rsidRPr="0081550E" w:rsidRDefault="00D57ADC" w:rsidP="00D57ADC">
      <w:pPr>
        <w:ind w:left="426" w:hanging="426"/>
        <w:rPr>
          <w:rFonts w:asciiTheme="minorHAnsi" w:hAnsiTheme="minorHAnsi" w:cstheme="minorHAnsi"/>
          <w:szCs w:val="24"/>
        </w:rPr>
      </w:pPr>
      <w:r w:rsidRPr="0081550E">
        <w:rPr>
          <w:rFonts w:asciiTheme="minorHAnsi" w:hAnsiTheme="minorHAnsi" w:cstheme="minorHAnsi"/>
          <w:b/>
          <w:szCs w:val="24"/>
        </w:rPr>
        <w:t>3.</w:t>
      </w:r>
      <w:r w:rsidRPr="0081550E">
        <w:rPr>
          <w:rFonts w:asciiTheme="minorHAnsi" w:hAnsiTheme="minorHAnsi" w:cstheme="minorHAnsi"/>
          <w:szCs w:val="24"/>
        </w:rPr>
        <w:tab/>
        <w:t>Przetwarzający upoważnia Powierzającego do dokonywania potrąceń umownych wierzytelności pieniężnych Powierzającego przysługujących mu względem Przetwarzającego z wierzytelnościami pieniężnymi Przetwarzającego przysługującymi mu od Powierzającego z tytułu umowy głównej.</w:t>
      </w:r>
    </w:p>
    <w:p w:rsidR="00D57ADC" w:rsidRPr="0081550E" w:rsidRDefault="00D57ADC" w:rsidP="00D57ADC">
      <w:pPr>
        <w:ind w:left="426" w:hanging="426"/>
        <w:rPr>
          <w:rFonts w:asciiTheme="minorHAnsi" w:hAnsiTheme="minorHAnsi" w:cstheme="minorHAnsi"/>
          <w:szCs w:val="24"/>
        </w:rPr>
      </w:pPr>
    </w:p>
    <w:p w:rsidR="00DF7478" w:rsidRPr="0081550E" w:rsidRDefault="00DF7478" w:rsidP="00A460A6">
      <w:pPr>
        <w:ind w:left="426" w:hanging="426"/>
        <w:jc w:val="center"/>
        <w:rPr>
          <w:rFonts w:asciiTheme="minorHAnsi" w:hAnsiTheme="minorHAnsi" w:cstheme="minorHAnsi"/>
          <w:b/>
          <w:szCs w:val="24"/>
        </w:rPr>
      </w:pPr>
      <w:r w:rsidRPr="0081550E">
        <w:rPr>
          <w:rFonts w:asciiTheme="minorHAnsi" w:hAnsiTheme="minorHAnsi" w:cstheme="minorHAnsi"/>
          <w:b/>
          <w:szCs w:val="24"/>
        </w:rPr>
        <w:t xml:space="preserve">§ </w:t>
      </w:r>
      <w:r w:rsidR="00D57ADC" w:rsidRPr="0081550E">
        <w:rPr>
          <w:rFonts w:asciiTheme="minorHAnsi" w:hAnsiTheme="minorHAnsi" w:cstheme="minorHAnsi"/>
          <w:b/>
          <w:szCs w:val="24"/>
        </w:rPr>
        <w:t>17</w:t>
      </w:r>
      <w:r w:rsidRPr="0081550E">
        <w:rPr>
          <w:rFonts w:asciiTheme="minorHAnsi" w:hAnsiTheme="minorHAnsi" w:cstheme="minorHAnsi"/>
          <w:b/>
          <w:szCs w:val="24"/>
        </w:rPr>
        <w:t>.</w:t>
      </w:r>
    </w:p>
    <w:p w:rsidR="003C51F0" w:rsidRPr="0081550E" w:rsidRDefault="003C51F0" w:rsidP="003C51F0">
      <w:pPr>
        <w:ind w:left="426" w:hanging="426"/>
        <w:jc w:val="center"/>
        <w:rPr>
          <w:rFonts w:asciiTheme="minorHAnsi" w:hAnsiTheme="minorHAnsi" w:cstheme="minorHAnsi"/>
          <w:b/>
          <w:szCs w:val="24"/>
        </w:rPr>
      </w:pPr>
    </w:p>
    <w:p w:rsidR="003C51F0" w:rsidRPr="0081550E" w:rsidRDefault="003C51F0" w:rsidP="003C51F0">
      <w:pPr>
        <w:ind w:left="426" w:hanging="426"/>
        <w:jc w:val="center"/>
        <w:rPr>
          <w:rFonts w:asciiTheme="minorHAnsi" w:hAnsiTheme="minorHAnsi" w:cstheme="minorHAnsi"/>
          <w:b/>
          <w:szCs w:val="24"/>
        </w:rPr>
      </w:pPr>
      <w:r w:rsidRPr="0081550E">
        <w:rPr>
          <w:rFonts w:asciiTheme="minorHAnsi" w:hAnsiTheme="minorHAnsi" w:cstheme="minorHAnsi"/>
          <w:b/>
          <w:szCs w:val="24"/>
        </w:rPr>
        <w:t>Inspektor ochrony danych</w:t>
      </w:r>
    </w:p>
    <w:p w:rsidR="003C51F0" w:rsidRPr="0081550E" w:rsidRDefault="003C51F0" w:rsidP="003C51F0">
      <w:pPr>
        <w:numPr>
          <w:ilvl w:val="0"/>
          <w:numId w:val="47"/>
        </w:numPr>
        <w:rPr>
          <w:rFonts w:asciiTheme="minorHAnsi" w:hAnsiTheme="minorHAnsi" w:cstheme="minorHAnsi"/>
          <w:szCs w:val="24"/>
        </w:rPr>
      </w:pPr>
      <w:r w:rsidRPr="0081550E">
        <w:rPr>
          <w:rFonts w:asciiTheme="minorHAnsi" w:hAnsiTheme="minorHAnsi" w:cstheme="minorHAnsi"/>
          <w:szCs w:val="24"/>
        </w:rPr>
        <w:t>Ze strony Powierzającego jako IOD wyznaczono: Panią Małgorzatę Gielę:</w:t>
      </w:r>
    </w:p>
    <w:p w:rsidR="003C51F0" w:rsidRPr="0081550E" w:rsidRDefault="003C51F0" w:rsidP="003C51F0">
      <w:pPr>
        <w:ind w:left="360"/>
        <w:rPr>
          <w:rFonts w:asciiTheme="minorHAnsi" w:hAnsiTheme="minorHAnsi" w:cstheme="minorHAnsi"/>
          <w:szCs w:val="24"/>
        </w:rPr>
      </w:pPr>
      <w:r w:rsidRPr="0081550E">
        <w:rPr>
          <w:rFonts w:asciiTheme="minorHAnsi" w:hAnsiTheme="minorHAnsi" w:cstheme="minorHAnsi"/>
          <w:szCs w:val="24"/>
        </w:rPr>
        <w:t>Dane kontaktowe:</w:t>
      </w:r>
    </w:p>
    <w:p w:rsidR="003C51F0" w:rsidRPr="0081550E" w:rsidRDefault="003C51F0" w:rsidP="003C51F0">
      <w:pPr>
        <w:pStyle w:val="Akapitzlist"/>
        <w:numPr>
          <w:ilvl w:val="0"/>
          <w:numId w:val="48"/>
        </w:numPr>
        <w:rPr>
          <w:rFonts w:asciiTheme="minorHAnsi" w:hAnsiTheme="minorHAnsi" w:cstheme="minorHAnsi"/>
          <w:szCs w:val="24"/>
        </w:rPr>
      </w:pPr>
      <w:r w:rsidRPr="0081550E">
        <w:rPr>
          <w:rFonts w:asciiTheme="minorHAnsi" w:hAnsiTheme="minorHAnsi" w:cstheme="minorHAnsi"/>
          <w:szCs w:val="24"/>
        </w:rPr>
        <w:t xml:space="preserve">pod adresem poczty elektronicznej: </w:t>
      </w:r>
      <w:r w:rsidR="00C54D70" w:rsidRPr="0081550E">
        <w:rPr>
          <w:rFonts w:asciiTheme="minorHAnsi" w:hAnsiTheme="minorHAnsi" w:cstheme="minorHAnsi"/>
          <w:szCs w:val="24"/>
        </w:rPr>
        <w:t>iod@um.zabrze.pl</w:t>
      </w:r>
    </w:p>
    <w:p w:rsidR="003C51F0" w:rsidRPr="0081550E" w:rsidRDefault="003C51F0" w:rsidP="003C51F0">
      <w:pPr>
        <w:pStyle w:val="Akapitzlist"/>
        <w:numPr>
          <w:ilvl w:val="0"/>
          <w:numId w:val="48"/>
        </w:numPr>
        <w:rPr>
          <w:rFonts w:asciiTheme="minorHAnsi" w:hAnsiTheme="minorHAnsi" w:cstheme="minorHAnsi"/>
          <w:szCs w:val="24"/>
        </w:rPr>
      </w:pPr>
      <w:r w:rsidRPr="0081550E">
        <w:rPr>
          <w:rFonts w:asciiTheme="minorHAnsi" w:hAnsiTheme="minorHAnsi" w:cstheme="minorHAnsi"/>
          <w:szCs w:val="24"/>
        </w:rPr>
        <w:t xml:space="preserve">pod </w:t>
      </w:r>
      <w:r w:rsidRPr="0081550E">
        <w:rPr>
          <w:rFonts w:ascii="Calibri" w:hAnsi="Calibri" w:cs="Calibri"/>
          <w:szCs w:val="24"/>
        </w:rPr>
        <w:t xml:space="preserve">numerem telefonu: </w:t>
      </w:r>
      <w:r w:rsidR="00F62150" w:rsidRPr="0081550E">
        <w:rPr>
          <w:rFonts w:ascii="Calibri" w:hAnsi="Calibri" w:cs="Calibri"/>
          <w:szCs w:val="24"/>
        </w:rPr>
        <w:t>032 373 33 00,</w:t>
      </w:r>
    </w:p>
    <w:p w:rsidR="003C51F0" w:rsidRPr="0081550E" w:rsidRDefault="003C51F0" w:rsidP="003C51F0">
      <w:pPr>
        <w:pStyle w:val="Akapitzlist"/>
        <w:numPr>
          <w:ilvl w:val="0"/>
          <w:numId w:val="48"/>
        </w:numPr>
        <w:rPr>
          <w:rFonts w:ascii="Calibri" w:hAnsi="Calibri" w:cs="Calibri"/>
          <w:szCs w:val="24"/>
        </w:rPr>
      </w:pPr>
      <w:r w:rsidRPr="0081550E">
        <w:rPr>
          <w:rFonts w:ascii="Calibri" w:hAnsi="Calibri" w:cs="Calibri"/>
          <w:szCs w:val="24"/>
        </w:rPr>
        <w:t xml:space="preserve">pisemnie na adres: </w:t>
      </w:r>
      <w:r w:rsidR="00F62150" w:rsidRPr="0081550E">
        <w:rPr>
          <w:rFonts w:ascii="Calibri" w:hAnsi="Calibri" w:cs="Calibri"/>
          <w:szCs w:val="24"/>
        </w:rPr>
        <w:t>Urząd Miejski w Zabrzu, 41-800, przy ul. Powstańców Śląskich                                    nr 5-7 z dopiskiem „Inspektor ochrony danych”.</w:t>
      </w:r>
    </w:p>
    <w:p w:rsidR="003C51F0" w:rsidRPr="0081550E" w:rsidRDefault="003C51F0" w:rsidP="003C51F0">
      <w:pPr>
        <w:numPr>
          <w:ilvl w:val="0"/>
          <w:numId w:val="47"/>
        </w:numPr>
        <w:rPr>
          <w:rFonts w:asciiTheme="minorHAnsi" w:hAnsiTheme="minorHAnsi" w:cstheme="minorHAnsi"/>
          <w:szCs w:val="24"/>
        </w:rPr>
      </w:pPr>
      <w:r w:rsidRPr="0081550E">
        <w:rPr>
          <w:rFonts w:asciiTheme="minorHAnsi" w:hAnsiTheme="minorHAnsi" w:cstheme="minorHAnsi"/>
          <w:szCs w:val="24"/>
        </w:rPr>
        <w:t>Ze strony Przetwarzającego obowiązki</w:t>
      </w:r>
      <w:ins w:id="2" w:author="okrawczyk" w:date="2020-07-21T11:40:00Z">
        <w:r w:rsidRPr="0081550E">
          <w:rPr>
            <w:rFonts w:asciiTheme="minorHAnsi" w:hAnsiTheme="minorHAnsi" w:cstheme="minorHAnsi"/>
            <w:szCs w:val="24"/>
          </w:rPr>
          <w:t xml:space="preserve"> </w:t>
        </w:r>
      </w:ins>
      <w:r w:rsidRPr="0081550E">
        <w:rPr>
          <w:rFonts w:asciiTheme="minorHAnsi" w:hAnsiTheme="minorHAnsi" w:cstheme="minorHAnsi"/>
          <w:szCs w:val="24"/>
        </w:rPr>
        <w:t>IOD pełni: ................................ (imię i nazwisko).</w:t>
      </w:r>
    </w:p>
    <w:p w:rsidR="003C51F0" w:rsidRPr="0081550E" w:rsidRDefault="003C51F0" w:rsidP="003C51F0">
      <w:pPr>
        <w:ind w:left="360"/>
        <w:rPr>
          <w:rFonts w:asciiTheme="minorHAnsi" w:hAnsiTheme="minorHAnsi" w:cstheme="minorHAnsi"/>
          <w:szCs w:val="24"/>
        </w:rPr>
      </w:pPr>
      <w:r w:rsidRPr="0081550E">
        <w:rPr>
          <w:rFonts w:asciiTheme="minorHAnsi" w:hAnsiTheme="minorHAnsi" w:cstheme="minorHAnsi"/>
          <w:szCs w:val="24"/>
        </w:rPr>
        <w:t>Dane kontaktowe:</w:t>
      </w:r>
    </w:p>
    <w:p w:rsidR="003C51F0" w:rsidRPr="0081550E" w:rsidRDefault="003C51F0" w:rsidP="003C51F0">
      <w:pPr>
        <w:pStyle w:val="Akapitzlist"/>
        <w:numPr>
          <w:ilvl w:val="0"/>
          <w:numId w:val="48"/>
        </w:numPr>
        <w:rPr>
          <w:rFonts w:asciiTheme="minorHAnsi" w:hAnsiTheme="minorHAnsi" w:cstheme="minorHAnsi"/>
          <w:szCs w:val="24"/>
        </w:rPr>
      </w:pPr>
      <w:r w:rsidRPr="0081550E">
        <w:rPr>
          <w:rFonts w:asciiTheme="minorHAnsi" w:hAnsiTheme="minorHAnsi" w:cstheme="minorHAnsi"/>
          <w:szCs w:val="24"/>
        </w:rPr>
        <w:t>pod adresem poczty elektronicznej: ………………………………,</w:t>
      </w:r>
    </w:p>
    <w:p w:rsidR="003C51F0" w:rsidRPr="0081550E" w:rsidRDefault="003C51F0" w:rsidP="003C51F0">
      <w:pPr>
        <w:pStyle w:val="Akapitzlist"/>
        <w:numPr>
          <w:ilvl w:val="0"/>
          <w:numId w:val="48"/>
        </w:numPr>
        <w:rPr>
          <w:rFonts w:asciiTheme="minorHAnsi" w:hAnsiTheme="minorHAnsi" w:cstheme="minorHAnsi"/>
          <w:szCs w:val="24"/>
        </w:rPr>
      </w:pPr>
      <w:r w:rsidRPr="0081550E">
        <w:rPr>
          <w:rFonts w:asciiTheme="minorHAnsi" w:hAnsiTheme="minorHAnsi" w:cstheme="minorHAnsi"/>
          <w:szCs w:val="24"/>
        </w:rPr>
        <w:lastRenderedPageBreak/>
        <w:t>pod numerem telefonu: ………………………………,</w:t>
      </w:r>
    </w:p>
    <w:p w:rsidR="003C51F0" w:rsidRPr="0081550E" w:rsidRDefault="003C51F0" w:rsidP="003C51F0">
      <w:pPr>
        <w:pStyle w:val="Akapitzlist"/>
        <w:numPr>
          <w:ilvl w:val="0"/>
          <w:numId w:val="48"/>
        </w:numPr>
        <w:rPr>
          <w:rFonts w:asciiTheme="minorHAnsi" w:hAnsiTheme="minorHAnsi" w:cstheme="minorHAnsi"/>
          <w:szCs w:val="24"/>
        </w:rPr>
      </w:pPr>
      <w:r w:rsidRPr="0081550E">
        <w:rPr>
          <w:rFonts w:asciiTheme="minorHAnsi" w:hAnsiTheme="minorHAnsi" w:cstheme="minorHAnsi"/>
          <w:szCs w:val="24"/>
        </w:rPr>
        <w:t xml:space="preserve">pisemnie na adres: ………………………………. </w:t>
      </w:r>
    </w:p>
    <w:p w:rsidR="003C51F0" w:rsidRPr="0081550E" w:rsidRDefault="003C51F0" w:rsidP="003C51F0">
      <w:pPr>
        <w:pStyle w:val="Akapitzlist"/>
        <w:numPr>
          <w:ilvl w:val="0"/>
          <w:numId w:val="47"/>
        </w:numPr>
        <w:rPr>
          <w:rFonts w:asciiTheme="minorHAnsi" w:hAnsiTheme="minorHAnsi" w:cstheme="minorHAnsi"/>
          <w:szCs w:val="24"/>
        </w:rPr>
      </w:pPr>
      <w:r w:rsidRPr="0081550E">
        <w:rPr>
          <w:rFonts w:asciiTheme="minorHAnsi" w:hAnsiTheme="minorHAnsi" w:cstheme="minorHAnsi"/>
          <w:szCs w:val="24"/>
        </w:rPr>
        <w:t xml:space="preserve">Każda ze Stron powiadomi w terminie 5 dni roboczych od dnia zawarcia umowy drugą stronę w formie pisemnej lub elektronicznej o każdej zmianie osoby pełniącej u danej Strony funkcję Inspektora ochrony danych oraz przekaże dane kontaktowe do tej osoby. </w:t>
      </w:r>
    </w:p>
    <w:p w:rsidR="003C51F0" w:rsidRPr="0081550E" w:rsidRDefault="003C51F0" w:rsidP="003C51F0">
      <w:pPr>
        <w:rPr>
          <w:rFonts w:asciiTheme="minorHAnsi" w:hAnsiTheme="minorHAnsi" w:cstheme="minorHAnsi"/>
          <w:b/>
          <w:szCs w:val="24"/>
        </w:rPr>
      </w:pPr>
    </w:p>
    <w:p w:rsidR="00C00A2D" w:rsidRPr="0081550E" w:rsidRDefault="00C00A2D" w:rsidP="00A460A6">
      <w:pPr>
        <w:jc w:val="center"/>
        <w:rPr>
          <w:rFonts w:asciiTheme="minorHAnsi" w:hAnsiTheme="minorHAnsi" w:cstheme="minorHAnsi"/>
          <w:b/>
          <w:szCs w:val="24"/>
        </w:rPr>
      </w:pPr>
      <w:r w:rsidRPr="0081550E">
        <w:rPr>
          <w:rFonts w:asciiTheme="minorHAnsi" w:hAnsiTheme="minorHAnsi" w:cstheme="minorHAnsi"/>
          <w:b/>
          <w:szCs w:val="24"/>
        </w:rPr>
        <w:t xml:space="preserve">§ </w:t>
      </w:r>
      <w:r w:rsidR="00D57ADC" w:rsidRPr="0081550E">
        <w:rPr>
          <w:rFonts w:asciiTheme="minorHAnsi" w:hAnsiTheme="minorHAnsi" w:cstheme="minorHAnsi"/>
          <w:b/>
          <w:szCs w:val="24"/>
        </w:rPr>
        <w:t>18</w:t>
      </w:r>
      <w:r w:rsidRPr="0081550E">
        <w:rPr>
          <w:rFonts w:asciiTheme="minorHAnsi" w:hAnsiTheme="minorHAnsi" w:cstheme="minorHAnsi"/>
          <w:b/>
          <w:szCs w:val="24"/>
        </w:rPr>
        <w:t>.</w:t>
      </w:r>
    </w:p>
    <w:p w:rsidR="00C00A2D" w:rsidRPr="0081550E" w:rsidRDefault="00C00A2D" w:rsidP="00A460A6">
      <w:pPr>
        <w:jc w:val="center"/>
        <w:rPr>
          <w:rFonts w:asciiTheme="minorHAnsi" w:hAnsiTheme="minorHAnsi" w:cstheme="minorHAnsi"/>
          <w:b/>
          <w:szCs w:val="24"/>
        </w:rPr>
      </w:pPr>
      <w:r w:rsidRPr="0081550E">
        <w:rPr>
          <w:rFonts w:asciiTheme="minorHAnsi" w:hAnsiTheme="minorHAnsi" w:cstheme="minorHAnsi"/>
          <w:b/>
          <w:szCs w:val="24"/>
        </w:rPr>
        <w:t xml:space="preserve">Postanowienia końcowe </w:t>
      </w:r>
    </w:p>
    <w:p w:rsidR="000C4335" w:rsidRPr="0081550E" w:rsidRDefault="000C4335" w:rsidP="003A6F5E">
      <w:pPr>
        <w:pStyle w:val="Akapitzlist"/>
        <w:numPr>
          <w:ilvl w:val="0"/>
          <w:numId w:val="13"/>
        </w:numPr>
        <w:rPr>
          <w:rFonts w:asciiTheme="minorHAnsi" w:hAnsiTheme="minorHAnsi" w:cstheme="minorHAnsi"/>
          <w:szCs w:val="24"/>
        </w:rPr>
      </w:pPr>
      <w:r w:rsidRPr="0081550E">
        <w:rPr>
          <w:rFonts w:asciiTheme="minorHAnsi" w:hAnsiTheme="minorHAnsi" w:cstheme="minorHAnsi"/>
          <w:szCs w:val="24"/>
        </w:rPr>
        <w:t>Tytuł</w:t>
      </w:r>
      <w:r w:rsidR="000C450D" w:rsidRPr="0081550E">
        <w:rPr>
          <w:rFonts w:asciiTheme="minorHAnsi" w:hAnsiTheme="minorHAnsi" w:cstheme="minorHAnsi"/>
          <w:szCs w:val="24"/>
        </w:rPr>
        <w:t>y</w:t>
      </w:r>
      <w:r w:rsidRPr="0081550E">
        <w:rPr>
          <w:rFonts w:asciiTheme="minorHAnsi" w:hAnsiTheme="minorHAnsi" w:cstheme="minorHAnsi"/>
          <w:szCs w:val="24"/>
        </w:rPr>
        <w:t xml:space="preserve"> paragrafów umowy zostały w niej zawarte jedynie dla przejrzystości i nie będą miały znaczenia dla interpretacji umowy.</w:t>
      </w:r>
    </w:p>
    <w:p w:rsidR="000C4335" w:rsidRPr="0081550E" w:rsidRDefault="000C4335" w:rsidP="003A6F5E">
      <w:pPr>
        <w:pStyle w:val="Akapitzlist"/>
        <w:numPr>
          <w:ilvl w:val="0"/>
          <w:numId w:val="13"/>
        </w:numPr>
        <w:rPr>
          <w:rFonts w:asciiTheme="minorHAnsi" w:hAnsiTheme="minorHAnsi" w:cstheme="minorHAnsi"/>
          <w:szCs w:val="24"/>
        </w:rPr>
      </w:pPr>
      <w:r w:rsidRPr="0081550E">
        <w:rPr>
          <w:rFonts w:asciiTheme="minorHAnsi" w:hAnsiTheme="minorHAnsi" w:cstheme="minorHAnsi"/>
          <w:szCs w:val="24"/>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rsidR="000C450D" w:rsidRPr="0081550E" w:rsidRDefault="000C450D" w:rsidP="000C450D">
      <w:pPr>
        <w:pStyle w:val="Akapitzlist"/>
        <w:numPr>
          <w:ilvl w:val="0"/>
          <w:numId w:val="13"/>
        </w:numPr>
        <w:rPr>
          <w:rFonts w:asciiTheme="minorHAnsi" w:hAnsiTheme="minorHAnsi" w:cstheme="minorHAnsi"/>
          <w:szCs w:val="24"/>
        </w:rPr>
      </w:pPr>
      <w:r w:rsidRPr="0081550E">
        <w:rPr>
          <w:rFonts w:asciiTheme="minorHAnsi" w:hAnsiTheme="minorHAnsi" w:cstheme="minorHAnsi"/>
          <w:szCs w:val="24"/>
        </w:rPr>
        <w:t>Wszelkie zmiany lub uzupełnienia niniejszej umowy wymagają formy pisemnej pod rygorem nieważności.</w:t>
      </w:r>
    </w:p>
    <w:p w:rsidR="00431BAB" w:rsidRPr="0081550E" w:rsidRDefault="00431BAB" w:rsidP="003A6F5E">
      <w:pPr>
        <w:pStyle w:val="Akapitzlist"/>
        <w:numPr>
          <w:ilvl w:val="0"/>
          <w:numId w:val="13"/>
        </w:numPr>
        <w:rPr>
          <w:rFonts w:asciiTheme="minorHAnsi" w:hAnsiTheme="minorHAnsi" w:cstheme="minorHAnsi"/>
          <w:szCs w:val="24"/>
        </w:rPr>
      </w:pPr>
      <w:r w:rsidRPr="0081550E">
        <w:rPr>
          <w:rFonts w:asciiTheme="minorHAnsi" w:hAnsiTheme="minorHAnsi" w:cstheme="minorHAnsi"/>
          <w:szCs w:val="24"/>
        </w:rPr>
        <w:t xml:space="preserve">Strony będą dążyć do polubownego rozstrzygnięcia wszelkich sporów, jakie mogą wyniknąć w związku z interpretacją lub wykonywaniem </w:t>
      </w:r>
      <w:r w:rsidR="00E42FCF" w:rsidRPr="0081550E">
        <w:rPr>
          <w:rFonts w:asciiTheme="minorHAnsi" w:hAnsiTheme="minorHAnsi" w:cstheme="minorHAnsi"/>
          <w:szCs w:val="24"/>
        </w:rPr>
        <w:t xml:space="preserve">umowy </w:t>
      </w:r>
      <w:r w:rsidRPr="0081550E">
        <w:rPr>
          <w:rFonts w:asciiTheme="minorHAnsi" w:hAnsiTheme="minorHAnsi" w:cstheme="minorHAnsi"/>
          <w:szCs w:val="24"/>
        </w:rPr>
        <w:t>(postanowienie to nie stanowi zapisu na sąd polubowny).</w:t>
      </w:r>
    </w:p>
    <w:p w:rsidR="00431BAB" w:rsidRPr="0081550E" w:rsidRDefault="00431BAB" w:rsidP="003A6F5E">
      <w:pPr>
        <w:pStyle w:val="Akapitzlist"/>
        <w:numPr>
          <w:ilvl w:val="0"/>
          <w:numId w:val="13"/>
        </w:numPr>
        <w:rPr>
          <w:rFonts w:asciiTheme="minorHAnsi" w:hAnsiTheme="minorHAnsi" w:cstheme="minorHAnsi"/>
          <w:szCs w:val="24"/>
        </w:rPr>
      </w:pPr>
      <w:r w:rsidRPr="0081550E">
        <w:rPr>
          <w:rFonts w:asciiTheme="minorHAnsi" w:hAnsiTheme="minorHAnsi" w:cstheme="minorHAnsi"/>
          <w:szCs w:val="24"/>
        </w:rPr>
        <w:t xml:space="preserve">Jeżeli działanie podjęte w myśl ust. </w:t>
      </w:r>
      <w:r w:rsidR="000C450D" w:rsidRPr="0081550E">
        <w:rPr>
          <w:rFonts w:asciiTheme="minorHAnsi" w:hAnsiTheme="minorHAnsi" w:cstheme="minorHAnsi"/>
          <w:szCs w:val="24"/>
        </w:rPr>
        <w:t>4</w:t>
      </w:r>
      <w:r w:rsidRPr="0081550E">
        <w:rPr>
          <w:rFonts w:asciiTheme="minorHAnsi" w:hAnsiTheme="minorHAnsi" w:cstheme="minorHAnsi"/>
          <w:szCs w:val="24"/>
        </w:rPr>
        <w:t xml:space="preserve"> nie przyniosą rezultatu zadowalającego obie Strony, sądem właściwym </w:t>
      </w:r>
      <w:r w:rsidR="000C450D" w:rsidRPr="0081550E">
        <w:rPr>
          <w:rFonts w:asciiTheme="minorHAnsi" w:hAnsiTheme="minorHAnsi" w:cstheme="minorHAnsi"/>
          <w:szCs w:val="24"/>
        </w:rPr>
        <w:t xml:space="preserve">miejscowo </w:t>
      </w:r>
      <w:r w:rsidRPr="0081550E">
        <w:rPr>
          <w:rFonts w:asciiTheme="minorHAnsi" w:hAnsiTheme="minorHAnsi" w:cstheme="minorHAnsi"/>
          <w:szCs w:val="24"/>
        </w:rPr>
        <w:t xml:space="preserve">do rozstrzygania wszelkich sporów wynikających z </w:t>
      </w:r>
      <w:r w:rsidR="00C87287" w:rsidRPr="0081550E">
        <w:rPr>
          <w:rFonts w:asciiTheme="minorHAnsi" w:hAnsiTheme="minorHAnsi" w:cstheme="minorHAnsi"/>
          <w:szCs w:val="24"/>
        </w:rPr>
        <w:t xml:space="preserve">umowy </w:t>
      </w:r>
      <w:r w:rsidRPr="0081550E">
        <w:rPr>
          <w:rFonts w:asciiTheme="minorHAnsi" w:hAnsiTheme="minorHAnsi" w:cstheme="minorHAnsi"/>
          <w:szCs w:val="24"/>
        </w:rPr>
        <w:t xml:space="preserve">jest sąd powszechny dla siedziby </w:t>
      </w:r>
      <w:r w:rsidR="00302DB0" w:rsidRPr="0081550E">
        <w:rPr>
          <w:rFonts w:asciiTheme="minorHAnsi" w:hAnsiTheme="minorHAnsi" w:cstheme="minorHAnsi"/>
          <w:noProof/>
          <w:szCs w:val="24"/>
        </w:rPr>
        <w:t>Powierzającego</w:t>
      </w:r>
      <w:r w:rsidRPr="0081550E">
        <w:rPr>
          <w:rFonts w:asciiTheme="minorHAnsi" w:hAnsiTheme="minorHAnsi" w:cstheme="minorHAnsi"/>
          <w:szCs w:val="24"/>
        </w:rPr>
        <w:t>.</w:t>
      </w:r>
    </w:p>
    <w:p w:rsidR="00431BAB" w:rsidRPr="0081550E" w:rsidRDefault="00431BAB" w:rsidP="003A6F5E">
      <w:pPr>
        <w:pStyle w:val="Akapitzlist"/>
        <w:numPr>
          <w:ilvl w:val="0"/>
          <w:numId w:val="13"/>
        </w:numPr>
        <w:rPr>
          <w:rFonts w:asciiTheme="minorHAnsi" w:hAnsiTheme="minorHAnsi" w:cstheme="minorHAnsi"/>
          <w:szCs w:val="24"/>
        </w:rPr>
      </w:pPr>
      <w:r w:rsidRPr="0081550E">
        <w:rPr>
          <w:rFonts w:asciiTheme="minorHAnsi" w:hAnsiTheme="minorHAnsi" w:cstheme="minorHAnsi"/>
          <w:szCs w:val="24"/>
        </w:rPr>
        <w:t xml:space="preserve">Integralną częścią </w:t>
      </w:r>
      <w:r w:rsidR="00E42FCF" w:rsidRPr="0081550E">
        <w:rPr>
          <w:rFonts w:asciiTheme="minorHAnsi" w:hAnsiTheme="minorHAnsi" w:cstheme="minorHAnsi"/>
          <w:szCs w:val="24"/>
        </w:rPr>
        <w:t xml:space="preserve">umowy </w:t>
      </w:r>
      <w:r w:rsidRPr="0081550E">
        <w:rPr>
          <w:rFonts w:asciiTheme="minorHAnsi" w:hAnsiTheme="minorHAnsi" w:cstheme="minorHAnsi"/>
          <w:szCs w:val="24"/>
        </w:rPr>
        <w:t xml:space="preserve">są załączniki wymienione w treści </w:t>
      </w:r>
      <w:r w:rsidR="00E42FCF" w:rsidRPr="0081550E">
        <w:rPr>
          <w:rFonts w:asciiTheme="minorHAnsi" w:hAnsiTheme="minorHAnsi" w:cstheme="minorHAnsi"/>
          <w:szCs w:val="24"/>
        </w:rPr>
        <w:t>umowy</w:t>
      </w:r>
      <w:r w:rsidRPr="0081550E">
        <w:rPr>
          <w:rFonts w:asciiTheme="minorHAnsi" w:hAnsiTheme="minorHAnsi" w:cstheme="minorHAnsi"/>
          <w:szCs w:val="24"/>
        </w:rPr>
        <w:t>.</w:t>
      </w:r>
    </w:p>
    <w:p w:rsidR="000C450D" w:rsidRPr="0081550E" w:rsidRDefault="000C450D" w:rsidP="003A6F5E">
      <w:pPr>
        <w:pStyle w:val="Akapitzlist"/>
        <w:numPr>
          <w:ilvl w:val="0"/>
          <w:numId w:val="13"/>
        </w:numPr>
        <w:rPr>
          <w:rFonts w:asciiTheme="minorHAnsi" w:hAnsiTheme="minorHAnsi" w:cstheme="minorHAnsi"/>
          <w:szCs w:val="24"/>
        </w:rPr>
      </w:pPr>
      <w:r w:rsidRPr="0081550E">
        <w:rPr>
          <w:rFonts w:asciiTheme="minorHAnsi" w:hAnsiTheme="minorHAnsi" w:cstheme="minorHAnsi"/>
          <w:szCs w:val="24"/>
        </w:rPr>
        <w:t>W sprawach nieuregulowanych w umowie mają zastosowanie przepisy powszechnie obowiązującego prawa, w szczególności Kodeksu cywilnego i RODO.</w:t>
      </w:r>
    </w:p>
    <w:p w:rsidR="00431BAB" w:rsidRPr="0081550E" w:rsidRDefault="00431BAB" w:rsidP="003A6F5E">
      <w:pPr>
        <w:pStyle w:val="Akapitzlist"/>
        <w:numPr>
          <w:ilvl w:val="0"/>
          <w:numId w:val="13"/>
        </w:numPr>
        <w:rPr>
          <w:rFonts w:asciiTheme="minorHAnsi" w:hAnsiTheme="minorHAnsi" w:cstheme="minorHAnsi"/>
          <w:szCs w:val="24"/>
        </w:rPr>
      </w:pPr>
      <w:r w:rsidRPr="0081550E">
        <w:rPr>
          <w:rFonts w:asciiTheme="minorHAnsi" w:hAnsiTheme="minorHAnsi" w:cstheme="minorHAnsi"/>
          <w:szCs w:val="24"/>
        </w:rPr>
        <w:t>Umowę sporządzono w dwóch jednobrzmiących egzemplarzach, po jednym dla każdej ze Stron.</w:t>
      </w:r>
    </w:p>
    <w:p w:rsidR="00431BAB" w:rsidRPr="0081550E" w:rsidRDefault="00431BAB" w:rsidP="00A460A6">
      <w:pPr>
        <w:outlineLvl w:val="0"/>
        <w:rPr>
          <w:rFonts w:asciiTheme="minorHAnsi" w:hAnsiTheme="minorHAnsi" w:cstheme="minorHAnsi"/>
          <w:i/>
          <w:szCs w:val="24"/>
        </w:rPr>
      </w:pPr>
    </w:p>
    <w:p w:rsidR="00431BAB" w:rsidRPr="0081550E" w:rsidRDefault="00431BAB" w:rsidP="00A460A6">
      <w:pPr>
        <w:outlineLvl w:val="0"/>
        <w:rPr>
          <w:rFonts w:asciiTheme="minorHAnsi" w:hAnsiTheme="minorHAnsi" w:cstheme="minorHAnsi"/>
          <w:i/>
          <w:szCs w:val="24"/>
        </w:rPr>
      </w:pPr>
      <w:r w:rsidRPr="0081550E">
        <w:rPr>
          <w:rFonts w:asciiTheme="minorHAnsi" w:hAnsiTheme="minorHAnsi" w:cstheme="minorHAnsi"/>
          <w:i/>
          <w:szCs w:val="24"/>
          <w:u w:val="single"/>
        </w:rPr>
        <w:t>Załącznik</w:t>
      </w:r>
      <w:r w:rsidR="002F3B88" w:rsidRPr="0081550E">
        <w:rPr>
          <w:rFonts w:asciiTheme="minorHAnsi" w:hAnsiTheme="minorHAnsi" w:cstheme="minorHAnsi"/>
          <w:i/>
          <w:szCs w:val="24"/>
        </w:rPr>
        <w:t xml:space="preserve"> </w:t>
      </w:r>
      <w:r w:rsidRPr="0081550E">
        <w:rPr>
          <w:rFonts w:asciiTheme="minorHAnsi" w:hAnsiTheme="minorHAnsi" w:cstheme="minorHAnsi"/>
          <w:i/>
          <w:szCs w:val="24"/>
        </w:rPr>
        <w:t xml:space="preserve">: </w:t>
      </w:r>
    </w:p>
    <w:p w:rsidR="00431BAB" w:rsidRPr="0081550E" w:rsidRDefault="00431BAB" w:rsidP="00A460A6">
      <w:pPr>
        <w:widowControl w:val="0"/>
        <w:numPr>
          <w:ilvl w:val="0"/>
          <w:numId w:val="3"/>
        </w:numPr>
        <w:suppressAutoHyphens/>
        <w:outlineLvl w:val="0"/>
        <w:rPr>
          <w:rFonts w:asciiTheme="minorHAnsi" w:hAnsiTheme="minorHAnsi" w:cstheme="minorHAnsi"/>
          <w:szCs w:val="24"/>
        </w:rPr>
      </w:pPr>
      <w:r w:rsidRPr="0081550E">
        <w:rPr>
          <w:rFonts w:asciiTheme="minorHAnsi" w:hAnsiTheme="minorHAnsi" w:cstheme="minorHAnsi"/>
          <w:i/>
          <w:szCs w:val="24"/>
        </w:rPr>
        <w:t xml:space="preserve">Załącznik nr 1 – Zakres danych osobowych powierzonych do przetwarzania Wykonawcy </w:t>
      </w:r>
      <w:r w:rsidR="000C450D" w:rsidRPr="0081550E">
        <w:rPr>
          <w:rFonts w:asciiTheme="minorHAnsi" w:hAnsiTheme="minorHAnsi" w:cstheme="minorHAnsi"/>
          <w:i/>
          <w:szCs w:val="24"/>
        </w:rPr>
        <w:t>i </w:t>
      </w:r>
      <w:r w:rsidRPr="0081550E">
        <w:rPr>
          <w:rFonts w:asciiTheme="minorHAnsi" w:hAnsiTheme="minorHAnsi" w:cstheme="minorHAnsi"/>
          <w:i/>
          <w:szCs w:val="24"/>
        </w:rPr>
        <w:t>rodzaj danych osobowych oraz kategorie osób, których dane dotyczą.</w:t>
      </w:r>
    </w:p>
    <w:p w:rsidR="00613D02" w:rsidRPr="0081550E" w:rsidRDefault="00613D02" w:rsidP="00A460A6">
      <w:pPr>
        <w:widowControl w:val="0"/>
        <w:suppressAutoHyphens/>
        <w:outlineLvl w:val="0"/>
        <w:rPr>
          <w:rFonts w:asciiTheme="minorHAnsi" w:hAnsiTheme="minorHAnsi" w:cstheme="minorHAnsi"/>
          <w:szCs w:val="24"/>
        </w:rPr>
      </w:pPr>
    </w:p>
    <w:p w:rsidR="00431BAB" w:rsidRPr="0081550E" w:rsidRDefault="00431BAB" w:rsidP="00A460A6">
      <w:pPr>
        <w:rPr>
          <w:rFonts w:asciiTheme="minorHAnsi" w:hAnsiTheme="minorHAnsi" w:cstheme="minorHAnsi"/>
          <w:szCs w:val="24"/>
        </w:rPr>
      </w:pPr>
    </w:p>
    <w:p w:rsidR="00431BAB" w:rsidRPr="0081550E" w:rsidRDefault="00431BAB" w:rsidP="00A460A6">
      <w:pPr>
        <w:outlineLvl w:val="0"/>
        <w:rPr>
          <w:rFonts w:asciiTheme="minorHAnsi" w:hAnsiTheme="minorHAnsi" w:cstheme="minorHAnsi"/>
          <w:noProof/>
          <w:szCs w:val="24"/>
        </w:rPr>
      </w:pPr>
    </w:p>
    <w:tbl>
      <w:tblPr>
        <w:tblW w:w="0" w:type="auto"/>
        <w:tblLayout w:type="fixed"/>
        <w:tblCellMar>
          <w:left w:w="0" w:type="dxa"/>
          <w:right w:w="0" w:type="dxa"/>
        </w:tblCellMar>
        <w:tblLook w:val="0000"/>
      </w:tblPr>
      <w:tblGrid>
        <w:gridCol w:w="4536"/>
        <w:gridCol w:w="4536"/>
      </w:tblGrid>
      <w:tr w:rsidR="00431BAB" w:rsidRPr="0081550E" w:rsidTr="00633B75">
        <w:trPr>
          <w:trHeight w:val="1134"/>
        </w:trPr>
        <w:tc>
          <w:tcPr>
            <w:tcW w:w="4536" w:type="dxa"/>
            <w:shd w:val="clear" w:color="auto" w:fill="auto"/>
          </w:tcPr>
          <w:p w:rsidR="00431BAB" w:rsidRPr="0081550E" w:rsidRDefault="000A50D8" w:rsidP="00A460A6">
            <w:pPr>
              <w:jc w:val="center"/>
              <w:rPr>
                <w:rFonts w:asciiTheme="minorHAnsi" w:hAnsiTheme="minorHAnsi" w:cstheme="minorHAnsi"/>
                <w:b/>
                <w:bCs/>
                <w:iCs/>
                <w:szCs w:val="24"/>
              </w:rPr>
            </w:pPr>
            <w:r w:rsidRPr="0081550E">
              <w:rPr>
                <w:rFonts w:asciiTheme="minorHAnsi" w:hAnsiTheme="minorHAnsi" w:cstheme="minorHAnsi"/>
                <w:b/>
                <w:noProof/>
                <w:szCs w:val="24"/>
              </w:rPr>
              <w:t>Powierzający</w:t>
            </w:r>
          </w:p>
        </w:tc>
        <w:tc>
          <w:tcPr>
            <w:tcW w:w="4536" w:type="dxa"/>
            <w:shd w:val="clear" w:color="auto" w:fill="auto"/>
          </w:tcPr>
          <w:p w:rsidR="00431BAB" w:rsidRPr="0081550E" w:rsidRDefault="000A50D8" w:rsidP="00A460A6">
            <w:pPr>
              <w:jc w:val="center"/>
              <w:rPr>
                <w:rFonts w:asciiTheme="minorHAnsi" w:hAnsiTheme="minorHAnsi" w:cstheme="minorHAnsi"/>
                <w:b/>
                <w:bCs/>
                <w:iCs/>
                <w:szCs w:val="24"/>
              </w:rPr>
            </w:pPr>
            <w:r w:rsidRPr="0081550E">
              <w:rPr>
                <w:rFonts w:asciiTheme="minorHAnsi" w:hAnsiTheme="minorHAnsi" w:cstheme="minorHAnsi"/>
                <w:b/>
                <w:noProof/>
                <w:szCs w:val="24"/>
              </w:rPr>
              <w:t>Przetwarzający</w:t>
            </w:r>
          </w:p>
        </w:tc>
      </w:tr>
      <w:tr w:rsidR="00431BAB" w:rsidRPr="0081550E" w:rsidTr="001E206C">
        <w:trPr>
          <w:trHeight w:val="208"/>
        </w:trPr>
        <w:tc>
          <w:tcPr>
            <w:tcW w:w="4536" w:type="dxa"/>
          </w:tcPr>
          <w:p w:rsidR="00431BAB" w:rsidRPr="0081550E" w:rsidRDefault="00431BAB" w:rsidP="00A460A6">
            <w:pPr>
              <w:jc w:val="center"/>
              <w:rPr>
                <w:rFonts w:asciiTheme="minorHAnsi" w:hAnsiTheme="minorHAnsi" w:cstheme="minorHAnsi"/>
                <w:b/>
                <w:bCs/>
                <w:iCs/>
                <w:szCs w:val="24"/>
              </w:rPr>
            </w:pPr>
            <w:r w:rsidRPr="0081550E">
              <w:rPr>
                <w:rFonts w:asciiTheme="minorHAnsi" w:hAnsiTheme="minorHAnsi" w:cstheme="minorHAnsi"/>
                <w:b/>
                <w:bCs/>
                <w:iCs/>
                <w:szCs w:val="24"/>
              </w:rPr>
              <w:t>_________________________________</w:t>
            </w:r>
          </w:p>
        </w:tc>
        <w:tc>
          <w:tcPr>
            <w:tcW w:w="4536" w:type="dxa"/>
          </w:tcPr>
          <w:p w:rsidR="00431BAB" w:rsidRPr="0081550E" w:rsidRDefault="00431BAB" w:rsidP="00A460A6">
            <w:pPr>
              <w:jc w:val="center"/>
              <w:rPr>
                <w:rFonts w:asciiTheme="minorHAnsi" w:hAnsiTheme="minorHAnsi" w:cstheme="minorHAnsi"/>
                <w:b/>
                <w:bCs/>
                <w:iCs/>
                <w:szCs w:val="24"/>
              </w:rPr>
            </w:pPr>
            <w:r w:rsidRPr="0081550E">
              <w:rPr>
                <w:rFonts w:asciiTheme="minorHAnsi" w:hAnsiTheme="minorHAnsi" w:cstheme="minorHAnsi"/>
                <w:b/>
                <w:bCs/>
                <w:iCs/>
                <w:szCs w:val="24"/>
              </w:rPr>
              <w:t>_________________________________</w:t>
            </w:r>
          </w:p>
        </w:tc>
      </w:tr>
      <w:tr w:rsidR="00431BAB" w:rsidRPr="0081550E" w:rsidTr="001E206C">
        <w:tc>
          <w:tcPr>
            <w:tcW w:w="4536" w:type="dxa"/>
          </w:tcPr>
          <w:p w:rsidR="00431BAB" w:rsidRPr="0081550E" w:rsidRDefault="00431BAB" w:rsidP="00A460A6">
            <w:pPr>
              <w:ind w:left="284" w:right="283"/>
              <w:jc w:val="center"/>
              <w:rPr>
                <w:rFonts w:asciiTheme="minorHAnsi" w:hAnsiTheme="minorHAnsi" w:cstheme="minorHAnsi"/>
                <w:bCs/>
                <w:iCs/>
                <w:szCs w:val="24"/>
              </w:rPr>
            </w:pPr>
            <w:r w:rsidRPr="0081550E">
              <w:rPr>
                <w:rFonts w:asciiTheme="minorHAnsi" w:hAnsiTheme="minorHAnsi" w:cstheme="minorHAnsi"/>
                <w:bCs/>
                <w:iCs/>
                <w:szCs w:val="24"/>
              </w:rPr>
              <w:t>Podpis osoby lub osób upoważnionej </w:t>
            </w:r>
          </w:p>
          <w:p w:rsidR="00431BAB" w:rsidRPr="0081550E" w:rsidRDefault="00431BAB" w:rsidP="00A460A6">
            <w:pPr>
              <w:ind w:left="284" w:right="283"/>
              <w:jc w:val="center"/>
              <w:rPr>
                <w:rFonts w:asciiTheme="minorHAnsi" w:hAnsiTheme="minorHAnsi" w:cstheme="minorHAnsi"/>
                <w:bCs/>
                <w:iCs/>
                <w:szCs w:val="24"/>
              </w:rPr>
            </w:pPr>
            <w:r w:rsidRPr="0081550E">
              <w:rPr>
                <w:rFonts w:asciiTheme="minorHAnsi" w:hAnsiTheme="minorHAnsi" w:cstheme="minorHAnsi"/>
                <w:bCs/>
                <w:iCs/>
                <w:szCs w:val="24"/>
              </w:rPr>
              <w:t>(-ych) do reprezentacji</w:t>
            </w:r>
          </w:p>
        </w:tc>
        <w:tc>
          <w:tcPr>
            <w:tcW w:w="4536" w:type="dxa"/>
          </w:tcPr>
          <w:p w:rsidR="00431BAB" w:rsidRPr="0081550E" w:rsidRDefault="00431BAB" w:rsidP="00A460A6">
            <w:pPr>
              <w:ind w:left="284" w:right="283"/>
              <w:jc w:val="center"/>
              <w:rPr>
                <w:rFonts w:asciiTheme="minorHAnsi" w:hAnsiTheme="minorHAnsi" w:cstheme="minorHAnsi"/>
                <w:bCs/>
                <w:iCs/>
                <w:szCs w:val="24"/>
              </w:rPr>
            </w:pPr>
            <w:r w:rsidRPr="0081550E">
              <w:rPr>
                <w:rFonts w:asciiTheme="minorHAnsi" w:hAnsiTheme="minorHAnsi" w:cstheme="minorHAnsi"/>
                <w:bCs/>
                <w:iCs/>
                <w:szCs w:val="24"/>
              </w:rPr>
              <w:t>Podpis osoby lub osób upoważnionej</w:t>
            </w:r>
          </w:p>
          <w:p w:rsidR="00431BAB" w:rsidRPr="0081550E" w:rsidRDefault="00431BAB" w:rsidP="00A460A6">
            <w:pPr>
              <w:ind w:left="284" w:right="283"/>
              <w:jc w:val="center"/>
              <w:rPr>
                <w:rFonts w:asciiTheme="minorHAnsi" w:hAnsiTheme="minorHAnsi" w:cstheme="minorHAnsi"/>
                <w:bCs/>
                <w:iCs/>
                <w:szCs w:val="24"/>
              </w:rPr>
            </w:pPr>
            <w:r w:rsidRPr="0081550E">
              <w:rPr>
                <w:rFonts w:asciiTheme="minorHAnsi" w:hAnsiTheme="minorHAnsi" w:cstheme="minorHAnsi"/>
                <w:bCs/>
                <w:iCs/>
                <w:szCs w:val="24"/>
              </w:rPr>
              <w:t> (-ych) do reprezentacji</w:t>
            </w:r>
          </w:p>
        </w:tc>
      </w:tr>
    </w:tbl>
    <w:p w:rsidR="0087692E" w:rsidRPr="0081550E" w:rsidRDefault="0087692E" w:rsidP="00A460A6">
      <w:pPr>
        <w:jc w:val="center"/>
        <w:outlineLvl w:val="0"/>
        <w:rPr>
          <w:rFonts w:asciiTheme="minorHAnsi" w:hAnsiTheme="minorHAnsi" w:cstheme="minorHAnsi"/>
          <w:b/>
          <w:szCs w:val="24"/>
        </w:rPr>
      </w:pPr>
    </w:p>
    <w:p w:rsidR="008B7F96" w:rsidRPr="0081550E" w:rsidRDefault="008B7F96" w:rsidP="003F0959">
      <w:pPr>
        <w:spacing w:line="240" w:lineRule="auto"/>
        <w:jc w:val="center"/>
        <w:rPr>
          <w:rFonts w:asciiTheme="minorHAnsi" w:hAnsiTheme="minorHAnsi" w:cstheme="minorHAnsi"/>
          <w:b/>
          <w:szCs w:val="24"/>
        </w:rPr>
      </w:pPr>
    </w:p>
    <w:p w:rsidR="00431BAB" w:rsidRPr="0081550E" w:rsidRDefault="00EB5DD7" w:rsidP="003F0959">
      <w:pPr>
        <w:spacing w:line="240" w:lineRule="auto"/>
        <w:jc w:val="center"/>
        <w:rPr>
          <w:rFonts w:asciiTheme="minorHAnsi" w:hAnsiTheme="minorHAnsi" w:cstheme="minorHAnsi"/>
          <w:b/>
          <w:szCs w:val="24"/>
        </w:rPr>
      </w:pPr>
      <w:r w:rsidRPr="0081550E">
        <w:rPr>
          <w:rFonts w:asciiTheme="minorHAnsi" w:hAnsiTheme="minorHAnsi" w:cstheme="minorHAnsi"/>
          <w:b/>
          <w:szCs w:val="24"/>
        </w:rPr>
        <w:t xml:space="preserve">Załącznik nr 1 </w:t>
      </w:r>
      <w:r w:rsidR="00431BAB" w:rsidRPr="0081550E">
        <w:rPr>
          <w:rFonts w:asciiTheme="minorHAnsi" w:hAnsiTheme="minorHAnsi" w:cstheme="minorHAnsi"/>
          <w:szCs w:val="24"/>
        </w:rPr>
        <w:t xml:space="preserve">do umowy </w:t>
      </w:r>
      <w:r w:rsidR="00ED450A" w:rsidRPr="0081550E">
        <w:rPr>
          <w:rFonts w:asciiTheme="minorHAnsi" w:hAnsiTheme="minorHAnsi" w:cstheme="minorHAnsi"/>
          <w:szCs w:val="24"/>
        </w:rPr>
        <w:t xml:space="preserve">Nr </w:t>
      </w:r>
      <w:r w:rsidR="00431BAB" w:rsidRPr="0081550E">
        <w:rPr>
          <w:rFonts w:asciiTheme="minorHAnsi" w:hAnsiTheme="minorHAnsi" w:cstheme="minorHAnsi"/>
          <w:szCs w:val="24"/>
        </w:rPr>
        <w:t>…………………… z dnia ………...</w:t>
      </w:r>
      <w:r w:rsidR="00ED450A" w:rsidRPr="0081550E">
        <w:rPr>
          <w:rFonts w:asciiTheme="minorHAnsi" w:hAnsiTheme="minorHAnsi" w:cstheme="minorHAnsi"/>
          <w:szCs w:val="24"/>
        </w:rPr>
        <w:t xml:space="preserve"> </w:t>
      </w:r>
      <w:r w:rsidR="00431BAB" w:rsidRPr="0081550E">
        <w:rPr>
          <w:rFonts w:asciiTheme="minorHAnsi" w:hAnsiTheme="minorHAnsi" w:cstheme="minorHAnsi"/>
          <w:szCs w:val="24"/>
        </w:rPr>
        <w:t>20</w:t>
      </w:r>
      <w:r w:rsidR="00C6664B" w:rsidRPr="0081550E">
        <w:rPr>
          <w:rFonts w:asciiTheme="minorHAnsi" w:hAnsiTheme="minorHAnsi" w:cstheme="minorHAnsi"/>
          <w:szCs w:val="24"/>
        </w:rPr>
        <w:t>20</w:t>
      </w:r>
      <w:r w:rsidR="00431BAB" w:rsidRPr="0081550E">
        <w:rPr>
          <w:rFonts w:asciiTheme="minorHAnsi" w:hAnsiTheme="minorHAnsi" w:cstheme="minorHAnsi"/>
          <w:szCs w:val="24"/>
        </w:rPr>
        <w:t xml:space="preserve"> r.</w:t>
      </w:r>
    </w:p>
    <w:p w:rsidR="00431BAB" w:rsidRPr="0081550E" w:rsidRDefault="00431BAB" w:rsidP="00A460A6">
      <w:pPr>
        <w:rPr>
          <w:rFonts w:asciiTheme="minorHAnsi" w:hAnsiTheme="minorHAnsi" w:cstheme="minorHAnsi"/>
          <w:szCs w:val="24"/>
        </w:rPr>
      </w:pPr>
    </w:p>
    <w:p w:rsidR="00431BAB" w:rsidRPr="0081550E" w:rsidRDefault="00431BAB" w:rsidP="00A460A6">
      <w:pPr>
        <w:jc w:val="center"/>
        <w:rPr>
          <w:rFonts w:asciiTheme="minorHAnsi" w:hAnsiTheme="minorHAnsi" w:cstheme="minorHAnsi"/>
          <w:b/>
          <w:szCs w:val="24"/>
        </w:rPr>
      </w:pPr>
      <w:r w:rsidRPr="0081550E">
        <w:rPr>
          <w:rFonts w:asciiTheme="minorHAnsi" w:hAnsiTheme="minorHAnsi" w:cstheme="minorHAnsi"/>
          <w:b/>
          <w:szCs w:val="24"/>
        </w:rPr>
        <w:t>Zakres danych osobowych powierzonych do przetwarzania Wykonawcy oraz rodzaj danych osobowych oraz kategorie osób, których dane dotyczą.</w:t>
      </w:r>
    </w:p>
    <w:p w:rsidR="00431BAB" w:rsidRPr="0081550E" w:rsidRDefault="00431BAB" w:rsidP="00A460A6">
      <w:pPr>
        <w:ind w:left="567" w:right="-3" w:hanging="567"/>
        <w:rPr>
          <w:rFonts w:asciiTheme="minorHAnsi" w:hAnsiTheme="minorHAnsi" w:cstheme="minorHAnsi"/>
          <w:b/>
          <w:szCs w:val="24"/>
        </w:rPr>
      </w:pPr>
    </w:p>
    <w:p w:rsidR="00C61CB2" w:rsidRPr="0081550E" w:rsidRDefault="00C61CB2" w:rsidP="00A460A6">
      <w:pPr>
        <w:ind w:left="567" w:right="-3" w:hanging="567"/>
        <w:jc w:val="center"/>
        <w:rPr>
          <w:rFonts w:asciiTheme="minorHAnsi" w:hAnsiTheme="minorHAnsi" w:cstheme="minorHAnsi"/>
          <w:b/>
          <w:szCs w:val="24"/>
        </w:rPr>
      </w:pPr>
      <w:r w:rsidRPr="0081550E">
        <w:rPr>
          <w:rFonts w:asciiTheme="minorHAnsi" w:hAnsiTheme="minorHAnsi" w:cstheme="minorHAnsi"/>
          <w:b/>
          <w:szCs w:val="24"/>
        </w:rPr>
        <w:t>I.</w:t>
      </w:r>
    </w:p>
    <w:p w:rsidR="00C61CB2" w:rsidRPr="0081550E" w:rsidRDefault="00C61CB2" w:rsidP="00A460A6">
      <w:pPr>
        <w:ind w:left="567" w:right="-3" w:hanging="567"/>
        <w:rPr>
          <w:rFonts w:asciiTheme="minorHAnsi" w:hAnsiTheme="minorHAnsi" w:cstheme="minorHAnsi"/>
          <w:b/>
          <w:szCs w:val="24"/>
        </w:rPr>
      </w:pPr>
    </w:p>
    <w:tbl>
      <w:tblPr>
        <w:tblW w:w="5156" w:type="pct"/>
        <w:tblInd w:w="-72" w:type="dxa"/>
        <w:tblCellMar>
          <w:left w:w="70" w:type="dxa"/>
          <w:right w:w="70" w:type="dxa"/>
        </w:tblCellMar>
        <w:tblLook w:val="04A0"/>
      </w:tblPr>
      <w:tblGrid>
        <w:gridCol w:w="676"/>
        <w:gridCol w:w="3757"/>
        <w:gridCol w:w="5064"/>
      </w:tblGrid>
      <w:tr w:rsidR="0078500E" w:rsidRPr="0081550E" w:rsidTr="007029E0">
        <w:trPr>
          <w:trHeight w:val="510"/>
        </w:trPr>
        <w:tc>
          <w:tcPr>
            <w:tcW w:w="356" w:type="pct"/>
            <w:tcBorders>
              <w:top w:val="single" w:sz="4" w:space="0" w:color="auto"/>
              <w:left w:val="single" w:sz="4" w:space="0" w:color="auto"/>
              <w:bottom w:val="single" w:sz="4" w:space="0" w:color="auto"/>
              <w:right w:val="single" w:sz="4" w:space="0" w:color="auto"/>
            </w:tcBorders>
            <w:shd w:val="clear" w:color="auto" w:fill="FFFFCC"/>
            <w:noWrap/>
            <w:vAlign w:val="center"/>
          </w:tcPr>
          <w:p w:rsidR="00EB5DD7" w:rsidRPr="0081550E" w:rsidRDefault="00EB5DD7" w:rsidP="00A460A6">
            <w:pPr>
              <w:jc w:val="center"/>
              <w:rPr>
                <w:rFonts w:asciiTheme="minorHAnsi" w:hAnsiTheme="minorHAnsi" w:cstheme="minorHAnsi"/>
                <w:b/>
                <w:szCs w:val="24"/>
              </w:rPr>
            </w:pPr>
            <w:r w:rsidRPr="0081550E">
              <w:rPr>
                <w:rFonts w:asciiTheme="minorHAnsi" w:hAnsiTheme="minorHAnsi" w:cstheme="minorHAnsi"/>
                <w:b/>
                <w:szCs w:val="24"/>
              </w:rPr>
              <w:t>Lp.</w:t>
            </w:r>
          </w:p>
        </w:tc>
        <w:tc>
          <w:tcPr>
            <w:tcW w:w="4644" w:type="pct"/>
            <w:gridSpan w:val="2"/>
            <w:tcBorders>
              <w:top w:val="single" w:sz="4" w:space="0" w:color="auto"/>
              <w:left w:val="single" w:sz="4" w:space="0" w:color="auto"/>
              <w:bottom w:val="single" w:sz="4" w:space="0" w:color="auto"/>
              <w:right w:val="single" w:sz="4" w:space="0" w:color="auto"/>
            </w:tcBorders>
            <w:shd w:val="clear" w:color="auto" w:fill="FFFFCC"/>
            <w:vAlign w:val="center"/>
          </w:tcPr>
          <w:p w:rsidR="00EB5DD7" w:rsidRPr="0081550E" w:rsidRDefault="006B0710" w:rsidP="006B0710">
            <w:pPr>
              <w:jc w:val="center"/>
              <w:rPr>
                <w:rFonts w:asciiTheme="minorHAnsi" w:hAnsiTheme="minorHAnsi" w:cstheme="minorHAnsi"/>
                <w:szCs w:val="24"/>
              </w:rPr>
            </w:pPr>
            <w:r w:rsidRPr="0081550E">
              <w:rPr>
                <w:rFonts w:ascii="Arial" w:hAnsi="Arial" w:cs="Arial"/>
                <w:b/>
                <w:sz w:val="20"/>
                <w:szCs w:val="20"/>
              </w:rPr>
              <w:t>Opracowanie dokumentacji projektowej wraz z pozwoleniem na budowę dla zadania pn.:  „Budowa drogi łączącej KSSE (ul. Goduli) z autostradą A1 w Zabrzu (ul. Witosa)”</w:t>
            </w:r>
          </w:p>
        </w:tc>
      </w:tr>
      <w:tr w:rsidR="00EB5DD7" w:rsidRPr="0081550E" w:rsidTr="001E56C7">
        <w:trPr>
          <w:trHeight w:val="425"/>
        </w:trPr>
        <w:tc>
          <w:tcPr>
            <w:tcW w:w="356" w:type="pct"/>
            <w:vMerge w:val="restart"/>
            <w:tcBorders>
              <w:top w:val="single" w:sz="4" w:space="0" w:color="auto"/>
              <w:left w:val="single" w:sz="4" w:space="0" w:color="auto"/>
              <w:right w:val="single" w:sz="4" w:space="0" w:color="auto"/>
            </w:tcBorders>
            <w:noWrap/>
          </w:tcPr>
          <w:p w:rsidR="00EB5DD7" w:rsidRPr="0081550E" w:rsidRDefault="00FF78C8" w:rsidP="00A460A6">
            <w:pPr>
              <w:jc w:val="center"/>
              <w:rPr>
                <w:rFonts w:asciiTheme="minorHAnsi" w:hAnsiTheme="minorHAnsi" w:cstheme="minorHAnsi"/>
                <w:b/>
                <w:szCs w:val="24"/>
              </w:rPr>
            </w:pPr>
            <w:r w:rsidRPr="0081550E">
              <w:rPr>
                <w:rFonts w:asciiTheme="minorHAnsi" w:hAnsiTheme="minorHAnsi" w:cstheme="minorHAnsi"/>
                <w:b/>
                <w:szCs w:val="24"/>
              </w:rPr>
              <w:t>1.</w:t>
            </w: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EB5DD7" w:rsidP="00A460A6">
            <w:pPr>
              <w:jc w:val="left"/>
              <w:rPr>
                <w:rFonts w:asciiTheme="minorHAnsi" w:eastAsia="Times New Roman" w:hAnsiTheme="minorHAnsi" w:cstheme="minorHAnsi"/>
                <w:b/>
                <w:szCs w:val="24"/>
                <w:u w:val="single"/>
                <w:lang w:eastAsia="pl-PL"/>
              </w:rPr>
            </w:pPr>
            <w:r w:rsidRPr="0081550E">
              <w:rPr>
                <w:rFonts w:asciiTheme="minorHAnsi" w:eastAsia="Times New Roman" w:hAnsiTheme="minorHAnsi" w:cstheme="minorHAnsi"/>
                <w:b/>
                <w:szCs w:val="24"/>
                <w:u w:val="single"/>
                <w:lang w:eastAsia="pl-PL"/>
              </w:rPr>
              <w:t>A. Nazwa:</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7F0084" w:rsidP="00A460A6">
            <w:pPr>
              <w:jc w:val="left"/>
              <w:rPr>
                <w:rFonts w:asciiTheme="minorHAnsi" w:eastAsia="Times New Roman" w:hAnsiTheme="minorHAnsi" w:cstheme="minorHAnsi"/>
                <w:szCs w:val="24"/>
                <w:lang w:eastAsia="pl-PL"/>
              </w:rPr>
            </w:pPr>
            <w:r w:rsidRPr="0081550E">
              <w:rPr>
                <w:rFonts w:asciiTheme="minorHAnsi" w:eastAsia="Times New Roman" w:hAnsiTheme="minorHAnsi" w:cstheme="minorHAnsi"/>
                <w:szCs w:val="24"/>
                <w:lang w:eastAsia="pl-PL"/>
              </w:rPr>
              <w:t>Wykup nieruchomości pod budowę drogi</w:t>
            </w:r>
          </w:p>
        </w:tc>
      </w:tr>
      <w:tr w:rsidR="00EB5DD7" w:rsidRPr="0081550E" w:rsidTr="001E56C7">
        <w:trPr>
          <w:trHeight w:val="425"/>
        </w:trPr>
        <w:tc>
          <w:tcPr>
            <w:tcW w:w="356" w:type="pct"/>
            <w:vMerge/>
            <w:tcBorders>
              <w:left w:val="single" w:sz="4" w:space="0" w:color="auto"/>
              <w:right w:val="single" w:sz="4" w:space="0" w:color="auto"/>
            </w:tcBorders>
            <w:noWrap/>
            <w:vAlign w:val="center"/>
          </w:tcPr>
          <w:p w:rsidR="00EB5DD7" w:rsidRPr="0081550E" w:rsidRDefault="00EB5DD7" w:rsidP="003A6F5E">
            <w:pPr>
              <w:numPr>
                <w:ilvl w:val="0"/>
                <w:numId w:val="6"/>
              </w:numPr>
              <w:jc w:val="left"/>
              <w:rPr>
                <w:rFonts w:asciiTheme="minorHAnsi" w:hAnsiTheme="minorHAnsi" w:cstheme="minorHAnsi"/>
                <w:szCs w:val="24"/>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rsidR="00EB5DD7" w:rsidRPr="0081550E" w:rsidRDefault="00EB5DD7" w:rsidP="00A460A6">
            <w:pPr>
              <w:rPr>
                <w:rFonts w:asciiTheme="minorHAnsi" w:eastAsia="Times New Roman" w:hAnsiTheme="minorHAnsi" w:cstheme="minorHAnsi"/>
                <w:b/>
                <w:szCs w:val="24"/>
                <w:u w:val="single"/>
                <w:lang w:eastAsia="pl-PL"/>
              </w:rPr>
            </w:pPr>
            <w:bookmarkStart w:id="3" w:name="_GoBack"/>
            <w:bookmarkEnd w:id="3"/>
          </w:p>
        </w:tc>
      </w:tr>
      <w:tr w:rsidR="00EB5DD7" w:rsidRPr="0081550E" w:rsidTr="001E56C7">
        <w:trPr>
          <w:trHeight w:val="425"/>
        </w:trPr>
        <w:tc>
          <w:tcPr>
            <w:tcW w:w="356" w:type="pct"/>
            <w:vMerge/>
            <w:tcBorders>
              <w:left w:val="single" w:sz="4" w:space="0" w:color="auto"/>
              <w:right w:val="single" w:sz="4" w:space="0" w:color="auto"/>
            </w:tcBorders>
            <w:noWrap/>
            <w:vAlign w:val="center"/>
          </w:tcPr>
          <w:p w:rsidR="00EB5DD7" w:rsidRPr="0081550E" w:rsidRDefault="00EB5DD7" w:rsidP="003A6F5E">
            <w:pPr>
              <w:numPr>
                <w:ilvl w:val="0"/>
                <w:numId w:val="6"/>
              </w:numPr>
              <w:jc w:val="left"/>
              <w:rPr>
                <w:rFonts w:asciiTheme="minorHAnsi" w:hAnsiTheme="minorHAnsi" w:cstheme="minorHAnsi"/>
                <w:szCs w:val="24"/>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EB5DD7" w:rsidP="00A460A6">
            <w:pPr>
              <w:jc w:val="left"/>
              <w:rPr>
                <w:rFonts w:asciiTheme="minorHAnsi" w:eastAsia="Times New Roman" w:hAnsiTheme="minorHAnsi" w:cstheme="minorHAnsi"/>
                <w:b/>
                <w:szCs w:val="24"/>
                <w:u w:val="single"/>
                <w:lang w:eastAsia="pl-PL"/>
              </w:rPr>
            </w:pPr>
            <w:r w:rsidRPr="0081550E">
              <w:rPr>
                <w:rFonts w:asciiTheme="minorHAnsi" w:hAnsiTheme="minorHAnsi" w:cstheme="minorHAnsi"/>
                <w:b/>
                <w:szCs w:val="24"/>
                <w:u w:val="single"/>
              </w:rPr>
              <w:t>B. Kategoria osób</w:t>
            </w:r>
            <w:r w:rsidR="001737D6" w:rsidRPr="0081550E">
              <w:rPr>
                <w:rFonts w:asciiTheme="minorHAnsi" w:hAnsiTheme="minorHAnsi" w:cstheme="minorHAnsi"/>
                <w:b/>
                <w:szCs w:val="24"/>
                <w:u w:val="single"/>
              </w:rPr>
              <w:t>,</w:t>
            </w:r>
            <w:r w:rsidRPr="0081550E">
              <w:rPr>
                <w:rFonts w:asciiTheme="minorHAnsi" w:hAnsiTheme="minorHAnsi" w:cstheme="minorHAnsi"/>
                <w:b/>
                <w:szCs w:val="24"/>
                <w:u w:val="single"/>
              </w:rPr>
              <w:t xml:space="preserve"> których dane dotyczą</w:t>
            </w:r>
            <w:r w:rsidRPr="0081550E">
              <w:rPr>
                <w:rFonts w:asciiTheme="minorHAnsi" w:hAnsiTheme="minorHAnsi" w:cstheme="minorHAnsi"/>
                <w:b/>
                <w:szCs w:val="24"/>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7F0084" w:rsidP="00B8365F">
            <w:pPr>
              <w:rPr>
                <w:rFonts w:asciiTheme="minorHAnsi" w:eastAsia="Times New Roman" w:hAnsiTheme="minorHAnsi" w:cstheme="minorHAnsi"/>
                <w:b/>
                <w:szCs w:val="24"/>
                <w:u w:val="single"/>
                <w:lang w:eastAsia="pl-PL"/>
              </w:rPr>
            </w:pPr>
            <w:r w:rsidRPr="0081550E">
              <w:t>Właściciele nieruchomości</w:t>
            </w:r>
          </w:p>
        </w:tc>
      </w:tr>
      <w:tr w:rsidR="00EB5DD7" w:rsidRPr="0081550E" w:rsidTr="001E56C7">
        <w:trPr>
          <w:trHeight w:val="425"/>
        </w:trPr>
        <w:tc>
          <w:tcPr>
            <w:tcW w:w="356" w:type="pct"/>
            <w:vMerge/>
            <w:tcBorders>
              <w:left w:val="single" w:sz="4" w:space="0" w:color="auto"/>
              <w:right w:val="single" w:sz="4" w:space="0" w:color="auto"/>
            </w:tcBorders>
            <w:noWrap/>
            <w:vAlign w:val="center"/>
          </w:tcPr>
          <w:p w:rsidR="00EB5DD7" w:rsidRPr="0081550E" w:rsidRDefault="00EB5DD7" w:rsidP="003A6F5E">
            <w:pPr>
              <w:numPr>
                <w:ilvl w:val="0"/>
                <w:numId w:val="6"/>
              </w:numPr>
              <w:jc w:val="left"/>
              <w:rPr>
                <w:rFonts w:asciiTheme="minorHAnsi" w:hAnsiTheme="minorHAnsi" w:cstheme="minorHAnsi"/>
                <w:szCs w:val="24"/>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rsidR="00EB5DD7" w:rsidRPr="0081550E" w:rsidRDefault="00EB5DD7" w:rsidP="00A460A6">
            <w:pPr>
              <w:rPr>
                <w:rFonts w:asciiTheme="minorHAnsi" w:eastAsia="Times New Roman" w:hAnsiTheme="minorHAnsi" w:cstheme="minorHAnsi"/>
                <w:b/>
                <w:szCs w:val="24"/>
                <w:u w:val="single"/>
                <w:lang w:eastAsia="pl-PL"/>
              </w:rPr>
            </w:pPr>
          </w:p>
        </w:tc>
      </w:tr>
      <w:tr w:rsidR="00EB5DD7" w:rsidRPr="0081550E" w:rsidTr="001E56C7">
        <w:trPr>
          <w:trHeight w:val="700"/>
        </w:trPr>
        <w:tc>
          <w:tcPr>
            <w:tcW w:w="356" w:type="pct"/>
            <w:vMerge/>
            <w:tcBorders>
              <w:left w:val="single" w:sz="4" w:space="0" w:color="auto"/>
              <w:right w:val="single" w:sz="4" w:space="0" w:color="auto"/>
            </w:tcBorders>
            <w:noWrap/>
          </w:tcPr>
          <w:p w:rsidR="00EB5DD7" w:rsidRPr="0081550E" w:rsidRDefault="00EB5DD7" w:rsidP="003A6F5E">
            <w:pPr>
              <w:numPr>
                <w:ilvl w:val="0"/>
                <w:numId w:val="6"/>
              </w:numPr>
              <w:jc w:val="left"/>
              <w:rPr>
                <w:rFonts w:asciiTheme="minorHAnsi" w:hAnsiTheme="minorHAnsi" w:cstheme="minorHAnsi"/>
                <w:szCs w:val="24"/>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EB5DD7" w:rsidP="00A460A6">
            <w:pPr>
              <w:jc w:val="left"/>
              <w:rPr>
                <w:rFonts w:asciiTheme="minorHAnsi" w:eastAsia="Times New Roman" w:hAnsiTheme="minorHAnsi" w:cstheme="minorHAnsi"/>
                <w:b/>
                <w:szCs w:val="24"/>
                <w:u w:val="single"/>
                <w:lang w:eastAsia="pl-PL"/>
              </w:rPr>
            </w:pPr>
            <w:r w:rsidRPr="0081550E">
              <w:rPr>
                <w:rFonts w:asciiTheme="minorHAnsi" w:hAnsiTheme="minorHAnsi" w:cstheme="minorHAnsi"/>
                <w:b/>
                <w:szCs w:val="24"/>
                <w:u w:val="single"/>
              </w:rPr>
              <w:t>C. Rodzaj danych osobowych</w:t>
            </w:r>
            <w:r w:rsidRPr="0081550E">
              <w:rPr>
                <w:rFonts w:asciiTheme="minorHAnsi" w:hAnsiTheme="minorHAnsi" w:cstheme="minorHAnsi"/>
                <w:szCs w:val="24"/>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EB5DD7" w:rsidP="00A460A6">
            <w:pPr>
              <w:jc w:val="left"/>
              <w:rPr>
                <w:rFonts w:asciiTheme="minorHAnsi" w:eastAsia="Times New Roman" w:hAnsiTheme="minorHAnsi" w:cstheme="minorHAnsi"/>
                <w:b/>
                <w:szCs w:val="24"/>
                <w:u w:val="single"/>
                <w:lang w:eastAsia="pl-PL"/>
              </w:rPr>
            </w:pPr>
            <w:r w:rsidRPr="0081550E">
              <w:rPr>
                <w:rFonts w:asciiTheme="minorHAnsi" w:hAnsiTheme="minorHAnsi" w:cstheme="minorHAnsi"/>
                <w:szCs w:val="24"/>
              </w:rPr>
              <w:t>dane zwykłe</w:t>
            </w:r>
          </w:p>
        </w:tc>
      </w:tr>
      <w:tr w:rsidR="00EB5DD7" w:rsidRPr="0081550E" w:rsidTr="001E56C7">
        <w:trPr>
          <w:trHeight w:val="425"/>
        </w:trPr>
        <w:tc>
          <w:tcPr>
            <w:tcW w:w="356" w:type="pct"/>
            <w:vMerge/>
            <w:tcBorders>
              <w:left w:val="single" w:sz="4" w:space="0" w:color="auto"/>
              <w:right w:val="single" w:sz="4" w:space="0" w:color="auto"/>
            </w:tcBorders>
            <w:noWrap/>
          </w:tcPr>
          <w:p w:rsidR="00EB5DD7" w:rsidRPr="0081550E" w:rsidRDefault="00EB5DD7" w:rsidP="003A6F5E">
            <w:pPr>
              <w:numPr>
                <w:ilvl w:val="0"/>
                <w:numId w:val="6"/>
              </w:numPr>
              <w:jc w:val="left"/>
              <w:rPr>
                <w:rFonts w:asciiTheme="minorHAnsi" w:hAnsiTheme="minorHAnsi" w:cstheme="minorHAnsi"/>
                <w:szCs w:val="24"/>
              </w:rPr>
            </w:pPr>
          </w:p>
        </w:tc>
        <w:tc>
          <w:tcPr>
            <w:tcW w:w="4644" w:type="pct"/>
            <w:gridSpan w:val="2"/>
            <w:tcBorders>
              <w:top w:val="single" w:sz="4" w:space="0" w:color="auto"/>
              <w:left w:val="single" w:sz="4" w:space="0" w:color="auto"/>
              <w:bottom w:val="single" w:sz="4" w:space="0" w:color="auto"/>
              <w:right w:val="single" w:sz="4" w:space="0" w:color="auto"/>
            </w:tcBorders>
          </w:tcPr>
          <w:p w:rsidR="007F07D9" w:rsidRPr="0081550E" w:rsidRDefault="007F07D9" w:rsidP="007F07D9">
            <w:pPr>
              <w:jc w:val="left"/>
              <w:rPr>
                <w:rFonts w:asciiTheme="minorHAnsi" w:hAnsiTheme="minorHAnsi" w:cstheme="minorHAnsi"/>
                <w:szCs w:val="24"/>
              </w:rPr>
            </w:pPr>
            <w:r w:rsidRPr="0081550E">
              <w:rPr>
                <w:rFonts w:asciiTheme="minorHAnsi" w:hAnsiTheme="minorHAnsi" w:cstheme="minorHAnsi"/>
                <w:szCs w:val="24"/>
                <w:u w:val="single"/>
              </w:rPr>
              <w:t>Zakres danych</w:t>
            </w:r>
            <w:r w:rsidRPr="0081550E">
              <w:rPr>
                <w:rFonts w:asciiTheme="minorHAnsi" w:hAnsiTheme="minorHAnsi" w:cstheme="minorHAnsi"/>
                <w:szCs w:val="24"/>
              </w:rPr>
              <w:t xml:space="preserve">: </w:t>
            </w:r>
          </w:p>
          <w:p w:rsidR="007F07D9" w:rsidRPr="0081550E" w:rsidRDefault="007F07D9" w:rsidP="007F07D9">
            <w:pPr>
              <w:pStyle w:val="Akapitzlist"/>
              <w:numPr>
                <w:ilvl w:val="0"/>
                <w:numId w:val="31"/>
              </w:numPr>
              <w:rPr>
                <w:rFonts w:asciiTheme="minorHAnsi" w:hAnsiTheme="minorHAnsi" w:cstheme="minorHAnsi"/>
                <w:szCs w:val="24"/>
              </w:rPr>
            </w:pPr>
            <w:r w:rsidRPr="0081550E">
              <w:rPr>
                <w:rFonts w:asciiTheme="minorHAnsi" w:hAnsiTheme="minorHAnsi" w:cstheme="minorHAnsi"/>
                <w:szCs w:val="24"/>
              </w:rPr>
              <w:t>nazwisk</w:t>
            </w:r>
            <w:r w:rsidR="00C06292" w:rsidRPr="0081550E">
              <w:rPr>
                <w:rFonts w:asciiTheme="minorHAnsi" w:hAnsiTheme="minorHAnsi" w:cstheme="minorHAnsi"/>
                <w:szCs w:val="24"/>
              </w:rPr>
              <w:t>o</w:t>
            </w:r>
          </w:p>
          <w:p w:rsidR="007F07D9" w:rsidRPr="0081550E" w:rsidRDefault="00C06292" w:rsidP="007F07D9">
            <w:pPr>
              <w:pStyle w:val="Akapitzlist"/>
              <w:numPr>
                <w:ilvl w:val="0"/>
                <w:numId w:val="31"/>
              </w:numPr>
              <w:rPr>
                <w:rFonts w:asciiTheme="minorHAnsi" w:hAnsiTheme="minorHAnsi" w:cstheme="minorHAnsi"/>
                <w:szCs w:val="24"/>
              </w:rPr>
            </w:pPr>
            <w:r w:rsidRPr="0081550E">
              <w:rPr>
                <w:rFonts w:asciiTheme="minorHAnsi" w:hAnsiTheme="minorHAnsi" w:cstheme="minorHAnsi"/>
                <w:szCs w:val="24"/>
              </w:rPr>
              <w:t>imię</w:t>
            </w:r>
          </w:p>
          <w:p w:rsidR="007F07D9" w:rsidRPr="0081550E" w:rsidRDefault="00C06292" w:rsidP="007F07D9">
            <w:pPr>
              <w:pStyle w:val="Akapitzlist"/>
              <w:numPr>
                <w:ilvl w:val="0"/>
                <w:numId w:val="31"/>
              </w:numPr>
              <w:rPr>
                <w:rFonts w:asciiTheme="minorHAnsi" w:hAnsiTheme="minorHAnsi" w:cstheme="minorHAnsi"/>
                <w:szCs w:val="24"/>
              </w:rPr>
            </w:pPr>
            <w:r w:rsidRPr="0081550E">
              <w:rPr>
                <w:rFonts w:asciiTheme="minorHAnsi" w:hAnsiTheme="minorHAnsi" w:cstheme="minorHAnsi"/>
                <w:szCs w:val="24"/>
              </w:rPr>
              <w:t>adres zamieszkania</w:t>
            </w:r>
          </w:p>
          <w:p w:rsidR="00C06292" w:rsidRPr="0081550E" w:rsidRDefault="00C06292" w:rsidP="00C06292">
            <w:pPr>
              <w:pStyle w:val="Akapitzlist"/>
              <w:numPr>
                <w:ilvl w:val="0"/>
                <w:numId w:val="31"/>
              </w:numPr>
              <w:rPr>
                <w:rFonts w:asciiTheme="minorHAnsi" w:hAnsiTheme="minorHAnsi" w:cstheme="minorHAnsi"/>
                <w:szCs w:val="24"/>
              </w:rPr>
            </w:pPr>
            <w:r w:rsidRPr="0081550E">
              <w:rPr>
                <w:rFonts w:asciiTheme="minorHAnsi" w:hAnsiTheme="minorHAnsi" w:cstheme="minorHAnsi"/>
                <w:szCs w:val="24"/>
              </w:rPr>
              <w:t>numer PESEL;</w:t>
            </w:r>
          </w:p>
          <w:p w:rsidR="007F07D9" w:rsidRPr="0081550E" w:rsidRDefault="00C06292" w:rsidP="007F07D9">
            <w:pPr>
              <w:pStyle w:val="Akapitzlist"/>
              <w:numPr>
                <w:ilvl w:val="0"/>
                <w:numId w:val="31"/>
              </w:numPr>
              <w:rPr>
                <w:rFonts w:asciiTheme="minorHAnsi" w:hAnsiTheme="minorHAnsi" w:cstheme="minorHAnsi"/>
                <w:szCs w:val="24"/>
              </w:rPr>
            </w:pPr>
            <w:r w:rsidRPr="0081550E">
              <w:rPr>
                <w:rFonts w:asciiTheme="minorHAnsi" w:hAnsiTheme="minorHAnsi" w:cstheme="minorHAnsi"/>
                <w:szCs w:val="24"/>
              </w:rPr>
              <w:t>numer telefonu</w:t>
            </w:r>
            <w:r w:rsidR="007F07D9" w:rsidRPr="0081550E">
              <w:rPr>
                <w:rFonts w:asciiTheme="minorHAnsi" w:hAnsiTheme="minorHAnsi" w:cstheme="minorHAnsi"/>
                <w:szCs w:val="24"/>
              </w:rPr>
              <w:t>;</w:t>
            </w:r>
          </w:p>
          <w:p w:rsidR="007F07D9" w:rsidRPr="0081550E" w:rsidRDefault="00C06292" w:rsidP="007F07D9">
            <w:pPr>
              <w:pStyle w:val="Akapitzlist"/>
              <w:numPr>
                <w:ilvl w:val="0"/>
                <w:numId w:val="31"/>
              </w:numPr>
              <w:rPr>
                <w:rFonts w:asciiTheme="minorHAnsi" w:hAnsiTheme="minorHAnsi" w:cstheme="minorHAnsi"/>
                <w:szCs w:val="24"/>
              </w:rPr>
            </w:pPr>
            <w:r w:rsidRPr="0081550E">
              <w:rPr>
                <w:rFonts w:asciiTheme="minorHAnsi" w:hAnsiTheme="minorHAnsi" w:cstheme="minorHAnsi"/>
                <w:szCs w:val="24"/>
              </w:rPr>
              <w:t>adres e-mail</w:t>
            </w:r>
            <w:r w:rsidR="001204D9" w:rsidRPr="0081550E">
              <w:rPr>
                <w:rFonts w:asciiTheme="minorHAnsi" w:hAnsiTheme="minorHAnsi" w:cstheme="minorHAnsi"/>
                <w:szCs w:val="24"/>
              </w:rPr>
              <w:t>.</w:t>
            </w:r>
          </w:p>
          <w:p w:rsidR="0032450A" w:rsidRPr="0081550E" w:rsidRDefault="0032450A" w:rsidP="00C06292">
            <w:pPr>
              <w:ind w:left="360"/>
              <w:rPr>
                <w:rFonts w:asciiTheme="minorHAnsi" w:eastAsia="Times New Roman" w:hAnsiTheme="minorHAnsi" w:cstheme="minorHAnsi"/>
                <w:b/>
                <w:szCs w:val="24"/>
                <w:u w:val="single"/>
                <w:lang w:eastAsia="pl-PL"/>
              </w:rPr>
            </w:pPr>
          </w:p>
        </w:tc>
      </w:tr>
      <w:tr w:rsidR="00EB5DD7" w:rsidRPr="0081550E" w:rsidTr="001E56C7">
        <w:trPr>
          <w:trHeight w:val="684"/>
        </w:trPr>
        <w:tc>
          <w:tcPr>
            <w:tcW w:w="356" w:type="pct"/>
            <w:vMerge/>
            <w:tcBorders>
              <w:left w:val="single" w:sz="4" w:space="0" w:color="auto"/>
              <w:right w:val="single" w:sz="4" w:space="0" w:color="auto"/>
            </w:tcBorders>
            <w:noWrap/>
          </w:tcPr>
          <w:p w:rsidR="00EB5DD7" w:rsidRPr="0081550E" w:rsidRDefault="00EB5DD7" w:rsidP="003A6F5E">
            <w:pPr>
              <w:numPr>
                <w:ilvl w:val="0"/>
                <w:numId w:val="6"/>
              </w:numPr>
              <w:jc w:val="left"/>
              <w:rPr>
                <w:rFonts w:asciiTheme="minorHAnsi" w:hAnsiTheme="minorHAnsi" w:cstheme="minorHAnsi"/>
                <w:szCs w:val="24"/>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EB5DD7" w:rsidP="00A460A6">
            <w:pPr>
              <w:jc w:val="left"/>
              <w:rPr>
                <w:rFonts w:asciiTheme="minorHAnsi" w:eastAsia="Times New Roman" w:hAnsiTheme="minorHAnsi" w:cstheme="minorHAnsi"/>
                <w:b/>
                <w:szCs w:val="24"/>
                <w:u w:val="single"/>
                <w:lang w:eastAsia="pl-PL"/>
              </w:rPr>
            </w:pPr>
            <w:r w:rsidRPr="0081550E">
              <w:rPr>
                <w:rFonts w:asciiTheme="minorHAnsi" w:hAnsiTheme="minorHAnsi" w:cstheme="minorHAnsi"/>
                <w:b/>
                <w:szCs w:val="24"/>
                <w:u w:val="single"/>
              </w:rPr>
              <w:t>D. Rodzaj danych osobowych</w:t>
            </w:r>
            <w:r w:rsidR="00AA38A0" w:rsidRPr="0081550E">
              <w:rPr>
                <w:rFonts w:asciiTheme="minorHAnsi" w:hAnsiTheme="minorHAnsi" w:cstheme="minorHAnsi"/>
                <w:szCs w:val="24"/>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EB5DD7" w:rsidP="00A460A6">
            <w:pPr>
              <w:jc w:val="left"/>
              <w:rPr>
                <w:rFonts w:asciiTheme="minorHAnsi" w:eastAsia="Times New Roman" w:hAnsiTheme="minorHAnsi" w:cstheme="minorHAnsi"/>
                <w:b/>
                <w:szCs w:val="24"/>
                <w:u w:val="single"/>
                <w:lang w:eastAsia="pl-PL"/>
              </w:rPr>
            </w:pPr>
            <w:r w:rsidRPr="0081550E">
              <w:rPr>
                <w:rFonts w:asciiTheme="minorHAnsi" w:hAnsiTheme="minorHAnsi" w:cstheme="minorHAnsi"/>
                <w:szCs w:val="24"/>
              </w:rPr>
              <w:t>szczególne kategorie danych osobowych</w:t>
            </w:r>
          </w:p>
        </w:tc>
      </w:tr>
      <w:tr w:rsidR="007F07D9" w:rsidRPr="0081550E" w:rsidTr="001E56C7">
        <w:trPr>
          <w:trHeight w:val="425"/>
        </w:trPr>
        <w:tc>
          <w:tcPr>
            <w:tcW w:w="356" w:type="pct"/>
            <w:vMerge/>
            <w:tcBorders>
              <w:left w:val="single" w:sz="4" w:space="0" w:color="auto"/>
              <w:right w:val="single" w:sz="4" w:space="0" w:color="auto"/>
            </w:tcBorders>
            <w:noWrap/>
          </w:tcPr>
          <w:p w:rsidR="007F07D9" w:rsidRPr="0081550E" w:rsidRDefault="007F07D9" w:rsidP="007F07D9">
            <w:pPr>
              <w:numPr>
                <w:ilvl w:val="0"/>
                <w:numId w:val="6"/>
              </w:numPr>
              <w:jc w:val="left"/>
              <w:rPr>
                <w:rFonts w:asciiTheme="minorHAnsi" w:hAnsiTheme="minorHAnsi" w:cstheme="minorHAnsi"/>
                <w:szCs w:val="24"/>
              </w:rPr>
            </w:pPr>
          </w:p>
        </w:tc>
        <w:tc>
          <w:tcPr>
            <w:tcW w:w="4644" w:type="pct"/>
            <w:gridSpan w:val="2"/>
            <w:tcBorders>
              <w:top w:val="single" w:sz="4" w:space="0" w:color="auto"/>
              <w:left w:val="single" w:sz="4" w:space="0" w:color="auto"/>
              <w:bottom w:val="single" w:sz="4" w:space="0" w:color="auto"/>
              <w:right w:val="single" w:sz="4" w:space="0" w:color="auto"/>
            </w:tcBorders>
          </w:tcPr>
          <w:p w:rsidR="003573CF" w:rsidRPr="0081550E" w:rsidRDefault="007F07D9" w:rsidP="00C06292">
            <w:pPr>
              <w:jc w:val="left"/>
              <w:rPr>
                <w:rFonts w:asciiTheme="minorHAnsi" w:eastAsia="Times New Roman" w:hAnsiTheme="minorHAnsi" w:cstheme="minorHAnsi"/>
                <w:b/>
                <w:szCs w:val="24"/>
                <w:u w:val="single"/>
                <w:lang w:eastAsia="pl-PL"/>
              </w:rPr>
            </w:pPr>
            <w:r w:rsidRPr="0081550E">
              <w:rPr>
                <w:rFonts w:asciiTheme="minorHAnsi" w:hAnsiTheme="minorHAnsi" w:cstheme="minorHAnsi"/>
                <w:szCs w:val="24"/>
                <w:u w:val="single"/>
              </w:rPr>
              <w:t>Zakres danych</w:t>
            </w:r>
            <w:r w:rsidRPr="0081550E">
              <w:rPr>
                <w:rFonts w:asciiTheme="minorHAnsi" w:hAnsiTheme="minorHAnsi" w:cstheme="minorHAnsi"/>
                <w:szCs w:val="24"/>
              </w:rPr>
              <w:t xml:space="preserve">: brak </w:t>
            </w:r>
          </w:p>
        </w:tc>
      </w:tr>
      <w:tr w:rsidR="00EB5DD7" w:rsidRPr="0081550E" w:rsidTr="001E56C7">
        <w:trPr>
          <w:trHeight w:val="425"/>
        </w:trPr>
        <w:tc>
          <w:tcPr>
            <w:tcW w:w="356" w:type="pct"/>
            <w:vMerge/>
            <w:tcBorders>
              <w:left w:val="single" w:sz="4" w:space="0" w:color="auto"/>
              <w:right w:val="single" w:sz="4" w:space="0" w:color="auto"/>
            </w:tcBorders>
            <w:noWrap/>
          </w:tcPr>
          <w:p w:rsidR="00EB5DD7" w:rsidRPr="0081550E" w:rsidRDefault="00EB5DD7" w:rsidP="003A6F5E">
            <w:pPr>
              <w:numPr>
                <w:ilvl w:val="0"/>
                <w:numId w:val="6"/>
              </w:numPr>
              <w:jc w:val="left"/>
              <w:rPr>
                <w:rFonts w:asciiTheme="minorHAnsi" w:hAnsiTheme="minorHAnsi" w:cstheme="minorHAnsi"/>
                <w:szCs w:val="24"/>
              </w:rPr>
            </w:pPr>
          </w:p>
        </w:tc>
        <w:tc>
          <w:tcPr>
            <w:tcW w:w="1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EB5DD7" w:rsidP="00A460A6">
            <w:pPr>
              <w:jc w:val="left"/>
              <w:rPr>
                <w:rFonts w:asciiTheme="minorHAnsi" w:eastAsia="Times New Roman" w:hAnsiTheme="minorHAnsi" w:cstheme="minorHAnsi"/>
                <w:b/>
                <w:szCs w:val="24"/>
                <w:u w:val="single"/>
                <w:lang w:eastAsia="pl-PL"/>
              </w:rPr>
            </w:pPr>
            <w:r w:rsidRPr="0081550E">
              <w:rPr>
                <w:rFonts w:asciiTheme="minorHAnsi" w:hAnsiTheme="minorHAnsi" w:cstheme="minorHAnsi"/>
                <w:b/>
                <w:szCs w:val="24"/>
                <w:u w:val="single"/>
              </w:rPr>
              <w:t>E. Rodzaj danych osobowych</w:t>
            </w:r>
            <w:r w:rsidR="00AA38A0" w:rsidRPr="0081550E">
              <w:rPr>
                <w:rFonts w:asciiTheme="minorHAnsi" w:hAnsiTheme="minorHAnsi" w:cstheme="minorHAnsi"/>
                <w:szCs w:val="24"/>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B5DD7" w:rsidRPr="0081550E" w:rsidRDefault="00EB5DD7" w:rsidP="00A460A6">
            <w:pPr>
              <w:jc w:val="left"/>
              <w:rPr>
                <w:rFonts w:asciiTheme="minorHAnsi" w:eastAsia="Times New Roman" w:hAnsiTheme="minorHAnsi" w:cstheme="minorHAnsi"/>
                <w:b/>
                <w:szCs w:val="24"/>
                <w:u w:val="single"/>
                <w:lang w:eastAsia="pl-PL"/>
              </w:rPr>
            </w:pPr>
            <w:r w:rsidRPr="0081550E">
              <w:rPr>
                <w:rFonts w:asciiTheme="minorHAnsi" w:hAnsiTheme="minorHAnsi" w:cstheme="minorHAnsi"/>
                <w:szCs w:val="24"/>
              </w:rPr>
              <w:t>wyroki skazujące oraz naruszenia prawa lub powiązane środki bezpieczeństwa</w:t>
            </w:r>
          </w:p>
        </w:tc>
      </w:tr>
      <w:tr w:rsidR="007F07D9" w:rsidRPr="0081550E" w:rsidTr="001E56C7">
        <w:trPr>
          <w:trHeight w:val="425"/>
        </w:trPr>
        <w:tc>
          <w:tcPr>
            <w:tcW w:w="356" w:type="pct"/>
            <w:vMerge/>
            <w:tcBorders>
              <w:left w:val="single" w:sz="4" w:space="0" w:color="auto"/>
              <w:bottom w:val="single" w:sz="4" w:space="0" w:color="auto"/>
              <w:right w:val="single" w:sz="4" w:space="0" w:color="auto"/>
            </w:tcBorders>
            <w:noWrap/>
          </w:tcPr>
          <w:p w:rsidR="007F07D9" w:rsidRPr="0081550E" w:rsidRDefault="007F07D9" w:rsidP="007F07D9">
            <w:pPr>
              <w:numPr>
                <w:ilvl w:val="0"/>
                <w:numId w:val="6"/>
              </w:numPr>
              <w:jc w:val="left"/>
              <w:rPr>
                <w:rFonts w:asciiTheme="minorHAnsi" w:hAnsiTheme="minorHAnsi" w:cstheme="minorHAnsi"/>
                <w:szCs w:val="24"/>
              </w:rPr>
            </w:pPr>
          </w:p>
        </w:tc>
        <w:tc>
          <w:tcPr>
            <w:tcW w:w="4644" w:type="pct"/>
            <w:gridSpan w:val="2"/>
            <w:tcBorders>
              <w:top w:val="single" w:sz="4" w:space="0" w:color="auto"/>
              <w:left w:val="single" w:sz="4" w:space="0" w:color="auto"/>
              <w:bottom w:val="single" w:sz="4" w:space="0" w:color="auto"/>
              <w:right w:val="single" w:sz="4" w:space="0" w:color="auto"/>
            </w:tcBorders>
          </w:tcPr>
          <w:p w:rsidR="007F07D9" w:rsidRPr="0081550E" w:rsidRDefault="007F07D9" w:rsidP="00C06292">
            <w:pPr>
              <w:jc w:val="left"/>
              <w:rPr>
                <w:rFonts w:asciiTheme="minorHAnsi" w:hAnsiTheme="minorHAnsi" w:cstheme="minorHAnsi"/>
                <w:szCs w:val="24"/>
              </w:rPr>
            </w:pPr>
            <w:r w:rsidRPr="0081550E">
              <w:rPr>
                <w:rFonts w:asciiTheme="minorHAnsi" w:hAnsiTheme="minorHAnsi" w:cstheme="minorHAnsi"/>
                <w:szCs w:val="24"/>
                <w:u w:val="single"/>
              </w:rPr>
              <w:t>Zakres danych</w:t>
            </w:r>
            <w:r w:rsidRPr="0081550E">
              <w:rPr>
                <w:rFonts w:asciiTheme="minorHAnsi" w:hAnsiTheme="minorHAnsi" w:cstheme="minorHAnsi"/>
                <w:szCs w:val="24"/>
              </w:rPr>
              <w:t xml:space="preserve">: brak </w:t>
            </w:r>
          </w:p>
        </w:tc>
      </w:tr>
    </w:tbl>
    <w:p w:rsidR="00246FDA" w:rsidRPr="0081550E" w:rsidRDefault="00246FDA" w:rsidP="00A460A6">
      <w:pPr>
        <w:jc w:val="center"/>
        <w:rPr>
          <w:rFonts w:asciiTheme="minorHAnsi" w:hAnsiTheme="minorHAnsi" w:cstheme="minorHAnsi"/>
          <w:b/>
          <w:szCs w:val="24"/>
        </w:rPr>
      </w:pPr>
    </w:p>
    <w:tbl>
      <w:tblPr>
        <w:tblW w:w="5156" w:type="pct"/>
        <w:tblInd w:w="-72" w:type="dxa"/>
        <w:tblCellMar>
          <w:left w:w="70" w:type="dxa"/>
          <w:right w:w="70" w:type="dxa"/>
        </w:tblCellMar>
        <w:tblLook w:val="04A0"/>
      </w:tblPr>
      <w:tblGrid>
        <w:gridCol w:w="688"/>
        <w:gridCol w:w="3814"/>
        <w:gridCol w:w="4995"/>
      </w:tblGrid>
      <w:tr w:rsidR="000A00F8" w:rsidRPr="0081550E" w:rsidTr="0054736F">
        <w:trPr>
          <w:trHeight w:val="425"/>
        </w:trPr>
        <w:tc>
          <w:tcPr>
            <w:tcW w:w="362" w:type="pct"/>
            <w:vMerge w:val="restart"/>
            <w:tcBorders>
              <w:left w:val="single" w:sz="4" w:space="0" w:color="auto"/>
              <w:right w:val="single" w:sz="4" w:space="0" w:color="auto"/>
            </w:tcBorders>
            <w:noWrap/>
          </w:tcPr>
          <w:p w:rsidR="000A00F8" w:rsidRPr="0081550E" w:rsidRDefault="000A00F8" w:rsidP="001204D9">
            <w:pPr>
              <w:spacing w:line="240" w:lineRule="auto"/>
              <w:jc w:val="left"/>
              <w:rPr>
                <w:rFonts w:asciiTheme="minorHAnsi" w:hAnsiTheme="minorHAnsi" w:cstheme="minorHAnsi"/>
                <w:szCs w:val="24"/>
              </w:rPr>
            </w:pPr>
          </w:p>
        </w:tc>
        <w:tc>
          <w:tcPr>
            <w:tcW w:w="2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A00F8" w:rsidRPr="0081550E" w:rsidRDefault="000A00F8" w:rsidP="0054736F">
            <w:pPr>
              <w:jc w:val="left"/>
              <w:rPr>
                <w:rFonts w:asciiTheme="minorHAnsi" w:eastAsia="Times New Roman" w:hAnsiTheme="minorHAnsi" w:cstheme="minorHAnsi"/>
                <w:b/>
                <w:szCs w:val="24"/>
                <w:u w:val="single"/>
                <w:lang w:eastAsia="pl-PL"/>
              </w:rPr>
            </w:pPr>
            <w:r w:rsidRPr="0081550E">
              <w:rPr>
                <w:rFonts w:asciiTheme="minorHAnsi" w:hAnsiTheme="minorHAnsi" w:cstheme="minorHAnsi"/>
                <w:b/>
                <w:szCs w:val="24"/>
                <w:u w:val="single"/>
              </w:rPr>
              <w:t>E. Rodzaj danych osobowych</w:t>
            </w:r>
            <w:r w:rsidRPr="0081550E">
              <w:rPr>
                <w:rFonts w:asciiTheme="minorHAnsi" w:hAnsiTheme="minorHAnsi" w:cstheme="minorHAnsi"/>
                <w:szCs w:val="24"/>
              </w:rPr>
              <w:t>:</w:t>
            </w:r>
          </w:p>
        </w:tc>
        <w:tc>
          <w:tcPr>
            <w:tcW w:w="26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A00F8" w:rsidRPr="0081550E" w:rsidRDefault="000A00F8" w:rsidP="0054736F">
            <w:pPr>
              <w:jc w:val="left"/>
              <w:rPr>
                <w:rFonts w:asciiTheme="minorHAnsi" w:eastAsia="Times New Roman" w:hAnsiTheme="minorHAnsi" w:cstheme="minorHAnsi"/>
                <w:b/>
                <w:szCs w:val="24"/>
                <w:u w:val="single"/>
                <w:lang w:eastAsia="pl-PL"/>
              </w:rPr>
            </w:pPr>
            <w:r w:rsidRPr="0081550E">
              <w:rPr>
                <w:rFonts w:asciiTheme="minorHAnsi" w:hAnsiTheme="minorHAnsi" w:cstheme="minorHAnsi"/>
                <w:szCs w:val="24"/>
              </w:rPr>
              <w:t>wyroki skazujące oraz naruszenia prawa lub powiązane środki bezpieczeństwa</w:t>
            </w:r>
          </w:p>
        </w:tc>
      </w:tr>
      <w:tr w:rsidR="000A00F8" w:rsidRPr="0081550E" w:rsidTr="0054736F">
        <w:trPr>
          <w:trHeight w:val="425"/>
        </w:trPr>
        <w:tc>
          <w:tcPr>
            <w:tcW w:w="362" w:type="pct"/>
            <w:vMerge/>
            <w:tcBorders>
              <w:left w:val="single" w:sz="4" w:space="0" w:color="auto"/>
              <w:bottom w:val="single" w:sz="4" w:space="0" w:color="auto"/>
              <w:right w:val="single" w:sz="4" w:space="0" w:color="auto"/>
            </w:tcBorders>
            <w:noWrap/>
          </w:tcPr>
          <w:p w:rsidR="000A00F8" w:rsidRPr="0081550E" w:rsidRDefault="000A00F8" w:rsidP="0054736F">
            <w:pPr>
              <w:numPr>
                <w:ilvl w:val="0"/>
                <w:numId w:val="6"/>
              </w:numPr>
              <w:jc w:val="left"/>
              <w:rPr>
                <w:rFonts w:asciiTheme="minorHAnsi" w:hAnsiTheme="minorHAnsi" w:cstheme="minorHAnsi"/>
                <w:szCs w:val="24"/>
              </w:rPr>
            </w:pPr>
          </w:p>
        </w:tc>
        <w:tc>
          <w:tcPr>
            <w:tcW w:w="4638" w:type="pct"/>
            <w:gridSpan w:val="2"/>
            <w:tcBorders>
              <w:top w:val="single" w:sz="4" w:space="0" w:color="auto"/>
              <w:left w:val="single" w:sz="4" w:space="0" w:color="auto"/>
              <w:bottom w:val="single" w:sz="4" w:space="0" w:color="auto"/>
              <w:right w:val="single" w:sz="4" w:space="0" w:color="auto"/>
            </w:tcBorders>
          </w:tcPr>
          <w:p w:rsidR="000A00F8" w:rsidRPr="0081550E" w:rsidRDefault="000A00F8" w:rsidP="001204D9">
            <w:pPr>
              <w:jc w:val="left"/>
              <w:rPr>
                <w:rFonts w:asciiTheme="minorHAnsi" w:hAnsiTheme="minorHAnsi" w:cstheme="minorHAnsi"/>
                <w:szCs w:val="24"/>
              </w:rPr>
            </w:pPr>
            <w:r w:rsidRPr="0081550E">
              <w:rPr>
                <w:rFonts w:asciiTheme="minorHAnsi" w:hAnsiTheme="minorHAnsi" w:cstheme="minorHAnsi"/>
                <w:szCs w:val="24"/>
                <w:u w:val="single"/>
              </w:rPr>
              <w:t>Zakres danych</w:t>
            </w:r>
            <w:r w:rsidRPr="0081550E">
              <w:rPr>
                <w:rFonts w:asciiTheme="minorHAnsi" w:hAnsiTheme="minorHAnsi" w:cstheme="minorHAnsi"/>
                <w:szCs w:val="24"/>
              </w:rPr>
              <w:t xml:space="preserve">: brak </w:t>
            </w:r>
          </w:p>
        </w:tc>
      </w:tr>
    </w:tbl>
    <w:p w:rsidR="000A00F8" w:rsidRPr="0081550E" w:rsidRDefault="000A00F8" w:rsidP="007F0084">
      <w:pPr>
        <w:rPr>
          <w:rFonts w:asciiTheme="minorHAnsi" w:hAnsiTheme="minorHAnsi" w:cstheme="minorHAnsi"/>
          <w:b/>
          <w:szCs w:val="24"/>
        </w:rPr>
      </w:pPr>
    </w:p>
    <w:sectPr w:rsidR="000A00F8" w:rsidRPr="0081550E" w:rsidSect="00A711A0">
      <w:footerReference w:type="default" r:id="rId9"/>
      <w:pgSz w:w="11906" w:h="16838"/>
      <w:pgMar w:top="1418" w:right="1418" w:bottom="1418" w:left="1418" w:header="227" w:footer="283"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318C369" w15:done="0"/>
  <w15:commentEx w15:paraId="054751B0" w15:done="0"/>
  <w15:commentEx w15:paraId="2BAF3A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0FB50" w16cex:dateUtc="2020-08-14T10:00:00Z"/>
  <w16cex:commentExtensible w16cex:durableId="22DE5A6A" w16cex:dateUtc="2020-08-12T10:09:00Z"/>
  <w16cex:commentExtensible w16cex:durableId="22E0DF8E" w16cex:dateUtc="2020-08-14T0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318C369" w16cid:durableId="22E0FB50"/>
  <w16cid:commentId w16cid:paraId="054751B0" w16cid:durableId="22DE5A6A"/>
  <w16cid:commentId w16cid:paraId="2BAF3A73" w16cid:durableId="22E0DF8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3EC" w:rsidRDefault="004143EC" w:rsidP="00EC4F2A">
      <w:pPr>
        <w:spacing w:line="240" w:lineRule="auto"/>
      </w:pPr>
      <w:r>
        <w:separator/>
      </w:r>
    </w:p>
  </w:endnote>
  <w:endnote w:type="continuationSeparator" w:id="0">
    <w:p w:rsidR="004143EC" w:rsidRDefault="004143EC" w:rsidP="00EC4F2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26318"/>
      <w:docPartObj>
        <w:docPartGallery w:val="Page Numbers (Bottom of Page)"/>
        <w:docPartUnique/>
      </w:docPartObj>
    </w:sdtPr>
    <w:sdtEndPr>
      <w:rPr>
        <w:rFonts w:asciiTheme="minorHAnsi" w:hAnsiTheme="minorHAnsi"/>
        <w:szCs w:val="16"/>
      </w:rPr>
    </w:sdtEndPr>
    <w:sdtContent>
      <w:sdt>
        <w:sdtPr>
          <w:id w:val="810570607"/>
          <w:docPartObj>
            <w:docPartGallery w:val="Page Numbers (Top of Page)"/>
            <w:docPartUnique/>
          </w:docPartObj>
        </w:sdtPr>
        <w:sdtEndPr>
          <w:rPr>
            <w:rFonts w:asciiTheme="minorHAnsi" w:hAnsiTheme="minorHAnsi"/>
            <w:szCs w:val="16"/>
          </w:rPr>
        </w:sdtEndPr>
        <w:sdtContent>
          <w:p w:rsidR="00997DB8" w:rsidRPr="003573CF" w:rsidRDefault="00E13BB6">
            <w:pPr>
              <w:pStyle w:val="Stopka"/>
              <w:jc w:val="center"/>
              <w:rPr>
                <w:rFonts w:asciiTheme="minorHAnsi" w:hAnsiTheme="minorHAnsi"/>
                <w:szCs w:val="16"/>
              </w:rPr>
            </w:pPr>
            <w:r w:rsidRPr="003573CF">
              <w:rPr>
                <w:rFonts w:asciiTheme="minorHAnsi" w:hAnsiTheme="minorHAnsi"/>
                <w:szCs w:val="16"/>
              </w:rPr>
              <w:fldChar w:fldCharType="begin"/>
            </w:r>
            <w:r w:rsidR="00997DB8" w:rsidRPr="003573CF">
              <w:rPr>
                <w:rFonts w:asciiTheme="minorHAnsi" w:hAnsiTheme="minorHAnsi"/>
                <w:szCs w:val="16"/>
              </w:rPr>
              <w:instrText>PAGE</w:instrText>
            </w:r>
            <w:r w:rsidRPr="003573CF">
              <w:rPr>
                <w:rFonts w:asciiTheme="minorHAnsi" w:hAnsiTheme="minorHAnsi"/>
                <w:szCs w:val="16"/>
              </w:rPr>
              <w:fldChar w:fldCharType="separate"/>
            </w:r>
            <w:r w:rsidR="0081550E">
              <w:rPr>
                <w:rFonts w:asciiTheme="minorHAnsi" w:hAnsiTheme="minorHAnsi"/>
                <w:noProof/>
                <w:szCs w:val="16"/>
              </w:rPr>
              <w:t>12</w:t>
            </w:r>
            <w:r w:rsidRPr="003573CF">
              <w:rPr>
                <w:rFonts w:asciiTheme="minorHAnsi" w:hAnsiTheme="minorHAnsi"/>
                <w:szCs w:val="16"/>
              </w:rPr>
              <w:fldChar w:fldCharType="end"/>
            </w:r>
            <w:r w:rsidR="00997DB8" w:rsidRPr="003573CF">
              <w:rPr>
                <w:rFonts w:asciiTheme="minorHAnsi" w:hAnsiTheme="minorHAnsi"/>
                <w:szCs w:val="16"/>
              </w:rPr>
              <w:t xml:space="preserve"> z </w:t>
            </w:r>
            <w:r w:rsidRPr="003573CF">
              <w:rPr>
                <w:rFonts w:asciiTheme="minorHAnsi" w:hAnsiTheme="minorHAnsi"/>
                <w:szCs w:val="16"/>
              </w:rPr>
              <w:fldChar w:fldCharType="begin"/>
            </w:r>
            <w:r w:rsidR="00997DB8" w:rsidRPr="003573CF">
              <w:rPr>
                <w:rFonts w:asciiTheme="minorHAnsi" w:hAnsiTheme="minorHAnsi"/>
                <w:szCs w:val="16"/>
              </w:rPr>
              <w:instrText>NUMPAGES</w:instrText>
            </w:r>
            <w:r w:rsidRPr="003573CF">
              <w:rPr>
                <w:rFonts w:asciiTheme="minorHAnsi" w:hAnsiTheme="minorHAnsi"/>
                <w:szCs w:val="16"/>
              </w:rPr>
              <w:fldChar w:fldCharType="separate"/>
            </w:r>
            <w:r w:rsidR="0081550E">
              <w:rPr>
                <w:rFonts w:asciiTheme="minorHAnsi" w:hAnsiTheme="minorHAnsi"/>
                <w:noProof/>
                <w:szCs w:val="16"/>
              </w:rPr>
              <w:t>14</w:t>
            </w:r>
            <w:r w:rsidRPr="003573CF">
              <w:rPr>
                <w:rFonts w:asciiTheme="minorHAnsi" w:hAnsiTheme="minorHAnsi"/>
                <w:szCs w:val="16"/>
              </w:rPr>
              <w:fldChar w:fldCharType="end"/>
            </w:r>
          </w:p>
        </w:sdtContent>
      </w:sdt>
    </w:sdtContent>
  </w:sdt>
  <w:p w:rsidR="00997DB8" w:rsidRPr="00715F52" w:rsidRDefault="00997DB8" w:rsidP="00715F5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3EC" w:rsidRDefault="004143EC" w:rsidP="00EC4F2A">
      <w:pPr>
        <w:spacing w:line="240" w:lineRule="auto"/>
      </w:pPr>
      <w:r>
        <w:separator/>
      </w:r>
    </w:p>
  </w:footnote>
  <w:footnote w:type="continuationSeparator" w:id="0">
    <w:p w:rsidR="004143EC" w:rsidRDefault="004143EC" w:rsidP="00EC4F2A">
      <w:pPr>
        <w:spacing w:line="240" w:lineRule="auto"/>
      </w:pPr>
      <w:r>
        <w:continuationSeparator/>
      </w:r>
    </w:p>
  </w:footnote>
  <w:footnote w:id="1">
    <w:p w:rsidR="00997DB8" w:rsidRPr="00F7591C" w:rsidRDefault="00997DB8">
      <w:pPr>
        <w:pStyle w:val="Tekstprzypisudolnego"/>
        <w:rPr>
          <w:sz w:val="16"/>
          <w:szCs w:val="16"/>
        </w:rPr>
      </w:pPr>
      <w:r w:rsidRPr="00F7591C">
        <w:rPr>
          <w:rStyle w:val="Odwoanieprzypisudolnego"/>
          <w:sz w:val="16"/>
          <w:szCs w:val="16"/>
        </w:rPr>
        <w:footnoteRef/>
      </w:r>
      <w:r w:rsidRPr="00F7591C">
        <w:rPr>
          <w:sz w:val="16"/>
          <w:szCs w:val="16"/>
        </w:rPr>
        <w:t xml:space="preserve"> należy dostosować opis podmiotu zawierającego umowę do jego rodzaju.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1FE3"/>
    <w:multiLevelType w:val="hybridMultilevel"/>
    <w:tmpl w:val="B6100EF2"/>
    <w:lvl w:ilvl="0" w:tplc="10CA940E">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7660906"/>
    <w:multiLevelType w:val="hybridMultilevel"/>
    <w:tmpl w:val="FDDA2D02"/>
    <w:lvl w:ilvl="0" w:tplc="04150011">
      <w:start w:val="1"/>
      <w:numFmt w:val="decimal"/>
      <w:lvlText w:val="%1)"/>
      <w:lvlJc w:val="left"/>
      <w:pPr>
        <w:ind w:left="720" w:hanging="360"/>
      </w:pPr>
      <w:rPr>
        <w:rFonts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7A560E"/>
    <w:multiLevelType w:val="hybridMultilevel"/>
    <w:tmpl w:val="A6F2FA98"/>
    <w:lvl w:ilvl="0" w:tplc="2634F0B8">
      <w:start w:val="1"/>
      <w:numFmt w:val="decimal"/>
      <w:lvlText w:val="%1."/>
      <w:lvlJc w:val="left"/>
      <w:pPr>
        <w:ind w:left="360" w:hanging="360"/>
      </w:pPr>
      <w:rPr>
        <w:rFonts w:asciiTheme="minorHAnsi" w:eastAsia="Calibri" w:hAnsiTheme="minorHAnsi" w:cs="Times New Roman"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CE904EC"/>
    <w:multiLevelType w:val="hybridMultilevel"/>
    <w:tmpl w:val="DECA6B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482775B"/>
    <w:multiLevelType w:val="multilevel"/>
    <w:tmpl w:val="2A240C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5">
    <w:nsid w:val="170B2F18"/>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AB37BB"/>
    <w:multiLevelType w:val="hybridMultilevel"/>
    <w:tmpl w:val="D7EAB40A"/>
    <w:lvl w:ilvl="0" w:tplc="6DAAAF76">
      <w:start w:val="1"/>
      <w:numFmt w:val="ordinal"/>
      <w:lvlText w:val="%1"/>
      <w:lvlJc w:val="left"/>
      <w:pPr>
        <w:ind w:left="360" w:hanging="360"/>
      </w:pPr>
      <w:rPr>
        <w:rFonts w:asciiTheme="minorHAnsi" w:hAnsiTheme="minorHAnsi"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8B33BC4"/>
    <w:multiLevelType w:val="hybridMultilevel"/>
    <w:tmpl w:val="674C6B86"/>
    <w:lvl w:ilvl="0" w:tplc="6812060A">
      <w:start w:val="1"/>
      <w:numFmt w:val="decimal"/>
      <w:lvlText w:val="%1)"/>
      <w:lvlJc w:val="left"/>
      <w:pPr>
        <w:ind w:left="720" w:hanging="360"/>
      </w:pPr>
      <w:rPr>
        <w:rFonts w:asciiTheme="minorHAnsi" w:hAnsiTheme="minorHAnsi" w:cstheme="minorHAnsi"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A46494"/>
    <w:multiLevelType w:val="hybridMultilevel"/>
    <w:tmpl w:val="6784BB24"/>
    <w:lvl w:ilvl="0" w:tplc="062E68B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BB93AB8"/>
    <w:multiLevelType w:val="hybridMultilevel"/>
    <w:tmpl w:val="D8E214BE"/>
    <w:lvl w:ilvl="0" w:tplc="79286AC6">
      <w:start w:val="1"/>
      <w:numFmt w:val="ordinal"/>
      <w:lvlText w:val="%1"/>
      <w:lvlJc w:val="left"/>
      <w:pPr>
        <w:ind w:left="360" w:hanging="360"/>
      </w:pPr>
      <w:rPr>
        <w:rFonts w:ascii="Times New Roman" w:hAnsi="Times New Roman"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E29547F"/>
    <w:multiLevelType w:val="hybridMultilevel"/>
    <w:tmpl w:val="D0C0D2CC"/>
    <w:lvl w:ilvl="0" w:tplc="E41A411E">
      <w:start w:val="2"/>
      <w:numFmt w:val="decimal"/>
      <w:lvlText w:val="%1."/>
      <w:lvlJc w:val="left"/>
      <w:pPr>
        <w:ind w:left="-33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4F63334"/>
    <w:multiLevelType w:val="hybridMultilevel"/>
    <w:tmpl w:val="3E9C4686"/>
    <w:lvl w:ilvl="0" w:tplc="D44ABC62">
      <w:start w:val="1"/>
      <w:numFmt w:val="ordinal"/>
      <w:lvlText w:val="%1"/>
      <w:lvlJc w:val="left"/>
      <w:pPr>
        <w:ind w:left="360" w:hanging="360"/>
      </w:pPr>
      <w:rPr>
        <w:rFonts w:asciiTheme="minorHAnsi" w:hAnsiTheme="minorHAnsi" w:cstheme="minorHAnsi"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64A2041"/>
    <w:multiLevelType w:val="hybridMultilevel"/>
    <w:tmpl w:val="36746A2C"/>
    <w:lvl w:ilvl="0" w:tplc="9C24ADA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9747A50"/>
    <w:multiLevelType w:val="hybridMultilevel"/>
    <w:tmpl w:val="14822D10"/>
    <w:lvl w:ilvl="0" w:tplc="2A16D0D6">
      <w:start w:val="1"/>
      <w:numFmt w:val="decimal"/>
      <w:lvlText w:val="%1)"/>
      <w:lvlJc w:val="left"/>
      <w:pPr>
        <w:ind w:left="360" w:hanging="360"/>
      </w:pPr>
      <w:rPr>
        <w:b w:val="0"/>
        <w:i/>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A095601"/>
    <w:multiLevelType w:val="hybridMultilevel"/>
    <w:tmpl w:val="C7E41D12"/>
    <w:lvl w:ilvl="0" w:tplc="86EEEFF6">
      <w:start w:val="1"/>
      <w:numFmt w:val="ordinal"/>
      <w:lvlText w:val="%1"/>
      <w:lvlJc w:val="left"/>
      <w:pPr>
        <w:ind w:left="360" w:hanging="360"/>
      </w:pPr>
      <w:rPr>
        <w:rFonts w:asciiTheme="minorHAnsi" w:hAnsiTheme="minorHAnsi"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A3163D3"/>
    <w:multiLevelType w:val="hybridMultilevel"/>
    <w:tmpl w:val="059C890E"/>
    <w:lvl w:ilvl="0" w:tplc="88048F2C">
      <w:start w:val="1"/>
      <w:numFmt w:val="ordinal"/>
      <w:lvlText w:val="%1"/>
      <w:lvlJc w:val="left"/>
      <w:pPr>
        <w:ind w:left="360" w:hanging="360"/>
      </w:pPr>
      <w:rPr>
        <w:rFonts w:asciiTheme="minorHAnsi" w:hAnsiTheme="minorHAnsi" w:hint="default"/>
        <w:b/>
        <w:i w:val="0"/>
        <w:sz w:val="24"/>
      </w:rPr>
    </w:lvl>
    <w:lvl w:ilvl="1" w:tplc="97F081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704F52"/>
    <w:multiLevelType w:val="hybridMultilevel"/>
    <w:tmpl w:val="790AE5C0"/>
    <w:lvl w:ilvl="0" w:tplc="8F22701E">
      <w:start w:val="1"/>
      <w:numFmt w:val="decimal"/>
      <w:lvlText w:val="%1)"/>
      <w:lvlJc w:val="left"/>
      <w:pPr>
        <w:ind w:left="1004" w:hanging="360"/>
      </w:pPr>
      <w:rPr>
        <w:rFonts w:asciiTheme="minorHAnsi" w:hAnsiTheme="minorHAnsi" w:cstheme="minorHAnsi" w:hint="default"/>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nsid w:val="2E70333C"/>
    <w:multiLevelType w:val="hybridMultilevel"/>
    <w:tmpl w:val="4F10A76C"/>
    <w:lvl w:ilvl="0" w:tplc="61B85ACC">
      <w:start w:val="1"/>
      <w:numFmt w:val="ordinal"/>
      <w:lvlText w:val="%1"/>
      <w:lvlJc w:val="left"/>
      <w:pPr>
        <w:ind w:left="360" w:hanging="360"/>
      </w:pPr>
      <w:rPr>
        <w:rFonts w:asciiTheme="minorHAnsi" w:hAnsiTheme="minorHAns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3BE0347F"/>
    <w:multiLevelType w:val="hybridMultilevel"/>
    <w:tmpl w:val="3EBCFDFE"/>
    <w:lvl w:ilvl="0" w:tplc="AC769C42">
      <w:start w:val="1"/>
      <w:numFmt w:val="ordinal"/>
      <w:lvlText w:val="%1"/>
      <w:lvlJc w:val="left"/>
      <w:pPr>
        <w:ind w:left="360" w:hanging="360"/>
      </w:pPr>
      <w:rPr>
        <w:rFonts w:asciiTheme="minorHAnsi" w:hAnsiTheme="minorHAnsi" w:cstheme="minorHAnsi" w:hint="default"/>
        <w:b/>
        <w:i w:val="0"/>
        <w:color w:val="auto"/>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3C1659CB"/>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C2A644D"/>
    <w:multiLevelType w:val="multilevel"/>
    <w:tmpl w:val="FA682A28"/>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E2F6326"/>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F6C4EBB"/>
    <w:multiLevelType w:val="hybridMultilevel"/>
    <w:tmpl w:val="202488D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40345EF3"/>
    <w:multiLevelType w:val="hybridMultilevel"/>
    <w:tmpl w:val="FDDA2D02"/>
    <w:lvl w:ilvl="0" w:tplc="04150011">
      <w:start w:val="1"/>
      <w:numFmt w:val="decimal"/>
      <w:lvlText w:val="%1)"/>
      <w:lvlJc w:val="left"/>
      <w:pPr>
        <w:ind w:left="720" w:hanging="360"/>
      </w:pPr>
      <w:rPr>
        <w:rFonts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3E31362"/>
    <w:multiLevelType w:val="hybridMultilevel"/>
    <w:tmpl w:val="4F10A76C"/>
    <w:lvl w:ilvl="0" w:tplc="61B85ACC">
      <w:start w:val="1"/>
      <w:numFmt w:val="ordinal"/>
      <w:lvlText w:val="%1"/>
      <w:lvlJc w:val="left"/>
      <w:pPr>
        <w:ind w:left="360" w:hanging="360"/>
      </w:pPr>
      <w:rPr>
        <w:rFonts w:asciiTheme="minorHAnsi" w:hAnsiTheme="minorHAns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5FD31C1"/>
    <w:multiLevelType w:val="hybridMultilevel"/>
    <w:tmpl w:val="1274402A"/>
    <w:lvl w:ilvl="0" w:tplc="176ABF8C">
      <w:start w:val="1"/>
      <w:numFmt w:val="ordinal"/>
      <w:lvlText w:val="%1"/>
      <w:lvlJc w:val="left"/>
      <w:pPr>
        <w:ind w:left="720" w:hanging="360"/>
      </w:pPr>
      <w:rPr>
        <w:rFonts w:asciiTheme="minorHAnsi" w:hAnsiTheme="minorHAnsi"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6334F5C"/>
    <w:multiLevelType w:val="hybridMultilevel"/>
    <w:tmpl w:val="DC7626F0"/>
    <w:lvl w:ilvl="0" w:tplc="3B9C4432">
      <w:start w:val="1"/>
      <w:numFmt w:val="ordinal"/>
      <w:lvlText w:val="%1"/>
      <w:lvlJc w:val="left"/>
      <w:pPr>
        <w:ind w:left="360" w:hanging="360"/>
      </w:pPr>
      <w:rPr>
        <w:rFonts w:asciiTheme="minorHAnsi" w:hAnsiTheme="minorHAnsi"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6613EDD"/>
    <w:multiLevelType w:val="hybridMultilevel"/>
    <w:tmpl w:val="E662E012"/>
    <w:lvl w:ilvl="0" w:tplc="B874AEE6">
      <w:start w:val="3"/>
      <w:numFmt w:val="ordinal"/>
      <w:lvlText w:val="%1"/>
      <w:lvlJc w:val="left"/>
      <w:pPr>
        <w:ind w:left="588" w:hanging="360"/>
      </w:pPr>
      <w:rPr>
        <w:rFonts w:asciiTheme="minorHAnsi" w:hAnsiTheme="minorHAnsi" w:hint="default"/>
        <w:b/>
        <w:i w:val="0"/>
        <w:color w:val="auto"/>
        <w:sz w:val="24"/>
        <w:szCs w:val="24"/>
      </w:rPr>
    </w:lvl>
    <w:lvl w:ilvl="1" w:tplc="04150019">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28">
    <w:nsid w:val="46D05D97"/>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70E2B83"/>
    <w:multiLevelType w:val="hybridMultilevel"/>
    <w:tmpl w:val="2B78FC1A"/>
    <w:lvl w:ilvl="0" w:tplc="3A983982">
      <w:start w:val="1"/>
      <w:numFmt w:val="ordinal"/>
      <w:lvlText w:val="%1"/>
      <w:lvlJc w:val="left"/>
      <w:pPr>
        <w:ind w:left="360" w:hanging="360"/>
      </w:pPr>
      <w:rPr>
        <w:rFonts w:asciiTheme="minorHAnsi" w:hAnsiTheme="minorHAnsi" w:cstheme="minorHAns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nsid w:val="49B16126"/>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C690D9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CF75C79"/>
    <w:multiLevelType w:val="hybridMultilevel"/>
    <w:tmpl w:val="64C430F6"/>
    <w:lvl w:ilvl="0" w:tplc="B8BC8DAC">
      <w:start w:val="2"/>
      <w:numFmt w:val="decimal"/>
      <w:lvlText w:val="%1."/>
      <w:lvlJc w:val="left"/>
      <w:pPr>
        <w:ind w:left="1145" w:hanging="360"/>
      </w:pPr>
      <w:rPr>
        <w:rFonts w:hint="default"/>
        <w:b/>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3">
    <w:nsid w:val="4E183360"/>
    <w:multiLevelType w:val="hybridMultilevel"/>
    <w:tmpl w:val="92DEF820"/>
    <w:lvl w:ilvl="0" w:tplc="A560C1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F3914DF"/>
    <w:multiLevelType w:val="hybridMultilevel"/>
    <w:tmpl w:val="CFE4F3EE"/>
    <w:lvl w:ilvl="0" w:tplc="86E811DC">
      <w:start w:val="1"/>
      <w:numFmt w:val="ordinal"/>
      <w:lvlText w:val="%1"/>
      <w:lvlJc w:val="left"/>
      <w:pPr>
        <w:ind w:left="360" w:hanging="360"/>
      </w:pPr>
      <w:rPr>
        <w:rFonts w:asciiTheme="minorHAnsi" w:hAnsiTheme="minorHAnsi" w:hint="default"/>
        <w:b/>
        <w:i w:val="0"/>
        <w:color w:val="000000" w:themeColor="text1"/>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56C80BA6"/>
    <w:multiLevelType w:val="hybridMultilevel"/>
    <w:tmpl w:val="F71A6798"/>
    <w:lvl w:ilvl="0" w:tplc="C7DCBCE6">
      <w:start w:val="1"/>
      <w:numFmt w:val="ordinal"/>
      <w:lvlText w:val="%1"/>
      <w:lvlJc w:val="left"/>
      <w:pPr>
        <w:ind w:left="360" w:hanging="360"/>
      </w:pPr>
      <w:rPr>
        <w:rFonts w:asciiTheme="minorHAnsi" w:hAnsiTheme="minorHAnsi" w:hint="default"/>
        <w:b/>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00448EC"/>
    <w:multiLevelType w:val="hybridMultilevel"/>
    <w:tmpl w:val="474218BE"/>
    <w:lvl w:ilvl="0" w:tplc="7B862B68">
      <w:start w:val="1"/>
      <w:numFmt w:val="ordinal"/>
      <w:lvlText w:val="%1"/>
      <w:lvlJc w:val="left"/>
      <w:pPr>
        <w:ind w:left="360" w:hanging="360"/>
      </w:pPr>
      <w:rPr>
        <w:rFonts w:asciiTheme="minorHAnsi" w:hAnsiTheme="minorHAnsi" w:cstheme="minorHAnsi"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673E0FBA"/>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A0E5D97"/>
    <w:multiLevelType w:val="hybridMultilevel"/>
    <w:tmpl w:val="65C483C8"/>
    <w:lvl w:ilvl="0" w:tplc="E41A411E">
      <w:start w:val="2"/>
      <w:numFmt w:val="decimal"/>
      <w:lvlText w:val="%1."/>
      <w:lvlJc w:val="left"/>
      <w:pPr>
        <w:ind w:left="-339" w:hanging="360"/>
      </w:pPr>
      <w:rPr>
        <w:rFonts w:hint="default"/>
      </w:rPr>
    </w:lvl>
    <w:lvl w:ilvl="1" w:tplc="04150019" w:tentative="1">
      <w:start w:val="1"/>
      <w:numFmt w:val="lowerLetter"/>
      <w:lvlText w:val="%2."/>
      <w:lvlJc w:val="left"/>
      <w:pPr>
        <w:ind w:left="381" w:hanging="360"/>
      </w:pPr>
    </w:lvl>
    <w:lvl w:ilvl="2" w:tplc="0415001B" w:tentative="1">
      <w:start w:val="1"/>
      <w:numFmt w:val="lowerRoman"/>
      <w:lvlText w:val="%3."/>
      <w:lvlJc w:val="right"/>
      <w:pPr>
        <w:ind w:left="1101" w:hanging="180"/>
      </w:pPr>
    </w:lvl>
    <w:lvl w:ilvl="3" w:tplc="0415000F" w:tentative="1">
      <w:start w:val="1"/>
      <w:numFmt w:val="decimal"/>
      <w:lvlText w:val="%4."/>
      <w:lvlJc w:val="left"/>
      <w:pPr>
        <w:ind w:left="1821" w:hanging="360"/>
      </w:pPr>
    </w:lvl>
    <w:lvl w:ilvl="4" w:tplc="04150019" w:tentative="1">
      <w:start w:val="1"/>
      <w:numFmt w:val="lowerLetter"/>
      <w:lvlText w:val="%5."/>
      <w:lvlJc w:val="left"/>
      <w:pPr>
        <w:ind w:left="2541" w:hanging="360"/>
      </w:pPr>
    </w:lvl>
    <w:lvl w:ilvl="5" w:tplc="0415001B" w:tentative="1">
      <w:start w:val="1"/>
      <w:numFmt w:val="lowerRoman"/>
      <w:lvlText w:val="%6."/>
      <w:lvlJc w:val="right"/>
      <w:pPr>
        <w:ind w:left="3261" w:hanging="180"/>
      </w:pPr>
    </w:lvl>
    <w:lvl w:ilvl="6" w:tplc="0415000F" w:tentative="1">
      <w:start w:val="1"/>
      <w:numFmt w:val="decimal"/>
      <w:lvlText w:val="%7."/>
      <w:lvlJc w:val="left"/>
      <w:pPr>
        <w:ind w:left="3981" w:hanging="360"/>
      </w:pPr>
    </w:lvl>
    <w:lvl w:ilvl="7" w:tplc="04150019" w:tentative="1">
      <w:start w:val="1"/>
      <w:numFmt w:val="lowerLetter"/>
      <w:lvlText w:val="%8."/>
      <w:lvlJc w:val="left"/>
      <w:pPr>
        <w:ind w:left="4701" w:hanging="360"/>
      </w:pPr>
    </w:lvl>
    <w:lvl w:ilvl="8" w:tplc="0415001B" w:tentative="1">
      <w:start w:val="1"/>
      <w:numFmt w:val="lowerRoman"/>
      <w:lvlText w:val="%9."/>
      <w:lvlJc w:val="right"/>
      <w:pPr>
        <w:ind w:left="5421" w:hanging="180"/>
      </w:pPr>
    </w:lvl>
  </w:abstractNum>
  <w:abstractNum w:abstractNumId="39">
    <w:nsid w:val="6C634E9E"/>
    <w:multiLevelType w:val="hybridMultilevel"/>
    <w:tmpl w:val="F1D2CD80"/>
    <w:lvl w:ilvl="0" w:tplc="1F38ECA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6E0E5475"/>
    <w:multiLevelType w:val="hybridMultilevel"/>
    <w:tmpl w:val="E0768A8A"/>
    <w:lvl w:ilvl="0" w:tplc="4CBC315A">
      <w:start w:val="1"/>
      <w:numFmt w:val="decimal"/>
      <w:lvlText w:val="%1)"/>
      <w:lvlJc w:val="left"/>
      <w:pPr>
        <w:ind w:left="644" w:hanging="360"/>
      </w:pPr>
      <w:rPr>
        <w:b/>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41">
    <w:nsid w:val="6FB12B98"/>
    <w:multiLevelType w:val="hybridMultilevel"/>
    <w:tmpl w:val="85E07A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AB0C9300">
      <w:start w:val="1"/>
      <w:numFmt w:val="decimal"/>
      <w:lvlText w:val="%4)"/>
      <w:lvlJc w:val="left"/>
      <w:pPr>
        <w:ind w:left="3164" w:hanging="360"/>
      </w:pPr>
      <w:rPr>
        <w:b/>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72767B6E"/>
    <w:multiLevelType w:val="hybridMultilevel"/>
    <w:tmpl w:val="23224956"/>
    <w:lvl w:ilvl="0" w:tplc="BDB68D76">
      <w:start w:val="1"/>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74830F2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81E6FA7"/>
    <w:multiLevelType w:val="hybridMultilevel"/>
    <w:tmpl w:val="4A90DBE6"/>
    <w:lvl w:ilvl="0" w:tplc="9538FDF8">
      <w:start w:val="1"/>
      <w:numFmt w:val="ordinal"/>
      <w:lvlText w:val="%1"/>
      <w:lvlJc w:val="left"/>
      <w:pPr>
        <w:ind w:left="360" w:hanging="360"/>
      </w:pPr>
      <w:rPr>
        <w:rFonts w:ascii="Times New Roman" w:hAnsi="Times New Roman"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94B72A0"/>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A573635"/>
    <w:multiLevelType w:val="hybridMultilevel"/>
    <w:tmpl w:val="F190A4A0"/>
    <w:lvl w:ilvl="0" w:tplc="05168DFC">
      <w:start w:val="1"/>
      <w:numFmt w:val="upperRoman"/>
      <w:pStyle w:val="nagwekznuemrem"/>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7E0B2FEC"/>
    <w:multiLevelType w:val="hybridMultilevel"/>
    <w:tmpl w:val="B0681AD2"/>
    <w:lvl w:ilvl="0" w:tplc="2CF87BA2">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nsid w:val="7FE54CE9"/>
    <w:multiLevelType w:val="hybridMultilevel"/>
    <w:tmpl w:val="F6862108"/>
    <w:lvl w:ilvl="0" w:tplc="9C4ED550">
      <w:start w:val="1"/>
      <w:numFmt w:val="ordinal"/>
      <w:lvlText w:val="%1"/>
      <w:lvlJc w:val="left"/>
      <w:pPr>
        <w:ind w:left="360" w:hanging="360"/>
      </w:pPr>
      <w:rPr>
        <w:rFonts w:ascii="Calibri" w:hAnsi="Calibri"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6"/>
  </w:num>
  <w:num w:numId="2">
    <w:abstractNumId w:val="4"/>
  </w:num>
  <w:num w:numId="3">
    <w:abstractNumId w:val="13"/>
  </w:num>
  <w:num w:numId="4">
    <w:abstractNumId w:val="12"/>
  </w:num>
  <w:num w:numId="5">
    <w:abstractNumId w:val="40"/>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11"/>
  </w:num>
  <w:num w:numId="9">
    <w:abstractNumId w:val="6"/>
  </w:num>
  <w:num w:numId="10">
    <w:abstractNumId w:val="25"/>
  </w:num>
  <w:num w:numId="11">
    <w:abstractNumId w:val="26"/>
  </w:num>
  <w:num w:numId="12">
    <w:abstractNumId w:val="36"/>
  </w:num>
  <w:num w:numId="13">
    <w:abstractNumId w:val="29"/>
  </w:num>
  <w:num w:numId="14">
    <w:abstractNumId w:val="35"/>
  </w:num>
  <w:num w:numId="15">
    <w:abstractNumId w:val="48"/>
  </w:num>
  <w:num w:numId="16">
    <w:abstractNumId w:val="2"/>
  </w:num>
  <w:num w:numId="17">
    <w:abstractNumId w:val="17"/>
  </w:num>
  <w:num w:numId="18">
    <w:abstractNumId w:val="15"/>
  </w:num>
  <w:num w:numId="19">
    <w:abstractNumId w:val="27"/>
  </w:num>
  <w:num w:numId="20">
    <w:abstractNumId w:val="0"/>
  </w:num>
  <w:num w:numId="21">
    <w:abstractNumId w:val="7"/>
  </w:num>
  <w:num w:numId="22">
    <w:abstractNumId w:val="1"/>
  </w:num>
  <w:num w:numId="23">
    <w:abstractNumId w:val="41"/>
  </w:num>
  <w:num w:numId="24">
    <w:abstractNumId w:val="30"/>
  </w:num>
  <w:num w:numId="25">
    <w:abstractNumId w:val="28"/>
  </w:num>
  <w:num w:numId="26">
    <w:abstractNumId w:val="33"/>
  </w:num>
  <w:num w:numId="27">
    <w:abstractNumId w:val="21"/>
  </w:num>
  <w:num w:numId="28">
    <w:abstractNumId w:val="47"/>
  </w:num>
  <w:num w:numId="29">
    <w:abstractNumId w:val="9"/>
  </w:num>
  <w:num w:numId="30">
    <w:abstractNumId w:val="16"/>
  </w:num>
  <w:num w:numId="31">
    <w:abstractNumId w:val="19"/>
  </w:num>
  <w:num w:numId="32">
    <w:abstractNumId w:val="3"/>
  </w:num>
  <w:num w:numId="33">
    <w:abstractNumId w:val="14"/>
  </w:num>
  <w:num w:numId="34">
    <w:abstractNumId w:val="44"/>
  </w:num>
  <w:num w:numId="35">
    <w:abstractNumId w:val="23"/>
  </w:num>
  <w:num w:numId="36">
    <w:abstractNumId w:val="24"/>
  </w:num>
  <w:num w:numId="37">
    <w:abstractNumId w:val="31"/>
  </w:num>
  <w:num w:numId="38">
    <w:abstractNumId w:val="37"/>
  </w:num>
  <w:num w:numId="39">
    <w:abstractNumId w:val="43"/>
  </w:num>
  <w:num w:numId="40">
    <w:abstractNumId w:val="45"/>
  </w:num>
  <w:num w:numId="41">
    <w:abstractNumId w:val="5"/>
  </w:num>
  <w:num w:numId="42">
    <w:abstractNumId w:val="20"/>
  </w:num>
  <w:num w:numId="43">
    <w:abstractNumId w:val="38"/>
  </w:num>
  <w:num w:numId="44">
    <w:abstractNumId w:val="10"/>
  </w:num>
  <w:num w:numId="45">
    <w:abstractNumId w:val="32"/>
  </w:num>
  <w:num w:numId="46">
    <w:abstractNumId w:val="8"/>
  </w:num>
  <w:num w:numId="47">
    <w:abstractNumId w:val="18"/>
  </w:num>
  <w:num w:numId="48">
    <w:abstractNumId w:val="22"/>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anna Boczek">
    <w15:presenceInfo w15:providerId="AD" w15:userId="S-1-5-21-484763869-1078081533-839522115-3089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31BAB"/>
    <w:rsid w:val="0000011F"/>
    <w:rsid w:val="000011B5"/>
    <w:rsid w:val="00002515"/>
    <w:rsid w:val="00005EA9"/>
    <w:rsid w:val="000100B0"/>
    <w:rsid w:val="000148C8"/>
    <w:rsid w:val="00015916"/>
    <w:rsid w:val="00017315"/>
    <w:rsid w:val="00021467"/>
    <w:rsid w:val="00022FDD"/>
    <w:rsid w:val="000238EC"/>
    <w:rsid w:val="00026B64"/>
    <w:rsid w:val="0003503D"/>
    <w:rsid w:val="00035375"/>
    <w:rsid w:val="00036118"/>
    <w:rsid w:val="0003719B"/>
    <w:rsid w:val="00037697"/>
    <w:rsid w:val="00041239"/>
    <w:rsid w:val="00042979"/>
    <w:rsid w:val="00044700"/>
    <w:rsid w:val="00047B11"/>
    <w:rsid w:val="00050FFB"/>
    <w:rsid w:val="00052D52"/>
    <w:rsid w:val="0005704E"/>
    <w:rsid w:val="000601A3"/>
    <w:rsid w:val="0006057B"/>
    <w:rsid w:val="000613D8"/>
    <w:rsid w:val="00061456"/>
    <w:rsid w:val="0006173D"/>
    <w:rsid w:val="000620AA"/>
    <w:rsid w:val="00064EC1"/>
    <w:rsid w:val="00067933"/>
    <w:rsid w:val="00071DCA"/>
    <w:rsid w:val="00071E87"/>
    <w:rsid w:val="00074085"/>
    <w:rsid w:val="00074B6B"/>
    <w:rsid w:val="00074F07"/>
    <w:rsid w:val="00077D95"/>
    <w:rsid w:val="000806F0"/>
    <w:rsid w:val="00081D6A"/>
    <w:rsid w:val="00084167"/>
    <w:rsid w:val="0008579A"/>
    <w:rsid w:val="00093412"/>
    <w:rsid w:val="00093443"/>
    <w:rsid w:val="000939F6"/>
    <w:rsid w:val="00094FD6"/>
    <w:rsid w:val="00095224"/>
    <w:rsid w:val="00095244"/>
    <w:rsid w:val="000958D7"/>
    <w:rsid w:val="000962B1"/>
    <w:rsid w:val="000A00F8"/>
    <w:rsid w:val="000A3C25"/>
    <w:rsid w:val="000A50D8"/>
    <w:rsid w:val="000A5DDC"/>
    <w:rsid w:val="000A6812"/>
    <w:rsid w:val="000A7FBA"/>
    <w:rsid w:val="000B0BD3"/>
    <w:rsid w:val="000B0C8E"/>
    <w:rsid w:val="000B0FD9"/>
    <w:rsid w:val="000B2844"/>
    <w:rsid w:val="000B488E"/>
    <w:rsid w:val="000B4FEC"/>
    <w:rsid w:val="000B73DB"/>
    <w:rsid w:val="000C1856"/>
    <w:rsid w:val="000C214B"/>
    <w:rsid w:val="000C4335"/>
    <w:rsid w:val="000C450D"/>
    <w:rsid w:val="000C4DEE"/>
    <w:rsid w:val="000C7FDC"/>
    <w:rsid w:val="000D1BA1"/>
    <w:rsid w:val="000D4182"/>
    <w:rsid w:val="000D4579"/>
    <w:rsid w:val="000D4823"/>
    <w:rsid w:val="000D4BEB"/>
    <w:rsid w:val="000D4E19"/>
    <w:rsid w:val="000D604F"/>
    <w:rsid w:val="000E0254"/>
    <w:rsid w:val="000E0FB2"/>
    <w:rsid w:val="000E2DC8"/>
    <w:rsid w:val="000E3FFE"/>
    <w:rsid w:val="000E432F"/>
    <w:rsid w:val="000E4B16"/>
    <w:rsid w:val="000E4BEC"/>
    <w:rsid w:val="000E4CBE"/>
    <w:rsid w:val="000F03F3"/>
    <w:rsid w:val="000F1198"/>
    <w:rsid w:val="000F1702"/>
    <w:rsid w:val="000F2B2E"/>
    <w:rsid w:val="000F3006"/>
    <w:rsid w:val="000F5706"/>
    <w:rsid w:val="000F6326"/>
    <w:rsid w:val="000F64E5"/>
    <w:rsid w:val="000F708B"/>
    <w:rsid w:val="000F7B57"/>
    <w:rsid w:val="000F7D1E"/>
    <w:rsid w:val="001006A2"/>
    <w:rsid w:val="00105F2A"/>
    <w:rsid w:val="00107575"/>
    <w:rsid w:val="001127F8"/>
    <w:rsid w:val="00114C49"/>
    <w:rsid w:val="00115E56"/>
    <w:rsid w:val="001179A2"/>
    <w:rsid w:val="001204D9"/>
    <w:rsid w:val="00126280"/>
    <w:rsid w:val="001264FE"/>
    <w:rsid w:val="00131EFB"/>
    <w:rsid w:val="001331C0"/>
    <w:rsid w:val="00134686"/>
    <w:rsid w:val="0013623A"/>
    <w:rsid w:val="00136EBD"/>
    <w:rsid w:val="00137BC0"/>
    <w:rsid w:val="00140369"/>
    <w:rsid w:val="00145800"/>
    <w:rsid w:val="00145D16"/>
    <w:rsid w:val="0014714D"/>
    <w:rsid w:val="00147900"/>
    <w:rsid w:val="00151A86"/>
    <w:rsid w:val="00152CB6"/>
    <w:rsid w:val="00152F76"/>
    <w:rsid w:val="00154F7A"/>
    <w:rsid w:val="00156B92"/>
    <w:rsid w:val="00156EA2"/>
    <w:rsid w:val="0016345E"/>
    <w:rsid w:val="0016402B"/>
    <w:rsid w:val="00164D47"/>
    <w:rsid w:val="00166E5E"/>
    <w:rsid w:val="001701EE"/>
    <w:rsid w:val="0017021B"/>
    <w:rsid w:val="00171F8D"/>
    <w:rsid w:val="00172FC4"/>
    <w:rsid w:val="001737D6"/>
    <w:rsid w:val="00177C25"/>
    <w:rsid w:val="00181D3A"/>
    <w:rsid w:val="001843C2"/>
    <w:rsid w:val="00184996"/>
    <w:rsid w:val="001905EE"/>
    <w:rsid w:val="001908B9"/>
    <w:rsid w:val="0019120A"/>
    <w:rsid w:val="001929C1"/>
    <w:rsid w:val="00197562"/>
    <w:rsid w:val="00197AFF"/>
    <w:rsid w:val="00197E50"/>
    <w:rsid w:val="001A24E3"/>
    <w:rsid w:val="001A2B99"/>
    <w:rsid w:val="001A47EF"/>
    <w:rsid w:val="001A4CA0"/>
    <w:rsid w:val="001A74D0"/>
    <w:rsid w:val="001B04C2"/>
    <w:rsid w:val="001B0CB5"/>
    <w:rsid w:val="001B1EEA"/>
    <w:rsid w:val="001B25E5"/>
    <w:rsid w:val="001B7848"/>
    <w:rsid w:val="001C150E"/>
    <w:rsid w:val="001C2AC9"/>
    <w:rsid w:val="001C3063"/>
    <w:rsid w:val="001C53DE"/>
    <w:rsid w:val="001C5CBA"/>
    <w:rsid w:val="001C5D8E"/>
    <w:rsid w:val="001C6DF5"/>
    <w:rsid w:val="001D3279"/>
    <w:rsid w:val="001D3F4C"/>
    <w:rsid w:val="001D4072"/>
    <w:rsid w:val="001D4321"/>
    <w:rsid w:val="001D4661"/>
    <w:rsid w:val="001D4A7D"/>
    <w:rsid w:val="001D52A8"/>
    <w:rsid w:val="001D7660"/>
    <w:rsid w:val="001E1D98"/>
    <w:rsid w:val="001E206C"/>
    <w:rsid w:val="001E228C"/>
    <w:rsid w:val="001E3627"/>
    <w:rsid w:val="001E56C7"/>
    <w:rsid w:val="001E690C"/>
    <w:rsid w:val="001E7365"/>
    <w:rsid w:val="001F0527"/>
    <w:rsid w:val="001F1224"/>
    <w:rsid w:val="001F3CBA"/>
    <w:rsid w:val="001F4A91"/>
    <w:rsid w:val="001F62C7"/>
    <w:rsid w:val="001F6C0D"/>
    <w:rsid w:val="002024D0"/>
    <w:rsid w:val="002034FE"/>
    <w:rsid w:val="00207742"/>
    <w:rsid w:val="00210055"/>
    <w:rsid w:val="0021162C"/>
    <w:rsid w:val="00211E08"/>
    <w:rsid w:val="00213830"/>
    <w:rsid w:val="0021451F"/>
    <w:rsid w:val="00216197"/>
    <w:rsid w:val="002162F3"/>
    <w:rsid w:val="002171C6"/>
    <w:rsid w:val="0021768D"/>
    <w:rsid w:val="00217726"/>
    <w:rsid w:val="00220C6F"/>
    <w:rsid w:val="0022141E"/>
    <w:rsid w:val="0022247F"/>
    <w:rsid w:val="00222485"/>
    <w:rsid w:val="00226587"/>
    <w:rsid w:val="00226CFD"/>
    <w:rsid w:val="00232D82"/>
    <w:rsid w:val="002332B1"/>
    <w:rsid w:val="00234424"/>
    <w:rsid w:val="00237C6A"/>
    <w:rsid w:val="00244E59"/>
    <w:rsid w:val="002467CD"/>
    <w:rsid w:val="00246FDA"/>
    <w:rsid w:val="00251778"/>
    <w:rsid w:val="0025243D"/>
    <w:rsid w:val="002529B9"/>
    <w:rsid w:val="00255660"/>
    <w:rsid w:val="002561FD"/>
    <w:rsid w:val="0025634D"/>
    <w:rsid w:val="002567D6"/>
    <w:rsid w:val="00260480"/>
    <w:rsid w:val="002646F2"/>
    <w:rsid w:val="00267633"/>
    <w:rsid w:val="0027300C"/>
    <w:rsid w:val="00274B47"/>
    <w:rsid w:val="00274D03"/>
    <w:rsid w:val="0027590B"/>
    <w:rsid w:val="00277510"/>
    <w:rsid w:val="002775C9"/>
    <w:rsid w:val="00277887"/>
    <w:rsid w:val="002821F0"/>
    <w:rsid w:val="00282A07"/>
    <w:rsid w:val="0028668F"/>
    <w:rsid w:val="002879FB"/>
    <w:rsid w:val="0029074D"/>
    <w:rsid w:val="00290E6E"/>
    <w:rsid w:val="00292720"/>
    <w:rsid w:val="00295631"/>
    <w:rsid w:val="002A0111"/>
    <w:rsid w:val="002A11CD"/>
    <w:rsid w:val="002A1844"/>
    <w:rsid w:val="002A27A5"/>
    <w:rsid w:val="002A2869"/>
    <w:rsid w:val="002A29F3"/>
    <w:rsid w:val="002A44EC"/>
    <w:rsid w:val="002B1348"/>
    <w:rsid w:val="002B1DE1"/>
    <w:rsid w:val="002B1FD5"/>
    <w:rsid w:val="002B26F6"/>
    <w:rsid w:val="002B33BF"/>
    <w:rsid w:val="002B3D43"/>
    <w:rsid w:val="002B7007"/>
    <w:rsid w:val="002C0836"/>
    <w:rsid w:val="002C0D07"/>
    <w:rsid w:val="002C5ED7"/>
    <w:rsid w:val="002C6341"/>
    <w:rsid w:val="002D07BC"/>
    <w:rsid w:val="002D12A5"/>
    <w:rsid w:val="002D1700"/>
    <w:rsid w:val="002D218D"/>
    <w:rsid w:val="002D4016"/>
    <w:rsid w:val="002D5A3C"/>
    <w:rsid w:val="002D5FC9"/>
    <w:rsid w:val="002D71B5"/>
    <w:rsid w:val="002D7453"/>
    <w:rsid w:val="002D7C3A"/>
    <w:rsid w:val="002E1ED8"/>
    <w:rsid w:val="002E3F4B"/>
    <w:rsid w:val="002E5C73"/>
    <w:rsid w:val="002E6745"/>
    <w:rsid w:val="002F0CB4"/>
    <w:rsid w:val="002F1712"/>
    <w:rsid w:val="002F1A2A"/>
    <w:rsid w:val="002F3B88"/>
    <w:rsid w:val="002F41EE"/>
    <w:rsid w:val="002F5B38"/>
    <w:rsid w:val="002F6ABC"/>
    <w:rsid w:val="002F7DA5"/>
    <w:rsid w:val="00300311"/>
    <w:rsid w:val="00300ADA"/>
    <w:rsid w:val="00302A12"/>
    <w:rsid w:val="00302DB0"/>
    <w:rsid w:val="00303BDB"/>
    <w:rsid w:val="00303D38"/>
    <w:rsid w:val="00304744"/>
    <w:rsid w:val="003074DC"/>
    <w:rsid w:val="0031161D"/>
    <w:rsid w:val="00312226"/>
    <w:rsid w:val="003132EC"/>
    <w:rsid w:val="003145AC"/>
    <w:rsid w:val="00314AAF"/>
    <w:rsid w:val="0032036A"/>
    <w:rsid w:val="00322EE9"/>
    <w:rsid w:val="003242E9"/>
    <w:rsid w:val="0032450A"/>
    <w:rsid w:val="00326C72"/>
    <w:rsid w:val="0032793F"/>
    <w:rsid w:val="00327BD9"/>
    <w:rsid w:val="00327C71"/>
    <w:rsid w:val="00333AA1"/>
    <w:rsid w:val="003377F9"/>
    <w:rsid w:val="00340F3C"/>
    <w:rsid w:val="00341995"/>
    <w:rsid w:val="00342B25"/>
    <w:rsid w:val="0034378B"/>
    <w:rsid w:val="003449B8"/>
    <w:rsid w:val="00344BB5"/>
    <w:rsid w:val="0035084E"/>
    <w:rsid w:val="00350F25"/>
    <w:rsid w:val="00353819"/>
    <w:rsid w:val="003573CF"/>
    <w:rsid w:val="003577C3"/>
    <w:rsid w:val="00363AFE"/>
    <w:rsid w:val="00363F28"/>
    <w:rsid w:val="003644A0"/>
    <w:rsid w:val="00366CCE"/>
    <w:rsid w:val="00367271"/>
    <w:rsid w:val="00367984"/>
    <w:rsid w:val="00372051"/>
    <w:rsid w:val="003723CB"/>
    <w:rsid w:val="003745EE"/>
    <w:rsid w:val="0037467B"/>
    <w:rsid w:val="00375EDE"/>
    <w:rsid w:val="00380E18"/>
    <w:rsid w:val="003848C8"/>
    <w:rsid w:val="00384A6C"/>
    <w:rsid w:val="00386BD1"/>
    <w:rsid w:val="0039120A"/>
    <w:rsid w:val="00393A4B"/>
    <w:rsid w:val="003960BC"/>
    <w:rsid w:val="003A00FF"/>
    <w:rsid w:val="003A192C"/>
    <w:rsid w:val="003A1C52"/>
    <w:rsid w:val="003A1D15"/>
    <w:rsid w:val="003A6F5E"/>
    <w:rsid w:val="003A700D"/>
    <w:rsid w:val="003A7A0F"/>
    <w:rsid w:val="003B0B96"/>
    <w:rsid w:val="003B0D01"/>
    <w:rsid w:val="003B3B6E"/>
    <w:rsid w:val="003B51B9"/>
    <w:rsid w:val="003B5356"/>
    <w:rsid w:val="003B66A5"/>
    <w:rsid w:val="003B79E7"/>
    <w:rsid w:val="003C0D81"/>
    <w:rsid w:val="003C129E"/>
    <w:rsid w:val="003C27AE"/>
    <w:rsid w:val="003C2AAD"/>
    <w:rsid w:val="003C3172"/>
    <w:rsid w:val="003C5019"/>
    <w:rsid w:val="003C51F0"/>
    <w:rsid w:val="003C52F0"/>
    <w:rsid w:val="003C586E"/>
    <w:rsid w:val="003C5BE3"/>
    <w:rsid w:val="003C74DA"/>
    <w:rsid w:val="003D1406"/>
    <w:rsid w:val="003D1C65"/>
    <w:rsid w:val="003D3659"/>
    <w:rsid w:val="003D4B7C"/>
    <w:rsid w:val="003D50FA"/>
    <w:rsid w:val="003D6674"/>
    <w:rsid w:val="003D7D75"/>
    <w:rsid w:val="003E6C55"/>
    <w:rsid w:val="003E6D28"/>
    <w:rsid w:val="003F0959"/>
    <w:rsid w:val="003F2C12"/>
    <w:rsid w:val="003F3C59"/>
    <w:rsid w:val="003F3D32"/>
    <w:rsid w:val="003F46B5"/>
    <w:rsid w:val="003F54D2"/>
    <w:rsid w:val="003F732E"/>
    <w:rsid w:val="003F74A0"/>
    <w:rsid w:val="004002EE"/>
    <w:rsid w:val="00401971"/>
    <w:rsid w:val="00402229"/>
    <w:rsid w:val="004029DC"/>
    <w:rsid w:val="004031C1"/>
    <w:rsid w:val="004068ED"/>
    <w:rsid w:val="00407494"/>
    <w:rsid w:val="0041069A"/>
    <w:rsid w:val="00410942"/>
    <w:rsid w:val="00412E97"/>
    <w:rsid w:val="004143EC"/>
    <w:rsid w:val="00414793"/>
    <w:rsid w:val="00415EDA"/>
    <w:rsid w:val="004254B0"/>
    <w:rsid w:val="00431BAB"/>
    <w:rsid w:val="00431DFD"/>
    <w:rsid w:val="00433F28"/>
    <w:rsid w:val="00434130"/>
    <w:rsid w:val="00434CE9"/>
    <w:rsid w:val="00435876"/>
    <w:rsid w:val="00435E55"/>
    <w:rsid w:val="00436D0C"/>
    <w:rsid w:val="0043708F"/>
    <w:rsid w:val="00440BCA"/>
    <w:rsid w:val="0044297B"/>
    <w:rsid w:val="00443713"/>
    <w:rsid w:val="00445FDE"/>
    <w:rsid w:val="00447462"/>
    <w:rsid w:val="004503AC"/>
    <w:rsid w:val="00450506"/>
    <w:rsid w:val="00450D7F"/>
    <w:rsid w:val="00451C74"/>
    <w:rsid w:val="004523B0"/>
    <w:rsid w:val="0045375E"/>
    <w:rsid w:val="00456950"/>
    <w:rsid w:val="004578B2"/>
    <w:rsid w:val="00461160"/>
    <w:rsid w:val="004633C1"/>
    <w:rsid w:val="00463E3F"/>
    <w:rsid w:val="0046758C"/>
    <w:rsid w:val="00467E2B"/>
    <w:rsid w:val="0047412F"/>
    <w:rsid w:val="004752BB"/>
    <w:rsid w:val="00475C70"/>
    <w:rsid w:val="00475D7A"/>
    <w:rsid w:val="004767A0"/>
    <w:rsid w:val="0048316D"/>
    <w:rsid w:val="00485125"/>
    <w:rsid w:val="00485AC8"/>
    <w:rsid w:val="0048655F"/>
    <w:rsid w:val="00486A0F"/>
    <w:rsid w:val="00486D0E"/>
    <w:rsid w:val="00490042"/>
    <w:rsid w:val="00491396"/>
    <w:rsid w:val="00492E5B"/>
    <w:rsid w:val="00492EB2"/>
    <w:rsid w:val="004942F2"/>
    <w:rsid w:val="004945AF"/>
    <w:rsid w:val="004958BC"/>
    <w:rsid w:val="0049630D"/>
    <w:rsid w:val="004A06C6"/>
    <w:rsid w:val="004A1672"/>
    <w:rsid w:val="004A2670"/>
    <w:rsid w:val="004A5039"/>
    <w:rsid w:val="004A7202"/>
    <w:rsid w:val="004A78C8"/>
    <w:rsid w:val="004B06FD"/>
    <w:rsid w:val="004B0DC1"/>
    <w:rsid w:val="004B33BD"/>
    <w:rsid w:val="004B3C29"/>
    <w:rsid w:val="004B3F81"/>
    <w:rsid w:val="004B6BFA"/>
    <w:rsid w:val="004C04F4"/>
    <w:rsid w:val="004C6A8D"/>
    <w:rsid w:val="004C7D42"/>
    <w:rsid w:val="004C7D8F"/>
    <w:rsid w:val="004D112F"/>
    <w:rsid w:val="004D2D0D"/>
    <w:rsid w:val="004D3C24"/>
    <w:rsid w:val="004D3E58"/>
    <w:rsid w:val="004D48D4"/>
    <w:rsid w:val="004D54B4"/>
    <w:rsid w:val="004D5995"/>
    <w:rsid w:val="004D70D9"/>
    <w:rsid w:val="004D74B0"/>
    <w:rsid w:val="004D79A2"/>
    <w:rsid w:val="004D7B14"/>
    <w:rsid w:val="004E0B03"/>
    <w:rsid w:val="004E314D"/>
    <w:rsid w:val="004E3977"/>
    <w:rsid w:val="004E440E"/>
    <w:rsid w:val="004F0F0F"/>
    <w:rsid w:val="004F1C1F"/>
    <w:rsid w:val="004F261A"/>
    <w:rsid w:val="004F3E26"/>
    <w:rsid w:val="004F4CD7"/>
    <w:rsid w:val="004F6931"/>
    <w:rsid w:val="00500E57"/>
    <w:rsid w:val="00501EA1"/>
    <w:rsid w:val="005034F3"/>
    <w:rsid w:val="00503AE8"/>
    <w:rsid w:val="0050482E"/>
    <w:rsid w:val="00506819"/>
    <w:rsid w:val="005140D4"/>
    <w:rsid w:val="00517171"/>
    <w:rsid w:val="0052271C"/>
    <w:rsid w:val="005238D8"/>
    <w:rsid w:val="00524636"/>
    <w:rsid w:val="00526217"/>
    <w:rsid w:val="005268B2"/>
    <w:rsid w:val="00527A3E"/>
    <w:rsid w:val="005428C0"/>
    <w:rsid w:val="0054392A"/>
    <w:rsid w:val="00545697"/>
    <w:rsid w:val="00547758"/>
    <w:rsid w:val="00550A5E"/>
    <w:rsid w:val="0055241B"/>
    <w:rsid w:val="005544B0"/>
    <w:rsid w:val="00557394"/>
    <w:rsid w:val="005631EE"/>
    <w:rsid w:val="005634AE"/>
    <w:rsid w:val="0056551A"/>
    <w:rsid w:val="00565898"/>
    <w:rsid w:val="0056597F"/>
    <w:rsid w:val="0056687D"/>
    <w:rsid w:val="00566A52"/>
    <w:rsid w:val="00567CBF"/>
    <w:rsid w:val="00571A97"/>
    <w:rsid w:val="00571CA8"/>
    <w:rsid w:val="00572CF7"/>
    <w:rsid w:val="00573917"/>
    <w:rsid w:val="00574100"/>
    <w:rsid w:val="005759CF"/>
    <w:rsid w:val="00575CA3"/>
    <w:rsid w:val="00577EF9"/>
    <w:rsid w:val="00581E54"/>
    <w:rsid w:val="005841D1"/>
    <w:rsid w:val="00592041"/>
    <w:rsid w:val="00596391"/>
    <w:rsid w:val="005A061A"/>
    <w:rsid w:val="005A2C92"/>
    <w:rsid w:val="005A30CE"/>
    <w:rsid w:val="005A3778"/>
    <w:rsid w:val="005A5B38"/>
    <w:rsid w:val="005A5D47"/>
    <w:rsid w:val="005A69B8"/>
    <w:rsid w:val="005A6A81"/>
    <w:rsid w:val="005B22E9"/>
    <w:rsid w:val="005B48C7"/>
    <w:rsid w:val="005B4ABD"/>
    <w:rsid w:val="005B7290"/>
    <w:rsid w:val="005B7D50"/>
    <w:rsid w:val="005C03BF"/>
    <w:rsid w:val="005C0BF8"/>
    <w:rsid w:val="005C1411"/>
    <w:rsid w:val="005C191F"/>
    <w:rsid w:val="005C22B4"/>
    <w:rsid w:val="005C32BE"/>
    <w:rsid w:val="005C4517"/>
    <w:rsid w:val="005C47BB"/>
    <w:rsid w:val="005C669B"/>
    <w:rsid w:val="005C755E"/>
    <w:rsid w:val="005D21D2"/>
    <w:rsid w:val="005D28C9"/>
    <w:rsid w:val="005D4B5C"/>
    <w:rsid w:val="005D54EB"/>
    <w:rsid w:val="005D6881"/>
    <w:rsid w:val="005D728B"/>
    <w:rsid w:val="005E2B6A"/>
    <w:rsid w:val="005E4981"/>
    <w:rsid w:val="005E6D42"/>
    <w:rsid w:val="005F2BB0"/>
    <w:rsid w:val="005F45FB"/>
    <w:rsid w:val="005F527F"/>
    <w:rsid w:val="005F68BE"/>
    <w:rsid w:val="005F762E"/>
    <w:rsid w:val="00600264"/>
    <w:rsid w:val="00601924"/>
    <w:rsid w:val="00602321"/>
    <w:rsid w:val="006026F9"/>
    <w:rsid w:val="0060317B"/>
    <w:rsid w:val="0060411A"/>
    <w:rsid w:val="006053EA"/>
    <w:rsid w:val="0060735C"/>
    <w:rsid w:val="00607663"/>
    <w:rsid w:val="00610FDF"/>
    <w:rsid w:val="0061293B"/>
    <w:rsid w:val="00612D12"/>
    <w:rsid w:val="006131E3"/>
    <w:rsid w:val="0061362F"/>
    <w:rsid w:val="00613D02"/>
    <w:rsid w:val="006154B5"/>
    <w:rsid w:val="00615A49"/>
    <w:rsid w:val="006161AD"/>
    <w:rsid w:val="00622650"/>
    <w:rsid w:val="0062552A"/>
    <w:rsid w:val="00626ED9"/>
    <w:rsid w:val="00633A26"/>
    <w:rsid w:val="00633B75"/>
    <w:rsid w:val="00634313"/>
    <w:rsid w:val="006347CB"/>
    <w:rsid w:val="006347CD"/>
    <w:rsid w:val="00634EC6"/>
    <w:rsid w:val="006357A9"/>
    <w:rsid w:val="00636AE8"/>
    <w:rsid w:val="00640208"/>
    <w:rsid w:val="006410EB"/>
    <w:rsid w:val="006425BD"/>
    <w:rsid w:val="00643C5B"/>
    <w:rsid w:val="00646906"/>
    <w:rsid w:val="006526FF"/>
    <w:rsid w:val="00652BEC"/>
    <w:rsid w:val="00653D5B"/>
    <w:rsid w:val="00653E4D"/>
    <w:rsid w:val="00654A64"/>
    <w:rsid w:val="006567BB"/>
    <w:rsid w:val="006568F8"/>
    <w:rsid w:val="006606EF"/>
    <w:rsid w:val="00660ADE"/>
    <w:rsid w:val="0066245D"/>
    <w:rsid w:val="006636CD"/>
    <w:rsid w:val="00663951"/>
    <w:rsid w:val="0066460C"/>
    <w:rsid w:val="006653DE"/>
    <w:rsid w:val="006703BC"/>
    <w:rsid w:val="00672F26"/>
    <w:rsid w:val="006730D1"/>
    <w:rsid w:val="006750DB"/>
    <w:rsid w:val="0067667C"/>
    <w:rsid w:val="00677ABF"/>
    <w:rsid w:val="006806A5"/>
    <w:rsid w:val="0068185A"/>
    <w:rsid w:val="0068390B"/>
    <w:rsid w:val="0068494D"/>
    <w:rsid w:val="006853F0"/>
    <w:rsid w:val="00685DD6"/>
    <w:rsid w:val="00687850"/>
    <w:rsid w:val="00691BBE"/>
    <w:rsid w:val="0069540D"/>
    <w:rsid w:val="0069557F"/>
    <w:rsid w:val="00695D9C"/>
    <w:rsid w:val="00696E6A"/>
    <w:rsid w:val="00697D07"/>
    <w:rsid w:val="006A1FE5"/>
    <w:rsid w:val="006A3F4A"/>
    <w:rsid w:val="006A44EC"/>
    <w:rsid w:val="006A578A"/>
    <w:rsid w:val="006A6D81"/>
    <w:rsid w:val="006A7218"/>
    <w:rsid w:val="006A7478"/>
    <w:rsid w:val="006A77D1"/>
    <w:rsid w:val="006B0710"/>
    <w:rsid w:val="006B3275"/>
    <w:rsid w:val="006B3957"/>
    <w:rsid w:val="006B3A05"/>
    <w:rsid w:val="006B3E94"/>
    <w:rsid w:val="006B533A"/>
    <w:rsid w:val="006B5746"/>
    <w:rsid w:val="006B6D73"/>
    <w:rsid w:val="006C05C2"/>
    <w:rsid w:val="006C1BBF"/>
    <w:rsid w:val="006C1C0B"/>
    <w:rsid w:val="006C3888"/>
    <w:rsid w:val="006C3A2B"/>
    <w:rsid w:val="006C610E"/>
    <w:rsid w:val="006D1BB2"/>
    <w:rsid w:val="006D2E64"/>
    <w:rsid w:val="006D3009"/>
    <w:rsid w:val="006D5BE6"/>
    <w:rsid w:val="006D6796"/>
    <w:rsid w:val="006D6C38"/>
    <w:rsid w:val="006D6D03"/>
    <w:rsid w:val="006E04AB"/>
    <w:rsid w:val="006E1C57"/>
    <w:rsid w:val="006E2295"/>
    <w:rsid w:val="006E32D3"/>
    <w:rsid w:val="006E5881"/>
    <w:rsid w:val="006E6B02"/>
    <w:rsid w:val="006F0536"/>
    <w:rsid w:val="006F086E"/>
    <w:rsid w:val="006F1B98"/>
    <w:rsid w:val="006F20CF"/>
    <w:rsid w:val="006F284A"/>
    <w:rsid w:val="006F33C4"/>
    <w:rsid w:val="006F6CFD"/>
    <w:rsid w:val="0070061F"/>
    <w:rsid w:val="00700649"/>
    <w:rsid w:val="00701153"/>
    <w:rsid w:val="007027C6"/>
    <w:rsid w:val="007028E5"/>
    <w:rsid w:val="007029E0"/>
    <w:rsid w:val="00702C49"/>
    <w:rsid w:val="00703A7F"/>
    <w:rsid w:val="00704D51"/>
    <w:rsid w:val="007054E6"/>
    <w:rsid w:val="007103E6"/>
    <w:rsid w:val="00710741"/>
    <w:rsid w:val="00710950"/>
    <w:rsid w:val="00711B59"/>
    <w:rsid w:val="007125E3"/>
    <w:rsid w:val="0071307E"/>
    <w:rsid w:val="00714CFB"/>
    <w:rsid w:val="007151DA"/>
    <w:rsid w:val="00715F52"/>
    <w:rsid w:val="007165D7"/>
    <w:rsid w:val="00717641"/>
    <w:rsid w:val="0072025A"/>
    <w:rsid w:val="007209B5"/>
    <w:rsid w:val="00722A4C"/>
    <w:rsid w:val="00722B0C"/>
    <w:rsid w:val="00724357"/>
    <w:rsid w:val="0072570B"/>
    <w:rsid w:val="00725D26"/>
    <w:rsid w:val="0072631E"/>
    <w:rsid w:val="007265C0"/>
    <w:rsid w:val="00727E05"/>
    <w:rsid w:val="007303AB"/>
    <w:rsid w:val="00730DF4"/>
    <w:rsid w:val="0073488A"/>
    <w:rsid w:val="007349FE"/>
    <w:rsid w:val="007355D2"/>
    <w:rsid w:val="00735F56"/>
    <w:rsid w:val="00741BFA"/>
    <w:rsid w:val="00745D7F"/>
    <w:rsid w:val="00747EAF"/>
    <w:rsid w:val="00755624"/>
    <w:rsid w:val="0075606A"/>
    <w:rsid w:val="00765C39"/>
    <w:rsid w:val="00767420"/>
    <w:rsid w:val="007711DD"/>
    <w:rsid w:val="007774E2"/>
    <w:rsid w:val="007778A2"/>
    <w:rsid w:val="00777EC9"/>
    <w:rsid w:val="00780D7E"/>
    <w:rsid w:val="0078487E"/>
    <w:rsid w:val="0078500E"/>
    <w:rsid w:val="00785264"/>
    <w:rsid w:val="00792ECD"/>
    <w:rsid w:val="007955CC"/>
    <w:rsid w:val="007A4F0F"/>
    <w:rsid w:val="007A6969"/>
    <w:rsid w:val="007A7762"/>
    <w:rsid w:val="007B01EB"/>
    <w:rsid w:val="007B09F0"/>
    <w:rsid w:val="007B239D"/>
    <w:rsid w:val="007B37BD"/>
    <w:rsid w:val="007B42F1"/>
    <w:rsid w:val="007B6249"/>
    <w:rsid w:val="007C0A5B"/>
    <w:rsid w:val="007C10C1"/>
    <w:rsid w:val="007C12C4"/>
    <w:rsid w:val="007C4A18"/>
    <w:rsid w:val="007D07D7"/>
    <w:rsid w:val="007D1BA7"/>
    <w:rsid w:val="007D1C9D"/>
    <w:rsid w:val="007D2DC6"/>
    <w:rsid w:val="007E4655"/>
    <w:rsid w:val="007E5106"/>
    <w:rsid w:val="007F0084"/>
    <w:rsid w:val="007F07D9"/>
    <w:rsid w:val="007F0D01"/>
    <w:rsid w:val="007F2351"/>
    <w:rsid w:val="007F45B8"/>
    <w:rsid w:val="007F48D9"/>
    <w:rsid w:val="007F7A34"/>
    <w:rsid w:val="00800F53"/>
    <w:rsid w:val="008027DF"/>
    <w:rsid w:val="00802A41"/>
    <w:rsid w:val="0080305E"/>
    <w:rsid w:val="00811E99"/>
    <w:rsid w:val="008125F9"/>
    <w:rsid w:val="0081550E"/>
    <w:rsid w:val="00815BEE"/>
    <w:rsid w:val="008216F9"/>
    <w:rsid w:val="00822B01"/>
    <w:rsid w:val="00822D7E"/>
    <w:rsid w:val="00823AAD"/>
    <w:rsid w:val="00827B7C"/>
    <w:rsid w:val="00833C79"/>
    <w:rsid w:val="00833F17"/>
    <w:rsid w:val="008356F8"/>
    <w:rsid w:val="00835D5B"/>
    <w:rsid w:val="00836286"/>
    <w:rsid w:val="0083722C"/>
    <w:rsid w:val="008379F5"/>
    <w:rsid w:val="00840A2A"/>
    <w:rsid w:val="00841B6C"/>
    <w:rsid w:val="00842215"/>
    <w:rsid w:val="00852790"/>
    <w:rsid w:val="0085334E"/>
    <w:rsid w:val="00853AB7"/>
    <w:rsid w:val="008556B3"/>
    <w:rsid w:val="00855751"/>
    <w:rsid w:val="00857234"/>
    <w:rsid w:val="00857444"/>
    <w:rsid w:val="008600BA"/>
    <w:rsid w:val="00860981"/>
    <w:rsid w:val="0086473B"/>
    <w:rsid w:val="00865E63"/>
    <w:rsid w:val="0087020D"/>
    <w:rsid w:val="00871BED"/>
    <w:rsid w:val="008737C8"/>
    <w:rsid w:val="00874800"/>
    <w:rsid w:val="00874E17"/>
    <w:rsid w:val="00875036"/>
    <w:rsid w:val="00876233"/>
    <w:rsid w:val="0087692E"/>
    <w:rsid w:val="008778DC"/>
    <w:rsid w:val="00877F6E"/>
    <w:rsid w:val="00892E81"/>
    <w:rsid w:val="00895122"/>
    <w:rsid w:val="00897B26"/>
    <w:rsid w:val="008A04C6"/>
    <w:rsid w:val="008A308F"/>
    <w:rsid w:val="008A5160"/>
    <w:rsid w:val="008A6E21"/>
    <w:rsid w:val="008B013E"/>
    <w:rsid w:val="008B1AED"/>
    <w:rsid w:val="008B1F79"/>
    <w:rsid w:val="008B2691"/>
    <w:rsid w:val="008B2BDE"/>
    <w:rsid w:val="008B2E94"/>
    <w:rsid w:val="008B7F96"/>
    <w:rsid w:val="008C11FF"/>
    <w:rsid w:val="008C14AE"/>
    <w:rsid w:val="008C53D6"/>
    <w:rsid w:val="008C74BC"/>
    <w:rsid w:val="008D0DFA"/>
    <w:rsid w:val="008D1614"/>
    <w:rsid w:val="008D216E"/>
    <w:rsid w:val="008D4507"/>
    <w:rsid w:val="008D5F88"/>
    <w:rsid w:val="008D7104"/>
    <w:rsid w:val="008E2DEA"/>
    <w:rsid w:val="008E34CF"/>
    <w:rsid w:val="008E3F05"/>
    <w:rsid w:val="008E42F6"/>
    <w:rsid w:val="008E4AF5"/>
    <w:rsid w:val="008E7968"/>
    <w:rsid w:val="008F0481"/>
    <w:rsid w:val="008F0E5A"/>
    <w:rsid w:val="008F0F97"/>
    <w:rsid w:val="008F3703"/>
    <w:rsid w:val="008F3825"/>
    <w:rsid w:val="008F5959"/>
    <w:rsid w:val="008F6DC4"/>
    <w:rsid w:val="008F75E1"/>
    <w:rsid w:val="008F7CDC"/>
    <w:rsid w:val="00900486"/>
    <w:rsid w:val="00904A21"/>
    <w:rsid w:val="00904A4A"/>
    <w:rsid w:val="00904E68"/>
    <w:rsid w:val="00907823"/>
    <w:rsid w:val="009106AD"/>
    <w:rsid w:val="00910F10"/>
    <w:rsid w:val="009127B3"/>
    <w:rsid w:val="00912DB5"/>
    <w:rsid w:val="00913300"/>
    <w:rsid w:val="00914A1C"/>
    <w:rsid w:val="00917AE3"/>
    <w:rsid w:val="00917FB1"/>
    <w:rsid w:val="00923060"/>
    <w:rsid w:val="00924424"/>
    <w:rsid w:val="009321E5"/>
    <w:rsid w:val="00935693"/>
    <w:rsid w:val="00940160"/>
    <w:rsid w:val="00940D65"/>
    <w:rsid w:val="0094459C"/>
    <w:rsid w:val="009458FF"/>
    <w:rsid w:val="009509FD"/>
    <w:rsid w:val="0095155A"/>
    <w:rsid w:val="00952B25"/>
    <w:rsid w:val="00955A82"/>
    <w:rsid w:val="00956D39"/>
    <w:rsid w:val="00957603"/>
    <w:rsid w:val="0096029E"/>
    <w:rsid w:val="0096156E"/>
    <w:rsid w:val="00961D64"/>
    <w:rsid w:val="0096705A"/>
    <w:rsid w:val="00967517"/>
    <w:rsid w:val="00971250"/>
    <w:rsid w:val="00972237"/>
    <w:rsid w:val="00972FDC"/>
    <w:rsid w:val="00974014"/>
    <w:rsid w:val="009751AD"/>
    <w:rsid w:val="00975AA9"/>
    <w:rsid w:val="00981D37"/>
    <w:rsid w:val="00983E28"/>
    <w:rsid w:val="009842C3"/>
    <w:rsid w:val="00984F44"/>
    <w:rsid w:val="00987BFB"/>
    <w:rsid w:val="00987DB1"/>
    <w:rsid w:val="00987E84"/>
    <w:rsid w:val="0099031D"/>
    <w:rsid w:val="00990413"/>
    <w:rsid w:val="00990616"/>
    <w:rsid w:val="00991E3A"/>
    <w:rsid w:val="00991E75"/>
    <w:rsid w:val="0099404C"/>
    <w:rsid w:val="00995E07"/>
    <w:rsid w:val="009964E3"/>
    <w:rsid w:val="009977CD"/>
    <w:rsid w:val="00997DB8"/>
    <w:rsid w:val="009A5956"/>
    <w:rsid w:val="009A5A10"/>
    <w:rsid w:val="009A5CE2"/>
    <w:rsid w:val="009A73A1"/>
    <w:rsid w:val="009B2CA6"/>
    <w:rsid w:val="009C1FDB"/>
    <w:rsid w:val="009C2227"/>
    <w:rsid w:val="009C2677"/>
    <w:rsid w:val="009C2BD3"/>
    <w:rsid w:val="009C5888"/>
    <w:rsid w:val="009C60F1"/>
    <w:rsid w:val="009C6302"/>
    <w:rsid w:val="009C73B3"/>
    <w:rsid w:val="009C7A2C"/>
    <w:rsid w:val="009D1FDC"/>
    <w:rsid w:val="009D2B44"/>
    <w:rsid w:val="009D2E78"/>
    <w:rsid w:val="009D3896"/>
    <w:rsid w:val="009D505C"/>
    <w:rsid w:val="009D5C93"/>
    <w:rsid w:val="009D7CCA"/>
    <w:rsid w:val="009E133D"/>
    <w:rsid w:val="009E1F29"/>
    <w:rsid w:val="009E4B54"/>
    <w:rsid w:val="009E5F2A"/>
    <w:rsid w:val="009E6BF7"/>
    <w:rsid w:val="009F0240"/>
    <w:rsid w:val="009F06F9"/>
    <w:rsid w:val="009F0706"/>
    <w:rsid w:val="009F118B"/>
    <w:rsid w:val="009F5B5F"/>
    <w:rsid w:val="009F6EA5"/>
    <w:rsid w:val="009F742D"/>
    <w:rsid w:val="00A00BCE"/>
    <w:rsid w:val="00A00D89"/>
    <w:rsid w:val="00A01B69"/>
    <w:rsid w:val="00A05473"/>
    <w:rsid w:val="00A137D5"/>
    <w:rsid w:val="00A13D47"/>
    <w:rsid w:val="00A16C07"/>
    <w:rsid w:val="00A175AC"/>
    <w:rsid w:val="00A2195A"/>
    <w:rsid w:val="00A220F5"/>
    <w:rsid w:val="00A22371"/>
    <w:rsid w:val="00A22D50"/>
    <w:rsid w:val="00A22DF5"/>
    <w:rsid w:val="00A23738"/>
    <w:rsid w:val="00A23C3B"/>
    <w:rsid w:val="00A24359"/>
    <w:rsid w:val="00A251E5"/>
    <w:rsid w:val="00A27081"/>
    <w:rsid w:val="00A301F8"/>
    <w:rsid w:val="00A327B5"/>
    <w:rsid w:val="00A35F25"/>
    <w:rsid w:val="00A37FE4"/>
    <w:rsid w:val="00A42BEE"/>
    <w:rsid w:val="00A431FB"/>
    <w:rsid w:val="00A449AC"/>
    <w:rsid w:val="00A460A6"/>
    <w:rsid w:val="00A4723C"/>
    <w:rsid w:val="00A51733"/>
    <w:rsid w:val="00A55F58"/>
    <w:rsid w:val="00A6263E"/>
    <w:rsid w:val="00A626C7"/>
    <w:rsid w:val="00A65DBB"/>
    <w:rsid w:val="00A66B9A"/>
    <w:rsid w:val="00A70A21"/>
    <w:rsid w:val="00A711A0"/>
    <w:rsid w:val="00A744E9"/>
    <w:rsid w:val="00A74E72"/>
    <w:rsid w:val="00A80210"/>
    <w:rsid w:val="00A80B1D"/>
    <w:rsid w:val="00A81A48"/>
    <w:rsid w:val="00A83B2A"/>
    <w:rsid w:val="00A83E9E"/>
    <w:rsid w:val="00A858E2"/>
    <w:rsid w:val="00A86873"/>
    <w:rsid w:val="00A90F14"/>
    <w:rsid w:val="00A91565"/>
    <w:rsid w:val="00A93379"/>
    <w:rsid w:val="00A94038"/>
    <w:rsid w:val="00A95241"/>
    <w:rsid w:val="00A97FA4"/>
    <w:rsid w:val="00AA0570"/>
    <w:rsid w:val="00AA38A0"/>
    <w:rsid w:val="00AA3C5E"/>
    <w:rsid w:val="00AA6DD1"/>
    <w:rsid w:val="00AA6FA4"/>
    <w:rsid w:val="00AA71C2"/>
    <w:rsid w:val="00AB0B83"/>
    <w:rsid w:val="00AB1927"/>
    <w:rsid w:val="00AB2BD8"/>
    <w:rsid w:val="00AB62A6"/>
    <w:rsid w:val="00AB7C03"/>
    <w:rsid w:val="00AC14DB"/>
    <w:rsid w:val="00AC17F9"/>
    <w:rsid w:val="00AC4B0F"/>
    <w:rsid w:val="00AC572E"/>
    <w:rsid w:val="00AC651D"/>
    <w:rsid w:val="00AC6743"/>
    <w:rsid w:val="00AC74F3"/>
    <w:rsid w:val="00AD0AC7"/>
    <w:rsid w:val="00AD0C74"/>
    <w:rsid w:val="00AD41BA"/>
    <w:rsid w:val="00AD5338"/>
    <w:rsid w:val="00AD5E87"/>
    <w:rsid w:val="00AD7383"/>
    <w:rsid w:val="00AE3453"/>
    <w:rsid w:val="00AE4002"/>
    <w:rsid w:val="00AE4671"/>
    <w:rsid w:val="00AE6577"/>
    <w:rsid w:val="00AE7341"/>
    <w:rsid w:val="00AE7388"/>
    <w:rsid w:val="00AE74AC"/>
    <w:rsid w:val="00AF0110"/>
    <w:rsid w:val="00AF344B"/>
    <w:rsid w:val="00AF3907"/>
    <w:rsid w:val="00AF59C1"/>
    <w:rsid w:val="00AF7F0A"/>
    <w:rsid w:val="00B02373"/>
    <w:rsid w:val="00B0336E"/>
    <w:rsid w:val="00B03D69"/>
    <w:rsid w:val="00B0548A"/>
    <w:rsid w:val="00B10830"/>
    <w:rsid w:val="00B10F84"/>
    <w:rsid w:val="00B11337"/>
    <w:rsid w:val="00B11C6E"/>
    <w:rsid w:val="00B12BDF"/>
    <w:rsid w:val="00B20163"/>
    <w:rsid w:val="00B20D45"/>
    <w:rsid w:val="00B21AD7"/>
    <w:rsid w:val="00B21ADD"/>
    <w:rsid w:val="00B21F53"/>
    <w:rsid w:val="00B24DC1"/>
    <w:rsid w:val="00B25240"/>
    <w:rsid w:val="00B27FE4"/>
    <w:rsid w:val="00B330E2"/>
    <w:rsid w:val="00B33861"/>
    <w:rsid w:val="00B36D2F"/>
    <w:rsid w:val="00B36EFC"/>
    <w:rsid w:val="00B37437"/>
    <w:rsid w:val="00B40BFF"/>
    <w:rsid w:val="00B438EF"/>
    <w:rsid w:val="00B44170"/>
    <w:rsid w:val="00B4675F"/>
    <w:rsid w:val="00B470DD"/>
    <w:rsid w:val="00B50CF0"/>
    <w:rsid w:val="00B53F21"/>
    <w:rsid w:val="00B57EC5"/>
    <w:rsid w:val="00B65B0F"/>
    <w:rsid w:val="00B65B79"/>
    <w:rsid w:val="00B668E1"/>
    <w:rsid w:val="00B70E8A"/>
    <w:rsid w:val="00B70F0D"/>
    <w:rsid w:val="00B71D10"/>
    <w:rsid w:val="00B72475"/>
    <w:rsid w:val="00B724DF"/>
    <w:rsid w:val="00B726C0"/>
    <w:rsid w:val="00B75513"/>
    <w:rsid w:val="00B755BB"/>
    <w:rsid w:val="00B763AB"/>
    <w:rsid w:val="00B763F0"/>
    <w:rsid w:val="00B76567"/>
    <w:rsid w:val="00B765B5"/>
    <w:rsid w:val="00B77231"/>
    <w:rsid w:val="00B776E1"/>
    <w:rsid w:val="00B77974"/>
    <w:rsid w:val="00B8011F"/>
    <w:rsid w:val="00B80580"/>
    <w:rsid w:val="00B8365F"/>
    <w:rsid w:val="00B8394B"/>
    <w:rsid w:val="00B83E4E"/>
    <w:rsid w:val="00B85E66"/>
    <w:rsid w:val="00B8714B"/>
    <w:rsid w:val="00B87D0A"/>
    <w:rsid w:val="00B87D87"/>
    <w:rsid w:val="00B905A7"/>
    <w:rsid w:val="00B91336"/>
    <w:rsid w:val="00B93661"/>
    <w:rsid w:val="00B9389D"/>
    <w:rsid w:val="00B96751"/>
    <w:rsid w:val="00B968DF"/>
    <w:rsid w:val="00B977DB"/>
    <w:rsid w:val="00BA32C6"/>
    <w:rsid w:val="00BA491B"/>
    <w:rsid w:val="00BA6206"/>
    <w:rsid w:val="00BB2D7F"/>
    <w:rsid w:val="00BC09C9"/>
    <w:rsid w:val="00BC3C30"/>
    <w:rsid w:val="00BC4D12"/>
    <w:rsid w:val="00BC5427"/>
    <w:rsid w:val="00BC7069"/>
    <w:rsid w:val="00BD10E7"/>
    <w:rsid w:val="00BD3275"/>
    <w:rsid w:val="00BD4687"/>
    <w:rsid w:val="00BE023D"/>
    <w:rsid w:val="00BE06B8"/>
    <w:rsid w:val="00BE1614"/>
    <w:rsid w:val="00BE1F7B"/>
    <w:rsid w:val="00BE2564"/>
    <w:rsid w:val="00BE287E"/>
    <w:rsid w:val="00BE48EF"/>
    <w:rsid w:val="00BF29FF"/>
    <w:rsid w:val="00BF5A91"/>
    <w:rsid w:val="00BF6D40"/>
    <w:rsid w:val="00BF7B5E"/>
    <w:rsid w:val="00BF7D27"/>
    <w:rsid w:val="00BF7D5A"/>
    <w:rsid w:val="00C00A2D"/>
    <w:rsid w:val="00C02C11"/>
    <w:rsid w:val="00C0388B"/>
    <w:rsid w:val="00C04D73"/>
    <w:rsid w:val="00C04FB2"/>
    <w:rsid w:val="00C05DFD"/>
    <w:rsid w:val="00C06292"/>
    <w:rsid w:val="00C104AD"/>
    <w:rsid w:val="00C136CB"/>
    <w:rsid w:val="00C1427F"/>
    <w:rsid w:val="00C1497B"/>
    <w:rsid w:val="00C1555C"/>
    <w:rsid w:val="00C200CC"/>
    <w:rsid w:val="00C205B0"/>
    <w:rsid w:val="00C20CF4"/>
    <w:rsid w:val="00C21096"/>
    <w:rsid w:val="00C216A6"/>
    <w:rsid w:val="00C23302"/>
    <w:rsid w:val="00C23E72"/>
    <w:rsid w:val="00C25181"/>
    <w:rsid w:val="00C303CD"/>
    <w:rsid w:val="00C317BC"/>
    <w:rsid w:val="00C33F8D"/>
    <w:rsid w:val="00C354FF"/>
    <w:rsid w:val="00C36C1A"/>
    <w:rsid w:val="00C37033"/>
    <w:rsid w:val="00C403F3"/>
    <w:rsid w:val="00C41312"/>
    <w:rsid w:val="00C41D23"/>
    <w:rsid w:val="00C431BB"/>
    <w:rsid w:val="00C455A9"/>
    <w:rsid w:val="00C46249"/>
    <w:rsid w:val="00C51463"/>
    <w:rsid w:val="00C515E0"/>
    <w:rsid w:val="00C54D70"/>
    <w:rsid w:val="00C55D6B"/>
    <w:rsid w:val="00C56E87"/>
    <w:rsid w:val="00C57936"/>
    <w:rsid w:val="00C57F2E"/>
    <w:rsid w:val="00C61889"/>
    <w:rsid w:val="00C61CB2"/>
    <w:rsid w:val="00C62996"/>
    <w:rsid w:val="00C657D7"/>
    <w:rsid w:val="00C6664B"/>
    <w:rsid w:val="00C726CA"/>
    <w:rsid w:val="00C76C11"/>
    <w:rsid w:val="00C775EF"/>
    <w:rsid w:val="00C77D77"/>
    <w:rsid w:val="00C801D6"/>
    <w:rsid w:val="00C8083D"/>
    <w:rsid w:val="00C81A6F"/>
    <w:rsid w:val="00C82F41"/>
    <w:rsid w:val="00C82FCE"/>
    <w:rsid w:val="00C83831"/>
    <w:rsid w:val="00C839AD"/>
    <w:rsid w:val="00C852C4"/>
    <w:rsid w:val="00C86A46"/>
    <w:rsid w:val="00C87287"/>
    <w:rsid w:val="00C932F1"/>
    <w:rsid w:val="00C93E80"/>
    <w:rsid w:val="00C94E89"/>
    <w:rsid w:val="00C97B76"/>
    <w:rsid w:val="00CA2C4C"/>
    <w:rsid w:val="00CA2EBE"/>
    <w:rsid w:val="00CA6A42"/>
    <w:rsid w:val="00CB091F"/>
    <w:rsid w:val="00CB0F59"/>
    <w:rsid w:val="00CB1333"/>
    <w:rsid w:val="00CB48BB"/>
    <w:rsid w:val="00CB7DD8"/>
    <w:rsid w:val="00CC06BF"/>
    <w:rsid w:val="00CC0E89"/>
    <w:rsid w:val="00CC19F4"/>
    <w:rsid w:val="00CC43B8"/>
    <w:rsid w:val="00CC4781"/>
    <w:rsid w:val="00CC4B79"/>
    <w:rsid w:val="00CC5174"/>
    <w:rsid w:val="00CC6625"/>
    <w:rsid w:val="00CC6B47"/>
    <w:rsid w:val="00CC6D07"/>
    <w:rsid w:val="00CC7E37"/>
    <w:rsid w:val="00CD2519"/>
    <w:rsid w:val="00CD2865"/>
    <w:rsid w:val="00CD5366"/>
    <w:rsid w:val="00CD6258"/>
    <w:rsid w:val="00CE0305"/>
    <w:rsid w:val="00CE2792"/>
    <w:rsid w:val="00CE72A5"/>
    <w:rsid w:val="00CF06DB"/>
    <w:rsid w:val="00CF2ABF"/>
    <w:rsid w:val="00CF6527"/>
    <w:rsid w:val="00D008D9"/>
    <w:rsid w:val="00D02D27"/>
    <w:rsid w:val="00D04275"/>
    <w:rsid w:val="00D0568F"/>
    <w:rsid w:val="00D07D26"/>
    <w:rsid w:val="00D115FD"/>
    <w:rsid w:val="00D1231F"/>
    <w:rsid w:val="00D12ABE"/>
    <w:rsid w:val="00D135DA"/>
    <w:rsid w:val="00D137EA"/>
    <w:rsid w:val="00D158AC"/>
    <w:rsid w:val="00D20E41"/>
    <w:rsid w:val="00D2163D"/>
    <w:rsid w:val="00D22467"/>
    <w:rsid w:val="00D24746"/>
    <w:rsid w:val="00D2518F"/>
    <w:rsid w:val="00D2768E"/>
    <w:rsid w:val="00D3000B"/>
    <w:rsid w:val="00D32DE0"/>
    <w:rsid w:val="00D34D7C"/>
    <w:rsid w:val="00D40E33"/>
    <w:rsid w:val="00D413FC"/>
    <w:rsid w:val="00D416A0"/>
    <w:rsid w:val="00D45EC2"/>
    <w:rsid w:val="00D46138"/>
    <w:rsid w:val="00D47A3E"/>
    <w:rsid w:val="00D501A9"/>
    <w:rsid w:val="00D5046C"/>
    <w:rsid w:val="00D50790"/>
    <w:rsid w:val="00D50B1D"/>
    <w:rsid w:val="00D52F97"/>
    <w:rsid w:val="00D53A94"/>
    <w:rsid w:val="00D53AAA"/>
    <w:rsid w:val="00D5510D"/>
    <w:rsid w:val="00D5699A"/>
    <w:rsid w:val="00D56E12"/>
    <w:rsid w:val="00D56E5A"/>
    <w:rsid w:val="00D57ADC"/>
    <w:rsid w:val="00D601D5"/>
    <w:rsid w:val="00D60B3E"/>
    <w:rsid w:val="00D62FE8"/>
    <w:rsid w:val="00D65BCD"/>
    <w:rsid w:val="00D66FEE"/>
    <w:rsid w:val="00D67CCB"/>
    <w:rsid w:val="00D702A6"/>
    <w:rsid w:val="00D72426"/>
    <w:rsid w:val="00D74EFA"/>
    <w:rsid w:val="00D8234E"/>
    <w:rsid w:val="00D82BE0"/>
    <w:rsid w:val="00D83B07"/>
    <w:rsid w:val="00D85DA2"/>
    <w:rsid w:val="00D86BB8"/>
    <w:rsid w:val="00D86E3C"/>
    <w:rsid w:val="00D9124A"/>
    <w:rsid w:val="00D92960"/>
    <w:rsid w:val="00D92DD9"/>
    <w:rsid w:val="00D92E48"/>
    <w:rsid w:val="00D92F0C"/>
    <w:rsid w:val="00D93E75"/>
    <w:rsid w:val="00D95085"/>
    <w:rsid w:val="00D95C75"/>
    <w:rsid w:val="00D9656B"/>
    <w:rsid w:val="00D9684D"/>
    <w:rsid w:val="00D97464"/>
    <w:rsid w:val="00D97766"/>
    <w:rsid w:val="00DA0194"/>
    <w:rsid w:val="00DA0792"/>
    <w:rsid w:val="00DA0C51"/>
    <w:rsid w:val="00DA1FE8"/>
    <w:rsid w:val="00DA4C7B"/>
    <w:rsid w:val="00DA5408"/>
    <w:rsid w:val="00DA7496"/>
    <w:rsid w:val="00DA7E17"/>
    <w:rsid w:val="00DB0AF3"/>
    <w:rsid w:val="00DB3185"/>
    <w:rsid w:val="00DB4F96"/>
    <w:rsid w:val="00DC0078"/>
    <w:rsid w:val="00DC0095"/>
    <w:rsid w:val="00DC3DF2"/>
    <w:rsid w:val="00DC4AB0"/>
    <w:rsid w:val="00DC4ACB"/>
    <w:rsid w:val="00DD03A4"/>
    <w:rsid w:val="00DD213A"/>
    <w:rsid w:val="00DD2BB2"/>
    <w:rsid w:val="00DD4C7E"/>
    <w:rsid w:val="00DD545A"/>
    <w:rsid w:val="00DE1474"/>
    <w:rsid w:val="00DE3023"/>
    <w:rsid w:val="00DF4AF2"/>
    <w:rsid w:val="00DF4FAD"/>
    <w:rsid w:val="00DF7478"/>
    <w:rsid w:val="00E00154"/>
    <w:rsid w:val="00E00EE2"/>
    <w:rsid w:val="00E010CF"/>
    <w:rsid w:val="00E02B3A"/>
    <w:rsid w:val="00E0320B"/>
    <w:rsid w:val="00E05A11"/>
    <w:rsid w:val="00E07B15"/>
    <w:rsid w:val="00E07FC8"/>
    <w:rsid w:val="00E13BB6"/>
    <w:rsid w:val="00E13D83"/>
    <w:rsid w:val="00E144EF"/>
    <w:rsid w:val="00E15ED5"/>
    <w:rsid w:val="00E177B6"/>
    <w:rsid w:val="00E20BA4"/>
    <w:rsid w:val="00E21567"/>
    <w:rsid w:val="00E237EC"/>
    <w:rsid w:val="00E25594"/>
    <w:rsid w:val="00E27563"/>
    <w:rsid w:val="00E27B35"/>
    <w:rsid w:val="00E3115B"/>
    <w:rsid w:val="00E3179D"/>
    <w:rsid w:val="00E317EE"/>
    <w:rsid w:val="00E319E4"/>
    <w:rsid w:val="00E351BB"/>
    <w:rsid w:val="00E36914"/>
    <w:rsid w:val="00E41F12"/>
    <w:rsid w:val="00E42FCF"/>
    <w:rsid w:val="00E4324F"/>
    <w:rsid w:val="00E434A7"/>
    <w:rsid w:val="00E436E4"/>
    <w:rsid w:val="00E443C9"/>
    <w:rsid w:val="00E4442B"/>
    <w:rsid w:val="00E4594E"/>
    <w:rsid w:val="00E47818"/>
    <w:rsid w:val="00E50293"/>
    <w:rsid w:val="00E57B9E"/>
    <w:rsid w:val="00E61E90"/>
    <w:rsid w:val="00E61FA5"/>
    <w:rsid w:val="00E637D8"/>
    <w:rsid w:val="00E6422A"/>
    <w:rsid w:val="00E65019"/>
    <w:rsid w:val="00E66F40"/>
    <w:rsid w:val="00E672AC"/>
    <w:rsid w:val="00E73B8E"/>
    <w:rsid w:val="00E748F3"/>
    <w:rsid w:val="00E7701B"/>
    <w:rsid w:val="00E8176E"/>
    <w:rsid w:val="00E8251E"/>
    <w:rsid w:val="00E8358E"/>
    <w:rsid w:val="00E83CDB"/>
    <w:rsid w:val="00E85795"/>
    <w:rsid w:val="00E85835"/>
    <w:rsid w:val="00E86FE1"/>
    <w:rsid w:val="00E87F8E"/>
    <w:rsid w:val="00E907EB"/>
    <w:rsid w:val="00E908E2"/>
    <w:rsid w:val="00E92E73"/>
    <w:rsid w:val="00E94B1C"/>
    <w:rsid w:val="00E94B67"/>
    <w:rsid w:val="00E957A2"/>
    <w:rsid w:val="00E964BC"/>
    <w:rsid w:val="00E9664E"/>
    <w:rsid w:val="00EA043D"/>
    <w:rsid w:val="00EA1551"/>
    <w:rsid w:val="00EA28EC"/>
    <w:rsid w:val="00EA38DA"/>
    <w:rsid w:val="00EA42C5"/>
    <w:rsid w:val="00EA5211"/>
    <w:rsid w:val="00EA5FF2"/>
    <w:rsid w:val="00EB1A60"/>
    <w:rsid w:val="00EB59D1"/>
    <w:rsid w:val="00EB5CDD"/>
    <w:rsid w:val="00EB5DD7"/>
    <w:rsid w:val="00EB5F3D"/>
    <w:rsid w:val="00EC1E73"/>
    <w:rsid w:val="00EC2ACD"/>
    <w:rsid w:val="00EC4F2A"/>
    <w:rsid w:val="00EC7CFA"/>
    <w:rsid w:val="00ED0310"/>
    <w:rsid w:val="00ED0F54"/>
    <w:rsid w:val="00ED1505"/>
    <w:rsid w:val="00ED3349"/>
    <w:rsid w:val="00ED450A"/>
    <w:rsid w:val="00ED689C"/>
    <w:rsid w:val="00ED6BAD"/>
    <w:rsid w:val="00EE0933"/>
    <w:rsid w:val="00EE1570"/>
    <w:rsid w:val="00EE1C5C"/>
    <w:rsid w:val="00EE34A6"/>
    <w:rsid w:val="00EE6544"/>
    <w:rsid w:val="00EE7D89"/>
    <w:rsid w:val="00EE7F83"/>
    <w:rsid w:val="00EF05BE"/>
    <w:rsid w:val="00EF0998"/>
    <w:rsid w:val="00EF09C7"/>
    <w:rsid w:val="00EF1E63"/>
    <w:rsid w:val="00EF49CA"/>
    <w:rsid w:val="00EF6D4A"/>
    <w:rsid w:val="00F02EA6"/>
    <w:rsid w:val="00F0628E"/>
    <w:rsid w:val="00F07E0E"/>
    <w:rsid w:val="00F1064E"/>
    <w:rsid w:val="00F117B4"/>
    <w:rsid w:val="00F147C4"/>
    <w:rsid w:val="00F14FE7"/>
    <w:rsid w:val="00F1510A"/>
    <w:rsid w:val="00F16B4A"/>
    <w:rsid w:val="00F17F0C"/>
    <w:rsid w:val="00F22F85"/>
    <w:rsid w:val="00F238D3"/>
    <w:rsid w:val="00F26DC8"/>
    <w:rsid w:val="00F27726"/>
    <w:rsid w:val="00F304A8"/>
    <w:rsid w:val="00F31C0E"/>
    <w:rsid w:val="00F32114"/>
    <w:rsid w:val="00F33F22"/>
    <w:rsid w:val="00F33FA3"/>
    <w:rsid w:val="00F357C5"/>
    <w:rsid w:val="00F363EB"/>
    <w:rsid w:val="00F365E5"/>
    <w:rsid w:val="00F40DCA"/>
    <w:rsid w:val="00F4208A"/>
    <w:rsid w:val="00F46BF1"/>
    <w:rsid w:val="00F52CCB"/>
    <w:rsid w:val="00F53801"/>
    <w:rsid w:val="00F5653B"/>
    <w:rsid w:val="00F57173"/>
    <w:rsid w:val="00F62150"/>
    <w:rsid w:val="00F631FA"/>
    <w:rsid w:val="00F72116"/>
    <w:rsid w:val="00F723F8"/>
    <w:rsid w:val="00F74B79"/>
    <w:rsid w:val="00F7591C"/>
    <w:rsid w:val="00F761A2"/>
    <w:rsid w:val="00F857CF"/>
    <w:rsid w:val="00F87DB5"/>
    <w:rsid w:val="00F90404"/>
    <w:rsid w:val="00F91618"/>
    <w:rsid w:val="00FA0541"/>
    <w:rsid w:val="00FA08AF"/>
    <w:rsid w:val="00FA0C2F"/>
    <w:rsid w:val="00FA1B1A"/>
    <w:rsid w:val="00FA26CB"/>
    <w:rsid w:val="00FA2CE8"/>
    <w:rsid w:val="00FA3521"/>
    <w:rsid w:val="00FA3E06"/>
    <w:rsid w:val="00FA7A0E"/>
    <w:rsid w:val="00FB0D05"/>
    <w:rsid w:val="00FB0DBA"/>
    <w:rsid w:val="00FB142D"/>
    <w:rsid w:val="00FB18F3"/>
    <w:rsid w:val="00FB3302"/>
    <w:rsid w:val="00FB4197"/>
    <w:rsid w:val="00FC02B0"/>
    <w:rsid w:val="00FC19BB"/>
    <w:rsid w:val="00FC24C1"/>
    <w:rsid w:val="00FC501D"/>
    <w:rsid w:val="00FD05CE"/>
    <w:rsid w:val="00FD160C"/>
    <w:rsid w:val="00FD4404"/>
    <w:rsid w:val="00FD4F3B"/>
    <w:rsid w:val="00FD54A5"/>
    <w:rsid w:val="00FD67A5"/>
    <w:rsid w:val="00FD7AAD"/>
    <w:rsid w:val="00FE39C3"/>
    <w:rsid w:val="00FE4029"/>
    <w:rsid w:val="00FE47E4"/>
    <w:rsid w:val="00FE4F3A"/>
    <w:rsid w:val="00FE5520"/>
    <w:rsid w:val="00FE76B3"/>
    <w:rsid w:val="00FF0196"/>
    <w:rsid w:val="00FF1D7F"/>
    <w:rsid w:val="00FF5039"/>
    <w:rsid w:val="00FF78C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88A"/>
    <w:pPr>
      <w:spacing w:line="276" w:lineRule="auto"/>
      <w:jc w:val="both"/>
    </w:pPr>
    <w:rPr>
      <w:rFonts w:ascii="Times New Roman" w:eastAsia="Calibri" w:hAnsi="Times New Roman"/>
      <w:sz w:val="24"/>
      <w:szCs w:val="22"/>
    </w:rPr>
  </w:style>
  <w:style w:type="paragraph" w:styleId="Nagwek1">
    <w:name w:val="heading 1"/>
    <w:basedOn w:val="Normalny"/>
    <w:next w:val="Normalny"/>
    <w:link w:val="Nagwek1Znak"/>
    <w:uiPriority w:val="9"/>
    <w:qFormat/>
    <w:rsid w:val="009C73B3"/>
    <w:pPr>
      <w:keepNext/>
      <w:keepLines/>
      <w:numPr>
        <w:numId w:val="2"/>
      </w:numPr>
      <w:pBdr>
        <w:bottom w:val="single" w:sz="4" w:space="1" w:color="595959" w:themeColor="text1" w:themeTint="A6"/>
      </w:pBdr>
      <w:outlineLvl w:val="0"/>
    </w:pPr>
    <w:rPr>
      <w:rFonts w:ascii="Book Antiqua" w:eastAsiaTheme="majorEastAsia" w:hAnsi="Book Antiqua" w:cstheme="minorHAnsi"/>
      <w:b/>
      <w:bCs/>
      <w:smallCaps/>
      <w:color w:val="000066"/>
      <w:sz w:val="28"/>
      <w:szCs w:val="36"/>
    </w:rPr>
  </w:style>
  <w:style w:type="paragraph" w:styleId="Nagwek2">
    <w:name w:val="heading 2"/>
    <w:basedOn w:val="Normalny"/>
    <w:next w:val="Normalny"/>
    <w:link w:val="Nagwek2Znak"/>
    <w:autoRedefine/>
    <w:uiPriority w:val="9"/>
    <w:unhideWhenUsed/>
    <w:qFormat/>
    <w:rsid w:val="00C403F3"/>
    <w:pPr>
      <w:keepNext/>
      <w:numPr>
        <w:ilvl w:val="1"/>
        <w:numId w:val="2"/>
      </w:numPr>
      <w:spacing w:before="60" w:after="160"/>
      <w:outlineLvl w:val="1"/>
    </w:pPr>
    <w:rPr>
      <w:rFonts w:ascii="Book Antiqua" w:hAnsi="Book Antiqua"/>
      <w:b/>
      <w:bCs/>
      <w:iCs/>
      <w:color w:val="000086"/>
      <w:sz w:val="25"/>
      <w:szCs w:val="28"/>
      <w:u w:val="single"/>
    </w:rPr>
  </w:style>
  <w:style w:type="paragraph" w:styleId="Nagwek3">
    <w:name w:val="heading 3"/>
    <w:basedOn w:val="Normalny"/>
    <w:next w:val="Normalny"/>
    <w:link w:val="Nagwek3Znak"/>
    <w:autoRedefine/>
    <w:uiPriority w:val="9"/>
    <w:unhideWhenUsed/>
    <w:qFormat/>
    <w:rsid w:val="008D1614"/>
    <w:pPr>
      <w:keepNext/>
      <w:numPr>
        <w:ilvl w:val="2"/>
        <w:numId w:val="2"/>
      </w:numPr>
      <w:spacing w:before="60" w:after="60"/>
      <w:outlineLvl w:val="2"/>
    </w:pPr>
    <w:rPr>
      <w:rFonts w:eastAsiaTheme="majorEastAsia" w:cstheme="majorBidi"/>
      <w:b/>
      <w:bCs/>
      <w:i/>
      <w:szCs w:val="26"/>
    </w:rPr>
  </w:style>
  <w:style w:type="paragraph" w:styleId="Nagwek4">
    <w:name w:val="heading 4"/>
    <w:basedOn w:val="Normalny"/>
    <w:next w:val="Normalny"/>
    <w:link w:val="Nagwek4Znak"/>
    <w:uiPriority w:val="9"/>
    <w:unhideWhenUsed/>
    <w:qFormat/>
    <w:rsid w:val="006567BB"/>
    <w:pPr>
      <w:keepNext/>
      <w:keepLines/>
      <w:numPr>
        <w:ilvl w:val="3"/>
        <w:numId w:val="2"/>
      </w:numPr>
      <w:spacing w:line="360" w:lineRule="auto"/>
      <w:outlineLvl w:val="3"/>
    </w:pPr>
    <w:rPr>
      <w:rFonts w:ascii="Book Antiqua" w:eastAsiaTheme="majorEastAsia" w:hAnsi="Book Antiqua" w:cstheme="majorBidi"/>
      <w:b/>
      <w:bCs/>
      <w:iCs/>
      <w:color w:val="000066"/>
      <w:u w:val="single"/>
    </w:rPr>
  </w:style>
  <w:style w:type="paragraph" w:styleId="Nagwek5">
    <w:name w:val="heading 5"/>
    <w:basedOn w:val="Normalny"/>
    <w:next w:val="Normalny"/>
    <w:link w:val="Nagwek5Znak"/>
    <w:uiPriority w:val="9"/>
    <w:unhideWhenUsed/>
    <w:qFormat/>
    <w:rsid w:val="003449B8"/>
    <w:pPr>
      <w:keepNext/>
      <w:keepLines/>
      <w:numPr>
        <w:ilvl w:val="4"/>
        <w:numId w:val="2"/>
      </w:numPr>
      <w:spacing w:before="60" w:after="240"/>
      <w:outlineLvl w:val="4"/>
    </w:pPr>
    <w:rPr>
      <w:rFonts w:ascii="Book Antiqua" w:eastAsiaTheme="majorEastAsia" w:hAnsi="Book Antiqua" w:cstheme="majorBidi"/>
      <w:b/>
      <w:color w:val="000086"/>
      <w:u w:val="single"/>
    </w:rPr>
  </w:style>
  <w:style w:type="paragraph" w:styleId="Nagwek6">
    <w:name w:val="heading 6"/>
    <w:basedOn w:val="Normalny"/>
    <w:next w:val="Normalny"/>
    <w:link w:val="Nagwek6Znak"/>
    <w:autoRedefine/>
    <w:uiPriority w:val="9"/>
    <w:unhideWhenUsed/>
    <w:qFormat/>
    <w:rsid w:val="000D4823"/>
    <w:pPr>
      <w:keepNext/>
      <w:keepLines/>
      <w:numPr>
        <w:ilvl w:val="5"/>
        <w:numId w:val="2"/>
      </w:numPr>
      <w:jc w:val="center"/>
      <w:outlineLvl w:val="5"/>
    </w:pPr>
    <w:rPr>
      <w:rFonts w:ascii="Book Antiqua" w:hAnsi="Book Antiqua" w:cstheme="majorBidi"/>
      <w:b/>
      <w:i/>
      <w:iCs/>
      <w:color w:val="000066"/>
      <w:szCs w:val="16"/>
      <w:u w:val="single"/>
    </w:rPr>
  </w:style>
  <w:style w:type="paragraph" w:styleId="Nagwek7">
    <w:name w:val="heading 7"/>
    <w:basedOn w:val="Normalny"/>
    <w:next w:val="Normalny"/>
    <w:link w:val="Nagwek7Znak"/>
    <w:autoRedefine/>
    <w:uiPriority w:val="9"/>
    <w:unhideWhenUsed/>
    <w:qFormat/>
    <w:rsid w:val="00E6422A"/>
    <w:pPr>
      <w:keepNext/>
      <w:keepLines/>
      <w:numPr>
        <w:ilvl w:val="6"/>
        <w:numId w:val="2"/>
      </w:numPr>
      <w:jc w:val="center"/>
      <w:outlineLvl w:val="6"/>
    </w:pPr>
    <w:rPr>
      <w:rFonts w:ascii="Book Antiqua" w:eastAsiaTheme="majorEastAsia" w:hAnsi="Book Antiqua" w:cstheme="majorBidi"/>
      <w:b/>
      <w:i/>
      <w:iCs/>
      <w:color w:val="000066"/>
    </w:rPr>
  </w:style>
  <w:style w:type="paragraph" w:styleId="Nagwek8">
    <w:name w:val="heading 8"/>
    <w:basedOn w:val="Normalny"/>
    <w:next w:val="Normalny"/>
    <w:link w:val="Nagwek8Znak"/>
    <w:uiPriority w:val="9"/>
    <w:semiHidden/>
    <w:unhideWhenUsed/>
    <w:qFormat/>
    <w:rsid w:val="007778A2"/>
    <w:pPr>
      <w:keepNext/>
      <w:keepLines/>
      <w:numPr>
        <w:ilvl w:val="7"/>
        <w:numId w:val="2"/>
      </w:numPr>
      <w:outlineLvl w:val="7"/>
    </w:pPr>
    <w:rPr>
      <w:rFonts w:eastAsiaTheme="majorEastAsia" w:cstheme="majorBidi"/>
      <w:b/>
      <w:color w:val="404040" w:themeColor="text1" w:themeTint="BF"/>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3B3"/>
    <w:rPr>
      <w:rFonts w:ascii="Book Antiqua" w:eastAsiaTheme="majorEastAsia" w:hAnsi="Book Antiqua" w:cstheme="minorHAnsi"/>
      <w:b/>
      <w:bCs/>
      <w:smallCaps/>
      <w:color w:val="000066"/>
      <w:sz w:val="28"/>
      <w:szCs w:val="36"/>
    </w:rPr>
  </w:style>
  <w:style w:type="character" w:customStyle="1" w:styleId="Nagwek2Znak">
    <w:name w:val="Nagłówek 2 Znak"/>
    <w:basedOn w:val="Domylnaczcionkaakapitu"/>
    <w:link w:val="Nagwek2"/>
    <w:uiPriority w:val="9"/>
    <w:rsid w:val="00C403F3"/>
    <w:rPr>
      <w:rFonts w:ascii="Book Antiqua" w:eastAsia="Calibri" w:hAnsi="Book Antiqua"/>
      <w:b/>
      <w:bCs/>
      <w:iCs/>
      <w:color w:val="000086"/>
      <w:sz w:val="25"/>
      <w:szCs w:val="28"/>
      <w:u w:val="single"/>
    </w:rPr>
  </w:style>
  <w:style w:type="character" w:customStyle="1" w:styleId="Nagwek3Znak">
    <w:name w:val="Nagłówek 3 Znak"/>
    <w:basedOn w:val="Domylnaczcionkaakapitu"/>
    <w:link w:val="Nagwek3"/>
    <w:uiPriority w:val="9"/>
    <w:rsid w:val="008D1614"/>
    <w:rPr>
      <w:rFonts w:ascii="Times New Roman" w:eastAsiaTheme="majorEastAsia" w:hAnsi="Times New Roman" w:cstheme="majorBidi"/>
      <w:b/>
      <w:bCs/>
      <w:i/>
      <w:sz w:val="24"/>
      <w:szCs w:val="26"/>
    </w:rPr>
  </w:style>
  <w:style w:type="character" w:styleId="Wyrnieniedelikatne">
    <w:name w:val="Subtle Emphasis"/>
    <w:basedOn w:val="Domylnaczcionkaakapitu"/>
    <w:uiPriority w:val="19"/>
    <w:qFormat/>
    <w:rsid w:val="0072570B"/>
    <w:rPr>
      <w:rFonts w:ascii="Times New Roman" w:hAnsi="Times New Roman"/>
      <w:b/>
      <w:iCs/>
      <w:color w:val="000000" w:themeColor="text1"/>
      <w:sz w:val="24"/>
      <w:u w:val="single"/>
    </w:rPr>
  </w:style>
  <w:style w:type="character" w:customStyle="1" w:styleId="Nagwek4Znak">
    <w:name w:val="Nagłówek 4 Znak"/>
    <w:basedOn w:val="Domylnaczcionkaakapitu"/>
    <w:link w:val="Nagwek4"/>
    <w:uiPriority w:val="9"/>
    <w:rsid w:val="006567BB"/>
    <w:rPr>
      <w:rFonts w:ascii="Book Antiqua" w:eastAsiaTheme="majorEastAsia" w:hAnsi="Book Antiqua" w:cstheme="majorBidi"/>
      <w:b/>
      <w:bCs/>
      <w:iCs/>
      <w:color w:val="000066"/>
      <w:sz w:val="24"/>
      <w:szCs w:val="22"/>
      <w:u w:val="single"/>
    </w:rPr>
  </w:style>
  <w:style w:type="character" w:customStyle="1" w:styleId="Nagwek5Znak">
    <w:name w:val="Nagłówek 5 Znak"/>
    <w:basedOn w:val="Domylnaczcionkaakapitu"/>
    <w:link w:val="Nagwek5"/>
    <w:uiPriority w:val="9"/>
    <w:rsid w:val="003449B8"/>
    <w:rPr>
      <w:rFonts w:ascii="Book Antiqua" w:eastAsiaTheme="majorEastAsia" w:hAnsi="Book Antiqua" w:cstheme="majorBidi"/>
      <w:b/>
      <w:color w:val="000086"/>
      <w:sz w:val="24"/>
      <w:szCs w:val="22"/>
      <w:u w:val="single"/>
    </w:rPr>
  </w:style>
  <w:style w:type="paragraph" w:styleId="Stopka">
    <w:name w:val="footer"/>
    <w:basedOn w:val="Normalny"/>
    <w:link w:val="StopkaZnak"/>
    <w:uiPriority w:val="99"/>
    <w:unhideWhenUsed/>
    <w:rsid w:val="003449B8"/>
    <w:pPr>
      <w:tabs>
        <w:tab w:val="center" w:pos="4536"/>
        <w:tab w:val="right" w:pos="9072"/>
      </w:tabs>
      <w:jc w:val="left"/>
    </w:pPr>
    <w:rPr>
      <w:sz w:val="16"/>
    </w:rPr>
  </w:style>
  <w:style w:type="character" w:customStyle="1" w:styleId="StopkaZnak">
    <w:name w:val="Stopka Znak"/>
    <w:basedOn w:val="Domylnaczcionkaakapitu"/>
    <w:link w:val="Stopka"/>
    <w:uiPriority w:val="99"/>
    <w:rsid w:val="003449B8"/>
    <w:rPr>
      <w:rFonts w:ascii="Times New Roman" w:hAnsi="Times New Roman"/>
      <w:sz w:val="16"/>
      <w:szCs w:val="22"/>
      <w:lang w:eastAsia="en-US"/>
    </w:rPr>
  </w:style>
  <w:style w:type="paragraph" w:styleId="NormalnyWeb">
    <w:name w:val="Normal (Web)"/>
    <w:basedOn w:val="Normalny"/>
    <w:uiPriority w:val="99"/>
    <w:semiHidden/>
    <w:unhideWhenUsed/>
    <w:rsid w:val="00F40DCA"/>
  </w:style>
  <w:style w:type="character" w:customStyle="1" w:styleId="Nagwek6Znak">
    <w:name w:val="Nagłówek 6 Znak"/>
    <w:basedOn w:val="Domylnaczcionkaakapitu"/>
    <w:link w:val="Nagwek6"/>
    <w:uiPriority w:val="9"/>
    <w:rsid w:val="000D4823"/>
    <w:rPr>
      <w:rFonts w:ascii="Book Antiqua" w:eastAsia="Calibri" w:hAnsi="Book Antiqua" w:cstheme="majorBidi"/>
      <w:b/>
      <w:i/>
      <w:iCs/>
      <w:color w:val="000066"/>
      <w:sz w:val="24"/>
      <w:szCs w:val="16"/>
      <w:u w:val="single"/>
    </w:rPr>
  </w:style>
  <w:style w:type="character" w:customStyle="1" w:styleId="Nagwek7Znak">
    <w:name w:val="Nagłówek 7 Znak"/>
    <w:basedOn w:val="Domylnaczcionkaakapitu"/>
    <w:link w:val="Nagwek7"/>
    <w:uiPriority w:val="9"/>
    <w:rsid w:val="00E6422A"/>
    <w:rPr>
      <w:rFonts w:ascii="Book Antiqua" w:eastAsiaTheme="majorEastAsia" w:hAnsi="Book Antiqua" w:cstheme="majorBidi"/>
      <w:b/>
      <w:i/>
      <w:iCs/>
      <w:color w:val="000066"/>
      <w:sz w:val="24"/>
      <w:szCs w:val="22"/>
    </w:rPr>
  </w:style>
  <w:style w:type="character" w:customStyle="1" w:styleId="Nagwek8Znak">
    <w:name w:val="Nagłówek 8 Znak"/>
    <w:basedOn w:val="Domylnaczcionkaakapitu"/>
    <w:link w:val="Nagwek8"/>
    <w:uiPriority w:val="9"/>
    <w:semiHidden/>
    <w:rsid w:val="007778A2"/>
    <w:rPr>
      <w:rFonts w:ascii="Times New Roman" w:eastAsiaTheme="majorEastAsia" w:hAnsi="Times New Roman" w:cstheme="majorBidi"/>
      <w:b/>
      <w:color w:val="404040" w:themeColor="text1" w:themeTint="BF"/>
      <w:sz w:val="24"/>
      <w:szCs w:val="22"/>
      <w:u w:val="single"/>
    </w:rPr>
  </w:style>
  <w:style w:type="character" w:styleId="Uwydatnienie">
    <w:name w:val="Emphasis"/>
    <w:basedOn w:val="Domylnaczcionkaakapitu"/>
    <w:uiPriority w:val="20"/>
    <w:qFormat/>
    <w:rsid w:val="000D4823"/>
    <w:rPr>
      <w:rFonts w:ascii="Book Antiqua" w:hAnsi="Book Antiqua"/>
      <w:b/>
      <w:i/>
      <w:iCs/>
      <w:color w:val="FF0000"/>
      <w:sz w:val="25"/>
      <w:u w:val="single"/>
    </w:rPr>
  </w:style>
  <w:style w:type="paragraph" w:customStyle="1" w:styleId="nagwekznuemrem">
    <w:name w:val="nagłówek z nuemrem"/>
    <w:basedOn w:val="Normalny"/>
    <w:qFormat/>
    <w:rsid w:val="00C403F3"/>
    <w:pPr>
      <w:numPr>
        <w:numId w:val="1"/>
      </w:numPr>
      <w:spacing w:before="60" w:after="80"/>
    </w:pPr>
    <w:rPr>
      <w:rFonts w:ascii="Book Antiqua" w:hAnsi="Book Antiqua"/>
      <w:b/>
      <w:color w:val="000086"/>
      <w:u w:val="single"/>
    </w:rPr>
  </w:style>
  <w:style w:type="paragraph" w:customStyle="1" w:styleId="Nagwek1znumerem">
    <w:name w:val="Nagłówek 1 z numerem"/>
    <w:basedOn w:val="Nagwek1"/>
    <w:autoRedefine/>
    <w:qFormat/>
    <w:rsid w:val="00C403F3"/>
    <w:pPr>
      <w:keepNext w:val="0"/>
      <w:spacing w:after="160"/>
      <w:jc w:val="center"/>
    </w:pPr>
    <w:rPr>
      <w:rFonts w:eastAsia="Times New Roman" w:cs="Times New Roman"/>
      <w:kern w:val="36"/>
      <w:szCs w:val="48"/>
      <w:u w:color="000086"/>
      <w:lang w:eastAsia="pl-PL"/>
    </w:rPr>
  </w:style>
  <w:style w:type="paragraph" w:customStyle="1" w:styleId="tytu1">
    <w:name w:val="tytuł 1"/>
    <w:basedOn w:val="Normalny"/>
    <w:autoRedefine/>
    <w:qFormat/>
    <w:rsid w:val="00E61FA5"/>
    <w:rPr>
      <w:rFonts w:ascii="Book Antiqua" w:hAnsi="Book Antiqua"/>
      <w:b/>
      <w:i/>
      <w:color w:val="000086"/>
    </w:rPr>
  </w:style>
  <w:style w:type="paragraph" w:customStyle="1" w:styleId="nagwek9">
    <w:name w:val="nagłówek 9"/>
    <w:basedOn w:val="Normalny"/>
    <w:autoRedefine/>
    <w:qFormat/>
    <w:rsid w:val="003F74A0"/>
    <w:rPr>
      <w:rFonts w:ascii="Book Antiqua" w:hAnsi="Book Antiqua"/>
      <w:b/>
      <w:bCs/>
      <w:i/>
      <w:color w:val="000066"/>
      <w:sz w:val="25"/>
      <w:szCs w:val="16"/>
      <w:u w:val="single"/>
    </w:rPr>
  </w:style>
  <w:style w:type="paragraph" w:customStyle="1" w:styleId="nagwek10">
    <w:name w:val="nagłówek 10"/>
    <w:basedOn w:val="Normalny"/>
    <w:next w:val="Normalny"/>
    <w:qFormat/>
    <w:rsid w:val="00E61FA5"/>
    <w:rPr>
      <w:rFonts w:ascii="Book Antiqua" w:hAnsi="Book Antiqua"/>
      <w:b/>
      <w:color w:val="000099"/>
      <w:kern w:val="36"/>
      <w:szCs w:val="27"/>
    </w:rPr>
  </w:style>
  <w:style w:type="paragraph" w:styleId="Tytu">
    <w:name w:val="Title"/>
    <w:basedOn w:val="Normalny"/>
    <w:next w:val="Normalny"/>
    <w:link w:val="TytuZnak"/>
    <w:autoRedefine/>
    <w:uiPriority w:val="10"/>
    <w:qFormat/>
    <w:rsid w:val="00E61FA5"/>
    <w:pPr>
      <w:pBdr>
        <w:bottom w:val="single" w:sz="8" w:space="4" w:color="4F81BD" w:themeColor="accent1"/>
      </w:pBdr>
      <w:contextualSpacing/>
    </w:pPr>
    <w:rPr>
      <w:rFonts w:ascii="Book Antiqua" w:eastAsiaTheme="majorEastAsia" w:hAnsi="Book Antiqua"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E61FA5"/>
    <w:rPr>
      <w:rFonts w:ascii="Book Antiqua" w:eastAsiaTheme="majorEastAsia" w:hAnsi="Book Antiqua" w:cstheme="majorBidi"/>
      <w:b/>
      <w:color w:val="17365D" w:themeColor="text2" w:themeShade="BF"/>
      <w:spacing w:val="5"/>
      <w:kern w:val="28"/>
      <w:sz w:val="24"/>
      <w:szCs w:val="52"/>
    </w:rPr>
  </w:style>
  <w:style w:type="paragraph" w:customStyle="1" w:styleId="tytu2">
    <w:name w:val="tytuł 2"/>
    <w:basedOn w:val="tytu1"/>
    <w:autoRedefine/>
    <w:qFormat/>
    <w:rsid w:val="00E61FA5"/>
    <w:rPr>
      <w:kern w:val="36"/>
    </w:rPr>
  </w:style>
  <w:style w:type="paragraph" w:customStyle="1" w:styleId="Styl1">
    <w:name w:val="Styl1"/>
    <w:basedOn w:val="NormalnyWeb"/>
    <w:qFormat/>
    <w:rsid w:val="009C73B3"/>
    <w:pPr>
      <w:shd w:val="clear" w:color="auto" w:fill="FFFFFF"/>
      <w:jc w:val="center"/>
    </w:pPr>
    <w:rPr>
      <w:rFonts w:ascii="Book Antiqua" w:hAnsi="Book Antiqua"/>
      <w:b/>
      <w:color w:val="000066"/>
      <w:sz w:val="48"/>
      <w:szCs w:val="52"/>
    </w:rPr>
  </w:style>
  <w:style w:type="paragraph" w:customStyle="1" w:styleId="Styl2">
    <w:name w:val="Styl2"/>
    <w:basedOn w:val="nagwek9"/>
    <w:qFormat/>
    <w:rsid w:val="00BA6206"/>
    <w:pPr>
      <w:spacing w:line="264" w:lineRule="auto"/>
      <w:jc w:val="center"/>
    </w:pPr>
  </w:style>
  <w:style w:type="paragraph" w:customStyle="1" w:styleId="Nagwek12">
    <w:name w:val="Nagłówek 12"/>
    <w:basedOn w:val="Normalny"/>
    <w:qFormat/>
    <w:rsid w:val="006C610E"/>
    <w:pPr>
      <w:spacing w:line="22" w:lineRule="atLeast"/>
    </w:pPr>
    <w:rPr>
      <w:b/>
      <w:i/>
      <w:color w:val="000099"/>
      <w:u w:val="single"/>
    </w:rPr>
  </w:style>
  <w:style w:type="paragraph" w:customStyle="1" w:styleId="wane">
    <w:name w:val="ważne"/>
    <w:basedOn w:val="Normalny"/>
    <w:qFormat/>
    <w:rsid w:val="006C610E"/>
    <w:pPr>
      <w:spacing w:line="22" w:lineRule="atLeast"/>
      <w:jc w:val="left"/>
    </w:pPr>
    <w:rPr>
      <w:rFonts w:ascii="Book Antiqua" w:hAnsi="Book Antiqua"/>
      <w:b/>
      <w:color w:val="FF0000"/>
      <w:u w:val="single"/>
    </w:rPr>
  </w:style>
  <w:style w:type="paragraph" w:customStyle="1" w:styleId="Styl3">
    <w:name w:val="Styl3"/>
    <w:basedOn w:val="Normalny"/>
    <w:qFormat/>
    <w:rsid w:val="000B73DB"/>
    <w:pPr>
      <w:autoSpaceDE w:val="0"/>
      <w:autoSpaceDN w:val="0"/>
      <w:adjustRightInd w:val="0"/>
      <w:jc w:val="center"/>
    </w:pPr>
    <w:rPr>
      <w:rFonts w:ascii="Book Antiqua" w:hAnsi="Book Antiqua"/>
      <w:b/>
      <w:bCs/>
      <w:color w:val="000066"/>
    </w:rPr>
  </w:style>
  <w:style w:type="paragraph" w:customStyle="1" w:styleId="Tekstpodstawowy21">
    <w:name w:val="Tekst podstawowy 21"/>
    <w:basedOn w:val="Normalny"/>
    <w:rsid w:val="00431BAB"/>
    <w:pPr>
      <w:widowControl w:val="0"/>
      <w:suppressAutoHyphens/>
      <w:spacing w:after="120" w:line="480" w:lineRule="auto"/>
      <w:jc w:val="left"/>
    </w:pPr>
    <w:rPr>
      <w:rFonts w:eastAsia="Lucida Sans Unicode"/>
      <w:kern w:val="1"/>
      <w:szCs w:val="24"/>
    </w:rPr>
  </w:style>
  <w:style w:type="paragraph" w:styleId="Akapitzlist">
    <w:name w:val="List Paragraph"/>
    <w:basedOn w:val="Normalny"/>
    <w:uiPriority w:val="34"/>
    <w:qFormat/>
    <w:rsid w:val="00431BAB"/>
    <w:pPr>
      <w:ind w:left="720"/>
      <w:contextualSpacing/>
    </w:pPr>
  </w:style>
  <w:style w:type="paragraph" w:customStyle="1" w:styleId="ABGStandardowy">
    <w:name w:val="ABG Standardowy"/>
    <w:basedOn w:val="Normalny"/>
    <w:link w:val="ABGStandardowyZnakZnak"/>
    <w:rsid w:val="00431BAB"/>
    <w:pPr>
      <w:spacing w:after="120" w:line="280" w:lineRule="atLeast"/>
    </w:pPr>
    <w:rPr>
      <w:rFonts w:ascii="Arial" w:hAnsi="Arial"/>
      <w:szCs w:val="20"/>
    </w:rPr>
  </w:style>
  <w:style w:type="character" w:customStyle="1" w:styleId="ABGStandardowyZnakZnak">
    <w:name w:val="ABG Standardowy Znak Znak"/>
    <w:link w:val="ABGStandardowy"/>
    <w:locked/>
    <w:rsid w:val="00431BAB"/>
    <w:rPr>
      <w:rFonts w:ascii="Arial" w:eastAsia="Calibri" w:hAnsi="Arial"/>
      <w:sz w:val="24"/>
    </w:rPr>
  </w:style>
  <w:style w:type="character" w:styleId="Odwoaniedokomentarza">
    <w:name w:val="annotation reference"/>
    <w:basedOn w:val="Domylnaczcionkaakapitu"/>
    <w:uiPriority w:val="99"/>
    <w:semiHidden/>
    <w:unhideWhenUsed/>
    <w:rsid w:val="00431BAB"/>
    <w:rPr>
      <w:sz w:val="16"/>
      <w:szCs w:val="16"/>
    </w:rPr>
  </w:style>
  <w:style w:type="paragraph" w:styleId="Tekstkomentarza">
    <w:name w:val="annotation text"/>
    <w:basedOn w:val="Normalny"/>
    <w:link w:val="TekstkomentarzaZnak"/>
    <w:uiPriority w:val="99"/>
    <w:semiHidden/>
    <w:unhideWhenUsed/>
    <w:rsid w:val="00431B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1BAB"/>
    <w:rPr>
      <w:rFonts w:eastAsia="Calibri"/>
    </w:rPr>
  </w:style>
  <w:style w:type="paragraph" w:styleId="Tekstdymka">
    <w:name w:val="Balloon Text"/>
    <w:basedOn w:val="Normalny"/>
    <w:link w:val="TekstdymkaZnak"/>
    <w:uiPriority w:val="99"/>
    <w:semiHidden/>
    <w:unhideWhenUsed/>
    <w:rsid w:val="00431B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1BAB"/>
    <w:rPr>
      <w:rFonts w:ascii="Tahoma" w:eastAsia="Calibri" w:hAnsi="Tahoma" w:cs="Tahoma"/>
      <w:sz w:val="16"/>
      <w:szCs w:val="16"/>
    </w:rPr>
  </w:style>
  <w:style w:type="paragraph" w:styleId="Nagwek">
    <w:name w:val="header"/>
    <w:basedOn w:val="Normalny"/>
    <w:link w:val="NagwekZnak"/>
    <w:uiPriority w:val="99"/>
    <w:unhideWhenUsed/>
    <w:rsid w:val="00715F52"/>
    <w:pPr>
      <w:tabs>
        <w:tab w:val="center" w:pos="4536"/>
        <w:tab w:val="right" w:pos="9072"/>
      </w:tabs>
      <w:spacing w:line="240" w:lineRule="auto"/>
    </w:pPr>
  </w:style>
  <w:style w:type="character" w:customStyle="1" w:styleId="NagwekZnak">
    <w:name w:val="Nagłówek Znak"/>
    <w:basedOn w:val="Domylnaczcionkaakapitu"/>
    <w:link w:val="Nagwek"/>
    <w:uiPriority w:val="99"/>
    <w:rsid w:val="00715F52"/>
    <w:rPr>
      <w:rFonts w:ascii="Times New Roman" w:eastAsia="Calibri" w:hAnsi="Times New Roman"/>
      <w:sz w:val="24"/>
      <w:szCs w:val="22"/>
    </w:rPr>
  </w:style>
  <w:style w:type="paragraph" w:customStyle="1" w:styleId="Nagwek13">
    <w:name w:val="Nagłówek 13"/>
    <w:basedOn w:val="Nagwek12"/>
    <w:next w:val="Normalny"/>
    <w:qFormat/>
    <w:rsid w:val="00DF7478"/>
    <w:pPr>
      <w:spacing w:after="45" w:line="276" w:lineRule="auto"/>
      <w:jc w:val="center"/>
      <w:outlineLvl w:val="0"/>
    </w:pPr>
    <w:rPr>
      <w:rFonts w:ascii="Book Antiqua" w:eastAsia="Times New Roman" w:hAnsi="Book Antiqua"/>
      <w:color w:val="000050"/>
      <w:szCs w:val="20"/>
      <w:u w:val="none"/>
      <w:lang w:eastAsia="pl-PL"/>
    </w:rPr>
  </w:style>
  <w:style w:type="character" w:customStyle="1" w:styleId="st">
    <w:name w:val="st"/>
    <w:basedOn w:val="Domylnaczcionkaakapitu"/>
    <w:rsid w:val="00E964BC"/>
  </w:style>
  <w:style w:type="paragraph" w:styleId="Tekstprzypisudolnego">
    <w:name w:val="footnote text"/>
    <w:basedOn w:val="Normalny"/>
    <w:link w:val="TekstprzypisudolnegoZnak"/>
    <w:uiPriority w:val="99"/>
    <w:unhideWhenUsed/>
    <w:rsid w:val="00D92DD9"/>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92DD9"/>
    <w:rPr>
      <w:rFonts w:ascii="Times New Roman" w:eastAsia="Calibri" w:hAnsi="Times New Roman"/>
    </w:rPr>
  </w:style>
  <w:style w:type="character" w:styleId="Odwoanieprzypisudolnego">
    <w:name w:val="footnote reference"/>
    <w:basedOn w:val="Domylnaczcionkaakapitu"/>
    <w:uiPriority w:val="99"/>
    <w:semiHidden/>
    <w:unhideWhenUsed/>
    <w:rsid w:val="00D92DD9"/>
    <w:rPr>
      <w:vertAlign w:val="superscript"/>
    </w:rPr>
  </w:style>
  <w:style w:type="paragraph" w:customStyle="1" w:styleId="tytu3">
    <w:name w:val="tytuł 3"/>
    <w:basedOn w:val="Normalny"/>
    <w:autoRedefine/>
    <w:qFormat/>
    <w:rsid w:val="00D50B1D"/>
    <w:pPr>
      <w:spacing w:after="80"/>
      <w:jc w:val="center"/>
    </w:pPr>
    <w:rPr>
      <w:b/>
      <w:szCs w:val="24"/>
    </w:rPr>
  </w:style>
  <w:style w:type="paragraph" w:styleId="Tekstprzypisukocowego">
    <w:name w:val="endnote text"/>
    <w:basedOn w:val="Normalny"/>
    <w:link w:val="TekstprzypisukocowegoZnak"/>
    <w:uiPriority w:val="99"/>
    <w:semiHidden/>
    <w:unhideWhenUsed/>
    <w:rsid w:val="00FB0D0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0D05"/>
    <w:rPr>
      <w:rFonts w:ascii="Times New Roman" w:eastAsia="Calibri" w:hAnsi="Times New Roman"/>
    </w:rPr>
  </w:style>
  <w:style w:type="character" w:styleId="Odwoanieprzypisukocowego">
    <w:name w:val="endnote reference"/>
    <w:basedOn w:val="Domylnaczcionkaakapitu"/>
    <w:uiPriority w:val="99"/>
    <w:semiHidden/>
    <w:unhideWhenUsed/>
    <w:rsid w:val="00FB0D05"/>
    <w:rPr>
      <w:vertAlign w:val="superscript"/>
    </w:rPr>
  </w:style>
  <w:style w:type="paragraph" w:styleId="Tematkomentarza">
    <w:name w:val="annotation subject"/>
    <w:basedOn w:val="Tekstkomentarza"/>
    <w:next w:val="Tekstkomentarza"/>
    <w:link w:val="TematkomentarzaZnak"/>
    <w:uiPriority w:val="99"/>
    <w:semiHidden/>
    <w:unhideWhenUsed/>
    <w:rsid w:val="00B668E1"/>
    <w:rPr>
      <w:b/>
      <w:bCs/>
    </w:rPr>
  </w:style>
  <w:style w:type="character" w:customStyle="1" w:styleId="TematkomentarzaZnak">
    <w:name w:val="Temat komentarza Znak"/>
    <w:basedOn w:val="TekstkomentarzaZnak"/>
    <w:link w:val="Tematkomentarza"/>
    <w:uiPriority w:val="99"/>
    <w:semiHidden/>
    <w:rsid w:val="00B668E1"/>
    <w:rPr>
      <w:rFonts w:ascii="Times New Roman" w:eastAsia="Calibri" w:hAnsi="Times New Roman"/>
      <w:b/>
      <w:bCs/>
    </w:rPr>
  </w:style>
  <w:style w:type="paragraph" w:styleId="Tekstpodstawowywcity">
    <w:name w:val="Body Text Indent"/>
    <w:basedOn w:val="Normalny"/>
    <w:link w:val="TekstpodstawowywcityZnak"/>
    <w:rsid w:val="000601A3"/>
    <w:pPr>
      <w:spacing w:line="240" w:lineRule="auto"/>
      <w:ind w:left="1080"/>
      <w:jc w:val="left"/>
    </w:pPr>
    <w:rPr>
      <w:rFonts w:eastAsia="Times New Roman"/>
      <w:szCs w:val="24"/>
    </w:rPr>
  </w:style>
  <w:style w:type="character" w:customStyle="1" w:styleId="TekstpodstawowywcityZnak">
    <w:name w:val="Tekst podstawowy wcięty Znak"/>
    <w:basedOn w:val="Domylnaczcionkaakapitu"/>
    <w:link w:val="Tekstpodstawowywcity"/>
    <w:rsid w:val="000601A3"/>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88A"/>
    <w:pPr>
      <w:spacing w:line="276" w:lineRule="auto"/>
      <w:jc w:val="both"/>
    </w:pPr>
    <w:rPr>
      <w:rFonts w:ascii="Times New Roman" w:eastAsia="Calibri" w:hAnsi="Times New Roman"/>
      <w:sz w:val="24"/>
      <w:szCs w:val="22"/>
    </w:rPr>
  </w:style>
  <w:style w:type="paragraph" w:styleId="Nagwek1">
    <w:name w:val="heading 1"/>
    <w:basedOn w:val="Normalny"/>
    <w:next w:val="Normalny"/>
    <w:link w:val="Nagwek1Znak"/>
    <w:uiPriority w:val="9"/>
    <w:qFormat/>
    <w:rsid w:val="009C73B3"/>
    <w:pPr>
      <w:keepNext/>
      <w:keepLines/>
      <w:numPr>
        <w:numId w:val="2"/>
      </w:numPr>
      <w:pBdr>
        <w:bottom w:val="single" w:sz="4" w:space="1" w:color="595959" w:themeColor="text1" w:themeTint="A6"/>
      </w:pBdr>
      <w:outlineLvl w:val="0"/>
    </w:pPr>
    <w:rPr>
      <w:rFonts w:ascii="Book Antiqua" w:eastAsiaTheme="majorEastAsia" w:hAnsi="Book Antiqua" w:cstheme="minorHAnsi"/>
      <w:b/>
      <w:bCs/>
      <w:smallCaps/>
      <w:color w:val="000066"/>
      <w:sz w:val="28"/>
      <w:szCs w:val="36"/>
    </w:rPr>
  </w:style>
  <w:style w:type="paragraph" w:styleId="Nagwek2">
    <w:name w:val="heading 2"/>
    <w:basedOn w:val="Normalny"/>
    <w:next w:val="Normalny"/>
    <w:link w:val="Nagwek2Znak"/>
    <w:autoRedefine/>
    <w:uiPriority w:val="9"/>
    <w:unhideWhenUsed/>
    <w:qFormat/>
    <w:rsid w:val="00C403F3"/>
    <w:pPr>
      <w:keepNext/>
      <w:numPr>
        <w:ilvl w:val="1"/>
        <w:numId w:val="2"/>
      </w:numPr>
      <w:spacing w:before="60" w:after="160"/>
      <w:outlineLvl w:val="1"/>
    </w:pPr>
    <w:rPr>
      <w:rFonts w:ascii="Book Antiqua" w:hAnsi="Book Antiqua"/>
      <w:b/>
      <w:bCs/>
      <w:iCs/>
      <w:color w:val="000086"/>
      <w:sz w:val="25"/>
      <w:szCs w:val="28"/>
      <w:u w:val="single"/>
    </w:rPr>
  </w:style>
  <w:style w:type="paragraph" w:styleId="Nagwek3">
    <w:name w:val="heading 3"/>
    <w:basedOn w:val="Normalny"/>
    <w:next w:val="Normalny"/>
    <w:link w:val="Nagwek3Znak"/>
    <w:autoRedefine/>
    <w:uiPriority w:val="9"/>
    <w:unhideWhenUsed/>
    <w:qFormat/>
    <w:rsid w:val="008D1614"/>
    <w:pPr>
      <w:keepNext/>
      <w:numPr>
        <w:ilvl w:val="2"/>
        <w:numId w:val="2"/>
      </w:numPr>
      <w:spacing w:before="60" w:after="60"/>
      <w:outlineLvl w:val="2"/>
    </w:pPr>
    <w:rPr>
      <w:rFonts w:eastAsiaTheme="majorEastAsia" w:cstheme="majorBidi"/>
      <w:b/>
      <w:bCs/>
      <w:i/>
      <w:szCs w:val="26"/>
    </w:rPr>
  </w:style>
  <w:style w:type="paragraph" w:styleId="Nagwek4">
    <w:name w:val="heading 4"/>
    <w:basedOn w:val="Normalny"/>
    <w:next w:val="Normalny"/>
    <w:link w:val="Nagwek4Znak"/>
    <w:uiPriority w:val="9"/>
    <w:unhideWhenUsed/>
    <w:qFormat/>
    <w:rsid w:val="006567BB"/>
    <w:pPr>
      <w:keepNext/>
      <w:keepLines/>
      <w:numPr>
        <w:ilvl w:val="3"/>
        <w:numId w:val="2"/>
      </w:numPr>
      <w:spacing w:line="360" w:lineRule="auto"/>
      <w:outlineLvl w:val="3"/>
    </w:pPr>
    <w:rPr>
      <w:rFonts w:ascii="Book Antiqua" w:eastAsiaTheme="majorEastAsia" w:hAnsi="Book Antiqua" w:cstheme="majorBidi"/>
      <w:b/>
      <w:bCs/>
      <w:iCs/>
      <w:color w:val="000066"/>
      <w:u w:val="single"/>
    </w:rPr>
  </w:style>
  <w:style w:type="paragraph" w:styleId="Nagwek5">
    <w:name w:val="heading 5"/>
    <w:basedOn w:val="Normalny"/>
    <w:next w:val="Normalny"/>
    <w:link w:val="Nagwek5Znak"/>
    <w:uiPriority w:val="9"/>
    <w:unhideWhenUsed/>
    <w:qFormat/>
    <w:rsid w:val="003449B8"/>
    <w:pPr>
      <w:keepNext/>
      <w:keepLines/>
      <w:numPr>
        <w:ilvl w:val="4"/>
        <w:numId w:val="2"/>
      </w:numPr>
      <w:spacing w:before="60" w:after="240"/>
      <w:outlineLvl w:val="4"/>
    </w:pPr>
    <w:rPr>
      <w:rFonts w:ascii="Book Antiqua" w:eastAsiaTheme="majorEastAsia" w:hAnsi="Book Antiqua" w:cstheme="majorBidi"/>
      <w:b/>
      <w:color w:val="000086"/>
      <w:u w:val="single"/>
    </w:rPr>
  </w:style>
  <w:style w:type="paragraph" w:styleId="Nagwek6">
    <w:name w:val="heading 6"/>
    <w:basedOn w:val="Normalny"/>
    <w:next w:val="Normalny"/>
    <w:link w:val="Nagwek6Znak"/>
    <w:autoRedefine/>
    <w:uiPriority w:val="9"/>
    <w:unhideWhenUsed/>
    <w:qFormat/>
    <w:rsid w:val="000D4823"/>
    <w:pPr>
      <w:keepNext/>
      <w:keepLines/>
      <w:numPr>
        <w:ilvl w:val="5"/>
        <w:numId w:val="2"/>
      </w:numPr>
      <w:jc w:val="center"/>
      <w:outlineLvl w:val="5"/>
    </w:pPr>
    <w:rPr>
      <w:rFonts w:ascii="Book Antiqua" w:hAnsi="Book Antiqua" w:cstheme="majorBidi"/>
      <w:b/>
      <w:i/>
      <w:iCs/>
      <w:color w:val="000066"/>
      <w:szCs w:val="16"/>
      <w:u w:val="single"/>
    </w:rPr>
  </w:style>
  <w:style w:type="paragraph" w:styleId="Nagwek7">
    <w:name w:val="heading 7"/>
    <w:basedOn w:val="Normalny"/>
    <w:next w:val="Normalny"/>
    <w:link w:val="Nagwek7Znak"/>
    <w:autoRedefine/>
    <w:uiPriority w:val="9"/>
    <w:unhideWhenUsed/>
    <w:qFormat/>
    <w:rsid w:val="00E6422A"/>
    <w:pPr>
      <w:keepNext/>
      <w:keepLines/>
      <w:numPr>
        <w:ilvl w:val="6"/>
        <w:numId w:val="2"/>
      </w:numPr>
      <w:jc w:val="center"/>
      <w:outlineLvl w:val="6"/>
    </w:pPr>
    <w:rPr>
      <w:rFonts w:ascii="Book Antiqua" w:eastAsiaTheme="majorEastAsia" w:hAnsi="Book Antiqua" w:cstheme="majorBidi"/>
      <w:b/>
      <w:i/>
      <w:iCs/>
      <w:color w:val="000066"/>
    </w:rPr>
  </w:style>
  <w:style w:type="paragraph" w:styleId="Nagwek8">
    <w:name w:val="heading 8"/>
    <w:basedOn w:val="Normalny"/>
    <w:next w:val="Normalny"/>
    <w:link w:val="Nagwek8Znak"/>
    <w:uiPriority w:val="9"/>
    <w:semiHidden/>
    <w:unhideWhenUsed/>
    <w:qFormat/>
    <w:rsid w:val="007778A2"/>
    <w:pPr>
      <w:keepNext/>
      <w:keepLines/>
      <w:numPr>
        <w:ilvl w:val="7"/>
        <w:numId w:val="2"/>
      </w:numPr>
      <w:outlineLvl w:val="7"/>
    </w:pPr>
    <w:rPr>
      <w:rFonts w:eastAsiaTheme="majorEastAsia" w:cstheme="majorBidi"/>
      <w:b/>
      <w:color w:val="404040" w:themeColor="text1" w:themeTint="BF"/>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3B3"/>
    <w:rPr>
      <w:rFonts w:ascii="Book Antiqua" w:eastAsiaTheme="majorEastAsia" w:hAnsi="Book Antiqua" w:cstheme="minorHAnsi"/>
      <w:b/>
      <w:bCs/>
      <w:smallCaps/>
      <w:color w:val="000066"/>
      <w:sz w:val="28"/>
      <w:szCs w:val="36"/>
    </w:rPr>
  </w:style>
  <w:style w:type="character" w:customStyle="1" w:styleId="Nagwek2Znak">
    <w:name w:val="Nagłówek 2 Znak"/>
    <w:basedOn w:val="Domylnaczcionkaakapitu"/>
    <w:link w:val="Nagwek2"/>
    <w:uiPriority w:val="9"/>
    <w:rsid w:val="00C403F3"/>
    <w:rPr>
      <w:rFonts w:ascii="Book Antiqua" w:eastAsia="Calibri" w:hAnsi="Book Antiqua"/>
      <w:b/>
      <w:bCs/>
      <w:iCs/>
      <w:color w:val="000086"/>
      <w:sz w:val="25"/>
      <w:szCs w:val="28"/>
      <w:u w:val="single"/>
    </w:rPr>
  </w:style>
  <w:style w:type="character" w:customStyle="1" w:styleId="Nagwek3Znak">
    <w:name w:val="Nagłówek 3 Znak"/>
    <w:basedOn w:val="Domylnaczcionkaakapitu"/>
    <w:link w:val="Nagwek3"/>
    <w:uiPriority w:val="9"/>
    <w:rsid w:val="008D1614"/>
    <w:rPr>
      <w:rFonts w:ascii="Times New Roman" w:eastAsiaTheme="majorEastAsia" w:hAnsi="Times New Roman" w:cstheme="majorBidi"/>
      <w:b/>
      <w:bCs/>
      <w:i/>
      <w:sz w:val="24"/>
      <w:szCs w:val="26"/>
    </w:rPr>
  </w:style>
  <w:style w:type="character" w:styleId="Wyrnieniedelikatne">
    <w:name w:val="Subtle Emphasis"/>
    <w:basedOn w:val="Domylnaczcionkaakapitu"/>
    <w:uiPriority w:val="19"/>
    <w:qFormat/>
    <w:rsid w:val="0072570B"/>
    <w:rPr>
      <w:rFonts w:ascii="Times New Roman" w:hAnsi="Times New Roman"/>
      <w:b/>
      <w:iCs/>
      <w:color w:val="000000" w:themeColor="text1"/>
      <w:sz w:val="24"/>
      <w:u w:val="single"/>
    </w:rPr>
  </w:style>
  <w:style w:type="character" w:customStyle="1" w:styleId="Nagwek4Znak">
    <w:name w:val="Nagłówek 4 Znak"/>
    <w:basedOn w:val="Domylnaczcionkaakapitu"/>
    <w:link w:val="Nagwek4"/>
    <w:uiPriority w:val="9"/>
    <w:rsid w:val="006567BB"/>
    <w:rPr>
      <w:rFonts w:ascii="Book Antiqua" w:eastAsiaTheme="majorEastAsia" w:hAnsi="Book Antiqua" w:cstheme="majorBidi"/>
      <w:b/>
      <w:bCs/>
      <w:iCs/>
      <w:color w:val="000066"/>
      <w:sz w:val="24"/>
      <w:szCs w:val="22"/>
      <w:u w:val="single"/>
    </w:rPr>
  </w:style>
  <w:style w:type="character" w:customStyle="1" w:styleId="Nagwek5Znak">
    <w:name w:val="Nagłówek 5 Znak"/>
    <w:basedOn w:val="Domylnaczcionkaakapitu"/>
    <w:link w:val="Nagwek5"/>
    <w:uiPriority w:val="9"/>
    <w:rsid w:val="003449B8"/>
    <w:rPr>
      <w:rFonts w:ascii="Book Antiqua" w:eastAsiaTheme="majorEastAsia" w:hAnsi="Book Antiqua" w:cstheme="majorBidi"/>
      <w:b/>
      <w:color w:val="000086"/>
      <w:sz w:val="24"/>
      <w:szCs w:val="22"/>
      <w:u w:val="single"/>
    </w:rPr>
  </w:style>
  <w:style w:type="paragraph" w:styleId="Stopka">
    <w:name w:val="footer"/>
    <w:basedOn w:val="Normalny"/>
    <w:link w:val="StopkaZnak"/>
    <w:uiPriority w:val="99"/>
    <w:unhideWhenUsed/>
    <w:rsid w:val="003449B8"/>
    <w:pPr>
      <w:tabs>
        <w:tab w:val="center" w:pos="4536"/>
        <w:tab w:val="right" w:pos="9072"/>
      </w:tabs>
      <w:jc w:val="left"/>
    </w:pPr>
    <w:rPr>
      <w:sz w:val="16"/>
    </w:rPr>
  </w:style>
  <w:style w:type="character" w:customStyle="1" w:styleId="StopkaZnak">
    <w:name w:val="Stopka Znak"/>
    <w:basedOn w:val="Domylnaczcionkaakapitu"/>
    <w:link w:val="Stopka"/>
    <w:uiPriority w:val="99"/>
    <w:rsid w:val="003449B8"/>
    <w:rPr>
      <w:rFonts w:ascii="Times New Roman" w:hAnsi="Times New Roman"/>
      <w:sz w:val="16"/>
      <w:szCs w:val="22"/>
      <w:lang w:eastAsia="en-US"/>
    </w:rPr>
  </w:style>
  <w:style w:type="paragraph" w:styleId="NormalnyWeb">
    <w:name w:val="Normal (Web)"/>
    <w:basedOn w:val="Normalny"/>
    <w:uiPriority w:val="99"/>
    <w:semiHidden/>
    <w:unhideWhenUsed/>
    <w:rsid w:val="00F40DCA"/>
  </w:style>
  <w:style w:type="character" w:customStyle="1" w:styleId="Nagwek6Znak">
    <w:name w:val="Nagłówek 6 Znak"/>
    <w:basedOn w:val="Domylnaczcionkaakapitu"/>
    <w:link w:val="Nagwek6"/>
    <w:uiPriority w:val="9"/>
    <w:rsid w:val="000D4823"/>
    <w:rPr>
      <w:rFonts w:ascii="Book Antiqua" w:eastAsia="Calibri" w:hAnsi="Book Antiqua" w:cstheme="majorBidi"/>
      <w:b/>
      <w:i/>
      <w:iCs/>
      <w:color w:val="000066"/>
      <w:sz w:val="24"/>
      <w:szCs w:val="16"/>
      <w:u w:val="single"/>
    </w:rPr>
  </w:style>
  <w:style w:type="character" w:customStyle="1" w:styleId="Nagwek7Znak">
    <w:name w:val="Nagłówek 7 Znak"/>
    <w:basedOn w:val="Domylnaczcionkaakapitu"/>
    <w:link w:val="Nagwek7"/>
    <w:uiPriority w:val="9"/>
    <w:rsid w:val="00E6422A"/>
    <w:rPr>
      <w:rFonts w:ascii="Book Antiqua" w:eastAsiaTheme="majorEastAsia" w:hAnsi="Book Antiqua" w:cstheme="majorBidi"/>
      <w:b/>
      <w:i/>
      <w:iCs/>
      <w:color w:val="000066"/>
      <w:sz w:val="24"/>
      <w:szCs w:val="22"/>
    </w:rPr>
  </w:style>
  <w:style w:type="character" w:customStyle="1" w:styleId="Nagwek8Znak">
    <w:name w:val="Nagłówek 8 Znak"/>
    <w:basedOn w:val="Domylnaczcionkaakapitu"/>
    <w:link w:val="Nagwek8"/>
    <w:uiPriority w:val="9"/>
    <w:semiHidden/>
    <w:rsid w:val="007778A2"/>
    <w:rPr>
      <w:rFonts w:ascii="Times New Roman" w:eastAsiaTheme="majorEastAsia" w:hAnsi="Times New Roman" w:cstheme="majorBidi"/>
      <w:b/>
      <w:color w:val="404040" w:themeColor="text1" w:themeTint="BF"/>
      <w:sz w:val="24"/>
      <w:szCs w:val="22"/>
      <w:u w:val="single"/>
    </w:rPr>
  </w:style>
  <w:style w:type="character" w:styleId="Uwydatnienie">
    <w:name w:val="Emphasis"/>
    <w:basedOn w:val="Domylnaczcionkaakapitu"/>
    <w:uiPriority w:val="20"/>
    <w:qFormat/>
    <w:rsid w:val="000D4823"/>
    <w:rPr>
      <w:rFonts w:ascii="Book Antiqua" w:hAnsi="Book Antiqua"/>
      <w:b/>
      <w:i/>
      <w:iCs/>
      <w:color w:val="FF0000"/>
      <w:sz w:val="25"/>
      <w:u w:val="single"/>
    </w:rPr>
  </w:style>
  <w:style w:type="paragraph" w:customStyle="1" w:styleId="nagwekznuemrem">
    <w:name w:val="nagłówek z nuemrem"/>
    <w:basedOn w:val="Normalny"/>
    <w:qFormat/>
    <w:rsid w:val="00C403F3"/>
    <w:pPr>
      <w:numPr>
        <w:numId w:val="1"/>
      </w:numPr>
      <w:spacing w:before="60" w:after="80"/>
    </w:pPr>
    <w:rPr>
      <w:rFonts w:ascii="Book Antiqua" w:hAnsi="Book Antiqua"/>
      <w:b/>
      <w:color w:val="000086"/>
      <w:u w:val="single"/>
    </w:rPr>
  </w:style>
  <w:style w:type="paragraph" w:customStyle="1" w:styleId="Nagwek1znumerem">
    <w:name w:val="Nagłówek 1 z numerem"/>
    <w:basedOn w:val="Nagwek1"/>
    <w:autoRedefine/>
    <w:qFormat/>
    <w:rsid w:val="00C403F3"/>
    <w:pPr>
      <w:keepNext w:val="0"/>
      <w:spacing w:after="160"/>
      <w:jc w:val="center"/>
    </w:pPr>
    <w:rPr>
      <w:rFonts w:eastAsia="Times New Roman" w:cs="Times New Roman"/>
      <w:kern w:val="36"/>
      <w:szCs w:val="48"/>
      <w:u w:color="000086"/>
      <w:lang w:eastAsia="pl-PL"/>
    </w:rPr>
  </w:style>
  <w:style w:type="paragraph" w:customStyle="1" w:styleId="tytu1">
    <w:name w:val="tytuł 1"/>
    <w:basedOn w:val="Normalny"/>
    <w:autoRedefine/>
    <w:qFormat/>
    <w:rsid w:val="00E61FA5"/>
    <w:rPr>
      <w:rFonts w:ascii="Book Antiqua" w:hAnsi="Book Antiqua"/>
      <w:b/>
      <w:i/>
      <w:color w:val="000086"/>
    </w:rPr>
  </w:style>
  <w:style w:type="paragraph" w:customStyle="1" w:styleId="nagwek9">
    <w:name w:val="nagłówek 9"/>
    <w:basedOn w:val="Normalny"/>
    <w:autoRedefine/>
    <w:qFormat/>
    <w:rsid w:val="003F74A0"/>
    <w:rPr>
      <w:rFonts w:ascii="Book Antiqua" w:hAnsi="Book Antiqua"/>
      <w:b/>
      <w:bCs/>
      <w:i/>
      <w:color w:val="000066"/>
      <w:sz w:val="25"/>
      <w:szCs w:val="16"/>
      <w:u w:val="single"/>
    </w:rPr>
  </w:style>
  <w:style w:type="paragraph" w:customStyle="1" w:styleId="nagwek10">
    <w:name w:val="nagłówek 10"/>
    <w:basedOn w:val="Normalny"/>
    <w:next w:val="Normalny"/>
    <w:qFormat/>
    <w:rsid w:val="00E61FA5"/>
    <w:rPr>
      <w:rFonts w:ascii="Book Antiqua" w:hAnsi="Book Antiqua"/>
      <w:b/>
      <w:color w:val="000099"/>
      <w:kern w:val="36"/>
      <w:szCs w:val="27"/>
    </w:rPr>
  </w:style>
  <w:style w:type="paragraph" w:styleId="Tytu">
    <w:name w:val="Title"/>
    <w:basedOn w:val="Normalny"/>
    <w:next w:val="Normalny"/>
    <w:link w:val="TytuZnak"/>
    <w:autoRedefine/>
    <w:uiPriority w:val="10"/>
    <w:qFormat/>
    <w:rsid w:val="00E61FA5"/>
    <w:pPr>
      <w:pBdr>
        <w:bottom w:val="single" w:sz="8" w:space="4" w:color="4F81BD" w:themeColor="accent1"/>
      </w:pBdr>
      <w:contextualSpacing/>
    </w:pPr>
    <w:rPr>
      <w:rFonts w:ascii="Book Antiqua" w:eastAsiaTheme="majorEastAsia" w:hAnsi="Book Antiqua"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E61FA5"/>
    <w:rPr>
      <w:rFonts w:ascii="Book Antiqua" w:eastAsiaTheme="majorEastAsia" w:hAnsi="Book Antiqua" w:cstheme="majorBidi"/>
      <w:b/>
      <w:color w:val="17365D" w:themeColor="text2" w:themeShade="BF"/>
      <w:spacing w:val="5"/>
      <w:kern w:val="28"/>
      <w:sz w:val="24"/>
      <w:szCs w:val="52"/>
    </w:rPr>
  </w:style>
  <w:style w:type="paragraph" w:customStyle="1" w:styleId="tytu2">
    <w:name w:val="tytuł 2"/>
    <w:basedOn w:val="tytu1"/>
    <w:autoRedefine/>
    <w:qFormat/>
    <w:rsid w:val="00E61FA5"/>
    <w:rPr>
      <w:kern w:val="36"/>
    </w:rPr>
  </w:style>
  <w:style w:type="paragraph" w:customStyle="1" w:styleId="Styl1">
    <w:name w:val="Styl1"/>
    <w:basedOn w:val="NormalnyWeb"/>
    <w:qFormat/>
    <w:rsid w:val="009C73B3"/>
    <w:pPr>
      <w:shd w:val="clear" w:color="auto" w:fill="FFFFFF"/>
      <w:jc w:val="center"/>
    </w:pPr>
    <w:rPr>
      <w:rFonts w:ascii="Book Antiqua" w:hAnsi="Book Antiqua"/>
      <w:b/>
      <w:color w:val="000066"/>
      <w:sz w:val="48"/>
      <w:szCs w:val="52"/>
    </w:rPr>
  </w:style>
  <w:style w:type="paragraph" w:customStyle="1" w:styleId="Styl2">
    <w:name w:val="Styl2"/>
    <w:basedOn w:val="nagwek9"/>
    <w:qFormat/>
    <w:rsid w:val="00BA6206"/>
    <w:pPr>
      <w:spacing w:line="264" w:lineRule="auto"/>
      <w:jc w:val="center"/>
    </w:pPr>
  </w:style>
  <w:style w:type="paragraph" w:customStyle="1" w:styleId="Nagwek12">
    <w:name w:val="Nagłówek 12"/>
    <w:basedOn w:val="Normalny"/>
    <w:qFormat/>
    <w:rsid w:val="006C610E"/>
    <w:pPr>
      <w:spacing w:line="22" w:lineRule="atLeast"/>
    </w:pPr>
    <w:rPr>
      <w:b/>
      <w:i/>
      <w:color w:val="000099"/>
      <w:u w:val="single"/>
    </w:rPr>
  </w:style>
  <w:style w:type="paragraph" w:customStyle="1" w:styleId="wane">
    <w:name w:val="ważne"/>
    <w:basedOn w:val="Normalny"/>
    <w:qFormat/>
    <w:rsid w:val="006C610E"/>
    <w:pPr>
      <w:spacing w:line="22" w:lineRule="atLeast"/>
      <w:jc w:val="left"/>
    </w:pPr>
    <w:rPr>
      <w:rFonts w:ascii="Book Antiqua" w:hAnsi="Book Antiqua"/>
      <w:b/>
      <w:color w:val="FF0000"/>
      <w:u w:val="single"/>
    </w:rPr>
  </w:style>
  <w:style w:type="paragraph" w:customStyle="1" w:styleId="Styl3">
    <w:name w:val="Styl3"/>
    <w:basedOn w:val="Normalny"/>
    <w:qFormat/>
    <w:rsid w:val="000B73DB"/>
    <w:pPr>
      <w:autoSpaceDE w:val="0"/>
      <w:autoSpaceDN w:val="0"/>
      <w:adjustRightInd w:val="0"/>
      <w:jc w:val="center"/>
    </w:pPr>
    <w:rPr>
      <w:rFonts w:ascii="Book Antiqua" w:hAnsi="Book Antiqua"/>
      <w:b/>
      <w:bCs/>
      <w:color w:val="000066"/>
    </w:rPr>
  </w:style>
  <w:style w:type="paragraph" w:customStyle="1" w:styleId="Tekstpodstawowy21">
    <w:name w:val="Tekst podstawowy 21"/>
    <w:basedOn w:val="Normalny"/>
    <w:rsid w:val="00431BAB"/>
    <w:pPr>
      <w:widowControl w:val="0"/>
      <w:suppressAutoHyphens/>
      <w:spacing w:after="120" w:line="480" w:lineRule="auto"/>
      <w:jc w:val="left"/>
    </w:pPr>
    <w:rPr>
      <w:rFonts w:eastAsia="Lucida Sans Unicode"/>
      <w:kern w:val="1"/>
      <w:szCs w:val="24"/>
    </w:rPr>
  </w:style>
  <w:style w:type="paragraph" w:styleId="Akapitzlist">
    <w:name w:val="List Paragraph"/>
    <w:basedOn w:val="Normalny"/>
    <w:uiPriority w:val="34"/>
    <w:qFormat/>
    <w:rsid w:val="00431BAB"/>
    <w:pPr>
      <w:ind w:left="720"/>
      <w:contextualSpacing/>
    </w:pPr>
  </w:style>
  <w:style w:type="paragraph" w:customStyle="1" w:styleId="ABGStandardowy">
    <w:name w:val="ABG Standardowy"/>
    <w:basedOn w:val="Normalny"/>
    <w:link w:val="ABGStandardowyZnakZnak"/>
    <w:rsid w:val="00431BAB"/>
    <w:pPr>
      <w:spacing w:after="120" w:line="280" w:lineRule="atLeast"/>
    </w:pPr>
    <w:rPr>
      <w:rFonts w:ascii="Arial" w:hAnsi="Arial"/>
      <w:szCs w:val="20"/>
    </w:rPr>
  </w:style>
  <w:style w:type="character" w:customStyle="1" w:styleId="ABGStandardowyZnakZnak">
    <w:name w:val="ABG Standardowy Znak Znak"/>
    <w:link w:val="ABGStandardowy"/>
    <w:locked/>
    <w:rsid w:val="00431BAB"/>
    <w:rPr>
      <w:rFonts w:ascii="Arial" w:eastAsia="Calibri" w:hAnsi="Arial"/>
      <w:sz w:val="24"/>
    </w:rPr>
  </w:style>
  <w:style w:type="character" w:styleId="Odwoaniedokomentarza">
    <w:name w:val="annotation reference"/>
    <w:basedOn w:val="Domylnaczcionkaakapitu"/>
    <w:uiPriority w:val="99"/>
    <w:semiHidden/>
    <w:unhideWhenUsed/>
    <w:rsid w:val="00431BAB"/>
    <w:rPr>
      <w:sz w:val="16"/>
      <w:szCs w:val="16"/>
    </w:rPr>
  </w:style>
  <w:style w:type="paragraph" w:styleId="Tekstkomentarza">
    <w:name w:val="annotation text"/>
    <w:basedOn w:val="Normalny"/>
    <w:link w:val="TekstkomentarzaZnak"/>
    <w:uiPriority w:val="99"/>
    <w:semiHidden/>
    <w:unhideWhenUsed/>
    <w:rsid w:val="00431B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1BAB"/>
    <w:rPr>
      <w:rFonts w:eastAsia="Calibri"/>
    </w:rPr>
  </w:style>
  <w:style w:type="paragraph" w:styleId="Tekstdymka">
    <w:name w:val="Balloon Text"/>
    <w:basedOn w:val="Normalny"/>
    <w:link w:val="TekstdymkaZnak"/>
    <w:uiPriority w:val="99"/>
    <w:semiHidden/>
    <w:unhideWhenUsed/>
    <w:rsid w:val="00431B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1BAB"/>
    <w:rPr>
      <w:rFonts w:ascii="Tahoma" w:eastAsia="Calibri" w:hAnsi="Tahoma" w:cs="Tahoma"/>
      <w:sz w:val="16"/>
      <w:szCs w:val="16"/>
    </w:rPr>
  </w:style>
  <w:style w:type="paragraph" w:styleId="Nagwek">
    <w:name w:val="header"/>
    <w:basedOn w:val="Normalny"/>
    <w:link w:val="NagwekZnak"/>
    <w:uiPriority w:val="99"/>
    <w:unhideWhenUsed/>
    <w:rsid w:val="00715F52"/>
    <w:pPr>
      <w:tabs>
        <w:tab w:val="center" w:pos="4536"/>
        <w:tab w:val="right" w:pos="9072"/>
      </w:tabs>
      <w:spacing w:line="240" w:lineRule="auto"/>
    </w:pPr>
  </w:style>
  <w:style w:type="character" w:customStyle="1" w:styleId="NagwekZnak">
    <w:name w:val="Nagłówek Znak"/>
    <w:basedOn w:val="Domylnaczcionkaakapitu"/>
    <w:link w:val="Nagwek"/>
    <w:uiPriority w:val="99"/>
    <w:rsid w:val="00715F52"/>
    <w:rPr>
      <w:rFonts w:ascii="Times New Roman" w:eastAsia="Calibri" w:hAnsi="Times New Roman"/>
      <w:sz w:val="24"/>
      <w:szCs w:val="22"/>
    </w:rPr>
  </w:style>
  <w:style w:type="paragraph" w:customStyle="1" w:styleId="Nagwek13">
    <w:name w:val="Nagłówek 13"/>
    <w:basedOn w:val="Nagwek12"/>
    <w:next w:val="Normalny"/>
    <w:qFormat/>
    <w:rsid w:val="00DF7478"/>
    <w:pPr>
      <w:spacing w:after="45" w:line="276" w:lineRule="auto"/>
      <w:jc w:val="center"/>
      <w:outlineLvl w:val="0"/>
    </w:pPr>
    <w:rPr>
      <w:rFonts w:ascii="Book Antiqua" w:eastAsia="Times New Roman" w:hAnsi="Book Antiqua"/>
      <w:color w:val="000050"/>
      <w:szCs w:val="20"/>
      <w:u w:val="none"/>
      <w:lang w:eastAsia="pl-PL"/>
    </w:rPr>
  </w:style>
  <w:style w:type="character" w:customStyle="1" w:styleId="st">
    <w:name w:val="st"/>
    <w:basedOn w:val="Domylnaczcionkaakapitu"/>
    <w:rsid w:val="00E964BC"/>
  </w:style>
  <w:style w:type="paragraph" w:styleId="Tekstprzypisudolnego">
    <w:name w:val="footnote text"/>
    <w:basedOn w:val="Normalny"/>
    <w:link w:val="TekstprzypisudolnegoZnak"/>
    <w:uiPriority w:val="99"/>
    <w:unhideWhenUsed/>
    <w:rsid w:val="00D92DD9"/>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92DD9"/>
    <w:rPr>
      <w:rFonts w:ascii="Times New Roman" w:eastAsia="Calibri" w:hAnsi="Times New Roman"/>
    </w:rPr>
  </w:style>
  <w:style w:type="character" w:styleId="Odwoanieprzypisudolnego">
    <w:name w:val="footnote reference"/>
    <w:basedOn w:val="Domylnaczcionkaakapitu"/>
    <w:uiPriority w:val="99"/>
    <w:semiHidden/>
    <w:unhideWhenUsed/>
    <w:rsid w:val="00D92DD9"/>
    <w:rPr>
      <w:vertAlign w:val="superscript"/>
    </w:rPr>
  </w:style>
  <w:style w:type="paragraph" w:customStyle="1" w:styleId="tytu3">
    <w:name w:val="tytuł 3"/>
    <w:basedOn w:val="Normalny"/>
    <w:autoRedefine/>
    <w:qFormat/>
    <w:rsid w:val="00D50B1D"/>
    <w:pPr>
      <w:spacing w:after="80"/>
      <w:jc w:val="center"/>
    </w:pPr>
    <w:rPr>
      <w:b/>
      <w:szCs w:val="24"/>
    </w:rPr>
  </w:style>
  <w:style w:type="paragraph" w:styleId="Tekstprzypisukocowego">
    <w:name w:val="endnote text"/>
    <w:basedOn w:val="Normalny"/>
    <w:link w:val="TekstprzypisukocowegoZnak"/>
    <w:uiPriority w:val="99"/>
    <w:semiHidden/>
    <w:unhideWhenUsed/>
    <w:rsid w:val="00FB0D0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0D05"/>
    <w:rPr>
      <w:rFonts w:ascii="Times New Roman" w:eastAsia="Calibri" w:hAnsi="Times New Roman"/>
    </w:rPr>
  </w:style>
  <w:style w:type="character" w:styleId="Odwoanieprzypisukocowego">
    <w:name w:val="endnote reference"/>
    <w:basedOn w:val="Domylnaczcionkaakapitu"/>
    <w:uiPriority w:val="99"/>
    <w:semiHidden/>
    <w:unhideWhenUsed/>
    <w:rsid w:val="00FB0D05"/>
    <w:rPr>
      <w:vertAlign w:val="superscript"/>
    </w:rPr>
  </w:style>
  <w:style w:type="paragraph" w:styleId="Tematkomentarza">
    <w:name w:val="annotation subject"/>
    <w:basedOn w:val="Tekstkomentarza"/>
    <w:next w:val="Tekstkomentarza"/>
    <w:link w:val="TematkomentarzaZnak"/>
    <w:uiPriority w:val="99"/>
    <w:semiHidden/>
    <w:unhideWhenUsed/>
    <w:rsid w:val="00B668E1"/>
    <w:rPr>
      <w:b/>
      <w:bCs/>
    </w:rPr>
  </w:style>
  <w:style w:type="character" w:customStyle="1" w:styleId="TematkomentarzaZnak">
    <w:name w:val="Temat komentarza Znak"/>
    <w:basedOn w:val="TekstkomentarzaZnak"/>
    <w:link w:val="Tematkomentarza"/>
    <w:uiPriority w:val="99"/>
    <w:semiHidden/>
    <w:rsid w:val="00B668E1"/>
    <w:rPr>
      <w:rFonts w:ascii="Times New Roman" w:eastAsia="Calibri" w:hAnsi="Times New Roman"/>
      <w:b/>
      <w:bCs/>
    </w:rPr>
  </w:style>
  <w:style w:type="paragraph" w:styleId="Tekstpodstawowywcity">
    <w:name w:val="Body Text Indent"/>
    <w:basedOn w:val="Normalny"/>
    <w:link w:val="TekstpodstawowywcityZnak"/>
    <w:rsid w:val="000601A3"/>
    <w:pPr>
      <w:spacing w:line="240" w:lineRule="auto"/>
      <w:ind w:left="1080"/>
      <w:jc w:val="left"/>
    </w:pPr>
    <w:rPr>
      <w:rFonts w:eastAsia="Times New Roman"/>
      <w:szCs w:val="24"/>
    </w:rPr>
  </w:style>
  <w:style w:type="character" w:customStyle="1" w:styleId="TekstpodstawowywcityZnak">
    <w:name w:val="Tekst podstawowy wcięty Znak"/>
    <w:basedOn w:val="Domylnaczcionkaakapitu"/>
    <w:link w:val="Tekstpodstawowywcity"/>
    <w:rsid w:val="000601A3"/>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7" Type="http://schemas.microsoft.com/office/2007/relationships/stylesWithEffects" Target="stylesWithEffects.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010D7D-FF6E-40A8-AC7C-E134B9F80DAC}">
  <ds:schemaRefs>
    <ds:schemaRef ds:uri="http://schemas.openxmlformats.org/officeDocument/2006/bibliography"/>
  </ds:schemaRefs>
</ds:datastoreItem>
</file>

<file path=customXml/itemProps2.xml><?xml version="1.0" encoding="utf-8"?>
<ds:datastoreItem xmlns:ds="http://schemas.openxmlformats.org/officeDocument/2006/customXml" ds:itemID="{1F155C64-E086-4AD3-9E94-826174192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4648</Words>
  <Characters>27893</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mbojanowska</dc:creator>
  <cp:lastModifiedBy>ekuzma</cp:lastModifiedBy>
  <cp:revision>4</cp:revision>
  <cp:lastPrinted>2020-08-18T10:38:00Z</cp:lastPrinted>
  <dcterms:created xsi:type="dcterms:W3CDTF">2020-08-18T10:36:00Z</dcterms:created>
  <dcterms:modified xsi:type="dcterms:W3CDTF">2020-09-04T05:49:00Z</dcterms:modified>
</cp:coreProperties>
</file>