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D2D70" w14:textId="77777777" w:rsidR="006E3970" w:rsidRPr="000A44C0" w:rsidRDefault="006E3970" w:rsidP="006E3970">
      <w:pPr>
        <w:spacing w:line="276" w:lineRule="auto"/>
        <w:jc w:val="right"/>
        <w:rPr>
          <w:b/>
          <w:bCs/>
          <w:sz w:val="18"/>
          <w:szCs w:val="14"/>
        </w:rPr>
      </w:pPr>
      <w:r w:rsidRPr="000A44C0">
        <w:rPr>
          <w:b/>
          <w:bCs/>
          <w:sz w:val="18"/>
          <w:szCs w:val="14"/>
        </w:rPr>
        <w:t>CZĘŚĆ V – WZÓR UMOWY</w:t>
      </w:r>
    </w:p>
    <w:p w14:paraId="014518FA" w14:textId="77777777" w:rsidR="006E3970" w:rsidRPr="000A44C0" w:rsidRDefault="006E3970" w:rsidP="006E3970">
      <w:pPr>
        <w:spacing w:line="276" w:lineRule="auto"/>
        <w:jc w:val="center"/>
        <w:rPr>
          <w:sz w:val="22"/>
          <w:szCs w:val="22"/>
        </w:rPr>
      </w:pPr>
      <w:r w:rsidRPr="000A44C0">
        <w:rPr>
          <w:b/>
          <w:bCs/>
          <w:sz w:val="22"/>
          <w:szCs w:val="22"/>
        </w:rPr>
        <w:t>Umowa CRU/………./………</w:t>
      </w:r>
    </w:p>
    <w:p w14:paraId="52DBE8E4" w14:textId="77777777" w:rsidR="006E3970" w:rsidRPr="000A44C0" w:rsidRDefault="006E3970" w:rsidP="006E3970">
      <w:pPr>
        <w:spacing w:before="240" w:line="276" w:lineRule="auto"/>
        <w:jc w:val="both"/>
        <w:rPr>
          <w:b/>
          <w:sz w:val="22"/>
          <w:szCs w:val="22"/>
        </w:rPr>
      </w:pPr>
      <w:r w:rsidRPr="000A44C0">
        <w:rPr>
          <w:sz w:val="22"/>
          <w:szCs w:val="22"/>
        </w:rPr>
        <w:t>zawarta w dniu .......................... w Zabrzu, pomiędzy:</w:t>
      </w:r>
    </w:p>
    <w:p w14:paraId="598243E7" w14:textId="77777777" w:rsidR="006E3970" w:rsidRPr="000A44C0" w:rsidRDefault="006E3970" w:rsidP="006E3970">
      <w:pPr>
        <w:spacing w:before="240" w:line="276" w:lineRule="auto"/>
        <w:jc w:val="both"/>
        <w:rPr>
          <w:sz w:val="22"/>
          <w:szCs w:val="22"/>
        </w:rPr>
      </w:pPr>
      <w:r w:rsidRPr="000A44C0">
        <w:rPr>
          <w:b/>
          <w:sz w:val="22"/>
          <w:szCs w:val="22"/>
        </w:rPr>
        <w:t xml:space="preserve">Miastem Zabrze </w:t>
      </w:r>
      <w:r w:rsidRPr="000A44C0">
        <w:rPr>
          <w:sz w:val="22"/>
          <w:szCs w:val="22"/>
        </w:rPr>
        <w:t>z siedzibą władz w Urzędzie Miejskim, przy ul. Powstańców Śląskich 5-7, 41-800 Zabrze, NIP: 6482743351, reprezentowanym przez Prezydenta Miasta Zabrze, w imieniu którego na podstawie upoważnienia działa:</w:t>
      </w:r>
      <w:bookmarkStart w:id="0" w:name="_Hlk514658306"/>
      <w:bookmarkEnd w:id="0"/>
    </w:p>
    <w:p w14:paraId="7573C863" w14:textId="77777777" w:rsidR="006E3970" w:rsidRPr="000A44C0" w:rsidRDefault="006E3970" w:rsidP="006E3970">
      <w:pPr>
        <w:spacing w:before="240" w:after="240" w:line="276" w:lineRule="auto"/>
        <w:jc w:val="both"/>
        <w:rPr>
          <w:b/>
          <w:sz w:val="22"/>
          <w:szCs w:val="22"/>
        </w:rPr>
      </w:pPr>
      <w:r w:rsidRPr="000A44C0">
        <w:rPr>
          <w:b/>
          <w:sz w:val="22"/>
          <w:szCs w:val="22"/>
        </w:rPr>
        <w:t>………………………………………………………………………………………………………………..</w:t>
      </w:r>
      <w:bookmarkStart w:id="1" w:name="_Hlk533163814"/>
      <w:bookmarkEnd w:id="1"/>
    </w:p>
    <w:p w14:paraId="75DB6523" w14:textId="77777777" w:rsidR="006E3970" w:rsidRPr="000A44C0" w:rsidRDefault="006E3970" w:rsidP="006E3970">
      <w:pPr>
        <w:pStyle w:val="Bezodstpw"/>
        <w:spacing w:line="276" w:lineRule="auto"/>
        <w:jc w:val="both"/>
        <w:rPr>
          <w:rFonts w:ascii="Times New Roman" w:hAnsi="Times New Roman" w:cs="Times New Roman"/>
          <w:color w:val="auto"/>
        </w:rPr>
      </w:pPr>
      <w:r w:rsidRPr="000A44C0">
        <w:rPr>
          <w:rFonts w:ascii="Times New Roman" w:hAnsi="Times New Roman" w:cs="Times New Roman"/>
          <w:color w:val="auto"/>
        </w:rPr>
        <w:t xml:space="preserve">zwanym dalej </w:t>
      </w:r>
      <w:r w:rsidRPr="000A44C0">
        <w:rPr>
          <w:rFonts w:ascii="Times New Roman" w:hAnsi="Times New Roman" w:cs="Times New Roman"/>
          <w:b/>
          <w:color w:val="auto"/>
        </w:rPr>
        <w:t>Zamawiającym</w:t>
      </w:r>
      <w:r w:rsidRPr="000A44C0">
        <w:rPr>
          <w:rFonts w:ascii="Times New Roman" w:hAnsi="Times New Roman" w:cs="Times New Roman"/>
          <w:color w:val="auto"/>
        </w:rPr>
        <w:t>,</w:t>
      </w:r>
    </w:p>
    <w:p w14:paraId="7CC3F48F" w14:textId="77777777" w:rsidR="006E3970" w:rsidRPr="000A44C0" w:rsidRDefault="006E3970" w:rsidP="006E3970">
      <w:pPr>
        <w:pStyle w:val="Bezodstpw"/>
        <w:spacing w:before="240" w:after="240" w:line="276" w:lineRule="auto"/>
        <w:jc w:val="both"/>
        <w:rPr>
          <w:rFonts w:ascii="Times New Roman" w:hAnsi="Times New Roman" w:cs="Times New Roman"/>
          <w:color w:val="auto"/>
        </w:rPr>
      </w:pPr>
      <w:r w:rsidRPr="000A44C0">
        <w:rPr>
          <w:rFonts w:ascii="Times New Roman" w:hAnsi="Times New Roman" w:cs="Times New Roman"/>
          <w:color w:val="auto"/>
        </w:rPr>
        <w:t>a</w:t>
      </w:r>
    </w:p>
    <w:p w14:paraId="048A141B" w14:textId="77777777" w:rsidR="006E3970" w:rsidRPr="000A44C0" w:rsidRDefault="006E3970" w:rsidP="006E3970">
      <w:pPr>
        <w:pStyle w:val="Bezodstpw"/>
        <w:spacing w:line="276" w:lineRule="auto"/>
        <w:jc w:val="both"/>
        <w:rPr>
          <w:rFonts w:ascii="Times New Roman" w:hAnsi="Times New Roman" w:cs="Times New Roman"/>
          <w:b/>
          <w:color w:val="auto"/>
        </w:rPr>
      </w:pPr>
      <w:r w:rsidRPr="000A44C0">
        <w:rPr>
          <w:rFonts w:ascii="Times New Roman" w:hAnsi="Times New Roman" w:cs="Times New Roman"/>
          <w:b/>
          <w:color w:val="auto"/>
        </w:rPr>
        <w:t>……………………………………………………………………………………………………………….</w:t>
      </w:r>
    </w:p>
    <w:p w14:paraId="4031F08D" w14:textId="77777777" w:rsidR="006E3970" w:rsidRPr="000A44C0" w:rsidRDefault="006E3970" w:rsidP="006E3970">
      <w:pPr>
        <w:pStyle w:val="Bezodstpw"/>
        <w:spacing w:line="276" w:lineRule="auto"/>
        <w:jc w:val="both"/>
        <w:rPr>
          <w:rFonts w:ascii="Times New Roman" w:hAnsi="Times New Roman" w:cs="Times New Roman"/>
          <w:b/>
          <w:color w:val="auto"/>
        </w:rPr>
      </w:pPr>
      <w:r w:rsidRPr="000A44C0">
        <w:rPr>
          <w:rFonts w:ascii="Times New Roman" w:hAnsi="Times New Roman" w:cs="Times New Roman"/>
          <w:b/>
          <w:color w:val="auto"/>
        </w:rPr>
        <w:t>……………………………………………………………………………………………………………….</w:t>
      </w:r>
    </w:p>
    <w:p w14:paraId="56E63986" w14:textId="77777777" w:rsidR="006E3970" w:rsidRPr="000A44C0" w:rsidRDefault="006E3970" w:rsidP="006E3970">
      <w:pPr>
        <w:pStyle w:val="Bezodstpw"/>
        <w:spacing w:line="276" w:lineRule="auto"/>
        <w:jc w:val="both"/>
        <w:rPr>
          <w:rFonts w:ascii="Times New Roman" w:hAnsi="Times New Roman" w:cs="Times New Roman"/>
          <w:b/>
          <w:color w:val="auto"/>
        </w:rPr>
      </w:pPr>
      <w:r w:rsidRPr="000A44C0">
        <w:rPr>
          <w:rFonts w:ascii="Times New Roman" w:hAnsi="Times New Roman" w:cs="Times New Roman"/>
          <w:b/>
          <w:color w:val="auto"/>
        </w:rPr>
        <w:t>……………………………………………………………………………………………………………….</w:t>
      </w:r>
    </w:p>
    <w:p w14:paraId="59399D86" w14:textId="77777777" w:rsidR="006E3970" w:rsidRPr="000A44C0" w:rsidRDefault="006E3970" w:rsidP="006E3970">
      <w:pPr>
        <w:pStyle w:val="Bezodstpw"/>
        <w:spacing w:before="240" w:after="240" w:line="276" w:lineRule="auto"/>
        <w:jc w:val="both"/>
        <w:rPr>
          <w:rFonts w:ascii="Times New Roman" w:hAnsi="Times New Roman" w:cs="Times New Roman"/>
          <w:color w:val="auto"/>
        </w:rPr>
      </w:pPr>
      <w:r w:rsidRPr="000A44C0">
        <w:rPr>
          <w:rFonts w:ascii="Times New Roman" w:hAnsi="Times New Roman" w:cs="Times New Roman"/>
          <w:color w:val="auto"/>
        </w:rPr>
        <w:t xml:space="preserve">zwanym dalej </w:t>
      </w:r>
      <w:r w:rsidRPr="000A44C0">
        <w:rPr>
          <w:rFonts w:ascii="Times New Roman" w:hAnsi="Times New Roman" w:cs="Times New Roman"/>
          <w:b/>
          <w:color w:val="auto"/>
        </w:rPr>
        <w:t>Wykonawcą</w:t>
      </w:r>
      <w:r w:rsidRPr="000A44C0">
        <w:rPr>
          <w:rFonts w:ascii="Times New Roman" w:hAnsi="Times New Roman" w:cs="Times New Roman"/>
          <w:color w:val="auto"/>
        </w:rPr>
        <w:t>.</w:t>
      </w:r>
    </w:p>
    <w:p w14:paraId="125D0156" w14:textId="77777777" w:rsidR="006E3970" w:rsidRPr="000A44C0" w:rsidRDefault="006E3970" w:rsidP="006E3970">
      <w:pPr>
        <w:pStyle w:val="Bezodstpw"/>
        <w:spacing w:before="240" w:after="240" w:line="276" w:lineRule="auto"/>
        <w:jc w:val="both"/>
        <w:rPr>
          <w:rFonts w:ascii="Times New Roman" w:hAnsi="Times New Roman" w:cs="Times New Roman"/>
          <w:color w:val="auto"/>
        </w:rPr>
      </w:pPr>
    </w:p>
    <w:p w14:paraId="15090A0D" w14:textId="77777777" w:rsidR="006E3970" w:rsidRPr="000A44C0" w:rsidRDefault="006E3970" w:rsidP="006E3970">
      <w:pPr>
        <w:pStyle w:val="Akapitzlist"/>
        <w:spacing w:before="240"/>
        <w:ind w:left="0"/>
        <w:jc w:val="center"/>
        <w:rPr>
          <w:b/>
        </w:rPr>
      </w:pPr>
      <w:r w:rsidRPr="000A44C0">
        <w:rPr>
          <w:b/>
        </w:rPr>
        <w:t>§ 1</w:t>
      </w:r>
    </w:p>
    <w:p w14:paraId="16D344FB" w14:textId="77777777" w:rsidR="006E3970" w:rsidRPr="000A44C0" w:rsidRDefault="006E3970" w:rsidP="006E3970">
      <w:pPr>
        <w:keepNext/>
        <w:keepLines/>
        <w:spacing w:line="276" w:lineRule="auto"/>
        <w:jc w:val="center"/>
        <w:rPr>
          <w:b/>
          <w:sz w:val="22"/>
          <w:szCs w:val="22"/>
        </w:rPr>
      </w:pPr>
      <w:r w:rsidRPr="000A44C0">
        <w:rPr>
          <w:b/>
          <w:sz w:val="22"/>
          <w:szCs w:val="22"/>
        </w:rPr>
        <w:t>Przedmiot umowy</w:t>
      </w:r>
    </w:p>
    <w:p w14:paraId="420A03C3" w14:textId="77777777" w:rsidR="006E3970" w:rsidRPr="000A44C0" w:rsidRDefault="006E3970" w:rsidP="006E3970">
      <w:pPr>
        <w:pStyle w:val="Akapitzlist"/>
        <w:numPr>
          <w:ilvl w:val="0"/>
          <w:numId w:val="1"/>
        </w:numPr>
        <w:spacing w:after="240" w:line="276" w:lineRule="auto"/>
        <w:ind w:left="426"/>
        <w:jc w:val="both"/>
        <w:rPr>
          <w:sz w:val="22"/>
          <w:szCs w:val="22"/>
        </w:rPr>
      </w:pPr>
      <w:r w:rsidRPr="000A44C0">
        <w:rPr>
          <w:sz w:val="22"/>
          <w:szCs w:val="22"/>
        </w:rPr>
        <w:t>Przedmiot umowy jest zamówieniem publicznym udzielonym na podstawie przeprowadzonego postępowania w trybie podstawowym – pismo BZP……………….. z dnia …………………….. r. Zamawiający zleca, a Wykonawca podejmuje się wykonania zamówienia:</w:t>
      </w:r>
    </w:p>
    <w:p w14:paraId="153F1A9F" w14:textId="77777777" w:rsidR="006E3970" w:rsidRPr="000A44C0" w:rsidRDefault="006E3970" w:rsidP="006E3970">
      <w:pPr>
        <w:pStyle w:val="Akapitzlist"/>
        <w:spacing w:before="240" w:after="240"/>
        <w:ind w:left="426"/>
        <w:jc w:val="center"/>
        <w:rPr>
          <w:b/>
          <w:sz w:val="16"/>
          <w:szCs w:val="16"/>
        </w:rPr>
      </w:pPr>
    </w:p>
    <w:p w14:paraId="30ED03E1" w14:textId="77777777" w:rsidR="006E3970" w:rsidRPr="000A44C0" w:rsidRDefault="006E3970" w:rsidP="006E3970">
      <w:pPr>
        <w:pStyle w:val="Akapitzlist"/>
        <w:spacing w:before="240" w:after="240"/>
        <w:ind w:left="426"/>
        <w:jc w:val="center"/>
        <w:rPr>
          <w:b/>
          <w:sz w:val="22"/>
          <w:szCs w:val="22"/>
        </w:rPr>
      </w:pPr>
      <w:r w:rsidRPr="000A44C0">
        <w:rPr>
          <w:b/>
          <w:sz w:val="22"/>
          <w:szCs w:val="22"/>
        </w:rPr>
        <w:t>„Długoterminowy wynajem (wraz z dostawą i rozładunkiem) zestawów komputerowych ( wraz z zainstalowanym systemem operacyjnym oraz oprogramowaniem biurowym), licencją, ubezpieczeniem oraz kompleksową obsługą serwisową”</w:t>
      </w:r>
    </w:p>
    <w:p w14:paraId="0FBA9879" w14:textId="77777777" w:rsidR="006E3970" w:rsidRPr="000A44C0" w:rsidRDefault="006E3970" w:rsidP="006E3970">
      <w:pPr>
        <w:pStyle w:val="Akapitzlist"/>
        <w:spacing w:before="240" w:after="240"/>
        <w:ind w:left="426"/>
        <w:jc w:val="center"/>
        <w:rPr>
          <w:b/>
          <w:sz w:val="16"/>
          <w:szCs w:val="16"/>
        </w:rPr>
      </w:pPr>
    </w:p>
    <w:p w14:paraId="0478033F" w14:textId="77777777" w:rsidR="006E3970" w:rsidRPr="000A44C0" w:rsidRDefault="006E3970" w:rsidP="006E3970">
      <w:pPr>
        <w:pStyle w:val="Akapitzlist"/>
        <w:spacing w:before="240" w:after="240"/>
        <w:ind w:left="426"/>
        <w:jc w:val="center"/>
        <w:rPr>
          <w:b/>
          <w:sz w:val="16"/>
          <w:szCs w:val="16"/>
        </w:rPr>
      </w:pPr>
    </w:p>
    <w:p w14:paraId="0B213E97" w14:textId="77777777" w:rsidR="006E3970" w:rsidRPr="000A44C0" w:rsidRDefault="006E3970" w:rsidP="006E3970">
      <w:pPr>
        <w:pStyle w:val="Akapitzlist"/>
        <w:numPr>
          <w:ilvl w:val="0"/>
          <w:numId w:val="1"/>
        </w:numPr>
        <w:spacing w:line="276" w:lineRule="auto"/>
        <w:ind w:left="426"/>
        <w:jc w:val="both"/>
        <w:rPr>
          <w:sz w:val="22"/>
          <w:szCs w:val="22"/>
        </w:rPr>
      </w:pPr>
      <w:r w:rsidRPr="000A44C0">
        <w:rPr>
          <w:sz w:val="22"/>
          <w:szCs w:val="22"/>
        </w:rPr>
        <w:t>Wykonawca zobowiązuje się do realizacji przedmiotu umowy zgodnie z:</w:t>
      </w:r>
    </w:p>
    <w:p w14:paraId="156ACAE6" w14:textId="77777777" w:rsidR="006E3970" w:rsidRPr="000A44C0" w:rsidRDefault="006E3970" w:rsidP="006E3970">
      <w:pPr>
        <w:pStyle w:val="Akapitzlist"/>
        <w:numPr>
          <w:ilvl w:val="1"/>
          <w:numId w:val="1"/>
        </w:numPr>
        <w:spacing w:line="276" w:lineRule="auto"/>
        <w:ind w:left="709"/>
        <w:jc w:val="both"/>
        <w:rPr>
          <w:sz w:val="22"/>
          <w:szCs w:val="22"/>
        </w:rPr>
      </w:pPr>
      <w:r w:rsidRPr="000A44C0">
        <w:rPr>
          <w:sz w:val="22"/>
          <w:szCs w:val="22"/>
        </w:rPr>
        <w:t>ofertą Wykonawcy z dnia ……………..,</w:t>
      </w:r>
    </w:p>
    <w:p w14:paraId="3CF69B31" w14:textId="77777777" w:rsidR="006E3970" w:rsidRPr="000A44C0" w:rsidRDefault="006E3970" w:rsidP="006E3970">
      <w:pPr>
        <w:pStyle w:val="Akapitzlist"/>
        <w:numPr>
          <w:ilvl w:val="1"/>
          <w:numId w:val="1"/>
        </w:numPr>
        <w:spacing w:line="276" w:lineRule="auto"/>
        <w:ind w:left="709"/>
        <w:jc w:val="both"/>
        <w:rPr>
          <w:sz w:val="22"/>
          <w:szCs w:val="22"/>
        </w:rPr>
      </w:pPr>
      <w:r w:rsidRPr="000A44C0">
        <w:rPr>
          <w:sz w:val="22"/>
          <w:szCs w:val="22"/>
        </w:rPr>
        <w:t>warunkami określonymi w Specyfikacji Warunków Zamówienia (dalej SWZ),</w:t>
      </w:r>
    </w:p>
    <w:p w14:paraId="5BAC8522" w14:textId="77777777" w:rsidR="006E3970" w:rsidRPr="000A44C0" w:rsidRDefault="006E3970" w:rsidP="006E3970">
      <w:pPr>
        <w:pStyle w:val="Akapitzlist"/>
        <w:numPr>
          <w:ilvl w:val="1"/>
          <w:numId w:val="1"/>
        </w:numPr>
        <w:spacing w:line="276" w:lineRule="auto"/>
        <w:ind w:left="709"/>
        <w:jc w:val="both"/>
        <w:rPr>
          <w:sz w:val="22"/>
          <w:szCs w:val="22"/>
        </w:rPr>
      </w:pPr>
      <w:r w:rsidRPr="000A44C0">
        <w:rPr>
          <w:sz w:val="22"/>
          <w:szCs w:val="22"/>
        </w:rPr>
        <w:t>obowiązującymi przepisami prawa,</w:t>
      </w:r>
    </w:p>
    <w:p w14:paraId="047C5D7F" w14:textId="77777777" w:rsidR="006E3970" w:rsidRPr="000A44C0" w:rsidRDefault="006E3970" w:rsidP="006E3970">
      <w:pPr>
        <w:pStyle w:val="Akapitzlist"/>
        <w:numPr>
          <w:ilvl w:val="1"/>
          <w:numId w:val="1"/>
        </w:numPr>
        <w:spacing w:line="276" w:lineRule="auto"/>
        <w:ind w:left="709"/>
        <w:jc w:val="both"/>
        <w:rPr>
          <w:sz w:val="22"/>
          <w:szCs w:val="22"/>
        </w:rPr>
      </w:pPr>
      <w:r w:rsidRPr="000A44C0">
        <w:rPr>
          <w:sz w:val="22"/>
          <w:szCs w:val="22"/>
        </w:rPr>
        <w:t>opisem zawartym w niniejszej umowie.</w:t>
      </w:r>
    </w:p>
    <w:p w14:paraId="321B7315" w14:textId="77777777" w:rsidR="006E3970" w:rsidRPr="000A44C0" w:rsidRDefault="006E3970" w:rsidP="006E3970">
      <w:pPr>
        <w:pStyle w:val="Akapitzlist"/>
        <w:numPr>
          <w:ilvl w:val="0"/>
          <w:numId w:val="1"/>
        </w:numPr>
        <w:spacing w:line="276" w:lineRule="auto"/>
        <w:ind w:left="284"/>
        <w:jc w:val="both"/>
        <w:rPr>
          <w:sz w:val="22"/>
          <w:szCs w:val="22"/>
        </w:rPr>
      </w:pPr>
      <w:r w:rsidRPr="000A44C0">
        <w:rPr>
          <w:sz w:val="22"/>
          <w:szCs w:val="22"/>
        </w:rPr>
        <w:t>Następujące wyrażenia występujące w Umowie będą miały znaczenie podane poniżej:</w:t>
      </w:r>
    </w:p>
    <w:p w14:paraId="621AAAF8" w14:textId="77777777" w:rsidR="006E3970" w:rsidRPr="000A44C0" w:rsidRDefault="006E3970" w:rsidP="006E3970">
      <w:pPr>
        <w:pStyle w:val="Akapitzlist"/>
        <w:numPr>
          <w:ilvl w:val="1"/>
          <w:numId w:val="1"/>
        </w:numPr>
        <w:spacing w:line="276" w:lineRule="auto"/>
        <w:ind w:left="709"/>
        <w:jc w:val="both"/>
        <w:rPr>
          <w:sz w:val="22"/>
          <w:szCs w:val="22"/>
        </w:rPr>
      </w:pPr>
      <w:r w:rsidRPr="000A44C0">
        <w:rPr>
          <w:b/>
          <w:bCs/>
          <w:sz w:val="22"/>
          <w:szCs w:val="22"/>
        </w:rPr>
        <w:t>Awaria</w:t>
      </w:r>
      <w:r w:rsidRPr="000A44C0">
        <w:rPr>
          <w:sz w:val="22"/>
          <w:szCs w:val="22"/>
        </w:rPr>
        <w:t xml:space="preserve"> – rozumiana jako niepoprawne działanie lub błędne działanie urządzenia </w:t>
      </w:r>
      <w:ins w:id="2" w:author="Aleksandra Walter" w:date="2021-07-08T11:03:00Z">
        <w:r w:rsidR="001E57F3">
          <w:rPr>
            <w:sz w:val="22"/>
            <w:szCs w:val="22"/>
          </w:rPr>
          <w:br/>
        </w:r>
      </w:ins>
      <w:r w:rsidRPr="000A44C0">
        <w:rPr>
          <w:sz w:val="22"/>
          <w:szCs w:val="22"/>
        </w:rPr>
        <w:t>lub oprogramowania, która jest niemożliwa do samodzielnego usunięcia przez Zamawiającego;</w:t>
      </w:r>
    </w:p>
    <w:p w14:paraId="341DCABB" w14:textId="77777777" w:rsidR="006E3970" w:rsidRPr="000A44C0" w:rsidRDefault="006E3970" w:rsidP="006E3970">
      <w:pPr>
        <w:pStyle w:val="Akapitzlist"/>
        <w:numPr>
          <w:ilvl w:val="1"/>
          <w:numId w:val="1"/>
        </w:numPr>
        <w:spacing w:line="276" w:lineRule="auto"/>
        <w:ind w:left="709"/>
        <w:jc w:val="both"/>
        <w:rPr>
          <w:sz w:val="22"/>
          <w:szCs w:val="22"/>
        </w:rPr>
      </w:pPr>
      <w:r w:rsidRPr="000A44C0">
        <w:rPr>
          <w:b/>
          <w:sz w:val="22"/>
          <w:szCs w:val="22"/>
        </w:rPr>
        <w:t>Dni robocze</w:t>
      </w:r>
      <w:r w:rsidRPr="000A44C0">
        <w:rPr>
          <w:sz w:val="22"/>
          <w:szCs w:val="22"/>
        </w:rPr>
        <w:t xml:space="preserve"> – okres od poniedziałku do piątku, w godzinach od 7:30 do 15:30, z wyłączeniem sobót oraz dni ustawowo wolnych od pracy;</w:t>
      </w:r>
    </w:p>
    <w:p w14:paraId="75F72B37" w14:textId="77777777" w:rsidR="006E3970" w:rsidRPr="000A44C0" w:rsidRDefault="006E3970" w:rsidP="006E3970">
      <w:pPr>
        <w:pStyle w:val="Akapitzlist"/>
        <w:numPr>
          <w:ilvl w:val="1"/>
          <w:numId w:val="1"/>
        </w:numPr>
        <w:spacing w:line="276" w:lineRule="auto"/>
        <w:ind w:left="709"/>
        <w:jc w:val="both"/>
      </w:pPr>
      <w:r w:rsidRPr="000A44C0">
        <w:rPr>
          <w:b/>
          <w:sz w:val="22"/>
          <w:szCs w:val="22"/>
        </w:rPr>
        <w:t>Roboczogodzina</w:t>
      </w:r>
      <w:r w:rsidRPr="000A44C0">
        <w:rPr>
          <w:bCs/>
          <w:sz w:val="22"/>
          <w:szCs w:val="22"/>
        </w:rPr>
        <w:t xml:space="preserve"> – godziny od 7:30 do 15:30 w dni robocze;</w:t>
      </w:r>
    </w:p>
    <w:p w14:paraId="2641E188" w14:textId="77777777" w:rsidR="006E3970" w:rsidRPr="000A44C0" w:rsidRDefault="006E3970" w:rsidP="006E3970">
      <w:pPr>
        <w:pStyle w:val="Akapitzlist"/>
        <w:numPr>
          <w:ilvl w:val="1"/>
          <w:numId w:val="1"/>
        </w:numPr>
        <w:spacing w:line="276" w:lineRule="auto"/>
        <w:ind w:left="709"/>
        <w:jc w:val="both"/>
      </w:pPr>
      <w:r w:rsidRPr="000A44C0">
        <w:rPr>
          <w:b/>
          <w:sz w:val="22"/>
          <w:szCs w:val="22"/>
        </w:rPr>
        <w:t xml:space="preserve">Okres wynajmu </w:t>
      </w:r>
      <w:r w:rsidRPr="000A44C0">
        <w:rPr>
          <w:sz w:val="22"/>
          <w:szCs w:val="22"/>
        </w:rPr>
        <w:t xml:space="preserve">– </w:t>
      </w:r>
      <w:r w:rsidR="004A37AA" w:rsidRPr="000A44C0">
        <w:rPr>
          <w:sz w:val="22"/>
          <w:szCs w:val="22"/>
        </w:rPr>
        <w:t>45</w:t>
      </w:r>
      <w:r w:rsidRPr="000A44C0">
        <w:rPr>
          <w:sz w:val="22"/>
          <w:szCs w:val="22"/>
        </w:rPr>
        <w:t xml:space="preserve"> miesięcy liczone od 1 dnia miesiąca, po miesiącu, w którym został dostarczony sprzęt</w:t>
      </w:r>
      <w:r w:rsidR="004A37AA" w:rsidRPr="000A44C0">
        <w:rPr>
          <w:sz w:val="22"/>
          <w:szCs w:val="22"/>
        </w:rPr>
        <w:t>, oddzielnie dla każdej z dostaw</w:t>
      </w:r>
      <w:r w:rsidRPr="000A44C0">
        <w:rPr>
          <w:sz w:val="22"/>
          <w:szCs w:val="22"/>
        </w:rPr>
        <w:t>.</w:t>
      </w:r>
    </w:p>
    <w:p w14:paraId="4875DE52" w14:textId="77777777" w:rsidR="006E3970" w:rsidRPr="000A44C0" w:rsidRDefault="006E3970" w:rsidP="006E3970">
      <w:pPr>
        <w:pStyle w:val="Akapitzlist"/>
        <w:spacing w:line="276" w:lineRule="auto"/>
        <w:ind w:left="709"/>
        <w:jc w:val="both"/>
      </w:pPr>
      <w:bookmarkStart w:id="3" w:name="_Hlk63249137"/>
      <w:bookmarkEnd w:id="3"/>
    </w:p>
    <w:p w14:paraId="6CDEC74E" w14:textId="77777777" w:rsidR="00C22300" w:rsidRPr="000A44C0" w:rsidRDefault="00C22300" w:rsidP="006E3970">
      <w:pPr>
        <w:pStyle w:val="Akapitzlist"/>
        <w:spacing w:line="276" w:lineRule="auto"/>
        <w:ind w:left="709"/>
        <w:jc w:val="both"/>
      </w:pPr>
    </w:p>
    <w:p w14:paraId="3990DB2C" w14:textId="77777777" w:rsidR="006E3970" w:rsidRPr="000A44C0" w:rsidRDefault="006E3970" w:rsidP="006E3970">
      <w:pPr>
        <w:keepNext/>
        <w:keepLines/>
        <w:spacing w:before="240" w:line="276" w:lineRule="auto"/>
        <w:jc w:val="center"/>
        <w:rPr>
          <w:b/>
          <w:sz w:val="22"/>
          <w:szCs w:val="22"/>
        </w:rPr>
      </w:pPr>
      <w:r w:rsidRPr="000A44C0">
        <w:rPr>
          <w:b/>
          <w:sz w:val="22"/>
          <w:szCs w:val="22"/>
        </w:rPr>
        <w:lastRenderedPageBreak/>
        <w:t>§ 2</w:t>
      </w:r>
      <w:r w:rsidRPr="000A44C0">
        <w:rPr>
          <w:b/>
          <w:sz w:val="22"/>
          <w:szCs w:val="22"/>
        </w:rPr>
        <w:br/>
        <w:t>Zobowiązania Wykonawcy</w:t>
      </w:r>
    </w:p>
    <w:p w14:paraId="0534E6C1" w14:textId="77777777" w:rsidR="006E3970" w:rsidRPr="001E57F3" w:rsidRDefault="00DE13F9" w:rsidP="006E3970">
      <w:pPr>
        <w:pStyle w:val="Akapitzlist"/>
        <w:numPr>
          <w:ilvl w:val="0"/>
          <w:numId w:val="20"/>
        </w:numPr>
        <w:spacing w:line="276" w:lineRule="auto"/>
        <w:ind w:left="284"/>
        <w:jc w:val="both"/>
        <w:rPr>
          <w:bCs/>
        </w:rPr>
      </w:pPr>
      <w:r>
        <w:rPr>
          <w:bCs/>
          <w:sz w:val="22"/>
          <w:szCs w:val="22"/>
        </w:rPr>
        <w:t>Wykonawca zobowiązuje się, że Pracownicy skierowani przez Wykonawcę do realizacji zamówienia publicznego będą w okresie realizacji umowy zatrudnieni na podstawie umowy o pracę w rozumieniu przepisów ustawy z dnia 26 czerwca 1974 r. – Kodeks pracy.</w:t>
      </w:r>
    </w:p>
    <w:p w14:paraId="59851D54" w14:textId="77777777" w:rsidR="006E3970" w:rsidRPr="001E57F3" w:rsidRDefault="00DE13F9" w:rsidP="006E3970">
      <w:pPr>
        <w:pStyle w:val="Akapitzlist"/>
        <w:numPr>
          <w:ilvl w:val="0"/>
          <w:numId w:val="20"/>
        </w:numPr>
        <w:spacing w:line="276" w:lineRule="auto"/>
        <w:ind w:left="284"/>
        <w:jc w:val="both"/>
        <w:rPr>
          <w:bCs/>
          <w:sz w:val="22"/>
          <w:szCs w:val="22"/>
        </w:rPr>
      </w:pPr>
      <w:r>
        <w:rPr>
          <w:bCs/>
          <w:sz w:val="22"/>
          <w:szCs w:val="22"/>
        </w:rPr>
        <w:t xml:space="preserve">Wykonawca </w:t>
      </w:r>
      <w:bookmarkStart w:id="4" w:name="_Hlk76472596"/>
      <w:r>
        <w:rPr>
          <w:bCs/>
          <w:sz w:val="22"/>
          <w:szCs w:val="22"/>
        </w:rPr>
        <w:t>w dniu podpisania umowy przekazuje Zamawiającemu oświadczenie o zatrudnieniu osób na podstawie umowy o pracę w zakresie czynności opisanych w SWZ</w:t>
      </w:r>
      <w:bookmarkEnd w:id="4"/>
      <w:r>
        <w:rPr>
          <w:bCs/>
          <w:sz w:val="22"/>
          <w:szCs w:val="22"/>
        </w:rPr>
        <w:t>.</w:t>
      </w:r>
    </w:p>
    <w:p w14:paraId="62C30797" w14:textId="77777777" w:rsidR="006E3970" w:rsidRPr="001E57F3" w:rsidRDefault="00DE13F9" w:rsidP="006E3970">
      <w:pPr>
        <w:pStyle w:val="Akapitzlist"/>
        <w:numPr>
          <w:ilvl w:val="0"/>
          <w:numId w:val="20"/>
        </w:numPr>
        <w:spacing w:line="276" w:lineRule="auto"/>
        <w:ind w:left="284"/>
        <w:jc w:val="both"/>
        <w:rPr>
          <w:bCs/>
          <w:sz w:val="22"/>
          <w:szCs w:val="22"/>
        </w:rPr>
      </w:pPr>
      <w:bookmarkStart w:id="5" w:name="_Hlk76472608"/>
      <w:r>
        <w:rPr>
          <w:bCs/>
          <w:sz w:val="22"/>
          <w:szCs w:val="22"/>
        </w:rPr>
        <w:t xml:space="preserve">Wykonawca zobowiązuje się do każdorazowego przedłożenia Zamawiającemu oświadczenia </w:t>
      </w:r>
      <w:r>
        <w:rPr>
          <w:bCs/>
          <w:sz w:val="22"/>
          <w:szCs w:val="22"/>
        </w:rPr>
        <w:br/>
        <w:t xml:space="preserve">o ewentualnych zmianach osób zatrudnionych na umowę o pracę w zakresie czynności opisanych </w:t>
      </w:r>
      <w:r>
        <w:rPr>
          <w:bCs/>
          <w:sz w:val="22"/>
          <w:szCs w:val="22"/>
        </w:rPr>
        <w:br/>
        <w:t>w SWZ</w:t>
      </w:r>
      <w:bookmarkEnd w:id="5"/>
      <w:r>
        <w:rPr>
          <w:bCs/>
          <w:sz w:val="22"/>
          <w:szCs w:val="22"/>
        </w:rPr>
        <w:t>.</w:t>
      </w:r>
    </w:p>
    <w:p w14:paraId="6F071128" w14:textId="77777777" w:rsidR="006E3970" w:rsidRPr="000A44C0" w:rsidRDefault="00DE13F9" w:rsidP="00725464">
      <w:pPr>
        <w:pStyle w:val="Akapitzlist"/>
        <w:numPr>
          <w:ilvl w:val="0"/>
          <w:numId w:val="20"/>
        </w:numPr>
        <w:spacing w:line="276" w:lineRule="auto"/>
        <w:ind w:left="284"/>
        <w:jc w:val="both"/>
        <w:rPr>
          <w:bCs/>
          <w:sz w:val="22"/>
          <w:szCs w:val="22"/>
        </w:rPr>
      </w:pPr>
      <w:r w:rsidRPr="00DE13F9">
        <w:rPr>
          <w:bCs/>
          <w:sz w:val="22"/>
          <w:szCs w:val="22"/>
        </w:rPr>
        <w:t>Odbiór opakowań przez Wykonawcę ( w tym folii i wypełnień, m. in. pianek, styropianów itp.) odbędzie</w:t>
      </w:r>
      <w:r w:rsidR="006E3970" w:rsidRPr="000A44C0">
        <w:rPr>
          <w:sz w:val="22"/>
          <w:szCs w:val="22"/>
        </w:rPr>
        <w:t xml:space="preserve"> się niezwłocznie po każdej dostawie.</w:t>
      </w:r>
    </w:p>
    <w:p w14:paraId="7D2A1B8C" w14:textId="77777777" w:rsidR="006E3970" w:rsidRPr="000A44C0" w:rsidRDefault="006E3970" w:rsidP="006E3970">
      <w:pPr>
        <w:keepNext/>
        <w:keepLines/>
        <w:spacing w:before="240" w:line="276" w:lineRule="auto"/>
        <w:jc w:val="center"/>
        <w:rPr>
          <w:b/>
          <w:sz w:val="22"/>
          <w:szCs w:val="22"/>
        </w:rPr>
      </w:pPr>
      <w:r w:rsidRPr="000A44C0">
        <w:rPr>
          <w:b/>
          <w:sz w:val="22"/>
          <w:szCs w:val="22"/>
        </w:rPr>
        <w:t>§ 3</w:t>
      </w:r>
    </w:p>
    <w:p w14:paraId="536FB8FA" w14:textId="77777777" w:rsidR="006E3970" w:rsidRPr="000A44C0" w:rsidRDefault="006E3970" w:rsidP="006E3970">
      <w:pPr>
        <w:keepNext/>
        <w:keepLines/>
        <w:spacing w:line="276" w:lineRule="auto"/>
        <w:jc w:val="center"/>
      </w:pPr>
      <w:r w:rsidRPr="000A44C0">
        <w:rPr>
          <w:b/>
          <w:sz w:val="22"/>
          <w:szCs w:val="22"/>
        </w:rPr>
        <w:t>Termin realizacji umowy</w:t>
      </w:r>
    </w:p>
    <w:p w14:paraId="0018370D" w14:textId="77777777" w:rsidR="006E3970" w:rsidRPr="000A44C0" w:rsidRDefault="006E3970" w:rsidP="006E3970">
      <w:pPr>
        <w:pStyle w:val="Tekstpodstawowywcity"/>
        <w:numPr>
          <w:ilvl w:val="0"/>
          <w:numId w:val="2"/>
        </w:numPr>
        <w:ind w:left="426" w:hanging="425"/>
        <w:jc w:val="both"/>
        <w:rPr>
          <w:rFonts w:cs="Times New Roman"/>
        </w:rPr>
      </w:pPr>
      <w:bookmarkStart w:id="6" w:name="_Hlk72479837"/>
      <w:r w:rsidRPr="000A44C0">
        <w:rPr>
          <w:rFonts w:cs="Times New Roman"/>
          <w:sz w:val="22"/>
          <w:szCs w:val="22"/>
        </w:rPr>
        <w:t>Umowa została zawarta na czas określony i </w:t>
      </w:r>
      <w:r w:rsidRPr="000A44C0">
        <w:rPr>
          <w:rFonts w:cs="Times New Roman"/>
          <w:color w:val="auto"/>
          <w:sz w:val="22"/>
          <w:szCs w:val="22"/>
        </w:rPr>
        <w:t xml:space="preserve">obowiązywać będzie </w:t>
      </w:r>
      <w:r w:rsidR="00D35970" w:rsidRPr="000A44C0">
        <w:rPr>
          <w:rFonts w:cs="Times New Roman"/>
          <w:color w:val="auto"/>
          <w:sz w:val="22"/>
          <w:szCs w:val="22"/>
        </w:rPr>
        <w:t>przez okres 48 miesięcy</w:t>
      </w:r>
      <w:bookmarkEnd w:id="6"/>
      <w:r w:rsidR="001A117A" w:rsidRPr="000A44C0">
        <w:rPr>
          <w:rFonts w:cs="Times New Roman"/>
          <w:color w:val="auto"/>
          <w:sz w:val="22"/>
          <w:szCs w:val="22"/>
        </w:rPr>
        <w:t>.</w:t>
      </w:r>
    </w:p>
    <w:p w14:paraId="3C04943D" w14:textId="77777777" w:rsidR="006E3970" w:rsidRPr="000A44C0" w:rsidRDefault="006E3970" w:rsidP="006E3970">
      <w:pPr>
        <w:pStyle w:val="Tekstpodstawowywcity"/>
        <w:numPr>
          <w:ilvl w:val="0"/>
          <w:numId w:val="2"/>
        </w:numPr>
        <w:ind w:left="426" w:hanging="425"/>
        <w:jc w:val="both"/>
        <w:rPr>
          <w:rFonts w:cs="Times New Roman"/>
          <w:color w:val="auto"/>
          <w:sz w:val="22"/>
          <w:szCs w:val="22"/>
        </w:rPr>
      </w:pPr>
      <w:r w:rsidRPr="000A44C0">
        <w:rPr>
          <w:rFonts w:cs="Times New Roman"/>
          <w:sz w:val="22"/>
          <w:szCs w:val="22"/>
        </w:rPr>
        <w:t xml:space="preserve">Strony ustalają, że Wykonawca zrealizuje przedmiot umowy w następujących etapach: </w:t>
      </w:r>
    </w:p>
    <w:p w14:paraId="16B7A994" w14:textId="77777777" w:rsidR="006E3970" w:rsidRPr="000A44C0" w:rsidRDefault="006E3970" w:rsidP="006E3970">
      <w:pPr>
        <w:pStyle w:val="Akapitzlist"/>
        <w:ind w:left="1134" w:hanging="708"/>
        <w:jc w:val="both"/>
        <w:rPr>
          <w:sz w:val="22"/>
          <w:szCs w:val="22"/>
        </w:rPr>
      </w:pPr>
      <w:r w:rsidRPr="000A44C0">
        <w:rPr>
          <w:b/>
          <w:bCs/>
          <w:sz w:val="22"/>
          <w:szCs w:val="22"/>
        </w:rPr>
        <w:t>I etap</w:t>
      </w:r>
      <w:r w:rsidRPr="000A44C0">
        <w:rPr>
          <w:sz w:val="22"/>
          <w:szCs w:val="22"/>
        </w:rPr>
        <w:t xml:space="preserve"> – dostarczenie (wraz z rozładunkiem) zestawów komputerowych wraz z zainstalowanym systemem operacyjnym oraz oprogramowaniem biurowym, licencją, ubezpieczeniem;</w:t>
      </w:r>
    </w:p>
    <w:p w14:paraId="1EF14379" w14:textId="77777777" w:rsidR="006E3970" w:rsidRPr="000A44C0" w:rsidRDefault="006E3970" w:rsidP="006E3970">
      <w:pPr>
        <w:pStyle w:val="Akapitzlist"/>
        <w:ind w:left="1080" w:hanging="654"/>
        <w:jc w:val="both"/>
        <w:rPr>
          <w:sz w:val="22"/>
          <w:szCs w:val="22"/>
        </w:rPr>
      </w:pPr>
      <w:r w:rsidRPr="000A44C0">
        <w:rPr>
          <w:b/>
          <w:bCs/>
          <w:sz w:val="22"/>
          <w:szCs w:val="22"/>
        </w:rPr>
        <w:t>II etap</w:t>
      </w:r>
      <w:r w:rsidRPr="000A44C0">
        <w:rPr>
          <w:sz w:val="22"/>
          <w:szCs w:val="22"/>
        </w:rPr>
        <w:t xml:space="preserve"> – kompleksowa obsługa serwisowa wszystkich dostarczonych zestawów komputerowych;</w:t>
      </w:r>
    </w:p>
    <w:p w14:paraId="28B62EFB" w14:textId="77777777" w:rsidR="006E3970" w:rsidRPr="000A44C0" w:rsidRDefault="006E3970" w:rsidP="006E3970">
      <w:pPr>
        <w:pStyle w:val="Akapitzlist"/>
        <w:ind w:left="1080" w:hanging="654"/>
        <w:jc w:val="both"/>
        <w:rPr>
          <w:sz w:val="22"/>
          <w:szCs w:val="22"/>
        </w:rPr>
      </w:pPr>
      <w:r w:rsidRPr="000A44C0">
        <w:rPr>
          <w:b/>
          <w:bCs/>
          <w:sz w:val="22"/>
          <w:szCs w:val="22"/>
        </w:rPr>
        <w:t xml:space="preserve">III etap </w:t>
      </w:r>
      <w:r w:rsidRPr="000A44C0">
        <w:rPr>
          <w:sz w:val="22"/>
          <w:szCs w:val="22"/>
        </w:rPr>
        <w:t>– odbiór i przekazanie Zamawiającemu wszystkich zainstalowanych w komputerach urządzeń pamięci masowej (dyski SSD, HDD).</w:t>
      </w:r>
    </w:p>
    <w:p w14:paraId="70352B99" w14:textId="77777777" w:rsidR="006E3970" w:rsidRPr="000A44C0" w:rsidRDefault="006E3970" w:rsidP="006E3970">
      <w:pPr>
        <w:pStyle w:val="Akapitzlist"/>
        <w:numPr>
          <w:ilvl w:val="0"/>
          <w:numId w:val="2"/>
        </w:numPr>
        <w:ind w:left="426"/>
        <w:jc w:val="both"/>
      </w:pPr>
      <w:r w:rsidRPr="000A44C0">
        <w:rPr>
          <w:sz w:val="22"/>
          <w:szCs w:val="22"/>
        </w:rPr>
        <w:t xml:space="preserve">Zamawiający wymaga, aby dostawy zestawów komputerowych odbywały się sukcesywnie po 50 szt. co </w:t>
      </w:r>
      <w:r w:rsidR="006A1FA1" w:rsidRPr="000A44C0">
        <w:rPr>
          <w:sz w:val="22"/>
          <w:szCs w:val="22"/>
        </w:rPr>
        <w:t xml:space="preserve">minimum </w:t>
      </w:r>
      <w:r w:rsidRPr="000A44C0">
        <w:rPr>
          <w:sz w:val="22"/>
          <w:szCs w:val="22"/>
        </w:rPr>
        <w:t>25</w:t>
      </w:r>
      <w:r w:rsidR="006A1FA1" w:rsidRPr="000A44C0">
        <w:rPr>
          <w:sz w:val="22"/>
          <w:szCs w:val="22"/>
        </w:rPr>
        <w:t xml:space="preserve"> a maksymalnie </w:t>
      </w:r>
      <w:r w:rsidRPr="000A44C0">
        <w:rPr>
          <w:sz w:val="22"/>
          <w:szCs w:val="22"/>
        </w:rPr>
        <w:t>30 dni kalendarzowych. Pierwsza dostawa nastąpi w terminie 14 dni od dnia podpisania umowy</w:t>
      </w:r>
      <w:r w:rsidR="006A1FA1" w:rsidRPr="000A44C0">
        <w:rPr>
          <w:sz w:val="22"/>
          <w:szCs w:val="22"/>
        </w:rPr>
        <w:t>.</w:t>
      </w:r>
      <w:r w:rsidRPr="000A44C0">
        <w:rPr>
          <w:sz w:val="22"/>
          <w:szCs w:val="22"/>
        </w:rPr>
        <w:t xml:space="preserve"> </w:t>
      </w:r>
      <w:r w:rsidR="006A1FA1" w:rsidRPr="000A44C0">
        <w:rPr>
          <w:sz w:val="22"/>
          <w:szCs w:val="22"/>
        </w:rPr>
        <w:t>H</w:t>
      </w:r>
      <w:r w:rsidRPr="000A44C0">
        <w:rPr>
          <w:sz w:val="22"/>
          <w:szCs w:val="22"/>
        </w:rPr>
        <w:t>armonogram realizacji I etapu</w:t>
      </w:r>
      <w:r w:rsidR="006A1FA1" w:rsidRPr="000A44C0">
        <w:rPr>
          <w:sz w:val="22"/>
          <w:szCs w:val="22"/>
        </w:rPr>
        <w:t xml:space="preserve"> zostanie uzgodniony przed pierwszą dostawą sprzętu</w:t>
      </w:r>
      <w:r w:rsidRPr="000A44C0">
        <w:rPr>
          <w:sz w:val="22"/>
          <w:szCs w:val="22"/>
        </w:rPr>
        <w:t>.</w:t>
      </w:r>
    </w:p>
    <w:p w14:paraId="42D6734F" w14:textId="77777777" w:rsidR="006E3970" w:rsidRPr="000A44C0" w:rsidRDefault="006E3970" w:rsidP="006E3970">
      <w:pPr>
        <w:pStyle w:val="Tekstpodstawowywcity"/>
        <w:numPr>
          <w:ilvl w:val="0"/>
          <w:numId w:val="2"/>
        </w:numPr>
        <w:ind w:left="426" w:hanging="425"/>
        <w:jc w:val="both"/>
        <w:rPr>
          <w:rFonts w:cs="Times New Roman"/>
        </w:rPr>
      </w:pPr>
      <w:r w:rsidRPr="000A44C0">
        <w:rPr>
          <w:rFonts w:cs="Times New Roman"/>
          <w:color w:val="auto"/>
          <w:sz w:val="22"/>
          <w:szCs w:val="22"/>
        </w:rPr>
        <w:t xml:space="preserve">O terminie dostawy Wykonawca ma obowiązek zawiadomić koordynatora Zamawiającego wymienionego w § 5 z co najmniej 3 dniowym wyprzedzeniem przed ustalonym terminem dostawy. Zamawiający ma prawo przesunąć termin dostawy, ale o nie więcej niż 2 dni robocze. </w:t>
      </w:r>
    </w:p>
    <w:p w14:paraId="381278BD" w14:textId="77777777" w:rsidR="006E3970" w:rsidRPr="000A44C0" w:rsidRDefault="006E3970" w:rsidP="006E3970">
      <w:pPr>
        <w:pStyle w:val="Tekstpodstawowywcity"/>
        <w:numPr>
          <w:ilvl w:val="0"/>
          <w:numId w:val="2"/>
        </w:numPr>
        <w:ind w:left="426" w:hanging="425"/>
        <w:jc w:val="both"/>
        <w:rPr>
          <w:rFonts w:cs="Times New Roman"/>
        </w:rPr>
      </w:pPr>
      <w:r w:rsidRPr="000A44C0">
        <w:rPr>
          <w:rFonts w:cs="Times New Roman"/>
          <w:color w:val="auto"/>
          <w:sz w:val="22"/>
          <w:szCs w:val="22"/>
        </w:rPr>
        <w:t>Wykonawca zobowiązany jest do odbioru zestawów komputerowych z siedziby Zamawiającego zgodnie z ustalonym harmonogramem</w:t>
      </w:r>
      <w:r w:rsidR="006A1FA1" w:rsidRPr="000A44C0">
        <w:rPr>
          <w:rFonts w:cs="Times New Roman"/>
          <w:color w:val="auto"/>
          <w:sz w:val="22"/>
          <w:szCs w:val="22"/>
        </w:rPr>
        <w:t>, o którym mowa w ust.</w:t>
      </w:r>
      <w:r w:rsidR="00D078D9" w:rsidRPr="000A44C0">
        <w:rPr>
          <w:rFonts w:cs="Times New Roman"/>
          <w:color w:val="auto"/>
          <w:sz w:val="22"/>
          <w:szCs w:val="22"/>
        </w:rPr>
        <w:t>9</w:t>
      </w:r>
      <w:r w:rsidRPr="000A44C0">
        <w:rPr>
          <w:rFonts w:cs="Times New Roman"/>
          <w:color w:val="auto"/>
          <w:sz w:val="22"/>
          <w:szCs w:val="22"/>
        </w:rPr>
        <w:t>.</w:t>
      </w:r>
      <w:r w:rsidR="006A1FA1" w:rsidRPr="000A44C0">
        <w:rPr>
          <w:rFonts w:cs="Times New Roman"/>
          <w:color w:val="auto"/>
          <w:sz w:val="22"/>
          <w:szCs w:val="22"/>
        </w:rPr>
        <w:t xml:space="preserve"> </w:t>
      </w:r>
    </w:p>
    <w:p w14:paraId="37AEB8BC" w14:textId="77777777" w:rsidR="006E3970" w:rsidRPr="000A44C0" w:rsidRDefault="006E3970" w:rsidP="006E3970">
      <w:pPr>
        <w:pStyle w:val="Tekstpodstawowywcity"/>
        <w:numPr>
          <w:ilvl w:val="0"/>
          <w:numId w:val="2"/>
        </w:numPr>
        <w:ind w:left="426" w:hanging="425"/>
        <w:jc w:val="both"/>
        <w:rPr>
          <w:rFonts w:cs="Times New Roman"/>
          <w:color w:val="auto"/>
          <w:sz w:val="22"/>
          <w:szCs w:val="22"/>
        </w:rPr>
      </w:pPr>
      <w:r w:rsidRPr="000A44C0">
        <w:rPr>
          <w:rFonts w:cs="Times New Roman"/>
          <w:color w:val="auto"/>
          <w:sz w:val="22"/>
          <w:szCs w:val="22"/>
        </w:rPr>
        <w:t>W ramach realizacji umowy Wykonawca świadczy usługę, która obejmuje:</w:t>
      </w:r>
    </w:p>
    <w:p w14:paraId="44F1E87A" w14:textId="77777777" w:rsidR="006E3970" w:rsidRPr="000A44C0" w:rsidRDefault="006E3970" w:rsidP="006E3970">
      <w:pPr>
        <w:pStyle w:val="Tekstpodstawowywcity"/>
        <w:numPr>
          <w:ilvl w:val="1"/>
          <w:numId w:val="2"/>
        </w:numPr>
        <w:ind w:left="851"/>
        <w:jc w:val="both"/>
        <w:rPr>
          <w:rFonts w:cs="Times New Roman"/>
          <w:color w:val="FF0000"/>
        </w:rPr>
      </w:pPr>
      <w:r w:rsidRPr="000A44C0">
        <w:rPr>
          <w:rFonts w:cs="Times New Roman"/>
          <w:color w:val="auto"/>
          <w:sz w:val="22"/>
          <w:szCs w:val="22"/>
        </w:rPr>
        <w:t>udostępnienie zestawu komputerowego w ilości  150 szt</w:t>
      </w:r>
      <w:ins w:id="7" w:author="Aleksandra Walter" w:date="2021-07-08T10:45:00Z">
        <w:r w:rsidR="00410659" w:rsidRPr="000A44C0">
          <w:rPr>
            <w:rFonts w:cs="Times New Roman"/>
            <w:color w:val="auto"/>
            <w:sz w:val="22"/>
            <w:szCs w:val="22"/>
          </w:rPr>
          <w:t>.</w:t>
        </w:r>
      </w:ins>
      <w:r w:rsidR="00DE13F9">
        <w:rPr>
          <w:rFonts w:cs="Times New Roman"/>
          <w:color w:val="auto"/>
          <w:sz w:val="22"/>
          <w:szCs w:val="22"/>
        </w:rPr>
        <w:t xml:space="preserve"> </w:t>
      </w:r>
      <w:r w:rsidR="00DE13F9" w:rsidRPr="00DE13F9">
        <w:rPr>
          <w:rFonts w:cs="Times New Roman"/>
          <w:color w:val="auto"/>
          <w:sz w:val="22"/>
          <w:szCs w:val="22"/>
        </w:rPr>
        <w:t>w</w:t>
      </w:r>
      <w:r w:rsidR="00DE13F9" w:rsidRPr="00DE13F9">
        <w:rPr>
          <w:rFonts w:cs="Times New Roman"/>
          <w:sz w:val="22"/>
          <w:szCs w:val="22"/>
        </w:rPr>
        <w:t>raz z zainstalowanym systemem operacyjnym oraz oprogramowaniem biurowym, licencją, ubezpieczeniem</w:t>
      </w:r>
      <w:r w:rsidR="00DE13F9">
        <w:rPr>
          <w:rFonts w:cs="Times New Roman"/>
          <w:color w:val="FF0000"/>
          <w:sz w:val="22"/>
          <w:szCs w:val="22"/>
        </w:rPr>
        <w:t>.</w:t>
      </w:r>
    </w:p>
    <w:p w14:paraId="0F70648B" w14:textId="77777777" w:rsidR="006E3970" w:rsidRPr="000A44C0" w:rsidRDefault="00DE13F9" w:rsidP="006E3970">
      <w:pPr>
        <w:pStyle w:val="Tekstpodstawowywcity"/>
        <w:numPr>
          <w:ilvl w:val="1"/>
          <w:numId w:val="2"/>
        </w:numPr>
        <w:ind w:left="851"/>
        <w:jc w:val="both"/>
        <w:rPr>
          <w:rFonts w:cs="Times New Roman"/>
          <w:sz w:val="22"/>
          <w:szCs w:val="22"/>
        </w:rPr>
      </w:pPr>
      <w:r>
        <w:rPr>
          <w:rFonts w:cs="Times New Roman"/>
          <w:sz w:val="22"/>
          <w:szCs w:val="22"/>
        </w:rPr>
        <w:t>Obsługę serwisową.</w:t>
      </w:r>
    </w:p>
    <w:p w14:paraId="65CDE244" w14:textId="77777777" w:rsidR="006E3970" w:rsidRPr="000A44C0" w:rsidRDefault="00DE13F9" w:rsidP="006E3970">
      <w:pPr>
        <w:pStyle w:val="Tekstpodstawowywcity"/>
        <w:numPr>
          <w:ilvl w:val="0"/>
          <w:numId w:val="2"/>
        </w:numPr>
        <w:ind w:left="426" w:hanging="425"/>
        <w:jc w:val="both"/>
        <w:rPr>
          <w:rFonts w:cs="Times New Roman"/>
          <w:sz w:val="22"/>
          <w:szCs w:val="22"/>
        </w:rPr>
      </w:pPr>
      <w:r>
        <w:rPr>
          <w:rFonts w:cs="Times New Roman"/>
          <w:sz w:val="22"/>
          <w:szCs w:val="22"/>
        </w:rPr>
        <w:t>Do czasu odbioru zestawów komputerowych przez Zamawiającego ryzyko wszelkich niebezpieczeństw związanych z ewentualnymi uszkodzeniami lub utratą ponosi Wykonawca.</w:t>
      </w:r>
    </w:p>
    <w:p w14:paraId="266E2644" w14:textId="77777777" w:rsidR="006E3970" w:rsidRPr="000A44C0" w:rsidRDefault="00DE13F9" w:rsidP="006E3970">
      <w:pPr>
        <w:pStyle w:val="Tekstpodstawowywcity"/>
        <w:numPr>
          <w:ilvl w:val="0"/>
          <w:numId w:val="2"/>
        </w:numPr>
        <w:ind w:left="426" w:hanging="425"/>
        <w:jc w:val="both"/>
        <w:rPr>
          <w:rFonts w:cs="Times New Roman"/>
        </w:rPr>
      </w:pPr>
      <w:r>
        <w:rPr>
          <w:rFonts w:cs="Times New Roman"/>
          <w:color w:val="auto"/>
          <w:sz w:val="22"/>
          <w:szCs w:val="22"/>
        </w:rPr>
        <w:t>Odbiory przedmiotu umowy potwierdzone zostaną pisemnymi protokołami odbioru ilościowego i jakościowego, po każdej dostarczonej części, o której mowa w ust. 3, podpisane przez jedną z osób  określonych w § 5. W razie zgłoszenia zastrzeżeń lub wykrycie wad w trakcie odbioru wstrzymuje się podpisywanie powyższych protokołów</w:t>
      </w:r>
      <w:r>
        <w:rPr>
          <w:rFonts w:cs="Times New Roman"/>
          <w:sz w:val="22"/>
          <w:szCs w:val="22"/>
        </w:rPr>
        <w:t xml:space="preserve">. Wszystkie uchybienia zostaną zgłoszone pisemnie Wykonawcy. Zamawiający dopuszcza, aby wszelkie uchybienia zgłoszone Wykonawcy, wynikłe w toku odbioru były przez niego </w:t>
      </w:r>
      <w:r>
        <w:rPr>
          <w:rFonts w:cs="Times New Roman"/>
          <w:color w:val="auto"/>
          <w:sz w:val="22"/>
          <w:szCs w:val="22"/>
        </w:rPr>
        <w:t>skorygowane w terminie 2 dni roboczych.</w:t>
      </w:r>
    </w:p>
    <w:p w14:paraId="6ABED731" w14:textId="77777777" w:rsidR="006E3970" w:rsidRPr="000A44C0" w:rsidRDefault="00DE13F9" w:rsidP="006E3970">
      <w:pPr>
        <w:pStyle w:val="Tekstpodstawowywcity"/>
        <w:numPr>
          <w:ilvl w:val="0"/>
          <w:numId w:val="2"/>
        </w:numPr>
        <w:ind w:left="426" w:hanging="425"/>
        <w:jc w:val="both"/>
        <w:rPr>
          <w:rFonts w:cs="Times New Roman"/>
          <w:color w:val="auto"/>
          <w:sz w:val="22"/>
          <w:szCs w:val="22"/>
        </w:rPr>
      </w:pPr>
      <w:r>
        <w:rPr>
          <w:rFonts w:cs="Times New Roman"/>
          <w:color w:val="auto"/>
          <w:sz w:val="22"/>
          <w:szCs w:val="22"/>
        </w:rPr>
        <w:t xml:space="preserve">Wykonawca będzie odbierał sprzęt etapami (po 50 sztuk). Odbiór sprzętu odbędzie się w ciągu 5 dni roboczych przed upływem okresu wynajmu. Harmonogram oraz procedura odbioru sprzętu zostanie ustalona 4 miesiące przed końcem okresu wynajmu pierwszej dostawy sprzętu. </w:t>
      </w:r>
    </w:p>
    <w:p w14:paraId="3652607F" w14:textId="77777777" w:rsidR="006E3970" w:rsidRPr="000A44C0" w:rsidRDefault="00DE13F9" w:rsidP="006E3970">
      <w:pPr>
        <w:pStyle w:val="Tekstpodstawowywcity"/>
        <w:keepNext/>
        <w:spacing w:before="240"/>
        <w:ind w:left="0"/>
        <w:jc w:val="center"/>
        <w:rPr>
          <w:rFonts w:cs="Times New Roman"/>
          <w:b/>
          <w:sz w:val="22"/>
          <w:szCs w:val="22"/>
        </w:rPr>
      </w:pPr>
      <w:r>
        <w:rPr>
          <w:rFonts w:cs="Times New Roman"/>
          <w:b/>
          <w:sz w:val="22"/>
          <w:szCs w:val="22"/>
        </w:rPr>
        <w:t>§ 4</w:t>
      </w:r>
    </w:p>
    <w:p w14:paraId="114CBEFB" w14:textId="77777777" w:rsidR="006E3970" w:rsidRPr="000A44C0" w:rsidRDefault="00DE13F9" w:rsidP="006E3970">
      <w:pPr>
        <w:pStyle w:val="Tekstpodstawowywcity"/>
        <w:keepNext/>
        <w:ind w:left="0"/>
        <w:jc w:val="center"/>
        <w:rPr>
          <w:rFonts w:cs="Times New Roman"/>
          <w:b/>
          <w:sz w:val="22"/>
          <w:szCs w:val="22"/>
        </w:rPr>
      </w:pPr>
      <w:r>
        <w:rPr>
          <w:rFonts w:cs="Times New Roman"/>
          <w:b/>
          <w:sz w:val="22"/>
          <w:szCs w:val="22"/>
        </w:rPr>
        <w:t>Podwykonawstwo</w:t>
      </w:r>
    </w:p>
    <w:p w14:paraId="48476AAA" w14:textId="77777777" w:rsidR="006E3970" w:rsidRPr="000A44C0" w:rsidRDefault="00DE13F9" w:rsidP="006E3970">
      <w:pPr>
        <w:pStyle w:val="Akapitzlist"/>
        <w:widowControl/>
        <w:numPr>
          <w:ilvl w:val="1"/>
          <w:numId w:val="13"/>
        </w:numPr>
        <w:overflowPunct w:val="0"/>
        <w:spacing w:line="276" w:lineRule="auto"/>
        <w:ind w:left="426"/>
        <w:jc w:val="both"/>
        <w:rPr>
          <w:sz w:val="22"/>
          <w:szCs w:val="22"/>
        </w:rPr>
      </w:pPr>
      <w:r>
        <w:rPr>
          <w:sz w:val="22"/>
          <w:szCs w:val="22"/>
        </w:rPr>
        <w:t>Wykonawca będzie realizował przedmiot umowy wyłącznie siłami własnymi / powierzy niżej wymienionym podwykonawcom:</w:t>
      </w:r>
    </w:p>
    <w:p w14:paraId="76D3E089" w14:textId="77777777" w:rsidR="006E3970" w:rsidRPr="000A44C0" w:rsidRDefault="00DE13F9" w:rsidP="006E3970">
      <w:pPr>
        <w:spacing w:line="276" w:lineRule="auto"/>
        <w:ind w:left="567" w:hanging="141"/>
        <w:jc w:val="both"/>
        <w:rPr>
          <w:sz w:val="22"/>
          <w:szCs w:val="22"/>
        </w:rPr>
      </w:pPr>
      <w:r>
        <w:rPr>
          <w:sz w:val="22"/>
          <w:szCs w:val="22"/>
        </w:rPr>
        <w:t>…………………………………………………………………………………………………………</w:t>
      </w:r>
    </w:p>
    <w:p w14:paraId="3959CD5F" w14:textId="77777777" w:rsidR="006E3970" w:rsidRPr="000A44C0" w:rsidRDefault="00DE13F9" w:rsidP="006E3970">
      <w:pPr>
        <w:spacing w:line="276" w:lineRule="auto"/>
        <w:ind w:left="567" w:hanging="141"/>
        <w:jc w:val="both"/>
        <w:rPr>
          <w:sz w:val="22"/>
          <w:szCs w:val="22"/>
        </w:rPr>
      </w:pPr>
      <w:bookmarkStart w:id="8" w:name="_Hlk525722971"/>
      <w:r>
        <w:rPr>
          <w:sz w:val="22"/>
          <w:szCs w:val="22"/>
        </w:rPr>
        <w:lastRenderedPageBreak/>
        <w:t>…………………………………………………………………………………………………………</w:t>
      </w:r>
      <w:bookmarkEnd w:id="8"/>
    </w:p>
    <w:p w14:paraId="45289B0A" w14:textId="77777777" w:rsidR="006E3970" w:rsidRPr="000A44C0" w:rsidRDefault="00DE13F9" w:rsidP="006E3970">
      <w:pPr>
        <w:spacing w:line="276" w:lineRule="auto"/>
        <w:ind w:left="567" w:hanging="141"/>
        <w:jc w:val="both"/>
        <w:rPr>
          <w:sz w:val="22"/>
          <w:szCs w:val="22"/>
        </w:rPr>
      </w:pPr>
      <w:r>
        <w:rPr>
          <w:sz w:val="22"/>
          <w:szCs w:val="22"/>
        </w:rPr>
        <w:t>wykonanie części przedmiotu umowy w następującym zakresie rzeczowym i finansowym:</w:t>
      </w:r>
    </w:p>
    <w:p w14:paraId="41D0AD31" w14:textId="77777777" w:rsidR="006E3970" w:rsidRPr="000A44C0" w:rsidRDefault="00DE13F9" w:rsidP="006E3970">
      <w:pPr>
        <w:spacing w:line="276" w:lineRule="auto"/>
        <w:ind w:left="567" w:hanging="141"/>
        <w:jc w:val="both"/>
        <w:rPr>
          <w:sz w:val="22"/>
          <w:szCs w:val="22"/>
        </w:rPr>
      </w:pPr>
      <w:r>
        <w:rPr>
          <w:sz w:val="22"/>
          <w:szCs w:val="22"/>
        </w:rPr>
        <w:t>…………………………………………………………………………………………………………</w:t>
      </w:r>
    </w:p>
    <w:p w14:paraId="7D91137A" w14:textId="77777777" w:rsidR="006E3970" w:rsidRPr="000A44C0" w:rsidRDefault="00DE13F9" w:rsidP="006E3970">
      <w:pPr>
        <w:spacing w:line="276" w:lineRule="auto"/>
        <w:ind w:left="567" w:hanging="141"/>
        <w:jc w:val="both"/>
        <w:rPr>
          <w:sz w:val="22"/>
          <w:szCs w:val="22"/>
        </w:rPr>
      </w:pPr>
      <w:r>
        <w:rPr>
          <w:sz w:val="22"/>
          <w:szCs w:val="22"/>
        </w:rPr>
        <w:t>…………………………………………………………………………………………………………</w:t>
      </w:r>
    </w:p>
    <w:p w14:paraId="41A537FD" w14:textId="77777777" w:rsidR="006E3970" w:rsidRPr="000A44C0" w:rsidRDefault="00DE13F9" w:rsidP="006E3970">
      <w:pPr>
        <w:pStyle w:val="Akapitzlist"/>
        <w:widowControl/>
        <w:numPr>
          <w:ilvl w:val="0"/>
          <w:numId w:val="12"/>
        </w:numPr>
        <w:overflowPunct w:val="0"/>
        <w:spacing w:line="276" w:lineRule="auto"/>
        <w:ind w:left="426" w:hanging="426"/>
        <w:jc w:val="both"/>
        <w:rPr>
          <w:sz w:val="22"/>
          <w:szCs w:val="22"/>
        </w:rPr>
      </w:pPr>
      <w:r>
        <w:rPr>
          <w:sz w:val="22"/>
          <w:szCs w:val="22"/>
        </w:rPr>
        <w:t>Wykonawca ponosi odpowiedzialność za wszelkie zachowania osób trzecich, którymi się posługuje przy wykonywaniu umowy, tak jak za swoje własne działania lub zaniechania.</w:t>
      </w:r>
    </w:p>
    <w:p w14:paraId="7A61CABC" w14:textId="77777777" w:rsidR="006E3970" w:rsidRPr="000A44C0" w:rsidRDefault="00DE13F9" w:rsidP="006E3970">
      <w:pPr>
        <w:pStyle w:val="Bezodstpw"/>
        <w:numPr>
          <w:ilvl w:val="0"/>
          <w:numId w:val="12"/>
        </w:numPr>
        <w:suppressAutoHyphens w:val="0"/>
        <w:spacing w:line="276" w:lineRule="auto"/>
        <w:ind w:left="426" w:hanging="426"/>
        <w:jc w:val="both"/>
        <w:rPr>
          <w:rFonts w:ascii="Times New Roman" w:hAnsi="Times New Roman" w:cs="Times New Roman"/>
          <w:rPrChange w:id="9" w:author="Aleksandra Walter" w:date="2021-07-08T10:47:00Z">
            <w:rPr>
              <w:rFonts w:ascii="Times New Roman" w:hAnsi="Times New Roman"/>
            </w:rPr>
          </w:rPrChange>
        </w:rPr>
      </w:pPr>
      <w:r w:rsidRPr="00DE13F9">
        <w:rPr>
          <w:rFonts w:ascii="Times New Roman" w:hAnsi="Times New Roman" w:cs="Times New Roman"/>
          <w:sz w:val="22"/>
        </w:rPr>
        <w:t>W przypadku zmiany lub rezygnacji z Podwykonawcy, a jest to podmiot, na którego zasoby powoływał się Wykonawca w celu wykazania spełniania warunków udziału w postępowaniu, Wykonawca jest zobowiązany wykazać Zamawiającemu, iż proponowany Po</w:t>
      </w:r>
      <w:r w:rsidRPr="00DE13F9">
        <w:rPr>
          <w:rFonts w:ascii="Times New Roman" w:hAnsi="Times New Roman" w:cs="Times New Roman"/>
          <w:sz w:val="22"/>
          <w:rPrChange w:id="10" w:author="Aleksandra Walter" w:date="2021-07-08T10:47:00Z">
            <w:rPr>
              <w:rFonts w:ascii="Times New Roman" w:hAnsi="Times New Roman"/>
              <w:sz w:val="22"/>
            </w:rPr>
          </w:rPrChange>
        </w:rPr>
        <w:t xml:space="preserve">dwykonawca </w:t>
      </w:r>
      <w:r w:rsidRPr="00DE13F9">
        <w:rPr>
          <w:rFonts w:ascii="Times New Roman" w:hAnsi="Times New Roman" w:cs="Times New Roman"/>
          <w:sz w:val="22"/>
          <w:rPrChange w:id="11" w:author="Aleksandra Walter" w:date="2021-07-08T10:47:00Z">
            <w:rPr>
              <w:rFonts w:ascii="Times New Roman" w:hAnsi="Times New Roman"/>
              <w:sz w:val="22"/>
            </w:rPr>
          </w:rPrChange>
        </w:rPr>
        <w:br/>
        <w:t>lub Wykonawca samodzielnie spełnia je w stopniu nie mniejszym niż wymagany w trakcie postępowania o udzielenie zamówienia</w:t>
      </w:r>
      <w:r w:rsidRPr="00DE13F9">
        <w:rPr>
          <w:rFonts w:ascii="Times New Roman" w:hAnsi="Times New Roman" w:cs="Times New Roman"/>
          <w:rPrChange w:id="12" w:author="Aleksandra Walter" w:date="2021-07-08T10:47:00Z">
            <w:rPr>
              <w:rFonts w:ascii="Times New Roman" w:hAnsi="Times New Roman"/>
            </w:rPr>
          </w:rPrChange>
        </w:rPr>
        <w:t xml:space="preserve">. </w:t>
      </w:r>
    </w:p>
    <w:p w14:paraId="14AB88BC" w14:textId="77777777" w:rsidR="006E3970" w:rsidRPr="000A44C0" w:rsidRDefault="00DE13F9" w:rsidP="006E3970">
      <w:pPr>
        <w:pStyle w:val="Tekstpodstawowywcity"/>
        <w:keepNext/>
        <w:keepLines/>
        <w:spacing w:before="240"/>
        <w:ind w:left="0"/>
        <w:jc w:val="center"/>
        <w:rPr>
          <w:rFonts w:cs="Times New Roman"/>
          <w:b/>
          <w:sz w:val="22"/>
          <w:szCs w:val="22"/>
        </w:rPr>
      </w:pPr>
      <w:r>
        <w:rPr>
          <w:rFonts w:cs="Times New Roman"/>
          <w:b/>
          <w:sz w:val="22"/>
          <w:szCs w:val="22"/>
        </w:rPr>
        <w:t>§ 5</w:t>
      </w:r>
    </w:p>
    <w:p w14:paraId="13A94048" w14:textId="77777777" w:rsidR="006E3970" w:rsidRPr="000A44C0" w:rsidRDefault="00DE13F9" w:rsidP="006E3970">
      <w:pPr>
        <w:pStyle w:val="Tekstpodstawowywcity"/>
        <w:keepNext/>
        <w:keepLines/>
        <w:ind w:left="0"/>
        <w:jc w:val="center"/>
        <w:rPr>
          <w:rFonts w:cs="Times New Roman"/>
          <w:b/>
          <w:sz w:val="22"/>
          <w:szCs w:val="22"/>
        </w:rPr>
      </w:pPr>
      <w:r>
        <w:rPr>
          <w:rFonts w:cs="Times New Roman"/>
          <w:b/>
          <w:sz w:val="22"/>
          <w:szCs w:val="22"/>
        </w:rPr>
        <w:t>Koordynatorzy</w:t>
      </w:r>
    </w:p>
    <w:p w14:paraId="5F13D588" w14:textId="77777777" w:rsidR="006E3970" w:rsidRPr="000A44C0" w:rsidRDefault="00DE13F9" w:rsidP="006E3970">
      <w:pPr>
        <w:pStyle w:val="Tekstpodstawowywcity"/>
        <w:numPr>
          <w:ilvl w:val="0"/>
          <w:numId w:val="3"/>
        </w:numPr>
        <w:ind w:left="426" w:hanging="425"/>
        <w:jc w:val="both"/>
        <w:rPr>
          <w:rFonts w:eastAsia="Trebuchet MS" w:cs="Times New Roman"/>
          <w:sz w:val="22"/>
          <w:szCs w:val="22"/>
        </w:rPr>
      </w:pPr>
      <w:r>
        <w:rPr>
          <w:rFonts w:eastAsia="Trebuchet MS" w:cs="Times New Roman"/>
          <w:sz w:val="22"/>
          <w:szCs w:val="22"/>
        </w:rPr>
        <w:t>Osobą/</w:t>
      </w:r>
      <w:proofErr w:type="spellStart"/>
      <w:r>
        <w:rPr>
          <w:rFonts w:eastAsia="Trebuchet MS" w:cs="Times New Roman"/>
          <w:sz w:val="22"/>
          <w:szCs w:val="22"/>
        </w:rPr>
        <w:t>ami</w:t>
      </w:r>
      <w:proofErr w:type="spellEnd"/>
      <w:r>
        <w:rPr>
          <w:rFonts w:eastAsia="Trebuchet MS" w:cs="Times New Roman"/>
          <w:sz w:val="22"/>
          <w:szCs w:val="22"/>
        </w:rPr>
        <w:t xml:space="preserve"> upoważnioną/</w:t>
      </w:r>
      <w:proofErr w:type="spellStart"/>
      <w:r>
        <w:rPr>
          <w:rFonts w:eastAsia="Trebuchet MS" w:cs="Times New Roman"/>
          <w:sz w:val="22"/>
          <w:szCs w:val="22"/>
        </w:rPr>
        <w:t>ymi</w:t>
      </w:r>
      <w:proofErr w:type="spellEnd"/>
      <w:r>
        <w:rPr>
          <w:rFonts w:eastAsia="Trebuchet MS" w:cs="Times New Roman"/>
          <w:sz w:val="22"/>
          <w:szCs w:val="22"/>
        </w:rPr>
        <w:t xml:space="preserve"> do realizacji przedmiotu umowy ze strony Zamawiającego jest/są …………….. tel. ……………., e-mail: </w:t>
      </w:r>
      <w:r>
        <w:rPr>
          <w:rFonts w:eastAsia="Trebuchet MS" w:cs="Times New Roman"/>
          <w:color w:val="auto"/>
          <w:sz w:val="22"/>
          <w:szCs w:val="22"/>
        </w:rPr>
        <w:t xml:space="preserve">…………… oraz …………….. tel. </w:t>
      </w:r>
      <w:r>
        <w:rPr>
          <w:rFonts w:eastAsia="Trebuchet MS" w:cs="Times New Roman"/>
          <w:sz w:val="22"/>
          <w:szCs w:val="22"/>
        </w:rPr>
        <w:t xml:space="preserve">…………….., e-mail: </w:t>
      </w:r>
      <w:r>
        <w:rPr>
          <w:rFonts w:cs="Times New Roman"/>
          <w:sz w:val="22"/>
          <w:szCs w:val="22"/>
        </w:rPr>
        <w:t>…………………</w:t>
      </w:r>
    </w:p>
    <w:p w14:paraId="16F3B845" w14:textId="77777777" w:rsidR="006E3970" w:rsidRPr="000A44C0" w:rsidRDefault="00DE13F9" w:rsidP="006E3970">
      <w:pPr>
        <w:pStyle w:val="Tekstpodstawowywcity"/>
        <w:numPr>
          <w:ilvl w:val="0"/>
          <w:numId w:val="3"/>
        </w:numPr>
        <w:ind w:left="426" w:hanging="425"/>
        <w:jc w:val="both"/>
        <w:rPr>
          <w:rFonts w:eastAsia="Trebuchet MS" w:cs="Times New Roman"/>
          <w:sz w:val="22"/>
          <w:szCs w:val="22"/>
        </w:rPr>
      </w:pPr>
      <w:r>
        <w:rPr>
          <w:rFonts w:eastAsia="Trebuchet MS" w:cs="Times New Roman"/>
          <w:sz w:val="22"/>
          <w:szCs w:val="22"/>
        </w:rPr>
        <w:t>Osobą/</w:t>
      </w:r>
      <w:proofErr w:type="spellStart"/>
      <w:r>
        <w:rPr>
          <w:rFonts w:eastAsia="Trebuchet MS" w:cs="Times New Roman"/>
          <w:sz w:val="22"/>
          <w:szCs w:val="22"/>
        </w:rPr>
        <w:t>ami</w:t>
      </w:r>
      <w:proofErr w:type="spellEnd"/>
      <w:r>
        <w:rPr>
          <w:rFonts w:eastAsia="Trebuchet MS" w:cs="Times New Roman"/>
          <w:sz w:val="22"/>
          <w:szCs w:val="22"/>
        </w:rPr>
        <w:t xml:space="preserve"> upoważnioną/</w:t>
      </w:r>
      <w:proofErr w:type="spellStart"/>
      <w:r>
        <w:rPr>
          <w:rFonts w:eastAsia="Trebuchet MS" w:cs="Times New Roman"/>
          <w:sz w:val="22"/>
          <w:szCs w:val="22"/>
        </w:rPr>
        <w:t>ymi</w:t>
      </w:r>
      <w:proofErr w:type="spellEnd"/>
      <w:r>
        <w:rPr>
          <w:rFonts w:eastAsia="Trebuchet MS" w:cs="Times New Roman"/>
          <w:sz w:val="22"/>
          <w:szCs w:val="22"/>
        </w:rPr>
        <w:t xml:space="preserve"> do realizacji przedmiotu umowy ze strony Wykonawcy jest/są ……………… tel. </w:t>
      </w:r>
      <w:r>
        <w:rPr>
          <w:rFonts w:eastAsia="Times New Roman" w:cs="Times New Roman"/>
          <w:sz w:val="22"/>
          <w:szCs w:val="22"/>
        </w:rPr>
        <w:t>………………….</w:t>
      </w:r>
      <w:r>
        <w:rPr>
          <w:rFonts w:eastAsia="Trebuchet MS" w:cs="Times New Roman"/>
          <w:sz w:val="22"/>
          <w:szCs w:val="22"/>
        </w:rPr>
        <w:t>, e-mail: ……………….. oraz ……………… tel. </w:t>
      </w:r>
      <w:r>
        <w:rPr>
          <w:rFonts w:eastAsia="Times New Roman" w:cs="Times New Roman"/>
          <w:sz w:val="22"/>
          <w:szCs w:val="22"/>
        </w:rPr>
        <w:t>……………….</w:t>
      </w:r>
      <w:r>
        <w:rPr>
          <w:rFonts w:eastAsia="Trebuchet MS" w:cs="Times New Roman"/>
          <w:sz w:val="22"/>
          <w:szCs w:val="22"/>
        </w:rPr>
        <w:t>, e-mail: ………………</w:t>
      </w:r>
    </w:p>
    <w:p w14:paraId="1EF0FE31" w14:textId="77777777" w:rsidR="006E3970" w:rsidRPr="000A44C0" w:rsidRDefault="00DE13F9" w:rsidP="006E3970">
      <w:pPr>
        <w:pStyle w:val="Tekstpodstawowywcity"/>
        <w:numPr>
          <w:ilvl w:val="0"/>
          <w:numId w:val="3"/>
        </w:numPr>
        <w:ind w:left="426" w:hanging="425"/>
        <w:jc w:val="both"/>
        <w:rPr>
          <w:rFonts w:eastAsia="Trebuchet MS" w:cs="Times New Roman"/>
          <w:sz w:val="22"/>
          <w:szCs w:val="22"/>
        </w:rPr>
      </w:pPr>
      <w:r>
        <w:rPr>
          <w:rFonts w:eastAsia="Trebuchet MS" w:cs="Times New Roman"/>
          <w:sz w:val="22"/>
          <w:szCs w:val="22"/>
        </w:rPr>
        <w:t>Zmiana koordynatorów może nastąpić poprzez wymianę stosownej informacji pomiędzy Stronami.</w:t>
      </w:r>
    </w:p>
    <w:p w14:paraId="1E547073" w14:textId="77777777" w:rsidR="006E3970" w:rsidRPr="000A44C0" w:rsidRDefault="006E3970" w:rsidP="006E3970">
      <w:pPr>
        <w:pStyle w:val="Tekstpodstawowywcity"/>
        <w:keepNext/>
        <w:keepLines/>
        <w:ind w:left="0"/>
        <w:jc w:val="center"/>
        <w:rPr>
          <w:rFonts w:cs="Times New Roman"/>
          <w:b/>
          <w:sz w:val="22"/>
          <w:szCs w:val="22"/>
        </w:rPr>
      </w:pPr>
    </w:p>
    <w:p w14:paraId="286AACAB" w14:textId="77777777" w:rsidR="006E3970" w:rsidRPr="000A44C0" w:rsidRDefault="00DE13F9" w:rsidP="006E3970">
      <w:pPr>
        <w:pStyle w:val="Tekstpodstawowywcity"/>
        <w:keepNext/>
        <w:keepLines/>
        <w:ind w:left="0"/>
        <w:jc w:val="center"/>
        <w:rPr>
          <w:rFonts w:cs="Times New Roman"/>
          <w:b/>
          <w:sz w:val="22"/>
          <w:szCs w:val="22"/>
        </w:rPr>
      </w:pPr>
      <w:r>
        <w:rPr>
          <w:rFonts w:cs="Times New Roman"/>
          <w:b/>
          <w:sz w:val="22"/>
          <w:szCs w:val="22"/>
        </w:rPr>
        <w:t>§ 6</w:t>
      </w:r>
    </w:p>
    <w:p w14:paraId="1F6EDB23" w14:textId="77777777" w:rsidR="001A46DD" w:rsidRDefault="00DE13F9" w:rsidP="001A46DD">
      <w:pPr>
        <w:pStyle w:val="Tekstpodstawowywcity"/>
        <w:keepNext/>
        <w:keepLines/>
        <w:spacing w:line="276" w:lineRule="auto"/>
        <w:ind w:left="0"/>
        <w:jc w:val="center"/>
        <w:rPr>
          <w:rFonts w:cs="Times New Roman"/>
          <w:b/>
          <w:sz w:val="22"/>
          <w:szCs w:val="22"/>
        </w:rPr>
        <w:pPrChange w:id="13" w:author="Aleksandra Walter" w:date="2021-07-08T11:04:00Z">
          <w:pPr>
            <w:pStyle w:val="Tekstpodstawowywcity"/>
            <w:keepNext/>
            <w:keepLines/>
            <w:ind w:left="0"/>
            <w:jc w:val="center"/>
          </w:pPr>
        </w:pPrChange>
      </w:pPr>
      <w:r>
        <w:rPr>
          <w:rFonts w:cs="Times New Roman"/>
          <w:b/>
          <w:sz w:val="22"/>
          <w:szCs w:val="22"/>
        </w:rPr>
        <w:t>Zobowiązania stron</w:t>
      </w:r>
    </w:p>
    <w:p w14:paraId="7AD99E56" w14:textId="77777777" w:rsidR="001A46DD" w:rsidRDefault="00DE13F9" w:rsidP="001A46DD">
      <w:pPr>
        <w:pStyle w:val="Tekstpodstawowywcity"/>
        <w:spacing w:line="276" w:lineRule="auto"/>
        <w:ind w:left="0"/>
        <w:jc w:val="both"/>
        <w:rPr>
          <w:rFonts w:eastAsia="Trebuchet MS" w:cs="Times New Roman"/>
          <w:sz w:val="22"/>
          <w:szCs w:val="22"/>
        </w:rPr>
        <w:pPrChange w:id="14" w:author="Aleksandra Walter" w:date="2021-07-08T11:04:00Z">
          <w:pPr>
            <w:pStyle w:val="Tekstpodstawowywcity"/>
            <w:ind w:left="0"/>
            <w:jc w:val="both"/>
          </w:pPr>
        </w:pPrChange>
      </w:pPr>
      <w:r>
        <w:rPr>
          <w:rFonts w:eastAsia="Trebuchet MS" w:cs="Times New Roman"/>
          <w:sz w:val="22"/>
          <w:szCs w:val="22"/>
        </w:rPr>
        <w:t>W zakresie wzajemnego współdziałania przy realizacji przedmiotu umowy strony zobowiązują się działać niezwłocznie, przestrzegając obowiązujących przepisów prawa i ustalonych zwyczajów.</w:t>
      </w:r>
    </w:p>
    <w:p w14:paraId="099C342B" w14:textId="77777777" w:rsidR="006E3970" w:rsidRPr="000A44C0" w:rsidRDefault="00DE13F9" w:rsidP="006E3970">
      <w:pPr>
        <w:pStyle w:val="Tekstpodstawowywcity"/>
        <w:keepNext/>
        <w:keepLines/>
        <w:spacing w:before="240"/>
        <w:ind w:left="0"/>
        <w:jc w:val="center"/>
        <w:rPr>
          <w:rFonts w:cs="Times New Roman"/>
          <w:b/>
          <w:sz w:val="22"/>
          <w:szCs w:val="22"/>
        </w:rPr>
      </w:pPr>
      <w:r>
        <w:rPr>
          <w:rFonts w:cs="Times New Roman"/>
          <w:b/>
          <w:sz w:val="22"/>
          <w:szCs w:val="22"/>
        </w:rPr>
        <w:t>§ 7</w:t>
      </w:r>
    </w:p>
    <w:p w14:paraId="488A10E4" w14:textId="77777777" w:rsidR="006E3970" w:rsidRPr="000A44C0" w:rsidRDefault="00DE13F9" w:rsidP="006E3970">
      <w:pPr>
        <w:pStyle w:val="Tekstpodstawowywcity"/>
        <w:keepNext/>
        <w:keepLines/>
        <w:ind w:left="0"/>
        <w:jc w:val="center"/>
        <w:rPr>
          <w:rFonts w:cs="Times New Roman"/>
        </w:rPr>
      </w:pPr>
      <w:r>
        <w:rPr>
          <w:rFonts w:cs="Times New Roman"/>
          <w:b/>
          <w:sz w:val="22"/>
          <w:szCs w:val="22"/>
        </w:rPr>
        <w:t>Wynagrodzenie i warunki płatności</w:t>
      </w:r>
    </w:p>
    <w:p w14:paraId="73B6C84D" w14:textId="77777777" w:rsidR="006E3970" w:rsidRPr="000A44C0" w:rsidRDefault="00DE13F9" w:rsidP="006E3970">
      <w:pPr>
        <w:pStyle w:val="Tekstpodstawowywcity"/>
        <w:numPr>
          <w:ilvl w:val="0"/>
          <w:numId w:val="4"/>
        </w:numPr>
        <w:ind w:left="426" w:hanging="426"/>
        <w:jc w:val="both"/>
        <w:rPr>
          <w:rFonts w:cs="Times New Roman"/>
          <w:sz w:val="22"/>
          <w:szCs w:val="22"/>
        </w:rPr>
      </w:pPr>
      <w:r>
        <w:rPr>
          <w:rFonts w:cs="Times New Roman"/>
          <w:sz w:val="22"/>
          <w:szCs w:val="22"/>
        </w:rPr>
        <w:t>Wykonawcy przysługuje od Zamawiającego maksymalne wynagrodzenie za przedmiot umowy, o którym mowa w § 1, w wysokości: ………………. zł brutto (słownie: ……………… zł …/100)</w:t>
      </w:r>
    </w:p>
    <w:p w14:paraId="462F2B22" w14:textId="77777777" w:rsidR="006E3970" w:rsidRPr="000A44C0" w:rsidRDefault="00DE13F9" w:rsidP="006E3970">
      <w:pPr>
        <w:pStyle w:val="Tekstpodstawowywcity"/>
        <w:ind w:left="1146"/>
        <w:jc w:val="both"/>
        <w:rPr>
          <w:rFonts w:cs="Times New Roman"/>
          <w:sz w:val="22"/>
          <w:szCs w:val="22"/>
        </w:rPr>
      </w:pPr>
      <w:r>
        <w:rPr>
          <w:rFonts w:cs="Times New Roman"/>
          <w:sz w:val="22"/>
          <w:szCs w:val="22"/>
        </w:rPr>
        <w:t>w tym:</w:t>
      </w:r>
      <w:r>
        <w:rPr>
          <w:rFonts w:cs="Times New Roman"/>
          <w:sz w:val="22"/>
          <w:szCs w:val="22"/>
        </w:rPr>
        <w:tab/>
        <w:t>kwota netto</w:t>
      </w:r>
      <w:r>
        <w:rPr>
          <w:rFonts w:cs="Times New Roman"/>
          <w:sz w:val="22"/>
          <w:szCs w:val="22"/>
        </w:rPr>
        <w:tab/>
        <w:t>……………. zł</w:t>
      </w:r>
    </w:p>
    <w:p w14:paraId="1A968641" w14:textId="77777777" w:rsidR="003300FC" w:rsidRPr="000A44C0" w:rsidRDefault="00DE13F9" w:rsidP="003300FC">
      <w:pPr>
        <w:pStyle w:val="Tekstpodstawowywcity"/>
        <w:ind w:left="2127"/>
        <w:jc w:val="both"/>
        <w:rPr>
          <w:rFonts w:cs="Times New Roman"/>
          <w:sz w:val="22"/>
          <w:szCs w:val="22"/>
        </w:rPr>
      </w:pPr>
      <w:r>
        <w:rPr>
          <w:rFonts w:cs="Times New Roman"/>
          <w:sz w:val="22"/>
          <w:szCs w:val="22"/>
        </w:rPr>
        <w:t>VAT</w:t>
      </w:r>
      <w:r>
        <w:rPr>
          <w:rFonts w:cs="Times New Roman"/>
          <w:sz w:val="22"/>
          <w:szCs w:val="22"/>
        </w:rPr>
        <w:tab/>
      </w:r>
      <w:r>
        <w:rPr>
          <w:rFonts w:cs="Times New Roman"/>
          <w:sz w:val="22"/>
          <w:szCs w:val="22"/>
        </w:rPr>
        <w:tab/>
        <w:t>……………. zł tj. 23%</w:t>
      </w:r>
    </w:p>
    <w:p w14:paraId="1BA9295B" w14:textId="77777777" w:rsidR="006E3970" w:rsidRPr="000A44C0" w:rsidRDefault="00DE13F9" w:rsidP="006E3970">
      <w:pPr>
        <w:pStyle w:val="Tekstpodstawowywcity"/>
        <w:numPr>
          <w:ilvl w:val="0"/>
          <w:numId w:val="4"/>
        </w:numPr>
        <w:ind w:left="426" w:hanging="426"/>
        <w:jc w:val="both"/>
        <w:rPr>
          <w:rFonts w:cs="Times New Roman"/>
          <w:sz w:val="22"/>
          <w:szCs w:val="22"/>
        </w:rPr>
      </w:pPr>
      <w:r>
        <w:rPr>
          <w:rFonts w:cs="Times New Roman"/>
          <w:sz w:val="22"/>
          <w:szCs w:val="22"/>
        </w:rPr>
        <w:t xml:space="preserve">Opłata za przedmiot Umowy: </w:t>
      </w:r>
    </w:p>
    <w:p w14:paraId="43A4554F" w14:textId="77777777" w:rsidR="006E3970" w:rsidRPr="000A44C0" w:rsidRDefault="00DE13F9" w:rsidP="006E3970">
      <w:pPr>
        <w:pStyle w:val="Tekstpodstawowywcity"/>
        <w:ind w:left="709"/>
        <w:jc w:val="both"/>
        <w:rPr>
          <w:rFonts w:cs="Times New Roman"/>
          <w:color w:val="C0504D" w:themeColor="accent2"/>
          <w:sz w:val="22"/>
          <w:szCs w:val="22"/>
        </w:rPr>
      </w:pPr>
      <w:r>
        <w:rPr>
          <w:rFonts w:cs="Times New Roman"/>
          <w:sz w:val="22"/>
          <w:szCs w:val="22"/>
        </w:rPr>
        <w:t xml:space="preserve">Miesięczna opłata za wynajem zestawu komputerowego (1 szt.) wynosi: ……………….. zł brutto (słownie: ………………… zł …/100) </w:t>
      </w:r>
    </w:p>
    <w:p w14:paraId="12699BF5" w14:textId="77777777" w:rsidR="006E3970" w:rsidRPr="000A44C0" w:rsidRDefault="00DE13F9" w:rsidP="006E3970">
      <w:pPr>
        <w:pStyle w:val="Tekstpodstawowywcity"/>
        <w:ind w:left="851"/>
        <w:jc w:val="both"/>
        <w:rPr>
          <w:rFonts w:cs="Times New Roman"/>
          <w:sz w:val="22"/>
          <w:szCs w:val="22"/>
        </w:rPr>
      </w:pPr>
      <w:r>
        <w:rPr>
          <w:rFonts w:cs="Times New Roman"/>
          <w:sz w:val="22"/>
          <w:szCs w:val="22"/>
        </w:rPr>
        <w:t>w tym:</w:t>
      </w:r>
      <w:r>
        <w:rPr>
          <w:rFonts w:cs="Times New Roman"/>
          <w:sz w:val="22"/>
          <w:szCs w:val="22"/>
        </w:rPr>
        <w:tab/>
        <w:t>kwota netto</w:t>
      </w:r>
      <w:r>
        <w:rPr>
          <w:rFonts w:cs="Times New Roman"/>
          <w:sz w:val="22"/>
          <w:szCs w:val="22"/>
        </w:rPr>
        <w:tab/>
        <w:t>……………. zł</w:t>
      </w:r>
    </w:p>
    <w:p w14:paraId="7890BAD3" w14:textId="77777777" w:rsidR="006E3970" w:rsidRPr="000A44C0" w:rsidRDefault="00DE13F9" w:rsidP="006E3970">
      <w:pPr>
        <w:pStyle w:val="Tekstpodstawowywcity"/>
        <w:ind w:left="1559" w:firstLine="565"/>
        <w:jc w:val="both"/>
        <w:rPr>
          <w:rFonts w:cs="Times New Roman"/>
        </w:rPr>
      </w:pPr>
      <w:r>
        <w:rPr>
          <w:rFonts w:cs="Times New Roman"/>
          <w:sz w:val="22"/>
          <w:szCs w:val="22"/>
        </w:rPr>
        <w:t>VAT</w:t>
      </w:r>
      <w:r>
        <w:rPr>
          <w:rFonts w:cs="Times New Roman"/>
          <w:sz w:val="22"/>
          <w:szCs w:val="22"/>
        </w:rPr>
        <w:tab/>
      </w:r>
      <w:r>
        <w:rPr>
          <w:rFonts w:cs="Times New Roman"/>
          <w:sz w:val="22"/>
          <w:szCs w:val="22"/>
        </w:rPr>
        <w:tab/>
        <w:t>……………. zł tj. 23%</w:t>
      </w:r>
    </w:p>
    <w:p w14:paraId="635C3307" w14:textId="77777777" w:rsidR="006E3970" w:rsidRPr="000A44C0" w:rsidRDefault="00DE13F9" w:rsidP="006E3970">
      <w:pPr>
        <w:pStyle w:val="Tekstpodstawowywcity"/>
        <w:numPr>
          <w:ilvl w:val="0"/>
          <w:numId w:val="21"/>
        </w:numPr>
        <w:jc w:val="both"/>
        <w:rPr>
          <w:rFonts w:cs="Times New Roman"/>
        </w:rPr>
      </w:pPr>
      <w:r>
        <w:rPr>
          <w:rFonts w:cs="Times New Roman"/>
          <w:sz w:val="22"/>
          <w:szCs w:val="22"/>
        </w:rPr>
        <w:t xml:space="preserve">Faktury płatne z góry wystawiane będą  na początku miesiąca. </w:t>
      </w:r>
    </w:p>
    <w:p w14:paraId="631E6F7A" w14:textId="77777777" w:rsidR="006E3970" w:rsidRPr="000A44C0" w:rsidRDefault="00DE13F9" w:rsidP="006E3970">
      <w:pPr>
        <w:pStyle w:val="Tekstpodstawowywcity"/>
        <w:numPr>
          <w:ilvl w:val="0"/>
          <w:numId w:val="21"/>
        </w:numPr>
        <w:jc w:val="both"/>
        <w:rPr>
          <w:rFonts w:cs="Times New Roman"/>
          <w:sz w:val="22"/>
          <w:szCs w:val="22"/>
        </w:rPr>
      </w:pPr>
      <w:r>
        <w:rPr>
          <w:rFonts w:cs="Times New Roman"/>
          <w:sz w:val="22"/>
          <w:szCs w:val="22"/>
        </w:rPr>
        <w:t xml:space="preserve">Pierwsza faktura zostanie wystawiona </w:t>
      </w:r>
      <w:r>
        <w:rPr>
          <w:rFonts w:cs="Times New Roman"/>
          <w:color w:val="auto"/>
          <w:sz w:val="22"/>
          <w:szCs w:val="22"/>
        </w:rPr>
        <w:t>na początku miesiąca</w:t>
      </w:r>
      <w:r>
        <w:rPr>
          <w:rFonts w:cs="Times New Roman"/>
          <w:color w:val="FF0000"/>
          <w:sz w:val="22"/>
          <w:szCs w:val="22"/>
        </w:rPr>
        <w:t xml:space="preserve"> </w:t>
      </w:r>
      <w:r>
        <w:rPr>
          <w:rFonts w:cs="Times New Roman"/>
          <w:sz w:val="22"/>
          <w:szCs w:val="22"/>
        </w:rPr>
        <w:t xml:space="preserve">po dostawie 50 sztuk zestawów komputerowych oraz podpisaniu protokołu odbioru sprzętu bez zastrzeżeń. </w:t>
      </w:r>
    </w:p>
    <w:p w14:paraId="21A796A8" w14:textId="77777777" w:rsidR="006E3970" w:rsidRPr="000A44C0" w:rsidRDefault="00DE13F9" w:rsidP="006E3970">
      <w:pPr>
        <w:pStyle w:val="Tekstpodstawowywcity"/>
        <w:numPr>
          <w:ilvl w:val="0"/>
          <w:numId w:val="21"/>
        </w:numPr>
        <w:jc w:val="both"/>
        <w:rPr>
          <w:rFonts w:cs="Times New Roman"/>
          <w:sz w:val="22"/>
          <w:szCs w:val="22"/>
        </w:rPr>
      </w:pPr>
      <w:r>
        <w:rPr>
          <w:rFonts w:cs="Times New Roman"/>
          <w:sz w:val="22"/>
          <w:szCs w:val="22"/>
        </w:rPr>
        <w:t xml:space="preserve">Druga faktura zostanie wystawiona na początku miesiąca po dostawie kolejnych 50 sztuk zestawów komputerowych oraz podpisaniu protokołu odbioru sprzętu bez zastrzeżeń i jej wartość będzie powiększona o sprzęt z pierwszej dostawy. </w:t>
      </w:r>
    </w:p>
    <w:p w14:paraId="354B5DC2" w14:textId="77777777" w:rsidR="003300FC" w:rsidRPr="000A44C0" w:rsidRDefault="00DE13F9" w:rsidP="003300FC">
      <w:pPr>
        <w:pStyle w:val="Tekstpodstawowywcity"/>
        <w:numPr>
          <w:ilvl w:val="0"/>
          <w:numId w:val="21"/>
        </w:numPr>
        <w:jc w:val="both"/>
        <w:rPr>
          <w:rFonts w:cs="Times New Roman"/>
          <w:color w:val="auto"/>
          <w:sz w:val="22"/>
          <w:szCs w:val="22"/>
        </w:rPr>
      </w:pPr>
      <w:r>
        <w:rPr>
          <w:rFonts w:cs="Times New Roman"/>
          <w:color w:val="auto"/>
          <w:sz w:val="22"/>
          <w:szCs w:val="22"/>
        </w:rPr>
        <w:t xml:space="preserve">Kolejne faktury obejmować będą cały zakres Umowy (150 sztuk zestawów) a ich kwota będzie niezmienna do momentu odbioru pierwszej dostawy sprzętu. </w:t>
      </w:r>
    </w:p>
    <w:p w14:paraId="2758B432" w14:textId="77777777" w:rsidR="003300FC" w:rsidRPr="000A44C0" w:rsidRDefault="00DE13F9" w:rsidP="003300FC">
      <w:pPr>
        <w:pStyle w:val="Tekstpodstawowywcity"/>
        <w:numPr>
          <w:ilvl w:val="0"/>
          <w:numId w:val="21"/>
        </w:numPr>
        <w:jc w:val="both"/>
        <w:rPr>
          <w:rFonts w:cs="Times New Roman"/>
          <w:color w:val="auto"/>
          <w:sz w:val="22"/>
          <w:szCs w:val="22"/>
        </w:rPr>
      </w:pPr>
      <w:r>
        <w:rPr>
          <w:rFonts w:cs="Times New Roman"/>
          <w:color w:val="auto"/>
          <w:sz w:val="22"/>
          <w:szCs w:val="22"/>
        </w:rPr>
        <w:t xml:space="preserve">Po każdej z dostaw zostanie podpisany protokół odbioru sprzętu zgodnie z </w:t>
      </w:r>
      <w:r>
        <w:rPr>
          <w:rFonts w:cs="Times New Roman"/>
          <w:bCs/>
          <w:sz w:val="22"/>
          <w:szCs w:val="22"/>
        </w:rPr>
        <w:t>§ 10 ust. 1 Umowy</w:t>
      </w:r>
      <w:r>
        <w:rPr>
          <w:rFonts w:cs="Times New Roman"/>
          <w:b/>
          <w:sz w:val="22"/>
          <w:szCs w:val="22"/>
        </w:rPr>
        <w:t xml:space="preserve">. </w:t>
      </w:r>
    </w:p>
    <w:p w14:paraId="1105980A" w14:textId="77777777" w:rsidR="006E3970" w:rsidRPr="000A44C0" w:rsidRDefault="00DE13F9" w:rsidP="003300FC">
      <w:pPr>
        <w:pStyle w:val="Tekstpodstawowywcity"/>
        <w:numPr>
          <w:ilvl w:val="0"/>
          <w:numId w:val="21"/>
        </w:numPr>
        <w:jc w:val="both"/>
        <w:rPr>
          <w:rFonts w:cs="Times New Roman"/>
          <w:sz w:val="22"/>
          <w:szCs w:val="22"/>
        </w:rPr>
      </w:pPr>
      <w:r>
        <w:rPr>
          <w:rFonts w:cs="Times New Roman"/>
          <w:sz w:val="22"/>
          <w:szCs w:val="22"/>
        </w:rPr>
        <w:t xml:space="preserve">Ostatnie 2 faktury będą odpowiednio pomniejszane o ilość sprzętu, których okres wynajmu został zakończony. </w:t>
      </w:r>
    </w:p>
    <w:p w14:paraId="1EA6821D" w14:textId="77777777" w:rsidR="006E3970" w:rsidRPr="000A44C0" w:rsidRDefault="00DE13F9" w:rsidP="006E3970">
      <w:pPr>
        <w:pStyle w:val="Tekstpodstawowywcity"/>
        <w:ind w:left="0"/>
        <w:jc w:val="both"/>
        <w:rPr>
          <w:rFonts w:cs="Times New Roman"/>
          <w:sz w:val="22"/>
          <w:szCs w:val="22"/>
        </w:rPr>
      </w:pPr>
      <w:r>
        <w:rPr>
          <w:rFonts w:cs="Times New Roman"/>
          <w:sz w:val="22"/>
          <w:szCs w:val="22"/>
        </w:rPr>
        <w:t>9.   Kwota, o której mowa w ust. 1 obejmuje wszelkie koszty i czynności Wykonawcy związane z realizacją przedmiotu umowy.</w:t>
      </w:r>
    </w:p>
    <w:p w14:paraId="74DA5B23" w14:textId="77777777" w:rsidR="00672A37" w:rsidRPr="000A44C0" w:rsidRDefault="00DE13F9" w:rsidP="00672A37">
      <w:pPr>
        <w:widowControl/>
        <w:spacing w:line="276" w:lineRule="auto"/>
        <w:ind w:right="22"/>
        <w:jc w:val="both"/>
        <w:rPr>
          <w:kern w:val="0"/>
          <w:sz w:val="22"/>
          <w:szCs w:val="22"/>
        </w:rPr>
      </w:pPr>
      <w:r>
        <w:rPr>
          <w:sz w:val="22"/>
          <w:szCs w:val="22"/>
        </w:rPr>
        <w:t xml:space="preserve">10. Wykonawca zobowiązany jest dołączyć do faktury dowód zapłaty wynagrodzenia Podwykonawcy/ dalszemu Podwykonawcy jeżeli w  okresie rozliczeniowym były one wykonywane przez Podwykonawcę </w:t>
      </w:r>
      <w:r>
        <w:rPr>
          <w:sz w:val="22"/>
          <w:szCs w:val="22"/>
        </w:rPr>
        <w:lastRenderedPageBreak/>
        <w:t xml:space="preserve">lub dalszego Podwykonawcę oraz oświadczenie, że przy realizacji umowy nie zatrudniał innych Podwykonawców w rozumieniu </w:t>
      </w:r>
      <w:r>
        <w:rPr>
          <w:bCs/>
          <w:sz w:val="22"/>
          <w:szCs w:val="22"/>
        </w:rPr>
        <w:t>§</w:t>
      </w:r>
      <w:r>
        <w:rPr>
          <w:sz w:val="22"/>
          <w:szCs w:val="22"/>
        </w:rPr>
        <w:t xml:space="preserve"> 4 nie wymienionych w umowie. </w:t>
      </w:r>
    </w:p>
    <w:p w14:paraId="77E74E4A" w14:textId="77777777" w:rsidR="00672A37" w:rsidRPr="000A44C0" w:rsidRDefault="00672A37" w:rsidP="006E3970">
      <w:pPr>
        <w:pStyle w:val="Tekstpodstawowywcity"/>
        <w:ind w:left="0"/>
        <w:jc w:val="both"/>
        <w:rPr>
          <w:rFonts w:cs="Times New Roman"/>
          <w:sz w:val="22"/>
          <w:szCs w:val="22"/>
        </w:rPr>
      </w:pPr>
    </w:p>
    <w:p w14:paraId="7FB36165" w14:textId="77777777" w:rsidR="006E3970" w:rsidRPr="000A44C0" w:rsidRDefault="00DE13F9" w:rsidP="006E3970">
      <w:pPr>
        <w:pStyle w:val="Tekstpodstawowywcity"/>
        <w:ind w:left="0"/>
        <w:jc w:val="both"/>
        <w:rPr>
          <w:rFonts w:cs="Times New Roman"/>
          <w:sz w:val="22"/>
          <w:szCs w:val="22"/>
        </w:rPr>
      </w:pPr>
      <w:r>
        <w:rPr>
          <w:rFonts w:cs="Times New Roman"/>
          <w:sz w:val="22"/>
          <w:szCs w:val="22"/>
        </w:rPr>
        <w:t>11.  Dopuszcza się możliwość zmiany wynagrodzenia należnego Wykonawcy w przypadku zmiany:</w:t>
      </w:r>
    </w:p>
    <w:p w14:paraId="1FAC4AEB" w14:textId="77777777" w:rsidR="001A46DD" w:rsidRDefault="00DE13F9">
      <w:pPr>
        <w:pStyle w:val="Tekstpodstawowywcity"/>
        <w:ind w:left="708"/>
        <w:jc w:val="both"/>
        <w:rPr>
          <w:rFonts w:cs="Times New Roman"/>
          <w:sz w:val="22"/>
          <w:szCs w:val="22"/>
        </w:rPr>
      </w:pPr>
      <w:r>
        <w:rPr>
          <w:rFonts w:eastAsia="Calibri" w:cs="Times New Roman"/>
          <w:sz w:val="22"/>
          <w:szCs w:val="22"/>
          <w:lang w:eastAsia="en-US"/>
        </w:rPr>
        <w:t>1) ustawowej stawki podatku VAT oraz podatku akcyzowego. W przypadku wzrostu stawki VAT, wartość brutto umowy nie ulegnie zmianie. W przypadku obniżenia stawki VAT, wartość brutto umowy zostanie odpowiednio zmniejszona,</w:t>
      </w:r>
    </w:p>
    <w:p w14:paraId="2FC2CA27" w14:textId="77777777" w:rsidR="001A46DD" w:rsidRDefault="00DE13F9">
      <w:pPr>
        <w:ind w:left="708"/>
        <w:jc w:val="both"/>
        <w:rPr>
          <w:ins w:id="15" w:author="Aleksandra Walter" w:date="2021-07-08T11:05:00Z"/>
          <w:rFonts w:eastAsia="Arial Unicode MS"/>
          <w:color w:val="000000"/>
          <w:kern w:val="0"/>
          <w:sz w:val="22"/>
          <w:szCs w:val="22"/>
          <w:u w:color="000000"/>
        </w:rPr>
      </w:pPr>
      <w:r>
        <w:rPr>
          <w:sz w:val="22"/>
          <w:szCs w:val="22"/>
        </w:rPr>
        <w:t xml:space="preserve">2) wysokości minimalnego wynagrodzenia za pracę </w:t>
      </w:r>
      <w:r>
        <w:rPr>
          <w:sz w:val="22"/>
        </w:rPr>
        <w:t>albo wysokości minimalnej stawki godzinowej</w:t>
      </w:r>
      <w:r w:rsidRPr="00DE13F9">
        <w:rPr>
          <w:rPrChange w:id="16" w:author="Aleksandra Walter" w:date="2021-07-08T10:47:00Z">
            <w:rPr>
              <w:rFonts w:ascii="Trebuchet MS" w:hAnsi="Trebuchet MS"/>
            </w:rPr>
          </w:rPrChange>
        </w:rPr>
        <w:t>,</w:t>
      </w:r>
      <w:r>
        <w:rPr>
          <w:sz w:val="22"/>
          <w:szCs w:val="22"/>
        </w:rPr>
        <w:t xml:space="preserve"> ustalonych na podstawie ustawy z dnia 10 października 2002 r. o minimalnym wynagrodzeniu za pracę </w:t>
      </w:r>
      <w:r>
        <w:rPr>
          <w:rFonts w:eastAsia="Arial Unicode MS"/>
          <w:color w:val="000000"/>
          <w:kern w:val="0"/>
          <w:sz w:val="22"/>
          <w:szCs w:val="22"/>
          <w:u w:color="000000"/>
        </w:rPr>
        <w:t xml:space="preserve">z tym zastrzeżeniem, że wynagrodzenie Wykonawcy  ulegnie zmianie </w:t>
      </w:r>
    </w:p>
    <w:p w14:paraId="5ED1F728" w14:textId="77777777" w:rsidR="001A46DD" w:rsidRDefault="00DE13F9" w:rsidP="001A46DD">
      <w:pPr>
        <w:ind w:left="708"/>
        <w:jc w:val="both"/>
        <w:rPr>
          <w:rFonts w:eastAsia="Arial Unicode MS"/>
          <w:color w:val="000000"/>
          <w:kern w:val="0"/>
          <w:sz w:val="22"/>
          <w:szCs w:val="22"/>
          <w:u w:color="000000"/>
        </w:rPr>
        <w:pPrChange w:id="17" w:author="Aleksandra Walter" w:date="2021-07-08T11:05:00Z">
          <w:pPr>
            <w:ind w:left="708"/>
          </w:pPr>
        </w:pPrChange>
      </w:pPr>
      <w:r>
        <w:rPr>
          <w:rFonts w:eastAsia="Arial Unicode MS"/>
          <w:color w:val="000000"/>
          <w:kern w:val="0"/>
          <w:sz w:val="22"/>
          <w:szCs w:val="22"/>
          <w:u w:color="000000"/>
        </w:rPr>
        <w:t>o wartość ustaloną w drodze negocjacji między Stronami a kwotą wyjściową do negocjacji będzie wartość wzrostu całkowitego kosztu wykonawcy, jaką będzie on zobowiązany dodatkowo ponieść w celu uwzględnienia tej zmiany, przy zachowaniu dotychczasowej kwoty netto wynagrodzenia osób bezpośrednio wykonujących niniejsze zamówienie,</w:t>
      </w:r>
    </w:p>
    <w:p w14:paraId="3803B431" w14:textId="77777777" w:rsidR="001A46DD" w:rsidRDefault="00DE13F9" w:rsidP="001A46DD">
      <w:pPr>
        <w:ind w:left="708"/>
        <w:jc w:val="both"/>
        <w:rPr>
          <w:rFonts w:eastAsia="Arial Unicode MS"/>
          <w:color w:val="000000"/>
          <w:kern w:val="0"/>
          <w:sz w:val="22"/>
          <w:szCs w:val="22"/>
          <w:u w:color="000000"/>
        </w:rPr>
        <w:pPrChange w:id="18" w:author="Aleksandra Walter" w:date="2021-07-08T11:05:00Z">
          <w:pPr>
            <w:ind w:left="708"/>
          </w:pPr>
        </w:pPrChange>
      </w:pPr>
      <w:r>
        <w:rPr>
          <w:sz w:val="22"/>
          <w:szCs w:val="22"/>
        </w:rPr>
        <w:t xml:space="preserve">3) zasad podlegania ubezpieczeniom społecznym lub ubezpieczeniu zdrowotnemu lub wysokości stawki składki na ubezpieczenie społeczne lub zdrowotne </w:t>
      </w:r>
      <w:r>
        <w:rPr>
          <w:rFonts w:eastAsia="Arial Unicode MS"/>
          <w:color w:val="000000"/>
          <w:kern w:val="0"/>
          <w:sz w:val="22"/>
          <w:szCs w:val="22"/>
          <w:u w:color="000000"/>
        </w:rPr>
        <w:t xml:space="preserve">z tym zastrzeżeniem, że wynagrodzenie Wykonawcy  ulegnie zmianie o wartość ustaloną w drodze negocjacji między Stronami a kwotą wyjściową do negocjacji będzie wartość wzrostu całkowitego kosztu wykonawcy, jaką będzie </w:t>
      </w:r>
      <w:ins w:id="19" w:author="Aleksandra Walter" w:date="2021-07-08T11:05:00Z">
        <w:r w:rsidR="001E57F3">
          <w:rPr>
            <w:rFonts w:eastAsia="Arial Unicode MS"/>
            <w:color w:val="000000"/>
            <w:kern w:val="0"/>
            <w:sz w:val="22"/>
            <w:szCs w:val="22"/>
            <w:u w:color="000000"/>
          </w:rPr>
          <w:br/>
        </w:r>
      </w:ins>
      <w:r>
        <w:rPr>
          <w:rFonts w:eastAsia="Arial Unicode MS"/>
          <w:color w:val="000000"/>
          <w:kern w:val="0"/>
          <w:sz w:val="22"/>
          <w:szCs w:val="22"/>
          <w:u w:color="000000"/>
        </w:rPr>
        <w:t>on zobowiązany dodatkowo ponieść w celu uwzględnienia tej zmiany, przy zachowaniu dotychczasowej kwoty netto wynagrodzenia osób bezpośrednio wykonujących niniejsze zamówienie,</w:t>
      </w:r>
    </w:p>
    <w:p w14:paraId="01247C8B" w14:textId="77777777" w:rsidR="001A46DD" w:rsidRDefault="00DE13F9">
      <w:pPr>
        <w:pStyle w:val="Tekstpodstawowywcity"/>
        <w:ind w:left="708" w:firstLine="60"/>
        <w:jc w:val="both"/>
        <w:rPr>
          <w:rFonts w:cs="Times New Roman"/>
        </w:rPr>
      </w:pPr>
      <w:r>
        <w:rPr>
          <w:rFonts w:cs="Times New Roman"/>
          <w:sz w:val="22"/>
          <w:szCs w:val="22"/>
        </w:rPr>
        <w:t xml:space="preserve">4) zasad gromadzenia i wysokości wpłat do pracowniczych planów kapitałowych, o których mowa </w:t>
      </w:r>
      <w:r>
        <w:rPr>
          <w:rFonts w:cs="Times New Roman"/>
          <w:color w:val="auto"/>
          <w:sz w:val="22"/>
          <w:szCs w:val="22"/>
        </w:rPr>
        <w:t xml:space="preserve">w ustawie z dnia 4 października 2018 r. o pracowniczych planach kapitałowych z tym zastrzeżeniem, że wynagrodzenie wykonawcy ulegnie zmianie o wartość ustaloną w drodze negocjacji między Stronami a kwotą wyjściową do negocjacji będzie wartość wzrostu kosztu wykonawcy, jaką będzie  on zobligowany ponieść w przypadku zmiany przepisów dotyczących zasad gromadzenia lub wpłat podstawowych finansowanych przez podmiot zatrudniający </w:t>
      </w:r>
      <w:ins w:id="20" w:author="Aleksandra Walter" w:date="2021-07-08T11:05:00Z">
        <w:r w:rsidR="001E57F3">
          <w:rPr>
            <w:rFonts w:cs="Times New Roman"/>
            <w:color w:val="auto"/>
            <w:sz w:val="22"/>
            <w:szCs w:val="22"/>
          </w:rPr>
          <w:br/>
        </w:r>
      </w:ins>
      <w:r>
        <w:rPr>
          <w:rFonts w:cs="Times New Roman"/>
          <w:color w:val="auto"/>
          <w:sz w:val="22"/>
          <w:szCs w:val="22"/>
        </w:rPr>
        <w:t>do pracowniczych planów kapitałowych w odniesieniu do osób bezpośrednio wykonujących niniejsze zamówienie</w:t>
      </w:r>
      <w:r>
        <w:rPr>
          <w:rFonts w:cs="Times New Roman"/>
          <w:sz w:val="22"/>
          <w:szCs w:val="22"/>
        </w:rPr>
        <w:t>.</w:t>
      </w:r>
    </w:p>
    <w:p w14:paraId="6FCA9192" w14:textId="77777777" w:rsidR="001A46DD" w:rsidRDefault="00DE13F9">
      <w:pPr>
        <w:pStyle w:val="Tekstpodstawowywcity"/>
        <w:ind w:left="708"/>
        <w:jc w:val="both"/>
        <w:rPr>
          <w:rFonts w:cs="Times New Roman"/>
          <w:color w:val="auto"/>
          <w:sz w:val="22"/>
          <w:szCs w:val="22"/>
        </w:rPr>
      </w:pPr>
      <w:r>
        <w:rPr>
          <w:rFonts w:cs="Times New Roman"/>
          <w:color w:val="auto"/>
          <w:sz w:val="22"/>
          <w:szCs w:val="22"/>
        </w:rPr>
        <w:t>5) zmiany kosztów realizacji zamówienia.</w:t>
      </w:r>
      <w:r w:rsidRPr="00DE13F9">
        <w:rPr>
          <w:rFonts w:cs="Times New Roman"/>
          <w:color w:val="auto"/>
        </w:rPr>
        <w:t xml:space="preserve"> </w:t>
      </w:r>
      <w:r>
        <w:rPr>
          <w:rFonts w:cs="Times New Roman"/>
          <w:color w:val="auto"/>
          <w:sz w:val="22"/>
          <w:szCs w:val="22"/>
        </w:rPr>
        <w:t xml:space="preserve">Maksymalna wartość zmiany wysokości wynagrodzenia wynikająca ze zmiany kosztów realizacji zamówienia wynosi  10 % wartości wynagrodzenia , </w:t>
      </w:r>
      <w:ins w:id="21" w:author="Aleksandra Walter" w:date="2021-07-08T11:05:00Z">
        <w:r w:rsidR="001E57F3">
          <w:rPr>
            <w:rFonts w:cs="Times New Roman"/>
            <w:color w:val="auto"/>
            <w:sz w:val="22"/>
            <w:szCs w:val="22"/>
          </w:rPr>
          <w:br/>
        </w:r>
      </w:ins>
      <w:r>
        <w:rPr>
          <w:rFonts w:cs="Times New Roman"/>
          <w:color w:val="auto"/>
          <w:sz w:val="22"/>
          <w:szCs w:val="22"/>
        </w:rPr>
        <w:t>o którym mowa w § 7 ust. 1. Poziom zmiany wynagrodzenia zostanie ustalony w drodze negocjacji Stron na podstawie wskaźnika zmiany cen materiałów lub kosztów ogłoszonego w komunikacie Prezesa Głównego Urzędu Statystycznego, ustalonego w stosunku do miesiąca, w którym została sporządzona oferta. Minimalny poziom zmiany kwoty kosztów, uprawniający strony umowy</w:t>
      </w:r>
      <w:ins w:id="22" w:author="Aleksandra Walter" w:date="2021-07-08T11:06:00Z">
        <w:r w:rsidR="001E57F3">
          <w:rPr>
            <w:rFonts w:cs="Times New Roman"/>
            <w:color w:val="auto"/>
            <w:sz w:val="22"/>
            <w:szCs w:val="22"/>
          </w:rPr>
          <w:br/>
        </w:r>
      </w:ins>
      <w:r>
        <w:rPr>
          <w:rFonts w:cs="Times New Roman"/>
          <w:color w:val="auto"/>
          <w:sz w:val="22"/>
          <w:szCs w:val="22"/>
        </w:rPr>
        <w:t xml:space="preserve"> do żądania zmiany wynagrodzenia wynosi 10% w stosunku do ceny podanej w ofercie. </w:t>
      </w:r>
    </w:p>
    <w:p w14:paraId="493F8D45" w14:textId="77777777" w:rsidR="001E59EC" w:rsidRPr="000A44C0" w:rsidRDefault="00DE13F9" w:rsidP="0002661A">
      <w:pPr>
        <w:pStyle w:val="Tekstpodstawowywcity"/>
        <w:ind w:left="0"/>
        <w:jc w:val="both"/>
        <w:rPr>
          <w:rFonts w:cs="Times New Roman"/>
          <w:color w:val="auto"/>
          <w:sz w:val="22"/>
          <w:szCs w:val="22"/>
        </w:rPr>
      </w:pPr>
      <w:r>
        <w:rPr>
          <w:rFonts w:cs="Times New Roman"/>
          <w:color w:val="auto"/>
          <w:sz w:val="22"/>
          <w:szCs w:val="22"/>
        </w:rPr>
        <w:t xml:space="preserve">12. Zmiana wynagrodzenia o którym mowa w ust.11 pkt 5) może nastąpić nie wcześniej niż po upływie 12 miesięcy od daty podpisania Umowy. </w:t>
      </w:r>
    </w:p>
    <w:p w14:paraId="261B5F6B" w14:textId="77777777" w:rsidR="00994C7C" w:rsidRPr="001E57F3" w:rsidRDefault="00DE13F9" w:rsidP="006E3970">
      <w:pPr>
        <w:pStyle w:val="Tekstpodstawowywcity"/>
        <w:ind w:left="0"/>
        <w:jc w:val="both"/>
        <w:rPr>
          <w:rFonts w:cs="Times New Roman"/>
          <w:sz w:val="22"/>
          <w:szCs w:val="22"/>
        </w:rPr>
      </w:pPr>
      <w:r>
        <w:rPr>
          <w:rFonts w:cs="Times New Roman"/>
          <w:color w:val="auto"/>
          <w:sz w:val="22"/>
          <w:szCs w:val="22"/>
        </w:rPr>
        <w:t xml:space="preserve">13. W przypadku zmiany wynagrodzenia w związku ze zmianą, o której mowa w </w:t>
      </w:r>
      <w:r>
        <w:rPr>
          <w:rFonts w:cs="Times New Roman"/>
          <w:sz w:val="22"/>
          <w:szCs w:val="22"/>
        </w:rPr>
        <w:t xml:space="preserve">§ 7 </w:t>
      </w:r>
      <w:r>
        <w:rPr>
          <w:rFonts w:cs="Times New Roman"/>
          <w:color w:val="auto"/>
          <w:sz w:val="22"/>
          <w:szCs w:val="22"/>
        </w:rPr>
        <w:t xml:space="preserve"> ust. 11 pkt 5 Wykonawca zobowiązany jest do zmiany wynagrodzenia przysługującego podwykonawcy, z którym zawarł umowę</w:t>
      </w:r>
      <w:r w:rsidRPr="00DE13F9">
        <w:rPr>
          <w:rFonts w:eastAsia="Times New Roman" w:cs="Times New Roman"/>
          <w:color w:val="auto"/>
          <w:kern w:val="2"/>
          <w:sz w:val="22"/>
          <w:szCs w:val="22"/>
          <w:rPrChange w:id="23" w:author="Aleksandra Walter" w:date="2021-07-08T11:06:00Z">
            <w:rPr>
              <w:rFonts w:ascii="Arial" w:eastAsia="Times New Roman" w:hAnsi="Arial" w:cs="Arial"/>
              <w:color w:val="auto"/>
              <w:kern w:val="2"/>
              <w:sz w:val="20"/>
              <w:szCs w:val="20"/>
            </w:rPr>
          </w:rPrChange>
        </w:rPr>
        <w:t xml:space="preserve"> w zakresie odpowiadającym zmianom cen materiałów i kosztów zobowiązania podwykonawcy, jeżeli okres obowiązywania umowy przekracza 12 miesięcy i przedmiotem umowy </w:t>
      </w:r>
      <w:ins w:id="24" w:author="Aleksandra Walter" w:date="2021-07-08T11:10:00Z">
        <w:r w:rsidR="00FC32C5">
          <w:rPr>
            <w:rFonts w:eastAsia="Times New Roman" w:cs="Times New Roman"/>
            <w:color w:val="auto"/>
            <w:kern w:val="2"/>
            <w:sz w:val="22"/>
            <w:szCs w:val="22"/>
          </w:rPr>
          <w:br/>
        </w:r>
      </w:ins>
      <w:r w:rsidRPr="00DE13F9">
        <w:rPr>
          <w:rFonts w:eastAsia="Times New Roman" w:cs="Times New Roman"/>
          <w:color w:val="auto"/>
          <w:kern w:val="2"/>
          <w:sz w:val="22"/>
          <w:szCs w:val="22"/>
          <w:rPrChange w:id="25" w:author="Aleksandra Walter" w:date="2021-07-08T11:06:00Z">
            <w:rPr>
              <w:rFonts w:ascii="Arial" w:eastAsia="Times New Roman" w:hAnsi="Arial" w:cs="Arial"/>
              <w:color w:val="auto"/>
              <w:kern w:val="2"/>
              <w:sz w:val="20"/>
              <w:szCs w:val="20"/>
            </w:rPr>
          </w:rPrChange>
        </w:rPr>
        <w:t xml:space="preserve">są usługi. </w:t>
      </w:r>
      <w:r>
        <w:rPr>
          <w:rFonts w:cs="Times New Roman"/>
          <w:sz w:val="22"/>
          <w:szCs w:val="22"/>
        </w:rPr>
        <w:t xml:space="preserve">14 . Zmiana wynagrodzenia, określonego w § 7 Umowy, może nastąpić w przypadku, gdy zmiany, o których mowa w ust 10, spowodują wzrost kosztów wykonywania zamówienia o więcej niż 10 % w okresie realizacji umowy. </w:t>
      </w:r>
    </w:p>
    <w:p w14:paraId="03284D10" w14:textId="77777777" w:rsidR="006E3970" w:rsidRPr="000A44C0" w:rsidRDefault="00DE13F9" w:rsidP="00853FD5">
      <w:pPr>
        <w:pStyle w:val="Tekstpodstawowywcity"/>
        <w:numPr>
          <w:ilvl w:val="0"/>
          <w:numId w:val="22"/>
        </w:numPr>
        <w:jc w:val="both"/>
        <w:rPr>
          <w:rFonts w:cs="Times New Roman"/>
          <w:sz w:val="22"/>
          <w:szCs w:val="22"/>
        </w:rPr>
      </w:pPr>
      <w:r>
        <w:rPr>
          <w:rFonts w:cs="Times New Roman"/>
          <w:sz w:val="22"/>
          <w:szCs w:val="22"/>
        </w:rPr>
        <w:t>Fakturę VAT należy wystawić na:</w:t>
      </w:r>
    </w:p>
    <w:p w14:paraId="3C211356" w14:textId="77777777" w:rsidR="006E3970" w:rsidRPr="000A44C0" w:rsidRDefault="00DE13F9" w:rsidP="006E3970">
      <w:pPr>
        <w:pStyle w:val="Tekstpodstawowywcity"/>
        <w:keepNext/>
        <w:keepLines/>
        <w:ind w:left="0"/>
        <w:jc w:val="center"/>
        <w:rPr>
          <w:rFonts w:cs="Times New Roman"/>
          <w:b/>
          <w:sz w:val="22"/>
          <w:szCs w:val="22"/>
        </w:rPr>
      </w:pPr>
      <w:r>
        <w:rPr>
          <w:rFonts w:cs="Times New Roman"/>
          <w:b/>
          <w:sz w:val="22"/>
          <w:szCs w:val="22"/>
        </w:rPr>
        <w:t>Miasto Zabrze</w:t>
      </w:r>
    </w:p>
    <w:p w14:paraId="5BEFB0BF" w14:textId="77777777" w:rsidR="006E3970" w:rsidRPr="000A44C0" w:rsidRDefault="00DE13F9" w:rsidP="006E3970">
      <w:pPr>
        <w:pStyle w:val="Tekstpodstawowywcity"/>
        <w:keepNext/>
        <w:keepLines/>
        <w:ind w:left="0"/>
        <w:jc w:val="center"/>
        <w:rPr>
          <w:rFonts w:cs="Times New Roman"/>
          <w:b/>
          <w:sz w:val="22"/>
          <w:szCs w:val="22"/>
        </w:rPr>
      </w:pPr>
      <w:r>
        <w:rPr>
          <w:rFonts w:cs="Times New Roman"/>
          <w:b/>
          <w:sz w:val="22"/>
          <w:szCs w:val="22"/>
        </w:rPr>
        <w:t>ul. Powstańców Śląskich 5-7</w:t>
      </w:r>
    </w:p>
    <w:p w14:paraId="155C6C73" w14:textId="77777777" w:rsidR="006E3970" w:rsidRPr="000A44C0" w:rsidRDefault="00DE13F9" w:rsidP="006E3970">
      <w:pPr>
        <w:pStyle w:val="Tekstpodstawowywcity"/>
        <w:keepNext/>
        <w:keepLines/>
        <w:ind w:left="0"/>
        <w:jc w:val="center"/>
        <w:rPr>
          <w:rFonts w:cs="Times New Roman"/>
          <w:b/>
          <w:sz w:val="22"/>
          <w:szCs w:val="22"/>
        </w:rPr>
      </w:pPr>
      <w:r>
        <w:rPr>
          <w:rFonts w:cs="Times New Roman"/>
          <w:b/>
          <w:sz w:val="22"/>
          <w:szCs w:val="22"/>
        </w:rPr>
        <w:t>41-800 Zabrze</w:t>
      </w:r>
    </w:p>
    <w:p w14:paraId="15B9422F" w14:textId="77777777" w:rsidR="006E3970" w:rsidRPr="000A44C0" w:rsidRDefault="00DE13F9" w:rsidP="006E3970">
      <w:pPr>
        <w:pStyle w:val="Tekstpodstawowywcity"/>
        <w:keepNext/>
        <w:keepLines/>
        <w:ind w:left="0"/>
        <w:jc w:val="center"/>
        <w:rPr>
          <w:rFonts w:cs="Times New Roman"/>
          <w:b/>
          <w:sz w:val="22"/>
          <w:szCs w:val="22"/>
        </w:rPr>
      </w:pPr>
      <w:r>
        <w:rPr>
          <w:rFonts w:cs="Times New Roman"/>
          <w:b/>
          <w:sz w:val="22"/>
          <w:szCs w:val="22"/>
        </w:rPr>
        <w:t>NIP: 648-274-33-51</w:t>
      </w:r>
    </w:p>
    <w:p w14:paraId="7F2CC6B5" w14:textId="77777777" w:rsidR="006E3970" w:rsidRPr="000A44C0" w:rsidRDefault="00DE13F9" w:rsidP="006E3970">
      <w:pPr>
        <w:pStyle w:val="Tekstpodstawowywcity"/>
        <w:numPr>
          <w:ilvl w:val="0"/>
          <w:numId w:val="22"/>
        </w:numPr>
        <w:ind w:left="426" w:hanging="425"/>
        <w:jc w:val="both"/>
        <w:rPr>
          <w:rFonts w:cs="Times New Roman"/>
          <w:sz w:val="22"/>
          <w:szCs w:val="22"/>
        </w:rPr>
      </w:pPr>
      <w:r>
        <w:rPr>
          <w:rFonts w:cs="Times New Roman"/>
          <w:iCs/>
          <w:sz w:val="22"/>
          <w:szCs w:val="22"/>
        </w:rPr>
        <w:t>Wykonawca może wystawić i przesłać fakturę:</w:t>
      </w:r>
    </w:p>
    <w:p w14:paraId="73D01273" w14:textId="77777777" w:rsidR="006E3970" w:rsidRPr="000A44C0" w:rsidRDefault="00DE13F9" w:rsidP="006E3970">
      <w:pPr>
        <w:pStyle w:val="Tekstpodstawowywcity"/>
        <w:numPr>
          <w:ilvl w:val="1"/>
          <w:numId w:val="22"/>
        </w:numPr>
        <w:ind w:left="709"/>
        <w:jc w:val="both"/>
        <w:rPr>
          <w:rFonts w:cs="Times New Roman"/>
          <w:sz w:val="22"/>
          <w:szCs w:val="22"/>
        </w:rPr>
      </w:pPr>
      <w:r>
        <w:rPr>
          <w:rFonts w:cs="Times New Roman"/>
          <w:iCs/>
          <w:sz w:val="22"/>
          <w:szCs w:val="22"/>
        </w:rPr>
        <w:t xml:space="preserve"> </w:t>
      </w:r>
      <w:r w:rsidRPr="00DE13F9">
        <w:rPr>
          <w:rFonts w:cs="Times New Roman"/>
          <w:sz w:val="22"/>
        </w:rPr>
        <w:t>tradycyjnie w wersji papierowej</w:t>
      </w:r>
      <w:r>
        <w:rPr>
          <w:rFonts w:cs="Times New Roman"/>
          <w:sz w:val="22"/>
        </w:rPr>
        <w:t>, którą należy</w:t>
      </w:r>
      <w:r w:rsidRPr="00DE13F9">
        <w:rPr>
          <w:rFonts w:cs="Times New Roman"/>
          <w:sz w:val="22"/>
        </w:rPr>
        <w:t xml:space="preserve"> dostarczyć na poniższy adres:</w:t>
      </w:r>
    </w:p>
    <w:p w14:paraId="1060B9FF" w14:textId="77777777" w:rsidR="006E3970" w:rsidRPr="000A44C0" w:rsidRDefault="00DE13F9" w:rsidP="006E3970">
      <w:pPr>
        <w:pStyle w:val="Teksttreci0"/>
        <w:keepNext/>
        <w:keepLines/>
        <w:spacing w:before="0"/>
        <w:ind w:right="23" w:firstLine="0"/>
        <w:jc w:val="center"/>
        <w:rPr>
          <w:rFonts w:ascii="Times New Roman" w:hAnsi="Times New Roman" w:cs="Times New Roman"/>
          <w:sz w:val="22"/>
          <w:szCs w:val="22"/>
        </w:rPr>
      </w:pPr>
      <w:r>
        <w:rPr>
          <w:rFonts w:ascii="Times New Roman" w:hAnsi="Times New Roman" w:cs="Times New Roman"/>
          <w:sz w:val="22"/>
          <w:szCs w:val="22"/>
        </w:rPr>
        <w:lastRenderedPageBreak/>
        <w:t>Urząd Miejski w Zabrzu</w:t>
      </w:r>
    </w:p>
    <w:p w14:paraId="69CC149F" w14:textId="77777777" w:rsidR="006E3970" w:rsidRPr="000A44C0" w:rsidRDefault="00DE13F9" w:rsidP="006E3970">
      <w:pPr>
        <w:pStyle w:val="Teksttreci0"/>
        <w:keepNext/>
        <w:keepLines/>
        <w:spacing w:before="0"/>
        <w:ind w:right="23" w:firstLine="0"/>
        <w:jc w:val="center"/>
        <w:rPr>
          <w:rFonts w:ascii="Times New Roman" w:hAnsi="Times New Roman" w:cs="Times New Roman"/>
          <w:sz w:val="22"/>
          <w:szCs w:val="22"/>
        </w:rPr>
      </w:pPr>
      <w:r>
        <w:rPr>
          <w:rFonts w:ascii="Times New Roman" w:hAnsi="Times New Roman" w:cs="Times New Roman"/>
          <w:sz w:val="22"/>
          <w:szCs w:val="22"/>
        </w:rPr>
        <w:t>Wydział Informatyki i Rozwoju Społeczeństwa Informacyjnego</w:t>
      </w:r>
    </w:p>
    <w:p w14:paraId="553FFF50" w14:textId="77777777" w:rsidR="006E3970" w:rsidRPr="000A44C0" w:rsidRDefault="00DE13F9" w:rsidP="006E3970">
      <w:pPr>
        <w:pStyle w:val="Teksttreci0"/>
        <w:keepNext/>
        <w:keepLines/>
        <w:spacing w:before="0"/>
        <w:ind w:right="23" w:firstLine="0"/>
        <w:jc w:val="center"/>
        <w:rPr>
          <w:rFonts w:ascii="Times New Roman" w:hAnsi="Times New Roman" w:cs="Times New Roman"/>
          <w:sz w:val="22"/>
          <w:szCs w:val="22"/>
        </w:rPr>
      </w:pPr>
      <w:r>
        <w:rPr>
          <w:rFonts w:ascii="Times New Roman" w:hAnsi="Times New Roman" w:cs="Times New Roman"/>
          <w:sz w:val="22"/>
          <w:szCs w:val="22"/>
        </w:rPr>
        <w:t>ul. Powstańców Śląskich 5-7</w:t>
      </w:r>
    </w:p>
    <w:p w14:paraId="13327AF4" w14:textId="77777777" w:rsidR="006E3970" w:rsidRPr="000A44C0" w:rsidRDefault="00DE13F9" w:rsidP="006E3970">
      <w:pPr>
        <w:pStyle w:val="Teksttreci0"/>
        <w:keepNext/>
        <w:keepLines/>
        <w:spacing w:before="0"/>
        <w:ind w:right="23" w:firstLine="0"/>
        <w:jc w:val="center"/>
        <w:rPr>
          <w:rFonts w:ascii="Times New Roman" w:hAnsi="Times New Roman" w:cs="Times New Roman"/>
          <w:sz w:val="22"/>
          <w:szCs w:val="22"/>
        </w:rPr>
      </w:pPr>
      <w:r>
        <w:rPr>
          <w:rFonts w:ascii="Times New Roman" w:hAnsi="Times New Roman" w:cs="Times New Roman"/>
          <w:sz w:val="22"/>
          <w:szCs w:val="22"/>
        </w:rPr>
        <w:t>41-800 Zabrze</w:t>
      </w:r>
    </w:p>
    <w:p w14:paraId="12A3A2C8" w14:textId="77777777" w:rsidR="006E3970" w:rsidRPr="000A44C0" w:rsidRDefault="00DE13F9" w:rsidP="006E3970">
      <w:pPr>
        <w:pStyle w:val="Tekstpodstawowywcity"/>
        <w:ind w:left="0"/>
        <w:jc w:val="center"/>
        <w:rPr>
          <w:rFonts w:cs="Times New Roman"/>
          <w:sz w:val="22"/>
          <w:szCs w:val="22"/>
        </w:rPr>
      </w:pPr>
      <w:r>
        <w:rPr>
          <w:rFonts w:cs="Times New Roman"/>
          <w:sz w:val="22"/>
          <w:szCs w:val="22"/>
        </w:rPr>
        <w:t>pok. 71</w:t>
      </w:r>
    </w:p>
    <w:p w14:paraId="2AA898B7" w14:textId="77777777" w:rsidR="006E3970" w:rsidRPr="000A44C0" w:rsidRDefault="00DE13F9" w:rsidP="006E3970">
      <w:pPr>
        <w:pStyle w:val="Tekstpodstawowywcity"/>
        <w:numPr>
          <w:ilvl w:val="1"/>
          <w:numId w:val="22"/>
        </w:numPr>
        <w:ind w:left="851"/>
        <w:jc w:val="both"/>
        <w:rPr>
          <w:rFonts w:cs="Times New Roman"/>
        </w:rPr>
      </w:pPr>
      <w:r>
        <w:rPr>
          <w:rFonts w:cs="Times New Roman"/>
          <w:sz w:val="22"/>
          <w:szCs w:val="22"/>
        </w:rPr>
        <w:t xml:space="preserve">elektronicznie w formacie pdf lub innym nieedytowalnym, którą należy dostarczyć na adres mailowy: </w:t>
      </w:r>
      <w:r w:rsidRPr="000A44C0">
        <w:rPr>
          <w:rPrChange w:id="26" w:author="Aleksandra Walter" w:date="2021-07-08T10:47:00Z">
            <w:rPr>
              <w:rStyle w:val="czeinternetowe"/>
              <w:rFonts w:cs="Times New Roman"/>
              <w:sz w:val="22"/>
              <w:szCs w:val="22"/>
            </w:rPr>
          </w:rPrChange>
        </w:rPr>
        <w:fldChar w:fldCharType="begin"/>
      </w:r>
      <w:r w:rsidRPr="00DE13F9">
        <w:rPr>
          <w:rFonts w:cs="Times New Roman"/>
          <w:rPrChange w:id="27" w:author="Aleksandra Walter" w:date="2021-07-08T10:47:00Z">
            <w:rPr/>
          </w:rPrChange>
        </w:rPr>
        <w:instrText xml:space="preserve"> HYPERLINK "mailto:sekretariat_irsi@um.zabrze.pl" \h </w:instrText>
      </w:r>
      <w:r w:rsidRPr="000A44C0">
        <w:rPr>
          <w:rPrChange w:id="28" w:author="Aleksandra Walter" w:date="2021-07-08T10:47:00Z">
            <w:rPr>
              <w:rStyle w:val="czeinternetowe"/>
              <w:rFonts w:cs="Times New Roman"/>
              <w:sz w:val="22"/>
              <w:szCs w:val="22"/>
            </w:rPr>
          </w:rPrChange>
        </w:rPr>
        <w:fldChar w:fldCharType="separate"/>
      </w:r>
      <w:r>
        <w:rPr>
          <w:rStyle w:val="czeinternetowe"/>
          <w:rFonts w:cs="Times New Roman"/>
          <w:sz w:val="22"/>
          <w:szCs w:val="22"/>
        </w:rPr>
        <w:t>sekretariat_irsi@um.zabrze.pl</w:t>
      </w:r>
      <w:r w:rsidRPr="000A44C0">
        <w:rPr>
          <w:rStyle w:val="czeinternetowe"/>
          <w:rFonts w:cs="Times New Roman"/>
          <w:sz w:val="22"/>
          <w:szCs w:val="22"/>
          <w:rPrChange w:id="29" w:author="Aleksandra Walter" w:date="2021-07-08T10:47:00Z">
            <w:rPr>
              <w:rStyle w:val="czeinternetowe"/>
              <w:rFonts w:cs="Times New Roman"/>
              <w:sz w:val="22"/>
              <w:szCs w:val="22"/>
            </w:rPr>
          </w:rPrChange>
        </w:rPr>
        <w:fldChar w:fldCharType="end"/>
      </w:r>
      <w:r w:rsidRPr="00DE13F9">
        <w:rPr>
          <w:rFonts w:cs="Times New Roman"/>
          <w:sz w:val="22"/>
          <w:szCs w:val="22"/>
          <w:rPrChange w:id="30" w:author="Aleksandra Walter" w:date="2021-07-08T10:47:00Z">
            <w:rPr>
              <w:rFonts w:cs="Times New Roman"/>
              <w:color w:val="0000FF" w:themeColor="hyperlink"/>
              <w:sz w:val="22"/>
              <w:szCs w:val="22"/>
              <w:u w:val="single"/>
            </w:rPr>
          </w:rPrChange>
        </w:rPr>
        <w:t xml:space="preserve"> </w:t>
      </w:r>
    </w:p>
    <w:p w14:paraId="20F777F4" w14:textId="77777777" w:rsidR="006E3970" w:rsidRPr="000A44C0" w:rsidRDefault="00DE13F9" w:rsidP="006E3970">
      <w:pPr>
        <w:pStyle w:val="Tekstpodstawowywcity"/>
        <w:numPr>
          <w:ilvl w:val="1"/>
          <w:numId w:val="22"/>
        </w:numPr>
        <w:ind w:left="851"/>
        <w:jc w:val="both"/>
        <w:rPr>
          <w:rFonts w:cs="Times New Roman"/>
          <w:sz w:val="22"/>
          <w:szCs w:val="22"/>
        </w:rPr>
      </w:pPr>
      <w:r w:rsidRPr="00DE13F9">
        <w:rPr>
          <w:rFonts w:cs="Times New Roman"/>
          <w:sz w:val="22"/>
          <w:szCs w:val="22"/>
          <w:rPrChange w:id="31" w:author="Aleksandra Walter" w:date="2021-07-08T10:47:00Z">
            <w:rPr>
              <w:rFonts w:cs="Times New Roman"/>
              <w:color w:val="0000FF" w:themeColor="hyperlink"/>
              <w:sz w:val="22"/>
              <w:szCs w:val="22"/>
              <w:u w:val="single"/>
            </w:rPr>
          </w:rPrChange>
        </w:rPr>
        <w:t xml:space="preserve">elektronicznie w formie faktury ustrukturyzowanej w formacie </w:t>
      </w:r>
      <w:proofErr w:type="spellStart"/>
      <w:r w:rsidRPr="00DE13F9">
        <w:rPr>
          <w:rFonts w:cs="Times New Roman"/>
          <w:sz w:val="22"/>
          <w:szCs w:val="22"/>
          <w:rPrChange w:id="32" w:author="Aleksandra Walter" w:date="2021-07-08T10:47:00Z">
            <w:rPr>
              <w:rFonts w:cs="Times New Roman"/>
              <w:color w:val="0000FF" w:themeColor="hyperlink"/>
              <w:sz w:val="22"/>
              <w:szCs w:val="22"/>
              <w:u w:val="single"/>
            </w:rPr>
          </w:rPrChange>
        </w:rPr>
        <w:t>xml</w:t>
      </w:r>
      <w:proofErr w:type="spellEnd"/>
      <w:r w:rsidRPr="00DE13F9">
        <w:rPr>
          <w:rFonts w:cs="Times New Roman"/>
          <w:sz w:val="22"/>
          <w:szCs w:val="22"/>
          <w:rPrChange w:id="33" w:author="Aleksandra Walter" w:date="2021-07-08T10:47:00Z">
            <w:rPr>
              <w:rFonts w:cs="Times New Roman"/>
              <w:color w:val="0000FF" w:themeColor="hyperlink"/>
              <w:sz w:val="22"/>
              <w:szCs w:val="22"/>
              <w:u w:val="single"/>
            </w:rPr>
          </w:rPrChange>
        </w:rPr>
        <w:t xml:space="preserve"> (wystawionej poprzez platformę PEF), którą należy dostarczyć na Platformę Elektronicznego Fakturowania (PEF) o numerze GLN </w:t>
      </w:r>
      <w:r w:rsidRPr="00DE13F9">
        <w:rPr>
          <w:rFonts w:cs="Times New Roman"/>
          <w:sz w:val="22"/>
          <w:szCs w:val="22"/>
          <w:lang w:eastAsia="en-US"/>
          <w:rPrChange w:id="34" w:author="Aleksandra Walter" w:date="2021-07-08T10:47:00Z">
            <w:rPr>
              <w:color w:val="0000FF" w:themeColor="hyperlink"/>
              <w:sz w:val="22"/>
              <w:szCs w:val="22"/>
              <w:u w:val="single"/>
              <w:lang w:eastAsia="en-US"/>
            </w:rPr>
          </w:rPrChange>
        </w:rPr>
        <w:t>5907772093214.</w:t>
      </w:r>
    </w:p>
    <w:p w14:paraId="50C18C74" w14:textId="77777777" w:rsidR="006E3970" w:rsidRPr="000A44C0" w:rsidRDefault="00DE13F9" w:rsidP="006E3970">
      <w:pPr>
        <w:pStyle w:val="Tekstpodstawowywcity"/>
        <w:numPr>
          <w:ilvl w:val="0"/>
          <w:numId w:val="22"/>
        </w:numPr>
        <w:ind w:left="426" w:hanging="425"/>
        <w:jc w:val="both"/>
        <w:rPr>
          <w:rFonts w:cs="Times New Roman"/>
          <w:sz w:val="22"/>
          <w:szCs w:val="22"/>
        </w:rPr>
      </w:pPr>
      <w:r w:rsidRPr="00DE13F9">
        <w:rPr>
          <w:rFonts w:cs="Times New Roman"/>
          <w:sz w:val="22"/>
          <w:szCs w:val="22"/>
          <w:lang w:eastAsia="en-US"/>
          <w:rPrChange w:id="35" w:author="Aleksandra Walter" w:date="2021-07-08T10:47:00Z">
            <w:rPr>
              <w:rFonts w:cs="Times New Roman"/>
              <w:color w:val="0000FF" w:themeColor="hyperlink"/>
              <w:sz w:val="22"/>
              <w:szCs w:val="22"/>
              <w:u w:val="single"/>
              <w:lang w:eastAsia="en-US"/>
            </w:rPr>
          </w:rPrChange>
        </w:rPr>
        <w:t>Numer GLN Wykonawcy: ……………………………………..…</w:t>
      </w:r>
    </w:p>
    <w:p w14:paraId="2C361C8D" w14:textId="77777777" w:rsidR="006E3970" w:rsidRPr="000A44C0" w:rsidRDefault="00DE13F9" w:rsidP="006E3970">
      <w:pPr>
        <w:pStyle w:val="Tekstpodstawowywcity"/>
        <w:numPr>
          <w:ilvl w:val="0"/>
          <w:numId w:val="22"/>
        </w:numPr>
        <w:ind w:left="426" w:hanging="425"/>
        <w:jc w:val="both"/>
        <w:rPr>
          <w:rFonts w:cs="Times New Roman"/>
          <w:sz w:val="22"/>
          <w:szCs w:val="22"/>
        </w:rPr>
      </w:pPr>
      <w:r w:rsidRPr="00DE13F9">
        <w:rPr>
          <w:rFonts w:cs="Times New Roman"/>
          <w:sz w:val="22"/>
          <w:szCs w:val="22"/>
          <w:rPrChange w:id="36" w:author="Aleksandra Walter" w:date="2021-07-08T10:47:00Z">
            <w:rPr>
              <w:rFonts w:cs="Times New Roman"/>
              <w:color w:val="0000FF" w:themeColor="hyperlink"/>
              <w:sz w:val="22"/>
              <w:szCs w:val="22"/>
              <w:u w:val="single"/>
            </w:rPr>
          </w:rPrChange>
        </w:rPr>
        <w:t xml:space="preserve">Wynagrodzenie, o którym mowa powyżej będzie płatne przelewem na rachunek bankowy podany na </w:t>
      </w:r>
      <w:r w:rsidRPr="00DE13F9">
        <w:rPr>
          <w:rFonts w:cs="Times New Roman"/>
          <w:color w:val="auto"/>
          <w:sz w:val="22"/>
          <w:szCs w:val="22"/>
          <w:rPrChange w:id="37" w:author="Aleksandra Walter" w:date="2021-07-08T10:47:00Z">
            <w:rPr>
              <w:rFonts w:cs="Times New Roman"/>
              <w:color w:val="auto"/>
              <w:sz w:val="22"/>
              <w:szCs w:val="22"/>
              <w:u w:val="single"/>
            </w:rPr>
          </w:rPrChange>
        </w:rPr>
        <w:t xml:space="preserve">fakturze w terminie 21 dni kalendarzowych od daty </w:t>
      </w:r>
      <w:r w:rsidRPr="00DE13F9">
        <w:rPr>
          <w:rFonts w:cs="Times New Roman"/>
          <w:sz w:val="22"/>
          <w:szCs w:val="22"/>
          <w:rPrChange w:id="38" w:author="Aleksandra Walter" w:date="2021-07-08T10:47:00Z">
            <w:rPr>
              <w:rFonts w:cs="Times New Roman"/>
              <w:color w:val="0000FF" w:themeColor="hyperlink"/>
              <w:sz w:val="22"/>
              <w:szCs w:val="22"/>
              <w:u w:val="single"/>
            </w:rPr>
          </w:rPrChange>
        </w:rPr>
        <w:t>otrzymania przez Zamawiającego prawidłowo wystawionej faktury.</w:t>
      </w:r>
    </w:p>
    <w:p w14:paraId="32F221F8" w14:textId="77777777" w:rsidR="006E3970" w:rsidRPr="000A44C0" w:rsidRDefault="00DE13F9" w:rsidP="006E3970">
      <w:pPr>
        <w:pStyle w:val="Tekstpodstawowywcity"/>
        <w:numPr>
          <w:ilvl w:val="0"/>
          <w:numId w:val="22"/>
        </w:numPr>
        <w:ind w:left="426" w:hanging="425"/>
        <w:jc w:val="both"/>
        <w:rPr>
          <w:rFonts w:cs="Times New Roman"/>
          <w:sz w:val="22"/>
          <w:szCs w:val="22"/>
        </w:rPr>
      </w:pPr>
      <w:r w:rsidRPr="00DE13F9">
        <w:rPr>
          <w:rFonts w:cs="Times New Roman"/>
          <w:sz w:val="22"/>
          <w:szCs w:val="22"/>
          <w:rPrChange w:id="39" w:author="Aleksandra Walter" w:date="2021-07-08T10:47:00Z">
            <w:rPr>
              <w:rFonts w:cs="Times New Roman"/>
              <w:color w:val="0000FF" w:themeColor="hyperlink"/>
              <w:sz w:val="22"/>
              <w:szCs w:val="22"/>
              <w:u w:val="single"/>
            </w:rPr>
          </w:rPrChange>
        </w:rPr>
        <w:t>Za dzień zapłaty uznaje się dzień, w którym został obciążony rachunek bankowy Zamawiającego z tytułu realizacji Umowy.</w:t>
      </w:r>
    </w:p>
    <w:p w14:paraId="0E0DEB48" w14:textId="77777777" w:rsidR="006E3970" w:rsidRPr="000A44C0" w:rsidRDefault="00DE13F9" w:rsidP="006E3970">
      <w:pPr>
        <w:pStyle w:val="Tekstpodstawowywcity"/>
        <w:numPr>
          <w:ilvl w:val="0"/>
          <w:numId w:val="22"/>
        </w:numPr>
        <w:ind w:left="426" w:hanging="425"/>
        <w:jc w:val="both"/>
        <w:rPr>
          <w:rFonts w:cs="Times New Roman"/>
          <w:sz w:val="22"/>
          <w:szCs w:val="22"/>
        </w:rPr>
      </w:pPr>
      <w:r w:rsidRPr="00DE13F9">
        <w:rPr>
          <w:rFonts w:cs="Times New Roman"/>
          <w:sz w:val="22"/>
          <w:szCs w:val="22"/>
          <w:rPrChange w:id="40" w:author="Aleksandra Walter" w:date="2021-07-08T10:47:00Z">
            <w:rPr>
              <w:rFonts w:cs="Times New Roman"/>
              <w:color w:val="0000FF" w:themeColor="hyperlink"/>
              <w:sz w:val="22"/>
              <w:szCs w:val="22"/>
              <w:u w:val="single"/>
            </w:rPr>
          </w:rPrChange>
        </w:rPr>
        <w:t>Zamawiający upoważnia Wykonawcę do wystawienia faktury bez podpisu osoby upoważnionej do jej odbioru.</w:t>
      </w:r>
    </w:p>
    <w:p w14:paraId="4707E7DF" w14:textId="77777777" w:rsidR="006E3970" w:rsidRPr="000A44C0" w:rsidRDefault="00DE13F9" w:rsidP="006E3970">
      <w:pPr>
        <w:pStyle w:val="Tekstpodstawowywcity"/>
        <w:keepNext/>
        <w:keepLines/>
        <w:spacing w:before="240"/>
        <w:ind w:left="0"/>
        <w:jc w:val="center"/>
        <w:rPr>
          <w:rFonts w:cs="Times New Roman"/>
          <w:b/>
          <w:sz w:val="22"/>
          <w:szCs w:val="22"/>
        </w:rPr>
      </w:pPr>
      <w:r w:rsidRPr="00DE13F9">
        <w:rPr>
          <w:rFonts w:cs="Times New Roman"/>
          <w:b/>
          <w:sz w:val="22"/>
          <w:szCs w:val="22"/>
          <w:rPrChange w:id="41" w:author="Aleksandra Walter" w:date="2021-07-08T10:47:00Z">
            <w:rPr>
              <w:rFonts w:cs="Times New Roman"/>
              <w:b/>
              <w:color w:val="0000FF" w:themeColor="hyperlink"/>
              <w:sz w:val="22"/>
              <w:szCs w:val="22"/>
              <w:u w:val="single"/>
            </w:rPr>
          </w:rPrChange>
        </w:rPr>
        <w:t>§ 8</w:t>
      </w:r>
    </w:p>
    <w:p w14:paraId="15573121" w14:textId="77777777" w:rsidR="006E3970" w:rsidRPr="000A44C0" w:rsidRDefault="00DE13F9" w:rsidP="006E3970">
      <w:pPr>
        <w:pStyle w:val="Tekstpodstawowywcity"/>
        <w:keepNext/>
        <w:keepLines/>
        <w:ind w:left="0"/>
        <w:jc w:val="center"/>
        <w:rPr>
          <w:rFonts w:cs="Times New Roman"/>
          <w:b/>
          <w:bCs/>
          <w:color w:val="auto"/>
          <w:sz w:val="22"/>
          <w:szCs w:val="22"/>
        </w:rPr>
      </w:pPr>
      <w:r w:rsidRPr="00DE13F9">
        <w:rPr>
          <w:rFonts w:cs="Times New Roman"/>
          <w:b/>
          <w:bCs/>
          <w:color w:val="auto"/>
          <w:sz w:val="22"/>
          <w:szCs w:val="22"/>
          <w:rPrChange w:id="42" w:author="Aleksandra Walter" w:date="2021-07-08T10:47:00Z">
            <w:rPr>
              <w:rFonts w:cs="Times New Roman"/>
              <w:b/>
              <w:bCs/>
              <w:color w:val="auto"/>
              <w:sz w:val="22"/>
              <w:szCs w:val="22"/>
              <w:u w:val="single"/>
            </w:rPr>
          </w:rPrChange>
        </w:rPr>
        <w:t>Usługa serwisowa</w:t>
      </w:r>
    </w:p>
    <w:p w14:paraId="4D046DAB" w14:textId="77777777" w:rsidR="006E3970" w:rsidRPr="000A44C0" w:rsidRDefault="00DE13F9" w:rsidP="006E3970">
      <w:pPr>
        <w:pStyle w:val="Akapitzlist"/>
        <w:numPr>
          <w:ilvl w:val="0"/>
          <w:numId w:val="15"/>
        </w:numPr>
        <w:ind w:left="426"/>
        <w:jc w:val="both"/>
        <w:rPr>
          <w:sz w:val="22"/>
          <w:szCs w:val="22"/>
        </w:rPr>
      </w:pPr>
      <w:r w:rsidRPr="00DE13F9">
        <w:rPr>
          <w:sz w:val="22"/>
          <w:szCs w:val="22"/>
          <w:rPrChange w:id="43" w:author="Aleksandra Walter" w:date="2021-07-08T10:47:00Z">
            <w:rPr>
              <w:color w:val="0000FF" w:themeColor="hyperlink"/>
              <w:sz w:val="22"/>
              <w:szCs w:val="22"/>
              <w:u w:val="single"/>
            </w:rPr>
          </w:rPrChange>
        </w:rPr>
        <w:t>Usługi serwisowe będą obejmować łącznie 150 szt. dostarczonych zestawów komputerowych. Usługi wejdą w życie po dostarczeniu każdej partii sprzętu. W ramach usług Wykonawca zagwarantuje Zamawiającemu:</w:t>
      </w:r>
    </w:p>
    <w:p w14:paraId="3DF0192E" w14:textId="77777777" w:rsidR="006E3970" w:rsidRPr="000A44C0" w:rsidRDefault="00DE13F9" w:rsidP="006E3970">
      <w:pPr>
        <w:pStyle w:val="Akapitzlist"/>
        <w:widowControl/>
        <w:numPr>
          <w:ilvl w:val="0"/>
          <w:numId w:val="14"/>
        </w:numPr>
        <w:overflowPunct w:val="0"/>
        <w:spacing w:after="160"/>
        <w:ind w:left="709"/>
        <w:jc w:val="both"/>
        <w:rPr>
          <w:sz w:val="22"/>
          <w:szCs w:val="22"/>
        </w:rPr>
      </w:pPr>
      <w:r w:rsidRPr="00DE13F9">
        <w:rPr>
          <w:sz w:val="22"/>
          <w:szCs w:val="22"/>
          <w:rPrChange w:id="44" w:author="Aleksandra Walter" w:date="2021-07-08T10:47:00Z">
            <w:rPr>
              <w:color w:val="0000FF" w:themeColor="hyperlink"/>
              <w:sz w:val="22"/>
              <w:szCs w:val="22"/>
              <w:u w:val="single"/>
            </w:rPr>
          </w:rPrChange>
        </w:rPr>
        <w:t xml:space="preserve">ciągłość pracy sprzętu, </w:t>
      </w:r>
    </w:p>
    <w:p w14:paraId="3F02CE4E" w14:textId="77777777" w:rsidR="006E3970" w:rsidRPr="000A44C0" w:rsidRDefault="00DE13F9" w:rsidP="006E3970">
      <w:pPr>
        <w:pStyle w:val="Akapitzlist"/>
        <w:widowControl/>
        <w:numPr>
          <w:ilvl w:val="0"/>
          <w:numId w:val="14"/>
        </w:numPr>
        <w:overflowPunct w:val="0"/>
        <w:spacing w:after="160"/>
        <w:ind w:left="709"/>
        <w:jc w:val="both"/>
        <w:rPr>
          <w:sz w:val="22"/>
          <w:szCs w:val="22"/>
        </w:rPr>
      </w:pPr>
      <w:r w:rsidRPr="00DE13F9">
        <w:rPr>
          <w:sz w:val="22"/>
          <w:szCs w:val="22"/>
          <w:rPrChange w:id="45" w:author="Aleksandra Walter" w:date="2021-07-08T10:47:00Z">
            <w:rPr>
              <w:color w:val="0000FF" w:themeColor="hyperlink"/>
              <w:sz w:val="22"/>
              <w:szCs w:val="22"/>
              <w:u w:val="single"/>
            </w:rPr>
          </w:rPrChange>
        </w:rPr>
        <w:t>wykonanie bezpłatnych napraw, przeglądów oraz innych czynności serwisowych wynikających z nieprawidłowego działania sprzętu zgodnie z zaleceniami producenta oferowanego urządzenia, z wyłączeniem uszkodzeń mechanicznych spowodowanych z winy użytkownika,</w:t>
      </w:r>
    </w:p>
    <w:p w14:paraId="69B162F2" w14:textId="77777777" w:rsidR="006E3970" w:rsidRPr="000A44C0" w:rsidRDefault="00DE13F9" w:rsidP="006E3970">
      <w:pPr>
        <w:pStyle w:val="Akapitzlist"/>
        <w:widowControl/>
        <w:numPr>
          <w:ilvl w:val="0"/>
          <w:numId w:val="14"/>
        </w:numPr>
        <w:overflowPunct w:val="0"/>
        <w:spacing w:after="160"/>
        <w:ind w:left="709"/>
        <w:jc w:val="both"/>
      </w:pPr>
      <w:r w:rsidRPr="00DE13F9">
        <w:rPr>
          <w:sz w:val="22"/>
          <w:szCs w:val="22"/>
          <w:rPrChange w:id="46" w:author="Aleksandra Walter" w:date="2021-07-08T10:47:00Z">
            <w:rPr>
              <w:color w:val="0000FF" w:themeColor="hyperlink"/>
              <w:sz w:val="22"/>
              <w:szCs w:val="22"/>
              <w:u w:val="single"/>
            </w:rPr>
          </w:rPrChange>
        </w:rPr>
        <w:t>serwis Wykonawcy wykonuje naprawy w dni robocze w godzinach 7:30-15:30,</w:t>
      </w:r>
    </w:p>
    <w:p w14:paraId="552DCB3C" w14:textId="77777777" w:rsidR="006E3970" w:rsidRPr="000A44C0" w:rsidRDefault="00DE13F9" w:rsidP="006E3970">
      <w:pPr>
        <w:pStyle w:val="Akapitzlist"/>
        <w:widowControl/>
        <w:numPr>
          <w:ilvl w:val="0"/>
          <w:numId w:val="14"/>
        </w:numPr>
        <w:overflowPunct w:val="0"/>
        <w:spacing w:after="160"/>
        <w:ind w:left="709"/>
        <w:jc w:val="both"/>
        <w:rPr>
          <w:sz w:val="22"/>
          <w:szCs w:val="22"/>
        </w:rPr>
      </w:pPr>
      <w:r w:rsidRPr="00DE13F9">
        <w:rPr>
          <w:sz w:val="22"/>
          <w:szCs w:val="22"/>
          <w:rPrChange w:id="47" w:author="Aleksandra Walter" w:date="2021-07-08T10:47:00Z">
            <w:rPr>
              <w:color w:val="0000FF" w:themeColor="hyperlink"/>
              <w:sz w:val="22"/>
              <w:szCs w:val="22"/>
              <w:u w:val="single"/>
            </w:rPr>
          </w:rPrChange>
        </w:rPr>
        <w:t>w przypadku awarii wymagającej wymiany części lub wszystkich podzespołów - bezpłatną ich wymianę na części oryginalne o parametrach nie niższych niż w zaoferowanym zestawie komputerowym,</w:t>
      </w:r>
    </w:p>
    <w:p w14:paraId="58DA9729" w14:textId="77777777" w:rsidR="006E3970" w:rsidRPr="000A44C0" w:rsidRDefault="00DE13F9" w:rsidP="006E3970">
      <w:pPr>
        <w:pStyle w:val="Akapitzlist"/>
        <w:widowControl/>
        <w:numPr>
          <w:ilvl w:val="0"/>
          <w:numId w:val="14"/>
        </w:numPr>
        <w:overflowPunct w:val="0"/>
        <w:ind w:left="709"/>
        <w:jc w:val="both"/>
        <w:rPr>
          <w:sz w:val="22"/>
          <w:szCs w:val="22"/>
        </w:rPr>
      </w:pPr>
      <w:r w:rsidRPr="00DE13F9">
        <w:rPr>
          <w:sz w:val="22"/>
          <w:szCs w:val="22"/>
          <w:rPrChange w:id="48" w:author="Aleksandra Walter" w:date="2021-07-08T10:47:00Z">
            <w:rPr>
              <w:color w:val="0000FF" w:themeColor="hyperlink"/>
              <w:sz w:val="22"/>
              <w:szCs w:val="22"/>
              <w:u w:val="single"/>
            </w:rPr>
          </w:rPrChange>
        </w:rPr>
        <w:t>bezpłatny dojazd do Zamawiającego,</w:t>
      </w:r>
    </w:p>
    <w:p w14:paraId="54E5DBFB" w14:textId="77777777" w:rsidR="006E3970" w:rsidRPr="000A44C0" w:rsidRDefault="00DE13F9" w:rsidP="006E3970">
      <w:pPr>
        <w:pStyle w:val="Tekstpodstawowywcity"/>
        <w:numPr>
          <w:ilvl w:val="0"/>
          <w:numId w:val="14"/>
        </w:numPr>
        <w:ind w:left="709"/>
        <w:jc w:val="both"/>
        <w:rPr>
          <w:rFonts w:cs="Times New Roman"/>
          <w:color w:val="auto"/>
          <w:sz w:val="22"/>
          <w:szCs w:val="22"/>
        </w:rPr>
      </w:pPr>
      <w:r w:rsidRPr="00DE13F9">
        <w:rPr>
          <w:rFonts w:cs="Times New Roman"/>
          <w:color w:val="auto"/>
          <w:sz w:val="22"/>
          <w:szCs w:val="22"/>
          <w:rPrChange w:id="49" w:author="Aleksandra Walter" w:date="2021-07-08T10:47:00Z">
            <w:rPr>
              <w:rFonts w:cs="Times New Roman"/>
              <w:color w:val="auto"/>
              <w:sz w:val="22"/>
              <w:szCs w:val="22"/>
              <w:u w:val="single"/>
            </w:rPr>
          </w:rPrChange>
        </w:rPr>
        <w:t xml:space="preserve">Wykonawca zobowiązuje się do usunięcia zgłoszonej awarii sprzętu w terminie nie dłuższym niż do …………Roboczogodzin od momentu zgłoszenia Wykonawcy telefonicznie </w:t>
      </w:r>
      <w:r w:rsidRPr="00DE13F9">
        <w:rPr>
          <w:rFonts w:cs="Times New Roman"/>
          <w:sz w:val="22"/>
          <w:szCs w:val="22"/>
          <w:rPrChange w:id="50" w:author="Aleksandra Walter" w:date="2021-07-08T10:47:00Z">
            <w:rPr>
              <w:color w:val="0000FF" w:themeColor="hyperlink"/>
              <w:sz w:val="22"/>
              <w:szCs w:val="22"/>
              <w:u w:val="single"/>
            </w:rPr>
          </w:rPrChange>
        </w:rPr>
        <w:t xml:space="preserve">pod nr tel.: </w:t>
      </w:r>
      <w:r w:rsidRPr="00DE13F9">
        <w:rPr>
          <w:rFonts w:cs="Times New Roman"/>
          <w:sz w:val="22"/>
          <w:szCs w:val="22"/>
          <w:vertAlign w:val="subscript"/>
          <w:rPrChange w:id="51" w:author="Aleksandra Walter" w:date="2021-07-08T10:47:00Z">
            <w:rPr>
              <w:color w:val="0000FF" w:themeColor="hyperlink"/>
              <w:sz w:val="22"/>
              <w:szCs w:val="22"/>
              <w:u w:val="single"/>
              <w:vertAlign w:val="subscript"/>
            </w:rPr>
          </w:rPrChange>
        </w:rPr>
        <w:t>…………………………</w:t>
      </w:r>
      <w:r w:rsidRPr="00DE13F9">
        <w:rPr>
          <w:rFonts w:cs="Times New Roman"/>
          <w:sz w:val="22"/>
          <w:szCs w:val="22"/>
          <w:rPrChange w:id="52" w:author="Aleksandra Walter" w:date="2021-07-08T10:47:00Z">
            <w:rPr>
              <w:color w:val="0000FF" w:themeColor="hyperlink"/>
              <w:sz w:val="22"/>
              <w:szCs w:val="22"/>
              <w:u w:val="single"/>
            </w:rPr>
          </w:rPrChange>
        </w:rPr>
        <w:t xml:space="preserve">lub mailowo na adres: </w:t>
      </w:r>
      <w:r w:rsidRPr="00DE13F9">
        <w:rPr>
          <w:rFonts w:cs="Times New Roman"/>
          <w:sz w:val="22"/>
          <w:szCs w:val="22"/>
          <w:vertAlign w:val="subscript"/>
          <w:rPrChange w:id="53" w:author="Aleksandra Walter" w:date="2021-07-08T10:47:00Z">
            <w:rPr>
              <w:color w:val="0000FF" w:themeColor="hyperlink"/>
              <w:sz w:val="22"/>
              <w:szCs w:val="22"/>
              <w:u w:val="single"/>
              <w:vertAlign w:val="subscript"/>
            </w:rPr>
          </w:rPrChange>
        </w:rPr>
        <w:t>…………………………</w:t>
      </w:r>
      <w:r w:rsidRPr="00DE13F9">
        <w:rPr>
          <w:rFonts w:cs="Times New Roman"/>
          <w:sz w:val="22"/>
          <w:szCs w:val="22"/>
          <w:rPrChange w:id="54" w:author="Aleksandra Walter" w:date="2021-07-08T10:47:00Z">
            <w:rPr>
              <w:color w:val="0000FF" w:themeColor="hyperlink"/>
              <w:sz w:val="22"/>
              <w:szCs w:val="22"/>
              <w:u w:val="single"/>
            </w:rPr>
          </w:rPrChange>
        </w:rPr>
        <w:t xml:space="preserve"> lub  na miejscu w siedzibie Zamawiającego</w:t>
      </w:r>
      <w:r w:rsidRPr="00DE13F9">
        <w:rPr>
          <w:rFonts w:cs="Times New Roman"/>
          <w:color w:val="auto"/>
          <w:sz w:val="22"/>
          <w:szCs w:val="22"/>
          <w:rPrChange w:id="55" w:author="Aleksandra Walter" w:date="2021-07-08T10:47:00Z">
            <w:rPr>
              <w:rFonts w:cs="Times New Roman"/>
              <w:color w:val="auto"/>
              <w:sz w:val="22"/>
              <w:szCs w:val="22"/>
              <w:u w:val="single"/>
            </w:rPr>
          </w:rPrChange>
        </w:rPr>
        <w:t>,</w:t>
      </w:r>
    </w:p>
    <w:p w14:paraId="11350F18" w14:textId="77777777" w:rsidR="006E3970" w:rsidRPr="000A44C0" w:rsidRDefault="00DE13F9" w:rsidP="006E3970">
      <w:pPr>
        <w:pStyle w:val="Tekstpodstawowywcity"/>
        <w:numPr>
          <w:ilvl w:val="0"/>
          <w:numId w:val="14"/>
        </w:numPr>
        <w:ind w:left="709"/>
        <w:jc w:val="both"/>
        <w:rPr>
          <w:rFonts w:cs="Times New Roman"/>
        </w:rPr>
      </w:pPr>
      <w:r w:rsidRPr="00DE13F9">
        <w:rPr>
          <w:rFonts w:cs="Times New Roman"/>
          <w:color w:val="auto"/>
          <w:sz w:val="22"/>
          <w:szCs w:val="22"/>
          <w:rPrChange w:id="56" w:author="Aleksandra Walter" w:date="2021-07-08T10:47:00Z">
            <w:rPr>
              <w:rFonts w:cs="Times New Roman"/>
              <w:color w:val="auto"/>
              <w:sz w:val="22"/>
              <w:szCs w:val="22"/>
              <w:u w:val="single"/>
            </w:rPr>
          </w:rPrChange>
        </w:rPr>
        <w:t>W przypadku, gdy zgłoszonej awarii sprzętu nie da się usunąć w zadeklarowanym terminie, Wykonawca na własny koszt musi zapewnić sprzęt zastępczy o parametrach nie gorszych niż określonych w dokumentach wymienionych w § 1 ust. 2 pkt 1) i 2) w terminie do 24 Roboczogodzin od momentu zgłoszenia.</w:t>
      </w:r>
    </w:p>
    <w:p w14:paraId="3B90B634" w14:textId="77777777" w:rsidR="006E3970" w:rsidRPr="000A44C0" w:rsidRDefault="006E3970" w:rsidP="006E3970">
      <w:pPr>
        <w:pStyle w:val="Tekstpodstawowywcity"/>
        <w:ind w:left="0"/>
        <w:jc w:val="both"/>
        <w:rPr>
          <w:rFonts w:cs="Times New Roman"/>
          <w:color w:val="auto"/>
          <w:sz w:val="22"/>
          <w:szCs w:val="22"/>
        </w:rPr>
      </w:pPr>
    </w:p>
    <w:p w14:paraId="39AAC25B" w14:textId="77777777" w:rsidR="006E3970" w:rsidRPr="000A44C0" w:rsidRDefault="00DE13F9" w:rsidP="006E3970">
      <w:pPr>
        <w:pStyle w:val="Akapitzlist"/>
        <w:widowControl/>
        <w:numPr>
          <w:ilvl w:val="0"/>
          <w:numId w:val="15"/>
        </w:numPr>
        <w:overflowPunct w:val="0"/>
        <w:spacing w:after="160" w:line="276" w:lineRule="auto"/>
        <w:jc w:val="both"/>
        <w:rPr>
          <w:sz w:val="22"/>
          <w:szCs w:val="22"/>
        </w:rPr>
      </w:pPr>
      <w:r w:rsidRPr="00DE13F9">
        <w:rPr>
          <w:sz w:val="22"/>
          <w:szCs w:val="22"/>
          <w:rPrChange w:id="57" w:author="Aleksandra Walter" w:date="2021-07-08T10:47:00Z">
            <w:rPr>
              <w:color w:val="0000FF" w:themeColor="hyperlink"/>
              <w:sz w:val="22"/>
              <w:szCs w:val="22"/>
              <w:u w:val="single"/>
            </w:rPr>
          </w:rPrChange>
        </w:rPr>
        <w:t>Wykonawca zapewni Zamawiającemu dostęp do aktualizacji oprogramowania w zakresie sprzętu, systemu operacyjnego oraz pakietu biurowego.</w:t>
      </w:r>
    </w:p>
    <w:p w14:paraId="66EEF240" w14:textId="77777777" w:rsidR="006E3970" w:rsidRPr="000A44C0" w:rsidRDefault="00DE13F9" w:rsidP="006E3970">
      <w:pPr>
        <w:pStyle w:val="Akapitzlist"/>
        <w:numPr>
          <w:ilvl w:val="0"/>
          <w:numId w:val="15"/>
        </w:numPr>
        <w:jc w:val="both"/>
        <w:rPr>
          <w:kern w:val="0"/>
          <w:sz w:val="22"/>
          <w:szCs w:val="22"/>
        </w:rPr>
      </w:pPr>
      <w:r w:rsidRPr="00DE13F9">
        <w:rPr>
          <w:sz w:val="22"/>
          <w:szCs w:val="22"/>
          <w:rPrChange w:id="58" w:author="Aleksandra Walter" w:date="2021-07-08T10:47:00Z">
            <w:rPr>
              <w:color w:val="0000FF" w:themeColor="hyperlink"/>
              <w:sz w:val="22"/>
              <w:szCs w:val="22"/>
              <w:u w:val="single"/>
            </w:rPr>
          </w:rPrChange>
        </w:rPr>
        <w:t>Wykonawca ma prawo do wykonania przeglądu wynajętego sprzętu (nie częściej niż raz w roku kalendarzowym)  w obecności Zamawiającego i po wcześniejszym ustaleniu terminu z Zamawiającym.</w:t>
      </w:r>
    </w:p>
    <w:p w14:paraId="77D06F3E" w14:textId="77777777" w:rsidR="006E3970" w:rsidRPr="000A44C0" w:rsidRDefault="00DE13F9" w:rsidP="006E3970">
      <w:pPr>
        <w:pStyle w:val="Akapitzlist"/>
        <w:numPr>
          <w:ilvl w:val="0"/>
          <w:numId w:val="15"/>
        </w:numPr>
        <w:jc w:val="both"/>
        <w:rPr>
          <w:kern w:val="0"/>
          <w:sz w:val="22"/>
          <w:szCs w:val="22"/>
        </w:rPr>
      </w:pPr>
      <w:r w:rsidRPr="00DE13F9">
        <w:rPr>
          <w:sz w:val="22"/>
          <w:szCs w:val="22"/>
          <w:rPrChange w:id="59" w:author="Aleksandra Walter" w:date="2021-07-08T10:47:00Z">
            <w:rPr>
              <w:color w:val="0000FF" w:themeColor="hyperlink"/>
              <w:sz w:val="22"/>
              <w:szCs w:val="22"/>
              <w:u w:val="single"/>
            </w:rPr>
          </w:rPrChange>
        </w:rPr>
        <w:t xml:space="preserve">Akcesoria w postaci klawiatury i myszki komputerowej, wchodzące w skład zestawu komputerowego, objęte są gwarancją producenta. W razie wystąpienia awarii </w:t>
      </w:r>
      <w:ins w:id="60" w:author="Aleksandra Walter" w:date="2021-07-08T11:31:00Z">
        <w:r w:rsidR="00A369AC">
          <w:rPr>
            <w:sz w:val="22"/>
            <w:szCs w:val="22"/>
          </w:rPr>
          <w:t>w</w:t>
        </w:r>
      </w:ins>
      <w:del w:id="61" w:author="Aleksandra Walter" w:date="2021-07-08T11:31:00Z">
        <w:r w:rsidRPr="00DE13F9">
          <w:rPr>
            <w:sz w:val="22"/>
            <w:szCs w:val="22"/>
            <w:rPrChange w:id="62" w:author="Aleksandra Walter" w:date="2021-07-08T10:47:00Z">
              <w:rPr>
                <w:color w:val="0000FF" w:themeColor="hyperlink"/>
                <w:sz w:val="22"/>
                <w:szCs w:val="22"/>
                <w:u w:val="single"/>
              </w:rPr>
            </w:rPrChange>
          </w:rPr>
          <w:delText>po</w:delText>
        </w:r>
      </w:del>
      <w:r w:rsidRPr="00DE13F9">
        <w:rPr>
          <w:sz w:val="22"/>
          <w:szCs w:val="22"/>
          <w:rPrChange w:id="63" w:author="Aleksandra Walter" w:date="2021-07-08T10:47:00Z">
            <w:rPr>
              <w:color w:val="0000FF" w:themeColor="hyperlink"/>
              <w:sz w:val="22"/>
              <w:szCs w:val="22"/>
              <w:u w:val="single"/>
            </w:rPr>
          </w:rPrChange>
        </w:rPr>
        <w:t xml:space="preserve"> okresie gwarancyjnym,  będą odbierane od Zamawiającego w terminie do 10 dni roboczych od zgłoszenia awarii oraz dostarczane do niego niezwłocznie po terminie rozpatrzenia gwarancji przez producenta – zgodnie z obowiązującymi przepisami.</w:t>
      </w:r>
    </w:p>
    <w:p w14:paraId="1248903E" w14:textId="77777777" w:rsidR="006E3970" w:rsidRPr="000A44C0" w:rsidRDefault="006E3970" w:rsidP="006E3970">
      <w:pPr>
        <w:pStyle w:val="Akapitzlist"/>
        <w:widowControl/>
        <w:overflowPunct w:val="0"/>
        <w:spacing w:after="160"/>
        <w:ind w:left="709"/>
        <w:jc w:val="both"/>
      </w:pPr>
      <w:bookmarkStart w:id="64" w:name="_Hlk47680586"/>
      <w:bookmarkEnd w:id="64"/>
    </w:p>
    <w:p w14:paraId="04D2519A" w14:textId="77777777" w:rsidR="006E3970" w:rsidRPr="000A44C0" w:rsidRDefault="00DE13F9" w:rsidP="006E3970">
      <w:pPr>
        <w:pStyle w:val="Tekstpodstawowywcity"/>
        <w:keepNext/>
        <w:keepLines/>
        <w:spacing w:before="240"/>
        <w:ind w:left="0"/>
        <w:jc w:val="center"/>
        <w:rPr>
          <w:rFonts w:cs="Times New Roman"/>
          <w:b/>
          <w:sz w:val="22"/>
          <w:szCs w:val="22"/>
        </w:rPr>
      </w:pPr>
      <w:r w:rsidRPr="00DE13F9">
        <w:rPr>
          <w:rFonts w:cs="Times New Roman"/>
          <w:b/>
          <w:sz w:val="22"/>
          <w:szCs w:val="22"/>
          <w:rPrChange w:id="65" w:author="Aleksandra Walter" w:date="2021-07-08T10:47:00Z">
            <w:rPr>
              <w:rFonts w:cs="Times New Roman"/>
              <w:b/>
              <w:color w:val="0000FF" w:themeColor="hyperlink"/>
              <w:sz w:val="22"/>
              <w:szCs w:val="22"/>
              <w:u w:val="single"/>
            </w:rPr>
          </w:rPrChange>
        </w:rPr>
        <w:lastRenderedPageBreak/>
        <w:t>§9</w:t>
      </w:r>
    </w:p>
    <w:p w14:paraId="13912178" w14:textId="77777777" w:rsidR="006E3970" w:rsidRPr="000A44C0" w:rsidRDefault="00DE13F9" w:rsidP="006E3970">
      <w:pPr>
        <w:pStyle w:val="Tekstpodstawowywcity"/>
        <w:keepNext/>
        <w:keepLines/>
        <w:ind w:left="0"/>
        <w:jc w:val="center"/>
        <w:rPr>
          <w:rFonts w:cs="Times New Roman"/>
          <w:b/>
          <w:sz w:val="22"/>
          <w:szCs w:val="22"/>
        </w:rPr>
      </w:pPr>
      <w:r w:rsidRPr="00DE13F9">
        <w:rPr>
          <w:rFonts w:cs="Times New Roman"/>
          <w:b/>
          <w:sz w:val="22"/>
          <w:szCs w:val="22"/>
          <w:rPrChange w:id="66" w:author="Aleksandra Walter" w:date="2021-07-08T10:47:00Z">
            <w:rPr>
              <w:rFonts w:cs="Times New Roman"/>
              <w:b/>
              <w:color w:val="0000FF" w:themeColor="hyperlink"/>
              <w:sz w:val="22"/>
              <w:szCs w:val="22"/>
              <w:u w:val="single"/>
            </w:rPr>
          </w:rPrChange>
        </w:rPr>
        <w:t>Kary umowne</w:t>
      </w:r>
    </w:p>
    <w:p w14:paraId="41BDA5A0" w14:textId="77777777" w:rsidR="006E3970" w:rsidRPr="000A44C0" w:rsidRDefault="00DE13F9" w:rsidP="006E3970">
      <w:pPr>
        <w:pStyle w:val="Tekstpodstawowywcity"/>
        <w:numPr>
          <w:ilvl w:val="0"/>
          <w:numId w:val="5"/>
        </w:numPr>
        <w:ind w:left="426" w:hanging="425"/>
        <w:jc w:val="both"/>
        <w:rPr>
          <w:rFonts w:eastAsia="Trebuchet MS" w:cs="Times New Roman"/>
          <w:sz w:val="22"/>
          <w:szCs w:val="22"/>
        </w:rPr>
      </w:pPr>
      <w:r w:rsidRPr="00DE13F9">
        <w:rPr>
          <w:rFonts w:eastAsia="Trebuchet MS" w:cs="Times New Roman"/>
          <w:sz w:val="22"/>
          <w:szCs w:val="22"/>
          <w:rPrChange w:id="67" w:author="Aleksandra Walter" w:date="2021-07-08T10:47:00Z">
            <w:rPr>
              <w:rFonts w:eastAsia="Trebuchet MS" w:cs="Times New Roman"/>
              <w:color w:val="0000FF" w:themeColor="hyperlink"/>
              <w:sz w:val="22"/>
              <w:szCs w:val="22"/>
              <w:u w:val="single"/>
            </w:rPr>
          </w:rPrChange>
        </w:rPr>
        <w:t>Strony ustalają odpowiedzialność za niewykonanie lub nienależyte wykonanie przedmiotu umowy w formie kar umownych, liczonych od wartości brutto określonej w </w:t>
      </w:r>
      <w:r w:rsidRPr="00DE13F9">
        <w:rPr>
          <w:rFonts w:cs="Times New Roman"/>
          <w:sz w:val="22"/>
          <w:szCs w:val="22"/>
          <w:rPrChange w:id="68" w:author="Aleksandra Walter" w:date="2021-07-08T10:47:00Z">
            <w:rPr>
              <w:rFonts w:cs="Times New Roman"/>
              <w:color w:val="0000FF" w:themeColor="hyperlink"/>
              <w:sz w:val="22"/>
              <w:szCs w:val="22"/>
              <w:u w:val="single"/>
            </w:rPr>
          </w:rPrChange>
        </w:rPr>
        <w:t>§ </w:t>
      </w:r>
      <w:r w:rsidRPr="00DE13F9">
        <w:rPr>
          <w:rFonts w:eastAsia="Trebuchet MS" w:cs="Times New Roman"/>
          <w:sz w:val="22"/>
          <w:szCs w:val="22"/>
          <w:rPrChange w:id="69" w:author="Aleksandra Walter" w:date="2021-07-08T10:47:00Z">
            <w:rPr>
              <w:rFonts w:eastAsia="Trebuchet MS" w:cs="Times New Roman"/>
              <w:color w:val="0000FF" w:themeColor="hyperlink"/>
              <w:sz w:val="22"/>
              <w:szCs w:val="22"/>
              <w:u w:val="single"/>
            </w:rPr>
          </w:rPrChange>
        </w:rPr>
        <w:t>7 ust. 1.</w:t>
      </w:r>
    </w:p>
    <w:p w14:paraId="2387CB56" w14:textId="77777777" w:rsidR="006E3970" w:rsidRPr="000A44C0" w:rsidRDefault="00DE13F9" w:rsidP="006E3970">
      <w:pPr>
        <w:pStyle w:val="Tekstpodstawowywcity"/>
        <w:numPr>
          <w:ilvl w:val="0"/>
          <w:numId w:val="5"/>
        </w:numPr>
        <w:ind w:left="426" w:hanging="425"/>
        <w:jc w:val="both"/>
        <w:rPr>
          <w:rFonts w:eastAsia="Trebuchet MS" w:cs="Times New Roman"/>
          <w:sz w:val="22"/>
          <w:szCs w:val="22"/>
        </w:rPr>
      </w:pPr>
      <w:r w:rsidRPr="00DE13F9">
        <w:rPr>
          <w:rFonts w:eastAsia="Trebuchet MS" w:cs="Times New Roman"/>
          <w:sz w:val="22"/>
          <w:szCs w:val="22"/>
          <w:rPrChange w:id="70" w:author="Aleksandra Walter" w:date="2021-07-08T10:47:00Z">
            <w:rPr>
              <w:rFonts w:eastAsia="Trebuchet MS" w:cs="Times New Roman"/>
              <w:color w:val="0000FF" w:themeColor="hyperlink"/>
              <w:sz w:val="22"/>
              <w:szCs w:val="22"/>
              <w:u w:val="single"/>
            </w:rPr>
          </w:rPrChange>
        </w:rPr>
        <w:t>Wykonawca zapłaci karę umowną:</w:t>
      </w:r>
    </w:p>
    <w:p w14:paraId="2B905E69" w14:textId="77777777" w:rsidR="006E3970" w:rsidRPr="000A44C0" w:rsidRDefault="00DE13F9" w:rsidP="006E3970">
      <w:pPr>
        <w:pStyle w:val="Tekstpodstawowywcity"/>
        <w:numPr>
          <w:ilvl w:val="0"/>
          <w:numId w:val="8"/>
        </w:numPr>
        <w:ind w:left="851"/>
        <w:jc w:val="both"/>
        <w:rPr>
          <w:rFonts w:eastAsia="Trebuchet MS" w:cs="Times New Roman"/>
          <w:sz w:val="22"/>
          <w:szCs w:val="22"/>
        </w:rPr>
      </w:pPr>
      <w:r w:rsidRPr="00DE13F9">
        <w:rPr>
          <w:rFonts w:cs="Times New Roman"/>
          <w:sz w:val="22"/>
          <w:szCs w:val="22"/>
          <w:rPrChange w:id="71" w:author="Aleksandra Walter" w:date="2021-07-08T10:47:00Z">
            <w:rPr>
              <w:rFonts w:cs="Times New Roman"/>
              <w:color w:val="0000FF" w:themeColor="hyperlink"/>
              <w:sz w:val="22"/>
              <w:szCs w:val="22"/>
              <w:u w:val="single"/>
            </w:rPr>
          </w:rPrChange>
        </w:rPr>
        <w:t>w przypadku odstąpienia bądź jej rozwiązania przez Zamawiającego lub Wykonawcę z przyczyn leżących po stronie Wykonawcy</w:t>
      </w:r>
      <w:r w:rsidRPr="00DE13F9">
        <w:rPr>
          <w:rFonts w:eastAsia="Trebuchet MS" w:cs="Times New Roman"/>
          <w:sz w:val="22"/>
          <w:szCs w:val="22"/>
          <w:rPrChange w:id="72" w:author="Aleksandra Walter" w:date="2021-07-08T10:47:00Z">
            <w:rPr>
              <w:rFonts w:eastAsia="Trebuchet MS" w:cs="Times New Roman"/>
              <w:color w:val="0000FF" w:themeColor="hyperlink"/>
              <w:sz w:val="22"/>
              <w:szCs w:val="22"/>
              <w:u w:val="single"/>
            </w:rPr>
          </w:rPrChange>
        </w:rPr>
        <w:t xml:space="preserve"> – w wysokości 10 % wartości brutto przedmiotu umowy, określonej w </w:t>
      </w:r>
      <w:r w:rsidRPr="00DE13F9">
        <w:rPr>
          <w:rFonts w:cs="Times New Roman"/>
          <w:sz w:val="22"/>
          <w:szCs w:val="22"/>
          <w:rPrChange w:id="73" w:author="Aleksandra Walter" w:date="2021-07-08T10:47:00Z">
            <w:rPr>
              <w:rFonts w:cs="Times New Roman"/>
              <w:color w:val="0000FF" w:themeColor="hyperlink"/>
              <w:sz w:val="22"/>
              <w:szCs w:val="22"/>
              <w:u w:val="single"/>
            </w:rPr>
          </w:rPrChange>
        </w:rPr>
        <w:t>§ 7 ust. 1;</w:t>
      </w:r>
    </w:p>
    <w:p w14:paraId="5C82B683" w14:textId="77777777" w:rsidR="006E3970" w:rsidRPr="000A44C0" w:rsidRDefault="00DE13F9" w:rsidP="006E3970">
      <w:pPr>
        <w:pStyle w:val="Tekstpodstawowywcity"/>
        <w:numPr>
          <w:ilvl w:val="0"/>
          <w:numId w:val="8"/>
        </w:numPr>
        <w:ind w:left="851"/>
        <w:jc w:val="both"/>
        <w:rPr>
          <w:rFonts w:eastAsia="Trebuchet MS" w:cs="Times New Roman"/>
          <w:color w:val="auto"/>
          <w:sz w:val="22"/>
          <w:szCs w:val="22"/>
        </w:rPr>
      </w:pPr>
      <w:r w:rsidRPr="00DE13F9">
        <w:rPr>
          <w:rFonts w:eastAsia="Trebuchet MS" w:cs="Times New Roman"/>
          <w:color w:val="auto"/>
          <w:sz w:val="22"/>
          <w:szCs w:val="22"/>
          <w:rPrChange w:id="74" w:author="Aleksandra Walter" w:date="2021-07-08T10:47:00Z">
            <w:rPr>
              <w:rFonts w:eastAsia="Trebuchet MS" w:cs="Times New Roman"/>
              <w:color w:val="auto"/>
              <w:sz w:val="22"/>
              <w:szCs w:val="22"/>
              <w:u w:val="single"/>
            </w:rPr>
          </w:rPrChange>
        </w:rPr>
        <w:t>za niedotrzymanie terminu określonego w </w:t>
      </w:r>
      <w:r w:rsidRPr="00DE13F9">
        <w:rPr>
          <w:rFonts w:cs="Times New Roman"/>
          <w:color w:val="auto"/>
          <w:sz w:val="22"/>
          <w:szCs w:val="22"/>
          <w:rPrChange w:id="75" w:author="Aleksandra Walter" w:date="2021-07-08T10:47:00Z">
            <w:rPr>
              <w:rFonts w:cs="Times New Roman"/>
              <w:color w:val="auto"/>
              <w:sz w:val="22"/>
              <w:szCs w:val="22"/>
              <w:u w:val="single"/>
            </w:rPr>
          </w:rPrChange>
        </w:rPr>
        <w:t>§ 3 ust. 3 oraz ust. 9 za każdy dzień zwłoki– w wysokości 100,00 zł brutto;</w:t>
      </w:r>
    </w:p>
    <w:p w14:paraId="1DA0ADA9" w14:textId="77777777" w:rsidR="006E3970" w:rsidRPr="000A44C0" w:rsidRDefault="00DE13F9" w:rsidP="006E3970">
      <w:pPr>
        <w:pStyle w:val="Tekstpodstawowywcity"/>
        <w:numPr>
          <w:ilvl w:val="0"/>
          <w:numId w:val="8"/>
        </w:numPr>
        <w:ind w:left="851"/>
        <w:jc w:val="both"/>
        <w:rPr>
          <w:rFonts w:cs="Times New Roman"/>
        </w:rPr>
      </w:pPr>
      <w:r w:rsidRPr="00DE13F9">
        <w:rPr>
          <w:rFonts w:eastAsia="Trebuchet MS" w:cs="Times New Roman"/>
          <w:color w:val="auto"/>
          <w:sz w:val="22"/>
          <w:szCs w:val="22"/>
          <w:rPrChange w:id="76" w:author="Aleksandra Walter" w:date="2021-07-08T10:47:00Z">
            <w:rPr>
              <w:rFonts w:eastAsia="Trebuchet MS" w:cs="Times New Roman"/>
              <w:color w:val="auto"/>
              <w:sz w:val="22"/>
              <w:szCs w:val="22"/>
              <w:u w:val="single"/>
            </w:rPr>
          </w:rPrChange>
        </w:rPr>
        <w:t xml:space="preserve">za niedotrzymanie terminu usunięcia awarii sprzętu w stosunku do czasu zadeklarowanego przez Wykonawcę w formularzu oferty i nie zapewnienie </w:t>
      </w:r>
      <w:r w:rsidRPr="00DE13F9">
        <w:rPr>
          <w:rFonts w:cs="Times New Roman"/>
          <w:color w:val="auto"/>
          <w:sz w:val="22"/>
          <w:szCs w:val="22"/>
          <w:rPrChange w:id="77" w:author="Aleksandra Walter" w:date="2021-07-08T10:47:00Z">
            <w:rPr>
              <w:rFonts w:cs="Times New Roman"/>
              <w:color w:val="auto"/>
              <w:sz w:val="22"/>
              <w:szCs w:val="22"/>
              <w:u w:val="single"/>
            </w:rPr>
          </w:rPrChange>
        </w:rPr>
        <w:t>sprzętu zastępczego, o którym mowa w § 8 ust. 1 pkt 7</w:t>
      </w:r>
      <w:r w:rsidRPr="00DE13F9">
        <w:rPr>
          <w:rFonts w:eastAsia="Trebuchet MS" w:cs="Times New Roman"/>
          <w:color w:val="auto"/>
          <w:sz w:val="22"/>
          <w:szCs w:val="22"/>
          <w:rPrChange w:id="78" w:author="Aleksandra Walter" w:date="2021-07-08T10:47:00Z">
            <w:rPr>
              <w:rFonts w:eastAsia="Trebuchet MS" w:cs="Times New Roman"/>
              <w:color w:val="auto"/>
              <w:sz w:val="22"/>
              <w:szCs w:val="22"/>
              <w:u w:val="single"/>
            </w:rPr>
          </w:rPrChange>
        </w:rPr>
        <w:t xml:space="preserve"> – w wysokości 100,00 zł za każdą roboczogodzinę zwłoki;</w:t>
      </w:r>
    </w:p>
    <w:p w14:paraId="3832FFB7" w14:textId="77777777" w:rsidR="005F3E0B" w:rsidRPr="000A44C0" w:rsidRDefault="00DE13F9" w:rsidP="006E3970">
      <w:pPr>
        <w:pStyle w:val="Tekstpodstawowywcity"/>
        <w:numPr>
          <w:ilvl w:val="0"/>
          <w:numId w:val="8"/>
        </w:numPr>
        <w:ind w:left="851"/>
        <w:jc w:val="both"/>
        <w:rPr>
          <w:rFonts w:eastAsia="Trebuchet MS" w:cs="Times New Roman"/>
          <w:color w:val="auto"/>
          <w:sz w:val="22"/>
          <w:szCs w:val="22"/>
        </w:rPr>
      </w:pPr>
      <w:r w:rsidRPr="00DE13F9">
        <w:rPr>
          <w:rFonts w:cs="Times New Roman"/>
          <w:color w:val="auto"/>
          <w:sz w:val="22"/>
          <w:szCs w:val="22"/>
          <w:rPrChange w:id="79" w:author="Aleksandra Walter" w:date="2021-07-08T10:47:00Z">
            <w:rPr>
              <w:rFonts w:cs="Times New Roman"/>
              <w:color w:val="auto"/>
              <w:sz w:val="22"/>
              <w:szCs w:val="22"/>
              <w:u w:val="single"/>
            </w:rPr>
          </w:rPrChange>
        </w:rPr>
        <w:t xml:space="preserve">za niedotrzymanie terminu określonego w § 8 ust. 4 </w:t>
      </w:r>
      <w:del w:id="80" w:author="Aleksandra Walter" w:date="2021-07-08T10:33:00Z">
        <w:r w:rsidRPr="00DE13F9">
          <w:rPr>
            <w:rFonts w:cs="Times New Roman"/>
            <w:color w:val="auto"/>
            <w:sz w:val="22"/>
            <w:szCs w:val="22"/>
            <w:rPrChange w:id="81" w:author="Aleksandra Walter" w:date="2021-07-08T10:47:00Z">
              <w:rPr>
                <w:rFonts w:cs="Times New Roman"/>
                <w:color w:val="auto"/>
                <w:sz w:val="22"/>
                <w:szCs w:val="22"/>
                <w:u w:val="single"/>
              </w:rPr>
            </w:rPrChange>
          </w:rPr>
          <w:delText>za każdy dzień zwłoki</w:delText>
        </w:r>
      </w:del>
      <w:r w:rsidRPr="00DE13F9">
        <w:rPr>
          <w:rFonts w:cs="Times New Roman"/>
          <w:color w:val="auto"/>
          <w:sz w:val="22"/>
          <w:szCs w:val="22"/>
          <w:rPrChange w:id="82" w:author="Aleksandra Walter" w:date="2021-07-08T10:47:00Z">
            <w:rPr>
              <w:rFonts w:cs="Times New Roman"/>
              <w:color w:val="auto"/>
              <w:sz w:val="22"/>
              <w:szCs w:val="22"/>
              <w:u w:val="single"/>
            </w:rPr>
          </w:rPrChange>
        </w:rPr>
        <w:t>- w wysokości 100,00 zł brutto</w:t>
      </w:r>
      <w:ins w:id="83" w:author="Aleksandra Walter" w:date="2021-07-08T10:33:00Z">
        <w:r w:rsidRPr="00DE13F9">
          <w:rPr>
            <w:rFonts w:cs="Times New Roman"/>
            <w:color w:val="auto"/>
            <w:sz w:val="22"/>
            <w:szCs w:val="22"/>
            <w:rPrChange w:id="84" w:author="Aleksandra Walter" w:date="2021-07-08T10:47:00Z">
              <w:rPr>
                <w:rFonts w:cs="Times New Roman"/>
                <w:color w:val="auto"/>
                <w:sz w:val="22"/>
                <w:szCs w:val="22"/>
                <w:u w:val="single"/>
              </w:rPr>
            </w:rPrChange>
          </w:rPr>
          <w:t xml:space="preserve"> za każdy dzień zwłoki</w:t>
        </w:r>
      </w:ins>
      <w:r w:rsidRPr="00DE13F9">
        <w:rPr>
          <w:rFonts w:cs="Times New Roman"/>
          <w:color w:val="auto"/>
          <w:sz w:val="22"/>
          <w:szCs w:val="22"/>
          <w:rPrChange w:id="85" w:author="Aleksandra Walter" w:date="2021-07-08T10:47:00Z">
            <w:rPr>
              <w:rFonts w:cs="Times New Roman"/>
              <w:color w:val="auto"/>
              <w:sz w:val="22"/>
              <w:szCs w:val="22"/>
              <w:u w:val="single"/>
            </w:rPr>
          </w:rPrChange>
        </w:rPr>
        <w:t>;</w:t>
      </w:r>
    </w:p>
    <w:p w14:paraId="1788E8B9" w14:textId="77777777" w:rsidR="006E3970" w:rsidRPr="000A44C0" w:rsidRDefault="00DE13F9" w:rsidP="006E3970">
      <w:pPr>
        <w:pStyle w:val="Tekstpodstawowywcity"/>
        <w:numPr>
          <w:ilvl w:val="0"/>
          <w:numId w:val="8"/>
        </w:numPr>
        <w:ind w:left="851"/>
        <w:jc w:val="both"/>
        <w:rPr>
          <w:rFonts w:eastAsia="Trebuchet MS" w:cs="Times New Roman"/>
          <w:color w:val="auto"/>
          <w:sz w:val="22"/>
          <w:szCs w:val="22"/>
        </w:rPr>
      </w:pPr>
      <w:r w:rsidRPr="00DE13F9">
        <w:rPr>
          <w:rFonts w:cs="Times New Roman"/>
          <w:color w:val="auto"/>
          <w:sz w:val="22"/>
          <w:szCs w:val="22"/>
          <w:rPrChange w:id="86" w:author="Aleksandra Walter" w:date="2021-07-08T10:47:00Z">
            <w:rPr>
              <w:rFonts w:cs="Times New Roman"/>
              <w:color w:val="auto"/>
              <w:sz w:val="22"/>
              <w:szCs w:val="22"/>
              <w:u w:val="single"/>
            </w:rPr>
          </w:rPrChange>
        </w:rPr>
        <w:t xml:space="preserve">w przypadku dostarczenia sprzętu niezgodnego ze złożoną ofertą w wysokości </w:t>
      </w:r>
      <w:r w:rsidRPr="00DE13F9">
        <w:rPr>
          <w:rFonts w:eastAsia="Trebuchet MS" w:cs="Times New Roman"/>
          <w:sz w:val="22"/>
          <w:szCs w:val="22"/>
          <w:rPrChange w:id="87" w:author="Aleksandra Walter" w:date="2021-07-08T10:47:00Z">
            <w:rPr>
              <w:rFonts w:eastAsia="Trebuchet MS" w:cs="Times New Roman"/>
              <w:color w:val="0000FF" w:themeColor="hyperlink"/>
              <w:sz w:val="22"/>
              <w:szCs w:val="22"/>
              <w:u w:val="single"/>
            </w:rPr>
          </w:rPrChange>
        </w:rPr>
        <w:t>w wysokości 5 % wartości brutto przedmiotu umowy, określonej w </w:t>
      </w:r>
      <w:r w:rsidRPr="00DE13F9">
        <w:rPr>
          <w:rFonts w:cs="Times New Roman"/>
          <w:sz w:val="22"/>
          <w:szCs w:val="22"/>
          <w:rPrChange w:id="88" w:author="Aleksandra Walter" w:date="2021-07-08T10:47:00Z">
            <w:rPr>
              <w:rFonts w:cs="Times New Roman"/>
              <w:color w:val="0000FF" w:themeColor="hyperlink"/>
              <w:sz w:val="22"/>
              <w:szCs w:val="22"/>
              <w:u w:val="single"/>
            </w:rPr>
          </w:rPrChange>
        </w:rPr>
        <w:t>§ </w:t>
      </w:r>
      <w:r w:rsidRPr="00DE13F9">
        <w:rPr>
          <w:rFonts w:eastAsia="Trebuchet MS" w:cs="Times New Roman"/>
          <w:sz w:val="22"/>
          <w:szCs w:val="22"/>
          <w:rPrChange w:id="89" w:author="Aleksandra Walter" w:date="2021-07-08T10:47:00Z">
            <w:rPr>
              <w:rFonts w:eastAsia="Trebuchet MS" w:cs="Times New Roman"/>
              <w:color w:val="0000FF" w:themeColor="hyperlink"/>
              <w:sz w:val="22"/>
              <w:szCs w:val="22"/>
              <w:u w:val="single"/>
            </w:rPr>
          </w:rPrChange>
        </w:rPr>
        <w:t>7 ust. 1;</w:t>
      </w:r>
      <w:r w:rsidRPr="00DE13F9">
        <w:rPr>
          <w:rFonts w:cs="Times New Roman"/>
          <w:color w:val="auto"/>
          <w:sz w:val="22"/>
          <w:szCs w:val="22"/>
          <w:rPrChange w:id="90" w:author="Aleksandra Walter" w:date="2021-07-08T10:47:00Z">
            <w:rPr>
              <w:rFonts w:cs="Times New Roman"/>
              <w:color w:val="auto"/>
              <w:sz w:val="22"/>
              <w:szCs w:val="22"/>
              <w:u w:val="single"/>
            </w:rPr>
          </w:rPrChange>
        </w:rPr>
        <w:t xml:space="preserve"> </w:t>
      </w:r>
    </w:p>
    <w:p w14:paraId="7A54C17E" w14:textId="77777777" w:rsidR="006E3970" w:rsidRPr="000A44C0" w:rsidRDefault="00DE13F9" w:rsidP="006E3970">
      <w:pPr>
        <w:pStyle w:val="Tekstpodstawowywcity"/>
        <w:numPr>
          <w:ilvl w:val="0"/>
          <w:numId w:val="8"/>
        </w:numPr>
        <w:ind w:left="851"/>
        <w:jc w:val="both"/>
        <w:rPr>
          <w:rFonts w:eastAsia="Trebuchet MS" w:cs="Times New Roman"/>
          <w:sz w:val="22"/>
          <w:szCs w:val="22"/>
        </w:rPr>
      </w:pPr>
      <w:r w:rsidRPr="00DE13F9">
        <w:rPr>
          <w:rFonts w:eastAsia="Trebuchet MS" w:cs="Times New Roman"/>
          <w:sz w:val="22"/>
          <w:szCs w:val="22"/>
          <w:rPrChange w:id="91" w:author="Aleksandra Walter" w:date="2021-07-08T10:47:00Z">
            <w:rPr>
              <w:rFonts w:eastAsia="Trebuchet MS" w:cs="Times New Roman"/>
              <w:color w:val="0000FF" w:themeColor="hyperlink"/>
              <w:sz w:val="22"/>
              <w:szCs w:val="22"/>
              <w:u w:val="single"/>
            </w:rPr>
          </w:rPrChange>
        </w:rPr>
        <w:t xml:space="preserve">w przypadku nienależytego wykonania przedmiotu umowy – </w:t>
      </w:r>
      <w:bookmarkStart w:id="92" w:name="_Hlk76476153"/>
      <w:r w:rsidRPr="00DE13F9">
        <w:rPr>
          <w:rFonts w:eastAsia="Trebuchet MS" w:cs="Times New Roman"/>
          <w:sz w:val="22"/>
          <w:szCs w:val="22"/>
          <w:rPrChange w:id="93" w:author="Aleksandra Walter" w:date="2021-07-08T10:47:00Z">
            <w:rPr>
              <w:rFonts w:eastAsia="Trebuchet MS" w:cs="Times New Roman"/>
              <w:color w:val="0000FF" w:themeColor="hyperlink"/>
              <w:sz w:val="22"/>
              <w:szCs w:val="22"/>
              <w:u w:val="single"/>
            </w:rPr>
          </w:rPrChange>
        </w:rPr>
        <w:t>w wysokości 5 % wartości brutto przedmiotu umowy, określonej w </w:t>
      </w:r>
      <w:r w:rsidRPr="00DE13F9">
        <w:rPr>
          <w:rFonts w:cs="Times New Roman"/>
          <w:sz w:val="22"/>
          <w:szCs w:val="22"/>
          <w:rPrChange w:id="94" w:author="Aleksandra Walter" w:date="2021-07-08T10:47:00Z">
            <w:rPr>
              <w:rFonts w:cs="Times New Roman"/>
              <w:color w:val="0000FF" w:themeColor="hyperlink"/>
              <w:sz w:val="22"/>
              <w:szCs w:val="22"/>
              <w:u w:val="single"/>
            </w:rPr>
          </w:rPrChange>
        </w:rPr>
        <w:t>§ </w:t>
      </w:r>
      <w:r w:rsidRPr="00DE13F9">
        <w:rPr>
          <w:rFonts w:eastAsia="Trebuchet MS" w:cs="Times New Roman"/>
          <w:sz w:val="22"/>
          <w:szCs w:val="22"/>
          <w:rPrChange w:id="95" w:author="Aleksandra Walter" w:date="2021-07-08T10:47:00Z">
            <w:rPr>
              <w:rFonts w:eastAsia="Trebuchet MS" w:cs="Times New Roman"/>
              <w:color w:val="0000FF" w:themeColor="hyperlink"/>
              <w:sz w:val="22"/>
              <w:szCs w:val="22"/>
              <w:u w:val="single"/>
            </w:rPr>
          </w:rPrChange>
        </w:rPr>
        <w:t>7 ust. 1;</w:t>
      </w:r>
      <w:bookmarkEnd w:id="92"/>
    </w:p>
    <w:p w14:paraId="208FF922" w14:textId="77777777" w:rsidR="002F3F8D" w:rsidRDefault="00DE13F9" w:rsidP="002F3F8D">
      <w:pPr>
        <w:pStyle w:val="Tekstpodstawowywcity"/>
        <w:numPr>
          <w:ilvl w:val="0"/>
          <w:numId w:val="8"/>
        </w:numPr>
        <w:ind w:left="851"/>
        <w:jc w:val="both"/>
        <w:rPr>
          <w:rFonts w:eastAsia="Trebuchet MS" w:cs="Times New Roman"/>
          <w:sz w:val="22"/>
          <w:szCs w:val="22"/>
        </w:rPr>
      </w:pPr>
      <w:r w:rsidRPr="00DE13F9">
        <w:rPr>
          <w:rFonts w:cs="Times New Roman"/>
          <w:sz w:val="22"/>
          <w:szCs w:val="22"/>
          <w:rPrChange w:id="96" w:author="Aleksandra Walter" w:date="2021-07-08T10:47:00Z">
            <w:rPr>
              <w:rFonts w:cs="Times New Roman"/>
              <w:color w:val="0000FF" w:themeColor="hyperlink"/>
              <w:sz w:val="22"/>
              <w:szCs w:val="22"/>
              <w:u w:val="single"/>
            </w:rPr>
          </w:rPrChange>
        </w:rPr>
        <w:t xml:space="preserve">w przypadku braku zapłaty lub nieterminowej zapłaty wynagrodzenia należnego Podwykonawcom lub dalszym Podwykonawcom lub braku zmiany wynagrodzenia Podwykonawcy lub dalszemu Podwykonawcy </w:t>
      </w:r>
      <w:r w:rsidRPr="00DE13F9">
        <w:rPr>
          <w:rFonts w:cs="Times New Roman"/>
          <w:bCs/>
          <w:sz w:val="20"/>
          <w:szCs w:val="20"/>
          <w:rPrChange w:id="97" w:author="Aleksandra Walter" w:date="2021-07-08T10:47:00Z">
            <w:rPr>
              <w:rFonts w:ascii="Arial" w:hAnsi="Arial" w:cs="Arial"/>
              <w:bCs/>
              <w:color w:val="0000FF" w:themeColor="hyperlink"/>
              <w:sz w:val="20"/>
              <w:szCs w:val="20"/>
              <w:u w:val="single"/>
            </w:rPr>
          </w:rPrChange>
        </w:rPr>
        <w:t xml:space="preserve">, o którym mowa w art. 439 ust. 5 ustawy </w:t>
      </w:r>
      <w:proofErr w:type="spellStart"/>
      <w:r w:rsidRPr="00DE13F9">
        <w:rPr>
          <w:rFonts w:cs="Times New Roman"/>
          <w:bCs/>
          <w:sz w:val="20"/>
          <w:szCs w:val="20"/>
          <w:rPrChange w:id="98" w:author="Aleksandra Walter" w:date="2021-07-08T10:47:00Z">
            <w:rPr>
              <w:rFonts w:ascii="Arial" w:hAnsi="Arial" w:cs="Arial"/>
              <w:bCs/>
              <w:color w:val="0000FF" w:themeColor="hyperlink"/>
              <w:sz w:val="20"/>
              <w:szCs w:val="20"/>
              <w:u w:val="single"/>
            </w:rPr>
          </w:rPrChange>
        </w:rPr>
        <w:t>p.z.p</w:t>
      </w:r>
      <w:proofErr w:type="spellEnd"/>
      <w:r w:rsidRPr="00DE13F9">
        <w:rPr>
          <w:rFonts w:cs="Times New Roman"/>
          <w:bCs/>
          <w:sz w:val="20"/>
          <w:szCs w:val="20"/>
          <w:rPrChange w:id="99" w:author="Aleksandra Walter" w:date="2021-07-08T10:47:00Z">
            <w:rPr>
              <w:rFonts w:ascii="Arial" w:hAnsi="Arial" w:cs="Arial"/>
              <w:bCs/>
              <w:color w:val="0000FF" w:themeColor="hyperlink"/>
              <w:sz w:val="20"/>
              <w:szCs w:val="20"/>
              <w:u w:val="single"/>
            </w:rPr>
          </w:rPrChange>
        </w:rPr>
        <w:t>.</w:t>
      </w:r>
      <w:r w:rsidRPr="00DE13F9">
        <w:rPr>
          <w:rFonts w:cs="Times New Roman"/>
          <w:sz w:val="22"/>
          <w:szCs w:val="22"/>
          <w:rPrChange w:id="100" w:author="Aleksandra Walter" w:date="2021-07-08T10:47:00Z">
            <w:rPr>
              <w:rFonts w:cs="Times New Roman"/>
              <w:color w:val="0000FF" w:themeColor="hyperlink"/>
              <w:sz w:val="22"/>
              <w:szCs w:val="22"/>
              <w:u w:val="single"/>
            </w:rPr>
          </w:rPrChange>
        </w:rPr>
        <w:t>, za każdy dzień zwłoki – w wysokości 0,1% wartości przedmiotu umowy w kwocie brutto określonej w § </w:t>
      </w:r>
      <w:r w:rsidRPr="00DE13F9">
        <w:rPr>
          <w:rFonts w:eastAsia="Trebuchet MS" w:cs="Times New Roman"/>
          <w:sz w:val="22"/>
          <w:szCs w:val="22"/>
          <w:rPrChange w:id="101" w:author="Aleksandra Walter" w:date="2021-07-08T10:47:00Z">
            <w:rPr>
              <w:rFonts w:eastAsia="Trebuchet MS" w:cs="Times New Roman"/>
              <w:color w:val="0000FF" w:themeColor="hyperlink"/>
              <w:sz w:val="22"/>
              <w:szCs w:val="22"/>
              <w:u w:val="single"/>
            </w:rPr>
          </w:rPrChange>
        </w:rPr>
        <w:t>7 ust. 1;</w:t>
      </w:r>
    </w:p>
    <w:p w14:paraId="4E5558A7" w14:textId="77777777" w:rsidR="002F3F8D" w:rsidRDefault="00DE13F9" w:rsidP="002F3F8D">
      <w:pPr>
        <w:pStyle w:val="Tekstpodstawowywcity"/>
        <w:numPr>
          <w:ilvl w:val="0"/>
          <w:numId w:val="8"/>
        </w:numPr>
        <w:ind w:left="851"/>
        <w:jc w:val="both"/>
        <w:rPr>
          <w:rFonts w:eastAsia="Trebuchet MS" w:cs="Times New Roman"/>
          <w:sz w:val="22"/>
          <w:szCs w:val="22"/>
        </w:rPr>
      </w:pPr>
      <w:r w:rsidRPr="002F3F8D">
        <w:rPr>
          <w:rFonts w:eastAsia="Trebuchet MS"/>
          <w:color w:val="auto"/>
          <w:sz w:val="22"/>
          <w:szCs w:val="22"/>
          <w:rPrChange w:id="102" w:author="Aleksandra Walter" w:date="2021-07-08T10:47:00Z">
            <w:rPr>
              <w:rFonts w:eastAsia="Trebuchet MS"/>
              <w:color w:val="0000FF" w:themeColor="hyperlink"/>
              <w:sz w:val="22"/>
              <w:szCs w:val="22"/>
              <w:u w:val="single"/>
            </w:rPr>
          </w:rPrChange>
        </w:rPr>
        <w:t>w wysokości 0,1  % wartości brutto przedmiotu umowy, określonej w </w:t>
      </w:r>
      <w:r w:rsidRPr="002F3F8D">
        <w:rPr>
          <w:color w:val="auto"/>
          <w:sz w:val="22"/>
          <w:szCs w:val="22"/>
          <w:rPrChange w:id="103" w:author="Aleksandra Walter" w:date="2021-07-08T10:47:00Z">
            <w:rPr>
              <w:color w:val="0000FF" w:themeColor="hyperlink"/>
              <w:sz w:val="22"/>
              <w:szCs w:val="22"/>
              <w:u w:val="single"/>
            </w:rPr>
          </w:rPrChange>
        </w:rPr>
        <w:t xml:space="preserve">§ 7 ust. 1w przypadku braku zatrudnienia </w:t>
      </w:r>
      <w:r w:rsidRPr="002F3F8D">
        <w:rPr>
          <w:bCs/>
          <w:color w:val="auto"/>
          <w:sz w:val="22"/>
          <w:szCs w:val="22"/>
          <w:rPrChange w:id="104" w:author="Aleksandra Walter" w:date="2021-07-08T10:47:00Z">
            <w:rPr>
              <w:bCs/>
              <w:color w:val="0000FF" w:themeColor="hyperlink"/>
              <w:sz w:val="22"/>
              <w:szCs w:val="22"/>
              <w:u w:val="single"/>
            </w:rPr>
          </w:rPrChange>
        </w:rPr>
        <w:t>osób na podstawie umowy o pracę w zakresie czynności opisanych w SWZ (za każd</w:t>
      </w:r>
      <w:r w:rsidR="002F3F8D">
        <w:rPr>
          <w:bCs/>
          <w:color w:val="auto"/>
          <w:sz w:val="22"/>
          <w:szCs w:val="22"/>
        </w:rPr>
        <w:t>y</w:t>
      </w:r>
      <w:r w:rsidRPr="002F3F8D">
        <w:rPr>
          <w:bCs/>
          <w:color w:val="auto"/>
          <w:sz w:val="22"/>
          <w:szCs w:val="22"/>
          <w:rPrChange w:id="105" w:author="Aleksandra Walter" w:date="2021-07-08T10:47:00Z">
            <w:rPr>
              <w:bCs/>
              <w:color w:val="0000FF" w:themeColor="hyperlink"/>
              <w:sz w:val="22"/>
              <w:szCs w:val="22"/>
              <w:u w:val="single"/>
            </w:rPr>
          </w:rPrChange>
        </w:rPr>
        <w:t xml:space="preserve"> przypadek ujawnienia;</w:t>
      </w:r>
    </w:p>
    <w:p w14:paraId="3B36ED90" w14:textId="77777777" w:rsidR="001E59EC" w:rsidRPr="002F3F8D" w:rsidRDefault="00DE13F9" w:rsidP="002F3F8D">
      <w:pPr>
        <w:pStyle w:val="Tekstpodstawowywcity"/>
        <w:numPr>
          <w:ilvl w:val="0"/>
          <w:numId w:val="8"/>
        </w:numPr>
        <w:ind w:left="851"/>
        <w:jc w:val="both"/>
        <w:rPr>
          <w:rFonts w:eastAsia="Trebuchet MS" w:cs="Times New Roman"/>
          <w:sz w:val="22"/>
          <w:szCs w:val="22"/>
        </w:rPr>
      </w:pPr>
      <w:r w:rsidRPr="002F3F8D">
        <w:rPr>
          <w:rFonts w:cs="Times New Roman"/>
          <w:sz w:val="22"/>
          <w:szCs w:val="22"/>
          <w:rPrChange w:id="106" w:author="Aleksandra Walter" w:date="2021-07-08T10:47:00Z">
            <w:rPr>
              <w:rFonts w:cs="Times New Roman"/>
              <w:color w:val="0000FF" w:themeColor="hyperlink"/>
              <w:sz w:val="22"/>
              <w:szCs w:val="22"/>
              <w:u w:val="single"/>
            </w:rPr>
          </w:rPrChange>
        </w:rPr>
        <w:t>w wysokości 0,1%wartości przedmiotu umowy w kwocie brutto, określonej w § 7 ust. 1 umowy,</w:t>
      </w:r>
      <w:r w:rsidR="002F3F8D">
        <w:rPr>
          <w:rFonts w:cs="Times New Roman"/>
          <w:sz w:val="22"/>
          <w:szCs w:val="22"/>
        </w:rPr>
        <w:t xml:space="preserve"> </w:t>
      </w:r>
      <w:r w:rsidRPr="002F3F8D">
        <w:rPr>
          <w:rFonts w:cs="Times New Roman"/>
          <w:sz w:val="22"/>
          <w:szCs w:val="22"/>
          <w:rPrChange w:id="107" w:author="Aleksandra Walter" w:date="2021-07-08T10:47:00Z">
            <w:rPr>
              <w:rFonts w:cs="Times New Roman"/>
              <w:color w:val="0000FF" w:themeColor="hyperlink"/>
              <w:sz w:val="22"/>
              <w:szCs w:val="22"/>
              <w:u w:val="single"/>
            </w:rPr>
          </w:rPrChange>
        </w:rPr>
        <w:t>za nie przedłużenie ważności polisy ubezpieczeniowej, o których mowa w par. 11 ust.1, za każdy dzień zwłoki w dostarczeniu ważnej polisy.</w:t>
      </w:r>
    </w:p>
    <w:p w14:paraId="4544808F" w14:textId="77777777" w:rsidR="002B04D2" w:rsidRPr="000A44C0" w:rsidRDefault="002B04D2" w:rsidP="002B04D2">
      <w:pPr>
        <w:pStyle w:val="Tekstpodstawowywcity"/>
        <w:tabs>
          <w:tab w:val="num" w:pos="720"/>
        </w:tabs>
        <w:spacing w:line="276" w:lineRule="auto"/>
        <w:ind w:left="567" w:right="22"/>
        <w:jc w:val="both"/>
        <w:rPr>
          <w:rFonts w:cs="Times New Roman"/>
        </w:rPr>
      </w:pPr>
    </w:p>
    <w:p w14:paraId="7004C038" w14:textId="77777777" w:rsidR="006E3970" w:rsidRPr="000A44C0" w:rsidRDefault="00DE13F9" w:rsidP="006E3970">
      <w:pPr>
        <w:pStyle w:val="Tekstpodstawowywcity"/>
        <w:numPr>
          <w:ilvl w:val="0"/>
          <w:numId w:val="5"/>
        </w:numPr>
        <w:ind w:left="426" w:hanging="425"/>
        <w:jc w:val="both"/>
        <w:rPr>
          <w:rFonts w:eastAsia="Trebuchet MS" w:cs="Times New Roman"/>
          <w:sz w:val="22"/>
          <w:szCs w:val="22"/>
        </w:rPr>
      </w:pPr>
      <w:r w:rsidRPr="00DE13F9">
        <w:rPr>
          <w:rFonts w:eastAsia="Trebuchet MS" w:cs="Times New Roman"/>
          <w:sz w:val="22"/>
          <w:szCs w:val="22"/>
          <w:rPrChange w:id="108" w:author="Aleksandra Walter" w:date="2021-07-08T10:47:00Z">
            <w:rPr>
              <w:rFonts w:eastAsia="Trebuchet MS" w:cs="Times New Roman"/>
              <w:color w:val="0000FF" w:themeColor="hyperlink"/>
              <w:sz w:val="22"/>
              <w:szCs w:val="22"/>
              <w:u w:val="single"/>
            </w:rPr>
          </w:rPrChange>
        </w:rPr>
        <w:t>Roszczenia o zapłatę należytych kar umownych nie będą pozbawiać Zamawiającego prawa żądania zapłaty odszkodowania uzupełniającego na zasadach ogólnych, jeżeli wysokość poniesionej szkody przekroczy wysokość zastrzeżonej kary umownej.</w:t>
      </w:r>
    </w:p>
    <w:p w14:paraId="014F0F1F" w14:textId="77777777" w:rsidR="006E3970" w:rsidRPr="000A44C0" w:rsidRDefault="00DE13F9" w:rsidP="006E3970">
      <w:pPr>
        <w:pStyle w:val="Tekstpodstawowywcity"/>
        <w:numPr>
          <w:ilvl w:val="0"/>
          <w:numId w:val="5"/>
        </w:numPr>
        <w:ind w:left="426" w:hanging="425"/>
        <w:jc w:val="both"/>
        <w:rPr>
          <w:rFonts w:eastAsia="Trebuchet MS" w:cs="Times New Roman"/>
          <w:sz w:val="22"/>
          <w:szCs w:val="22"/>
        </w:rPr>
      </w:pPr>
      <w:r w:rsidRPr="00DE13F9">
        <w:rPr>
          <w:rFonts w:eastAsia="Trebuchet MS" w:cs="Times New Roman"/>
          <w:sz w:val="22"/>
          <w:szCs w:val="22"/>
          <w:rPrChange w:id="109" w:author="Aleksandra Walter" w:date="2021-07-08T10:47:00Z">
            <w:rPr>
              <w:rFonts w:eastAsia="Trebuchet MS" w:cs="Times New Roman"/>
              <w:color w:val="0000FF" w:themeColor="hyperlink"/>
              <w:sz w:val="22"/>
              <w:szCs w:val="22"/>
              <w:u w:val="single"/>
            </w:rPr>
          </w:rPrChange>
        </w:rPr>
        <w:t>Wykonawca oświadcza, że wyraża zgodę na potrącenie kary umownej z przysługującego wynagrodzenia.</w:t>
      </w:r>
    </w:p>
    <w:p w14:paraId="5103C598" w14:textId="77777777" w:rsidR="001A117A" w:rsidRPr="000A44C0" w:rsidRDefault="00DE13F9" w:rsidP="001A117A">
      <w:pPr>
        <w:pStyle w:val="Tekstpodstawowywcity"/>
        <w:numPr>
          <w:ilvl w:val="0"/>
          <w:numId w:val="5"/>
        </w:numPr>
        <w:ind w:left="426" w:hanging="425"/>
        <w:jc w:val="both"/>
        <w:rPr>
          <w:rFonts w:eastAsia="Trebuchet MS" w:cs="Times New Roman"/>
          <w:sz w:val="22"/>
          <w:szCs w:val="22"/>
        </w:rPr>
      </w:pPr>
      <w:r w:rsidRPr="00DE13F9">
        <w:rPr>
          <w:rFonts w:eastAsia="Trebuchet MS" w:cs="Times New Roman"/>
          <w:sz w:val="22"/>
          <w:szCs w:val="22"/>
          <w:rPrChange w:id="110" w:author="Aleksandra Walter" w:date="2021-07-08T10:47:00Z">
            <w:rPr>
              <w:rFonts w:eastAsia="Trebuchet MS" w:cs="Times New Roman"/>
              <w:color w:val="0000FF" w:themeColor="hyperlink"/>
              <w:sz w:val="22"/>
              <w:szCs w:val="22"/>
              <w:u w:val="single"/>
            </w:rPr>
          </w:rPrChange>
        </w:rPr>
        <w:t>W przypadku braku pokrycia nałożonych kar umownych w kwocie do zapłaty, Wykonawca zobowiązuje się do uregulowania kary umownej lub jej niepotrąconej części, w terminie 14 dni kalendarzowych od dnia nałożenia.</w:t>
      </w:r>
    </w:p>
    <w:p w14:paraId="18C02DF1" w14:textId="77777777" w:rsidR="001A117A" w:rsidRPr="000A44C0" w:rsidRDefault="00DE13F9" w:rsidP="001A117A">
      <w:pPr>
        <w:pStyle w:val="Tekstpodstawowywcity"/>
        <w:numPr>
          <w:ilvl w:val="0"/>
          <w:numId w:val="5"/>
        </w:numPr>
        <w:ind w:left="426" w:hanging="425"/>
        <w:jc w:val="both"/>
        <w:rPr>
          <w:rFonts w:eastAsia="Trebuchet MS" w:cs="Times New Roman"/>
          <w:sz w:val="22"/>
          <w:szCs w:val="22"/>
        </w:rPr>
      </w:pPr>
      <w:r w:rsidRPr="00DE13F9">
        <w:rPr>
          <w:rFonts w:cs="Times New Roman"/>
          <w:sz w:val="22"/>
          <w:szCs w:val="22"/>
          <w:rPrChange w:id="111" w:author="Aleksandra Walter" w:date="2021-07-08T10:47:00Z">
            <w:rPr>
              <w:rFonts w:cs="Times New Roman"/>
              <w:color w:val="0000FF" w:themeColor="hyperlink"/>
              <w:sz w:val="22"/>
              <w:szCs w:val="22"/>
              <w:u w:val="single"/>
            </w:rPr>
          </w:rPrChange>
        </w:rPr>
        <w:t xml:space="preserve">Łączna maksymalna wysokość kar umownych, których mogą dochodzić Strony nie może przekroczyć 50  % wartości wynagrodzenia określonego w </w:t>
      </w:r>
      <w:r w:rsidRPr="00DE13F9">
        <w:rPr>
          <w:rFonts w:cs="Times New Roman"/>
          <w:bCs/>
          <w:sz w:val="22"/>
          <w:szCs w:val="22"/>
          <w:rPrChange w:id="112" w:author="Aleksandra Walter" w:date="2021-07-08T10:47:00Z">
            <w:rPr>
              <w:rFonts w:cs="Times New Roman"/>
              <w:bCs/>
              <w:color w:val="0000FF" w:themeColor="hyperlink"/>
              <w:sz w:val="22"/>
              <w:szCs w:val="22"/>
              <w:u w:val="single"/>
            </w:rPr>
          </w:rPrChange>
        </w:rPr>
        <w:t>§ 7 ust. 1.</w:t>
      </w:r>
    </w:p>
    <w:p w14:paraId="1FAF2DB3" w14:textId="77777777" w:rsidR="001A117A" w:rsidRPr="000A44C0" w:rsidRDefault="001A117A" w:rsidP="001A117A">
      <w:pPr>
        <w:pStyle w:val="Tekstpodstawowywcity"/>
        <w:ind w:left="426"/>
        <w:jc w:val="both"/>
        <w:rPr>
          <w:rFonts w:eastAsia="Trebuchet MS" w:cs="Times New Roman"/>
          <w:sz w:val="22"/>
          <w:szCs w:val="22"/>
        </w:rPr>
      </w:pPr>
    </w:p>
    <w:p w14:paraId="1E78F9E1" w14:textId="77777777" w:rsidR="006E3970" w:rsidRPr="000A44C0" w:rsidRDefault="00DE13F9" w:rsidP="006E3970">
      <w:pPr>
        <w:pStyle w:val="Tekstpodstawowywcity"/>
        <w:keepNext/>
        <w:keepLines/>
        <w:spacing w:before="240"/>
        <w:ind w:left="0"/>
        <w:jc w:val="center"/>
        <w:rPr>
          <w:rFonts w:cs="Times New Roman"/>
          <w:b/>
          <w:sz w:val="22"/>
          <w:szCs w:val="22"/>
        </w:rPr>
      </w:pPr>
      <w:r w:rsidRPr="00DE13F9">
        <w:rPr>
          <w:rFonts w:cs="Times New Roman"/>
          <w:b/>
          <w:sz w:val="22"/>
          <w:szCs w:val="22"/>
          <w:rPrChange w:id="113" w:author="Aleksandra Walter" w:date="2021-07-08T10:47:00Z">
            <w:rPr>
              <w:rFonts w:cs="Times New Roman"/>
              <w:b/>
              <w:color w:val="0000FF" w:themeColor="hyperlink"/>
              <w:sz w:val="22"/>
              <w:szCs w:val="22"/>
              <w:u w:val="single"/>
            </w:rPr>
          </w:rPrChange>
        </w:rPr>
        <w:t>§ 10</w:t>
      </w:r>
    </w:p>
    <w:p w14:paraId="2216FC04" w14:textId="77777777" w:rsidR="006E3970" w:rsidRPr="000A44C0" w:rsidRDefault="00DE13F9" w:rsidP="006E3970">
      <w:pPr>
        <w:pStyle w:val="Tekstpodstawowywcity"/>
        <w:keepNext/>
        <w:keepLines/>
        <w:ind w:left="0"/>
        <w:jc w:val="center"/>
        <w:rPr>
          <w:rFonts w:cs="Times New Roman"/>
          <w:b/>
          <w:sz w:val="22"/>
          <w:szCs w:val="22"/>
        </w:rPr>
      </w:pPr>
      <w:r w:rsidRPr="00DE13F9">
        <w:rPr>
          <w:rFonts w:cs="Times New Roman"/>
          <w:b/>
          <w:sz w:val="22"/>
          <w:szCs w:val="22"/>
          <w:rPrChange w:id="114" w:author="Aleksandra Walter" w:date="2021-07-08T10:47:00Z">
            <w:rPr>
              <w:rFonts w:cs="Times New Roman"/>
              <w:b/>
              <w:color w:val="0000FF" w:themeColor="hyperlink"/>
              <w:sz w:val="22"/>
              <w:szCs w:val="22"/>
              <w:u w:val="single"/>
            </w:rPr>
          </w:rPrChange>
        </w:rPr>
        <w:t>Ogólne warunki wynajmu</w:t>
      </w:r>
    </w:p>
    <w:p w14:paraId="66CEDFAC" w14:textId="77777777" w:rsidR="006E3970" w:rsidRPr="000A44C0" w:rsidRDefault="00DE13F9" w:rsidP="006E3970">
      <w:pPr>
        <w:pStyle w:val="Tekstpodstawowywcity"/>
        <w:numPr>
          <w:ilvl w:val="0"/>
          <w:numId w:val="6"/>
        </w:numPr>
        <w:ind w:left="426" w:hanging="436"/>
        <w:jc w:val="both"/>
        <w:rPr>
          <w:rFonts w:cs="Times New Roman"/>
          <w:sz w:val="22"/>
          <w:szCs w:val="22"/>
        </w:rPr>
      </w:pPr>
      <w:r w:rsidRPr="00DE13F9">
        <w:rPr>
          <w:rFonts w:cs="Times New Roman"/>
          <w:sz w:val="22"/>
          <w:szCs w:val="22"/>
          <w:rPrChange w:id="115" w:author="Aleksandra Walter" w:date="2021-07-08T10:47:00Z">
            <w:rPr>
              <w:rFonts w:cs="Times New Roman"/>
              <w:color w:val="0000FF" w:themeColor="hyperlink"/>
              <w:sz w:val="22"/>
              <w:szCs w:val="22"/>
              <w:u w:val="single"/>
            </w:rPr>
          </w:rPrChange>
        </w:rPr>
        <w:t>Po podpisaniu protokołów Wykonawca oddaje Zamawiającemu przedmiot umowy do używania na czas określony w niniejszej umowie.</w:t>
      </w:r>
    </w:p>
    <w:p w14:paraId="2967A87F" w14:textId="77777777" w:rsidR="006E3970" w:rsidRPr="000A44C0" w:rsidRDefault="00DE13F9" w:rsidP="006E3970">
      <w:pPr>
        <w:pStyle w:val="Tekstpodstawowywcity"/>
        <w:numPr>
          <w:ilvl w:val="0"/>
          <w:numId w:val="6"/>
        </w:numPr>
        <w:ind w:left="426" w:hanging="436"/>
        <w:jc w:val="both"/>
        <w:rPr>
          <w:rFonts w:cs="Times New Roman"/>
          <w:sz w:val="22"/>
          <w:szCs w:val="22"/>
        </w:rPr>
      </w:pPr>
      <w:r w:rsidRPr="00DE13F9">
        <w:rPr>
          <w:rFonts w:cs="Times New Roman"/>
          <w:sz w:val="22"/>
          <w:szCs w:val="22"/>
          <w:rPrChange w:id="116" w:author="Aleksandra Walter" w:date="2021-07-08T10:47:00Z">
            <w:rPr>
              <w:rFonts w:cs="Times New Roman"/>
              <w:color w:val="0000FF" w:themeColor="hyperlink"/>
              <w:sz w:val="22"/>
              <w:szCs w:val="22"/>
              <w:u w:val="single"/>
            </w:rPr>
          </w:rPrChange>
        </w:rPr>
        <w:t>Zamawiający uzyskuje uprawnienia do używania przedmiotu umowy w sposób zgodny z jego przeznaczeniem tylko do wyłącznego użytku.</w:t>
      </w:r>
    </w:p>
    <w:p w14:paraId="08B7CFE8" w14:textId="77777777" w:rsidR="006E3970" w:rsidRPr="000A44C0" w:rsidRDefault="00DE13F9" w:rsidP="006E3970">
      <w:pPr>
        <w:pStyle w:val="Tekstpodstawowywcity"/>
        <w:numPr>
          <w:ilvl w:val="0"/>
          <w:numId w:val="6"/>
        </w:numPr>
        <w:ind w:left="426" w:hanging="436"/>
        <w:jc w:val="both"/>
        <w:rPr>
          <w:rFonts w:cs="Times New Roman"/>
          <w:sz w:val="22"/>
          <w:szCs w:val="22"/>
        </w:rPr>
      </w:pPr>
      <w:r w:rsidRPr="00DE13F9">
        <w:rPr>
          <w:rFonts w:cs="Times New Roman"/>
          <w:sz w:val="22"/>
          <w:szCs w:val="22"/>
          <w:rPrChange w:id="117" w:author="Aleksandra Walter" w:date="2021-07-08T10:47:00Z">
            <w:rPr>
              <w:rFonts w:cs="Times New Roman"/>
              <w:color w:val="0000FF" w:themeColor="hyperlink"/>
              <w:sz w:val="22"/>
              <w:szCs w:val="22"/>
              <w:u w:val="single"/>
            </w:rPr>
          </w:rPrChange>
        </w:rPr>
        <w:t>Zamawiający nie może bez zgody Wykonawcy oddać przedmiotu najmu osobie trzeciej w podnajem lub do bezpłatnego użytkowania.</w:t>
      </w:r>
    </w:p>
    <w:p w14:paraId="0EAF9A80" w14:textId="77777777" w:rsidR="006E3970" w:rsidRPr="000A44C0" w:rsidRDefault="00DE13F9" w:rsidP="006E3970">
      <w:pPr>
        <w:pStyle w:val="Tekstpodstawowywcity"/>
        <w:numPr>
          <w:ilvl w:val="0"/>
          <w:numId w:val="6"/>
        </w:numPr>
        <w:ind w:left="426" w:hanging="436"/>
        <w:jc w:val="both"/>
        <w:rPr>
          <w:rFonts w:cs="Times New Roman"/>
          <w:sz w:val="22"/>
          <w:szCs w:val="22"/>
        </w:rPr>
      </w:pPr>
      <w:r w:rsidRPr="00DE13F9">
        <w:rPr>
          <w:rFonts w:cs="Times New Roman"/>
          <w:sz w:val="22"/>
          <w:szCs w:val="22"/>
          <w:rPrChange w:id="118" w:author="Aleksandra Walter" w:date="2021-07-08T10:47:00Z">
            <w:rPr>
              <w:rFonts w:cs="Times New Roman"/>
              <w:color w:val="0000FF" w:themeColor="hyperlink"/>
              <w:sz w:val="22"/>
              <w:szCs w:val="22"/>
              <w:u w:val="single"/>
            </w:rPr>
          </w:rPrChange>
        </w:rPr>
        <w:t>Zamawiający zobowiązany jest do utrzymania sprzętu w stanie nie pogorszonym – poza normalnym stopniem zużycia wynikającym z prawidłowej jego eksploatacji.</w:t>
      </w:r>
    </w:p>
    <w:p w14:paraId="01C6E237" w14:textId="77777777" w:rsidR="006E3970" w:rsidRPr="000A44C0" w:rsidRDefault="00DE13F9" w:rsidP="006E3970">
      <w:pPr>
        <w:pStyle w:val="Tekstpodstawowywcity"/>
        <w:numPr>
          <w:ilvl w:val="0"/>
          <w:numId w:val="6"/>
        </w:numPr>
        <w:ind w:left="426" w:hanging="436"/>
        <w:jc w:val="both"/>
        <w:rPr>
          <w:rFonts w:cs="Times New Roman"/>
          <w:sz w:val="22"/>
          <w:szCs w:val="22"/>
        </w:rPr>
      </w:pPr>
      <w:r w:rsidRPr="00DE13F9">
        <w:rPr>
          <w:rFonts w:cs="Times New Roman"/>
          <w:sz w:val="22"/>
          <w:szCs w:val="22"/>
          <w:rPrChange w:id="119" w:author="Aleksandra Walter" w:date="2021-07-08T10:47:00Z">
            <w:rPr>
              <w:rFonts w:cs="Times New Roman"/>
              <w:color w:val="0000FF" w:themeColor="hyperlink"/>
              <w:sz w:val="22"/>
              <w:szCs w:val="22"/>
              <w:u w:val="single"/>
            </w:rPr>
          </w:rPrChange>
        </w:rPr>
        <w:t>Zamawiający zobowiązuje się używać przedmiot wynajmu zgodnie z jego przeznaczeniem i wymogami prawidłowej eksploatacji.</w:t>
      </w:r>
    </w:p>
    <w:p w14:paraId="45E116EC" w14:textId="77777777" w:rsidR="006E3970" w:rsidRPr="000A44C0" w:rsidRDefault="00DE13F9" w:rsidP="006E3970">
      <w:pPr>
        <w:pStyle w:val="Tekstpodstawowywcity"/>
        <w:numPr>
          <w:ilvl w:val="0"/>
          <w:numId w:val="6"/>
        </w:numPr>
        <w:ind w:left="426" w:hanging="436"/>
        <w:jc w:val="both"/>
        <w:rPr>
          <w:rFonts w:cs="Times New Roman"/>
          <w:sz w:val="22"/>
          <w:szCs w:val="22"/>
        </w:rPr>
      </w:pPr>
      <w:r w:rsidRPr="00DE13F9">
        <w:rPr>
          <w:rFonts w:cs="Times New Roman"/>
          <w:sz w:val="22"/>
          <w:szCs w:val="22"/>
          <w:rPrChange w:id="120" w:author="Aleksandra Walter" w:date="2021-07-08T10:47:00Z">
            <w:rPr>
              <w:rFonts w:cs="Times New Roman"/>
              <w:color w:val="0000FF" w:themeColor="hyperlink"/>
              <w:sz w:val="22"/>
              <w:szCs w:val="22"/>
              <w:u w:val="single"/>
            </w:rPr>
          </w:rPrChange>
        </w:rPr>
        <w:lastRenderedPageBreak/>
        <w:t>Po zakończeniu umowy Zamawiający zobowiązany jest zwrócić sprzęt w stanie niepogorszonym – poza normalnym stopniem zużycia wynikającym z prawidłowej jego eksploatacji – na podstawie końcowego protokołu zdawczo-odbiorczego, a Wykonawca zobowiązany jest odebrać od</w:t>
      </w:r>
      <w:ins w:id="121" w:author="Aleksandra Walter" w:date="2021-07-08T11:09:00Z">
        <w:r w:rsidR="00FC32C5">
          <w:rPr>
            <w:rFonts w:cs="Times New Roman"/>
            <w:sz w:val="22"/>
            <w:szCs w:val="22"/>
          </w:rPr>
          <w:t xml:space="preserve"> </w:t>
        </w:r>
      </w:ins>
      <w:del w:id="122" w:author="Aleksandra Walter" w:date="2021-07-08T11:09:00Z">
        <w:r w:rsidRPr="00DE13F9">
          <w:rPr>
            <w:rFonts w:cs="Times New Roman"/>
            <w:sz w:val="22"/>
            <w:szCs w:val="22"/>
            <w:rPrChange w:id="123" w:author="Aleksandra Walter" w:date="2021-07-08T10:47:00Z">
              <w:rPr>
                <w:rFonts w:cs="Times New Roman"/>
                <w:color w:val="0000FF" w:themeColor="hyperlink"/>
                <w:sz w:val="22"/>
                <w:szCs w:val="22"/>
                <w:u w:val="single"/>
              </w:rPr>
            </w:rPrChange>
          </w:rPr>
          <w:delText xml:space="preserve"> </w:delText>
        </w:r>
      </w:del>
      <w:r w:rsidRPr="00DE13F9">
        <w:rPr>
          <w:rFonts w:cs="Times New Roman"/>
          <w:sz w:val="22"/>
          <w:szCs w:val="22"/>
          <w:rPrChange w:id="124" w:author="Aleksandra Walter" w:date="2021-07-08T10:47:00Z">
            <w:rPr>
              <w:rFonts w:cs="Times New Roman"/>
              <w:color w:val="0000FF" w:themeColor="hyperlink"/>
              <w:sz w:val="22"/>
              <w:szCs w:val="22"/>
              <w:u w:val="single"/>
            </w:rPr>
          </w:rPrChange>
        </w:rPr>
        <w:t>Zamawiającego sprzęt.</w:t>
      </w:r>
    </w:p>
    <w:p w14:paraId="67392564" w14:textId="77777777" w:rsidR="006E3970" w:rsidRPr="000A44C0" w:rsidRDefault="00DE13F9" w:rsidP="006E3970">
      <w:pPr>
        <w:pStyle w:val="Tekstpodstawowywcity"/>
        <w:numPr>
          <w:ilvl w:val="0"/>
          <w:numId w:val="6"/>
        </w:numPr>
        <w:ind w:left="426" w:hanging="436"/>
        <w:jc w:val="both"/>
        <w:rPr>
          <w:rFonts w:cs="Times New Roman"/>
          <w:color w:val="auto"/>
          <w:sz w:val="22"/>
          <w:szCs w:val="22"/>
        </w:rPr>
      </w:pPr>
      <w:r w:rsidRPr="00DE13F9">
        <w:rPr>
          <w:rFonts w:cs="Times New Roman"/>
          <w:color w:val="auto"/>
          <w:sz w:val="22"/>
          <w:szCs w:val="22"/>
          <w:rPrChange w:id="125" w:author="Aleksandra Walter" w:date="2021-07-08T10:47:00Z">
            <w:rPr>
              <w:rFonts w:cs="Times New Roman"/>
              <w:color w:val="auto"/>
              <w:sz w:val="22"/>
              <w:szCs w:val="22"/>
              <w:u w:val="single"/>
            </w:rPr>
          </w:rPrChange>
        </w:rPr>
        <w:t xml:space="preserve">Akcesoria w postaci myszki komputerowej i klawiatury, wchodzące w skład zestawu komputerowego zostają własnością Zamawiającego. </w:t>
      </w:r>
    </w:p>
    <w:p w14:paraId="165C4D04" w14:textId="77777777" w:rsidR="006E3970" w:rsidRPr="000A44C0" w:rsidRDefault="00DE13F9" w:rsidP="006E3970">
      <w:pPr>
        <w:pStyle w:val="Tekstpodstawowywcity"/>
        <w:numPr>
          <w:ilvl w:val="0"/>
          <w:numId w:val="6"/>
        </w:numPr>
        <w:ind w:left="426" w:hanging="436"/>
        <w:jc w:val="both"/>
        <w:rPr>
          <w:rFonts w:cs="Times New Roman"/>
          <w:b/>
          <w:color w:val="auto"/>
          <w:sz w:val="22"/>
          <w:szCs w:val="22"/>
        </w:rPr>
      </w:pPr>
      <w:r w:rsidRPr="00DE13F9">
        <w:rPr>
          <w:rFonts w:cs="Times New Roman"/>
          <w:color w:val="auto"/>
          <w:sz w:val="22"/>
          <w:szCs w:val="22"/>
          <w:rPrChange w:id="126" w:author="Aleksandra Walter" w:date="2021-07-08T10:47:00Z">
            <w:rPr>
              <w:rFonts w:cs="Times New Roman"/>
              <w:color w:val="auto"/>
              <w:sz w:val="22"/>
              <w:szCs w:val="22"/>
              <w:u w:val="single"/>
            </w:rPr>
          </w:rPrChange>
        </w:rPr>
        <w:t xml:space="preserve">Po zakończeniu okresu wynajmu Zamawiający dokona przekazania Wykonawcy sprzętu bez wszystkich zainstalowanych w komputerach urządzeń pamięci masowej (dyski SSD,HDD). Usunięcie pamięci masowej przez Zamawiającego nastąpi po ustaleniu terminu z Wykonawcą w siedzibie Zamawiającego.  </w:t>
      </w:r>
    </w:p>
    <w:p w14:paraId="6E034434" w14:textId="77777777" w:rsidR="006E3970" w:rsidRPr="000A44C0" w:rsidRDefault="006E3970" w:rsidP="00725464">
      <w:pPr>
        <w:pStyle w:val="Tekstpodstawowywcity"/>
        <w:ind w:left="0"/>
        <w:jc w:val="both"/>
        <w:rPr>
          <w:rFonts w:cs="Times New Roman"/>
          <w:color w:val="auto"/>
          <w:sz w:val="22"/>
          <w:szCs w:val="22"/>
        </w:rPr>
      </w:pPr>
    </w:p>
    <w:p w14:paraId="0E5C701C" w14:textId="77777777" w:rsidR="006E3970" w:rsidRPr="000A44C0" w:rsidRDefault="00DE13F9" w:rsidP="006E3970">
      <w:pPr>
        <w:pStyle w:val="Tekstpodstawowywcity"/>
        <w:keepNext/>
        <w:keepLines/>
        <w:spacing w:before="240"/>
        <w:ind w:left="0"/>
        <w:jc w:val="center"/>
        <w:rPr>
          <w:rFonts w:cs="Times New Roman"/>
          <w:b/>
          <w:sz w:val="22"/>
          <w:szCs w:val="22"/>
        </w:rPr>
      </w:pPr>
      <w:r w:rsidRPr="00DE13F9">
        <w:rPr>
          <w:rFonts w:cs="Times New Roman"/>
          <w:b/>
          <w:sz w:val="22"/>
          <w:szCs w:val="22"/>
          <w:rPrChange w:id="127" w:author="Aleksandra Walter" w:date="2021-07-08T10:47:00Z">
            <w:rPr>
              <w:rFonts w:cs="Times New Roman"/>
              <w:b/>
              <w:color w:val="0000FF" w:themeColor="hyperlink"/>
              <w:sz w:val="22"/>
              <w:szCs w:val="22"/>
              <w:u w:val="single"/>
            </w:rPr>
          </w:rPrChange>
        </w:rPr>
        <w:t>§ 11</w:t>
      </w:r>
    </w:p>
    <w:p w14:paraId="0B45A756" w14:textId="77777777" w:rsidR="006E3970" w:rsidRPr="000A44C0" w:rsidRDefault="00DE13F9" w:rsidP="006E3970">
      <w:pPr>
        <w:pStyle w:val="Tekstpodstawowywcity"/>
        <w:keepNext/>
        <w:keepLines/>
        <w:ind w:left="0"/>
        <w:jc w:val="center"/>
        <w:rPr>
          <w:rFonts w:cs="Times New Roman"/>
          <w:b/>
          <w:color w:val="auto"/>
          <w:sz w:val="22"/>
          <w:szCs w:val="22"/>
        </w:rPr>
      </w:pPr>
      <w:r w:rsidRPr="00DE13F9">
        <w:rPr>
          <w:rFonts w:cs="Times New Roman"/>
          <w:b/>
          <w:color w:val="auto"/>
          <w:sz w:val="22"/>
          <w:szCs w:val="22"/>
          <w:rPrChange w:id="128" w:author="Aleksandra Walter" w:date="2021-07-08T10:47:00Z">
            <w:rPr>
              <w:rFonts w:cs="Times New Roman"/>
              <w:b/>
              <w:color w:val="auto"/>
              <w:sz w:val="22"/>
              <w:szCs w:val="22"/>
              <w:u w:val="single"/>
            </w:rPr>
          </w:rPrChange>
        </w:rPr>
        <w:t>Ubezpieczenie przedmiotu umowy</w:t>
      </w:r>
    </w:p>
    <w:p w14:paraId="0A313476" w14:textId="77777777" w:rsidR="006E3970" w:rsidRPr="000A44C0" w:rsidRDefault="00DE13F9" w:rsidP="006E3970">
      <w:pPr>
        <w:pStyle w:val="Tekstpodstawowywcity"/>
        <w:numPr>
          <w:ilvl w:val="0"/>
          <w:numId w:val="16"/>
        </w:numPr>
        <w:ind w:left="426"/>
        <w:jc w:val="both"/>
        <w:rPr>
          <w:rFonts w:cs="Times New Roman"/>
          <w:bCs/>
          <w:color w:val="auto"/>
          <w:sz w:val="22"/>
          <w:szCs w:val="22"/>
        </w:rPr>
      </w:pPr>
      <w:bookmarkStart w:id="129" w:name="_Hlk76633405"/>
      <w:r w:rsidRPr="00DE13F9">
        <w:rPr>
          <w:rFonts w:cs="Times New Roman"/>
          <w:bCs/>
          <w:color w:val="auto"/>
          <w:sz w:val="22"/>
          <w:szCs w:val="22"/>
          <w:rPrChange w:id="130" w:author="Aleksandra Walter" w:date="2021-07-08T10:47:00Z">
            <w:rPr>
              <w:rFonts w:cs="Times New Roman"/>
              <w:bCs/>
              <w:color w:val="auto"/>
              <w:sz w:val="22"/>
              <w:szCs w:val="22"/>
              <w:u w:val="single"/>
            </w:rPr>
          </w:rPrChange>
        </w:rPr>
        <w:t xml:space="preserve">Wykonawca oświadcza, że zestawy komputerowe będące przedmiotem umowy są ubezpieczone </w:t>
      </w:r>
      <w:ins w:id="131" w:author="Aleksandra Walter" w:date="2021-07-08T11:09:00Z">
        <w:r w:rsidR="00FC32C5">
          <w:rPr>
            <w:rFonts w:cs="Times New Roman"/>
            <w:bCs/>
            <w:color w:val="auto"/>
            <w:sz w:val="22"/>
            <w:szCs w:val="22"/>
          </w:rPr>
          <w:br/>
        </w:r>
      </w:ins>
      <w:r w:rsidRPr="00DE13F9">
        <w:rPr>
          <w:rFonts w:cs="Times New Roman"/>
          <w:bCs/>
          <w:color w:val="auto"/>
          <w:sz w:val="22"/>
          <w:szCs w:val="22"/>
          <w:rPrChange w:id="132" w:author="Aleksandra Walter" w:date="2021-07-08T10:47:00Z">
            <w:rPr>
              <w:rFonts w:cs="Times New Roman"/>
              <w:bCs/>
              <w:color w:val="auto"/>
              <w:sz w:val="22"/>
              <w:szCs w:val="22"/>
              <w:u w:val="single"/>
            </w:rPr>
          </w:rPrChange>
        </w:rPr>
        <w:t>od szkód materialnych od chwili dostarczenia do końca okresu umowy. Ubezpieczeniem objęte</w:t>
      </w:r>
      <w:ins w:id="133" w:author="Aleksandra Walter" w:date="2021-07-08T11:09:00Z">
        <w:r w:rsidR="00FC32C5">
          <w:rPr>
            <w:rFonts w:cs="Times New Roman"/>
            <w:bCs/>
            <w:color w:val="auto"/>
            <w:sz w:val="22"/>
            <w:szCs w:val="22"/>
          </w:rPr>
          <w:br/>
        </w:r>
      </w:ins>
      <w:r w:rsidRPr="00DE13F9">
        <w:rPr>
          <w:rFonts w:cs="Times New Roman"/>
          <w:bCs/>
          <w:color w:val="auto"/>
          <w:sz w:val="22"/>
          <w:szCs w:val="22"/>
          <w:rPrChange w:id="134" w:author="Aleksandra Walter" w:date="2021-07-08T10:47:00Z">
            <w:rPr>
              <w:rFonts w:cs="Times New Roman"/>
              <w:bCs/>
              <w:color w:val="auto"/>
              <w:sz w:val="22"/>
              <w:szCs w:val="22"/>
              <w:u w:val="single"/>
            </w:rPr>
          </w:rPrChange>
        </w:rPr>
        <w:t xml:space="preserve"> są szkody polegające na bezpośredniej utracie, zniszczeniu lub uszkodzeniu sprzętu na skutek zaistnienia przypadkowego i nieprzypadkowego zdarzenia zdefiniowanego w umowie ubezpieczenia zawartej przez Wykonawcę z Ubezpieczycielem, z uwzględnieniem wszelkich postanowień dodatkowych oraz wyłączeń mających zastosowanie w umowie ubezpieczenia.</w:t>
      </w:r>
    </w:p>
    <w:bookmarkEnd w:id="129"/>
    <w:p w14:paraId="1CB63869" w14:textId="77777777" w:rsidR="006E3970" w:rsidRPr="000A44C0" w:rsidRDefault="00DE13F9" w:rsidP="006E3970">
      <w:pPr>
        <w:pStyle w:val="Tekstpodstawowywcity"/>
        <w:numPr>
          <w:ilvl w:val="0"/>
          <w:numId w:val="16"/>
        </w:numPr>
        <w:ind w:left="426"/>
        <w:jc w:val="both"/>
        <w:rPr>
          <w:rFonts w:cs="Times New Roman"/>
          <w:bCs/>
          <w:color w:val="auto"/>
          <w:sz w:val="22"/>
          <w:szCs w:val="22"/>
        </w:rPr>
      </w:pPr>
      <w:r w:rsidRPr="00DE13F9">
        <w:rPr>
          <w:rFonts w:cs="Times New Roman"/>
          <w:bCs/>
          <w:color w:val="auto"/>
          <w:sz w:val="22"/>
          <w:szCs w:val="22"/>
          <w:rPrChange w:id="135" w:author="Aleksandra Walter" w:date="2021-07-08T10:47:00Z">
            <w:rPr>
              <w:rFonts w:cs="Times New Roman"/>
              <w:bCs/>
              <w:color w:val="auto"/>
              <w:sz w:val="22"/>
              <w:szCs w:val="22"/>
              <w:u w:val="single"/>
            </w:rPr>
          </w:rPrChange>
        </w:rPr>
        <w:t xml:space="preserve">W przypadku zaistnienia zdarzenia, które spowodowało lub może spowodować utratę, zniszczenie </w:t>
      </w:r>
      <w:r w:rsidRPr="00DE13F9">
        <w:rPr>
          <w:rFonts w:cs="Times New Roman"/>
          <w:bCs/>
          <w:color w:val="auto"/>
          <w:sz w:val="22"/>
          <w:szCs w:val="22"/>
          <w:rPrChange w:id="136" w:author="Aleksandra Walter" w:date="2021-07-08T10:47:00Z">
            <w:rPr>
              <w:rFonts w:cs="Times New Roman"/>
              <w:bCs/>
              <w:color w:val="auto"/>
              <w:sz w:val="22"/>
              <w:szCs w:val="22"/>
              <w:u w:val="single"/>
            </w:rPr>
          </w:rPrChange>
        </w:rPr>
        <w:br/>
        <w:t>lub uszkodzenie sprzętu Zamawiający zobowiązany jest:</w:t>
      </w:r>
    </w:p>
    <w:p w14:paraId="159EC7B3" w14:textId="77777777" w:rsidR="006E3970" w:rsidRPr="000A44C0" w:rsidRDefault="00DE13F9" w:rsidP="006E3970">
      <w:pPr>
        <w:pStyle w:val="Tekstpodstawowywcity"/>
        <w:numPr>
          <w:ilvl w:val="1"/>
          <w:numId w:val="16"/>
        </w:numPr>
        <w:ind w:left="851"/>
        <w:jc w:val="both"/>
        <w:rPr>
          <w:rFonts w:cs="Times New Roman"/>
          <w:bCs/>
          <w:color w:val="auto"/>
          <w:sz w:val="22"/>
          <w:szCs w:val="22"/>
        </w:rPr>
      </w:pPr>
      <w:r w:rsidRPr="00DE13F9">
        <w:rPr>
          <w:rFonts w:cs="Times New Roman"/>
          <w:bCs/>
          <w:color w:val="auto"/>
          <w:sz w:val="22"/>
          <w:szCs w:val="22"/>
          <w:rPrChange w:id="137" w:author="Aleksandra Walter" w:date="2021-07-08T10:47:00Z">
            <w:rPr>
              <w:rFonts w:cs="Times New Roman"/>
              <w:bCs/>
              <w:color w:val="auto"/>
              <w:sz w:val="22"/>
              <w:szCs w:val="22"/>
              <w:u w:val="single"/>
            </w:rPr>
          </w:rPrChange>
        </w:rPr>
        <w:t>użyć wszelkich dostępnych mu środków w celu zmniejszenia rozmiaru szkody lub w celu zabezpieczenia bezpośrednio zagrożonego sprzętu przed szkodą,</w:t>
      </w:r>
    </w:p>
    <w:p w14:paraId="075FD04F" w14:textId="77777777" w:rsidR="006E3970" w:rsidRPr="000A44C0" w:rsidRDefault="00DE13F9" w:rsidP="006E3970">
      <w:pPr>
        <w:pStyle w:val="Tekstpodstawowywcity"/>
        <w:numPr>
          <w:ilvl w:val="1"/>
          <w:numId w:val="16"/>
        </w:numPr>
        <w:ind w:left="851"/>
        <w:jc w:val="both"/>
        <w:rPr>
          <w:rFonts w:cs="Times New Roman"/>
        </w:rPr>
      </w:pPr>
      <w:r w:rsidRPr="00DE13F9">
        <w:rPr>
          <w:rFonts w:cs="Times New Roman"/>
          <w:bCs/>
          <w:color w:val="auto"/>
          <w:sz w:val="22"/>
          <w:szCs w:val="22"/>
          <w:rPrChange w:id="138" w:author="Aleksandra Walter" w:date="2021-07-08T10:47:00Z">
            <w:rPr>
              <w:rFonts w:cs="Times New Roman"/>
              <w:bCs/>
              <w:color w:val="auto"/>
              <w:sz w:val="22"/>
              <w:szCs w:val="22"/>
              <w:u w:val="single"/>
            </w:rPr>
          </w:rPrChange>
        </w:rPr>
        <w:t>niezwłocznie zawiadomić Wykonawcę o zaistniałym zdarzeniu, w szczególności zniszczeniu, uszkodzeniu, awarii lub nieprawidłowym działaniu sprzętu nie później niż w ciągu 2 dni roboczych od wystąpienia zdarzenia,</w:t>
      </w:r>
    </w:p>
    <w:p w14:paraId="01C7159C" w14:textId="77777777" w:rsidR="006E3970" w:rsidRPr="000A44C0" w:rsidRDefault="00DE13F9" w:rsidP="006E3970">
      <w:pPr>
        <w:pStyle w:val="Tekstpodstawowywcity"/>
        <w:numPr>
          <w:ilvl w:val="1"/>
          <w:numId w:val="16"/>
        </w:numPr>
        <w:ind w:left="851"/>
        <w:jc w:val="both"/>
        <w:rPr>
          <w:rFonts w:cs="Times New Roman"/>
          <w:bCs/>
          <w:color w:val="auto"/>
          <w:sz w:val="22"/>
          <w:szCs w:val="22"/>
        </w:rPr>
      </w:pPr>
      <w:r w:rsidRPr="00DE13F9">
        <w:rPr>
          <w:rFonts w:cs="Times New Roman"/>
          <w:bCs/>
          <w:color w:val="auto"/>
          <w:sz w:val="22"/>
          <w:szCs w:val="22"/>
          <w:rPrChange w:id="139" w:author="Aleksandra Walter" w:date="2021-07-08T10:47:00Z">
            <w:rPr>
              <w:rFonts w:cs="Times New Roman"/>
              <w:bCs/>
              <w:color w:val="auto"/>
              <w:sz w:val="22"/>
              <w:szCs w:val="22"/>
              <w:u w:val="single"/>
            </w:rPr>
          </w:rPrChange>
        </w:rPr>
        <w:t>zachować wszystkie uszkodzone części,</w:t>
      </w:r>
    </w:p>
    <w:p w14:paraId="4D94A9E8" w14:textId="77777777" w:rsidR="006E3970" w:rsidRPr="000A44C0" w:rsidRDefault="00DE13F9" w:rsidP="006E3970">
      <w:pPr>
        <w:pStyle w:val="Tekstpodstawowywcity"/>
        <w:numPr>
          <w:ilvl w:val="1"/>
          <w:numId w:val="16"/>
        </w:numPr>
        <w:ind w:left="851"/>
        <w:jc w:val="both"/>
        <w:rPr>
          <w:rFonts w:cs="Times New Roman"/>
          <w:bCs/>
          <w:color w:val="auto"/>
          <w:sz w:val="22"/>
          <w:szCs w:val="22"/>
        </w:rPr>
      </w:pPr>
      <w:r w:rsidRPr="00DE13F9">
        <w:rPr>
          <w:rFonts w:cs="Times New Roman"/>
          <w:bCs/>
          <w:color w:val="auto"/>
          <w:sz w:val="22"/>
          <w:szCs w:val="22"/>
          <w:rPrChange w:id="140" w:author="Aleksandra Walter" w:date="2021-07-08T10:47:00Z">
            <w:rPr>
              <w:rFonts w:cs="Times New Roman"/>
              <w:bCs/>
              <w:color w:val="auto"/>
              <w:sz w:val="22"/>
              <w:szCs w:val="22"/>
              <w:u w:val="single"/>
            </w:rPr>
          </w:rPrChange>
        </w:rPr>
        <w:t>udostępnić, w godzinach pracy Zamawiającego, Wykonawcy lub wskazanej przez Wykonawcę innej osobie trzeciej wszelkie dokumenty, pod nadzorem wskazanego pracownika Zamawiającego, które mogą okazać się niezbędne do ustalenia okoliczności powstania szkody oraz określenia wysokości odszkodowania,</w:t>
      </w:r>
    </w:p>
    <w:p w14:paraId="5B4717E0" w14:textId="77777777" w:rsidR="006E3970" w:rsidRPr="000A44C0" w:rsidRDefault="00DE13F9" w:rsidP="006E3970">
      <w:pPr>
        <w:pStyle w:val="Tekstpodstawowywcity"/>
        <w:numPr>
          <w:ilvl w:val="1"/>
          <w:numId w:val="16"/>
        </w:numPr>
        <w:ind w:left="851"/>
        <w:jc w:val="both"/>
        <w:rPr>
          <w:rFonts w:cs="Times New Roman"/>
          <w:bCs/>
          <w:color w:val="auto"/>
          <w:sz w:val="22"/>
          <w:szCs w:val="22"/>
        </w:rPr>
      </w:pPr>
      <w:r w:rsidRPr="00DE13F9">
        <w:rPr>
          <w:rFonts w:cs="Times New Roman"/>
          <w:bCs/>
          <w:color w:val="auto"/>
          <w:sz w:val="22"/>
          <w:szCs w:val="22"/>
          <w:rPrChange w:id="141" w:author="Aleksandra Walter" w:date="2021-07-08T10:47:00Z">
            <w:rPr>
              <w:rFonts w:cs="Times New Roman"/>
              <w:bCs/>
              <w:color w:val="auto"/>
              <w:sz w:val="22"/>
              <w:szCs w:val="22"/>
              <w:u w:val="single"/>
            </w:rPr>
          </w:rPrChange>
        </w:rPr>
        <w:t xml:space="preserve">umożliwić, w godzinach pracy Zamawiającego, Wykonawcy i wskazanym powyżej osobom i podmiotom wejście do miejsca używania sprzętu oraz dokonanie inspekcji obiektów, w których wydarzyła się szkoda i nastąpiła utrata, zniszczenie lub uszkodzenie ubezpieczonego mienia; </w:t>
      </w:r>
      <w:ins w:id="142" w:author="Aleksandra Walter" w:date="2021-07-08T11:09:00Z">
        <w:r w:rsidR="00FC32C5">
          <w:rPr>
            <w:rFonts w:cs="Times New Roman"/>
            <w:bCs/>
            <w:color w:val="auto"/>
            <w:sz w:val="22"/>
            <w:szCs w:val="22"/>
          </w:rPr>
          <w:br/>
        </w:r>
      </w:ins>
      <w:r w:rsidRPr="00DE13F9">
        <w:rPr>
          <w:rFonts w:cs="Times New Roman"/>
          <w:bCs/>
          <w:color w:val="auto"/>
          <w:sz w:val="22"/>
          <w:szCs w:val="22"/>
          <w:rPrChange w:id="143" w:author="Aleksandra Walter" w:date="2021-07-08T10:47:00Z">
            <w:rPr>
              <w:rFonts w:cs="Times New Roman"/>
              <w:bCs/>
              <w:color w:val="auto"/>
              <w:sz w:val="22"/>
              <w:szCs w:val="22"/>
              <w:u w:val="single"/>
            </w:rPr>
          </w:rPrChange>
        </w:rPr>
        <w:t>z zastrzeżeniem uzasadnionych działań podjętych dla zabezpieczenia mienia lub zapobieżenia powiększaniu się rozmiaru szkody, Zamawiający zobowiązany jest do zachowania stanu faktycznego spowodowanego zdarzeniem szkodowym, do czasu rozpoczęcia przez upoważnione osoby czynności likwidacyjnych – uszkodzony sprzęt musi zostać przechowany i zabezpieczony w wyznaczonym przez Zamawiającego pomieszczeniu, co najmniej przez okres 10 dni roboczych od dnia zawiadomienia Ubezpieczyciela o szkodzie, o ile w tym terminie nie zostały podjęte czynności likwidacyjne. W takim wypadku na Wykonawcy będzie spoczywać obowiązek zapewnienia urządzenia zastępczego o analogicznych parametrach w terminie uzgodnionym z Zamawiającym nie dłuższym niż 24 Roboczogodziny,</w:t>
      </w:r>
    </w:p>
    <w:p w14:paraId="516BE11D" w14:textId="77777777" w:rsidR="006E3970" w:rsidRPr="000A44C0" w:rsidRDefault="00DE13F9" w:rsidP="006E3970">
      <w:pPr>
        <w:pStyle w:val="Tekstpodstawowywcity"/>
        <w:numPr>
          <w:ilvl w:val="0"/>
          <w:numId w:val="16"/>
        </w:numPr>
        <w:ind w:left="426"/>
        <w:jc w:val="both"/>
        <w:rPr>
          <w:rFonts w:cs="Times New Roman"/>
          <w:bCs/>
          <w:color w:val="auto"/>
          <w:sz w:val="22"/>
          <w:szCs w:val="22"/>
        </w:rPr>
      </w:pPr>
      <w:r w:rsidRPr="00DE13F9">
        <w:rPr>
          <w:rFonts w:cs="Times New Roman"/>
          <w:bCs/>
          <w:color w:val="auto"/>
          <w:sz w:val="22"/>
          <w:szCs w:val="22"/>
          <w:rPrChange w:id="144" w:author="Aleksandra Walter" w:date="2021-07-08T10:47:00Z">
            <w:rPr>
              <w:rFonts w:cs="Times New Roman"/>
              <w:bCs/>
              <w:color w:val="auto"/>
              <w:sz w:val="22"/>
              <w:szCs w:val="22"/>
              <w:u w:val="single"/>
            </w:rPr>
          </w:rPrChange>
        </w:rPr>
        <w:t>W przypadku stwierdzenia zniszczenia, uszkodzenia lub nieprawidłowego działania urządzenia, z powodu okoliczności leżących po stronie Zamawiającego lub osoby, za którą Zamawiający ponosi odpowiedzialność, w szczególności zniszczenia lub uszkodzenia urządzenia w wyniku działań opisanych w ust. 2, Wykonawca dokona naprawy lub przywrócenia sprawnego działania sprzętu (np. rekonfiguracji), a Zamawiający zobowiązany będzie do zapłaty Wykonawcy dodatkowego wynagrodzenia. W powyższym przypadku, Wykonawca może wykonać w niezbędnym zakresie dodatkowe usługi związane z naprawą lub przywróceniem sprawnego działania sprzętu, po uzyskaniu wiadomości o uszkodzeniu, zniszczeniu lub wystąpieniu nieprawidłowości w działaniu urządzenia,</w:t>
      </w:r>
      <w:ins w:id="145" w:author="Aleksandra Walter" w:date="2021-07-08T11:09:00Z">
        <w:r w:rsidR="00FC32C5">
          <w:rPr>
            <w:rFonts w:cs="Times New Roman"/>
            <w:bCs/>
            <w:color w:val="auto"/>
            <w:sz w:val="22"/>
            <w:szCs w:val="22"/>
          </w:rPr>
          <w:br/>
        </w:r>
      </w:ins>
      <w:r w:rsidRPr="00DE13F9">
        <w:rPr>
          <w:rFonts w:cs="Times New Roman"/>
          <w:bCs/>
          <w:color w:val="auto"/>
          <w:sz w:val="22"/>
          <w:szCs w:val="22"/>
          <w:rPrChange w:id="146" w:author="Aleksandra Walter" w:date="2021-07-08T10:47:00Z">
            <w:rPr>
              <w:rFonts w:cs="Times New Roman"/>
              <w:bCs/>
              <w:color w:val="auto"/>
              <w:sz w:val="22"/>
              <w:szCs w:val="22"/>
              <w:u w:val="single"/>
            </w:rPr>
          </w:rPrChange>
        </w:rPr>
        <w:t xml:space="preserve"> po uprzednim zaakceptowaniu przez Koordynatora Zamawiającego.</w:t>
      </w:r>
    </w:p>
    <w:p w14:paraId="32A7EF3A" w14:textId="77777777" w:rsidR="00D00C34" w:rsidRPr="000A44C0" w:rsidRDefault="00FC32C5" w:rsidP="00D00C34">
      <w:pPr>
        <w:pStyle w:val="Tekstpodstawowywcity"/>
        <w:keepNext/>
        <w:keepLines/>
        <w:numPr>
          <w:ilvl w:val="0"/>
          <w:numId w:val="16"/>
        </w:numPr>
        <w:spacing w:before="240"/>
        <w:jc w:val="both"/>
        <w:rPr>
          <w:rFonts w:cs="Times New Roman"/>
          <w:b/>
          <w:sz w:val="22"/>
          <w:szCs w:val="22"/>
        </w:rPr>
      </w:pPr>
      <w:bookmarkStart w:id="147" w:name="_Hlk76633432"/>
      <w:ins w:id="148" w:author="Aleksandra Walter" w:date="2021-07-08T11:07:00Z">
        <w:r>
          <w:rPr>
            <w:rFonts w:cs="Times New Roman"/>
            <w:bCs/>
            <w:color w:val="auto"/>
            <w:sz w:val="22"/>
            <w:szCs w:val="22"/>
          </w:rPr>
          <w:lastRenderedPageBreak/>
          <w:t xml:space="preserve"> </w:t>
        </w:r>
      </w:ins>
      <w:r w:rsidR="00DE13F9" w:rsidRPr="00DE13F9">
        <w:rPr>
          <w:rFonts w:cs="Times New Roman"/>
          <w:bCs/>
          <w:color w:val="auto"/>
          <w:sz w:val="22"/>
          <w:szCs w:val="22"/>
          <w:rPrChange w:id="149" w:author="Aleksandra Walter" w:date="2021-07-08T10:47:00Z">
            <w:rPr>
              <w:rFonts w:cs="Times New Roman"/>
              <w:bCs/>
              <w:color w:val="auto"/>
              <w:sz w:val="22"/>
              <w:szCs w:val="22"/>
              <w:u w:val="single"/>
            </w:rPr>
          </w:rPrChange>
        </w:rPr>
        <w:t>Wykonawca zapewnia, że przez cały okres obowiązywania umowy będzie posiadał ważną polisę</w:t>
      </w:r>
      <w:ins w:id="150" w:author="Aleksandra Walter" w:date="2021-07-08T11:07:00Z">
        <w:r>
          <w:rPr>
            <w:rFonts w:cs="Times New Roman"/>
            <w:bCs/>
            <w:color w:val="auto"/>
            <w:sz w:val="22"/>
            <w:szCs w:val="22"/>
          </w:rPr>
          <w:br/>
        </w:r>
      </w:ins>
      <w:del w:id="151" w:author="Aleksandra Walter" w:date="2021-07-08T11:07:00Z">
        <w:r w:rsidR="00DE13F9" w:rsidRPr="00DE13F9">
          <w:rPr>
            <w:rFonts w:cs="Times New Roman"/>
            <w:bCs/>
            <w:color w:val="auto"/>
            <w:sz w:val="22"/>
            <w:szCs w:val="22"/>
            <w:rPrChange w:id="152" w:author="Aleksandra Walter" w:date="2021-07-08T10:47:00Z">
              <w:rPr>
                <w:rFonts w:cs="Times New Roman"/>
                <w:bCs/>
                <w:color w:val="auto"/>
                <w:sz w:val="22"/>
                <w:szCs w:val="22"/>
                <w:u w:val="single"/>
              </w:rPr>
            </w:rPrChange>
          </w:rPr>
          <w:delText xml:space="preserve"> </w:delText>
        </w:r>
      </w:del>
      <w:ins w:id="153" w:author="Aleksandra Walter" w:date="2021-07-08T11:07:00Z">
        <w:r>
          <w:rPr>
            <w:rFonts w:cs="Times New Roman"/>
            <w:bCs/>
            <w:color w:val="auto"/>
            <w:sz w:val="22"/>
            <w:szCs w:val="22"/>
          </w:rPr>
          <w:t xml:space="preserve"> </w:t>
        </w:r>
      </w:ins>
      <w:r w:rsidR="00DE13F9" w:rsidRPr="00DE13F9">
        <w:rPr>
          <w:rFonts w:cs="Times New Roman"/>
          <w:bCs/>
          <w:color w:val="auto"/>
          <w:sz w:val="22"/>
          <w:szCs w:val="22"/>
          <w:rPrChange w:id="154" w:author="Aleksandra Walter" w:date="2021-07-08T10:47:00Z">
            <w:rPr>
              <w:rFonts w:cs="Times New Roman"/>
              <w:bCs/>
              <w:color w:val="auto"/>
              <w:sz w:val="22"/>
              <w:szCs w:val="22"/>
              <w:u w:val="single"/>
            </w:rPr>
          </w:rPrChange>
        </w:rPr>
        <w:t xml:space="preserve">ubezpieczeniową </w:t>
      </w:r>
      <w:ins w:id="155" w:author="Aleksandra Walter" w:date="2021-07-08T10:55:00Z">
        <w:r w:rsidR="000A44C0">
          <w:rPr>
            <w:rFonts w:cs="Times New Roman"/>
            <w:bCs/>
            <w:color w:val="auto"/>
            <w:sz w:val="22"/>
            <w:szCs w:val="22"/>
          </w:rPr>
          <w:t xml:space="preserve">obejmującą w swym zakresie ryzyka określone w </w:t>
        </w:r>
        <w:r w:rsidR="000A44C0" w:rsidRPr="00B34A2D">
          <w:rPr>
            <w:rFonts w:cs="Times New Roman"/>
            <w:bCs/>
            <w:color w:val="auto"/>
            <w:sz w:val="22"/>
            <w:szCs w:val="22"/>
          </w:rPr>
          <w:t xml:space="preserve"> </w:t>
        </w:r>
        <w:bookmarkStart w:id="156" w:name="_Hlk76634377"/>
        <w:r w:rsidR="000A44C0" w:rsidRPr="00B34A2D">
          <w:rPr>
            <w:rFonts w:cs="Times New Roman"/>
            <w:b/>
            <w:sz w:val="22"/>
            <w:szCs w:val="22"/>
          </w:rPr>
          <w:t>§ 11 ust. 1</w:t>
        </w:r>
      </w:ins>
      <w:bookmarkEnd w:id="156"/>
      <w:ins w:id="157" w:author="Aleksandra Walter" w:date="2021-07-08T10:37:00Z">
        <w:r w:rsidR="00DE13F9" w:rsidRPr="00DE13F9">
          <w:rPr>
            <w:rFonts w:cs="Times New Roman"/>
            <w:bCs/>
            <w:color w:val="auto"/>
            <w:sz w:val="22"/>
            <w:szCs w:val="22"/>
            <w:rPrChange w:id="158" w:author="Aleksandra Walter" w:date="2021-07-08T10:47:00Z">
              <w:rPr>
                <w:rFonts w:cs="Times New Roman"/>
                <w:bCs/>
                <w:color w:val="auto"/>
                <w:sz w:val="22"/>
                <w:szCs w:val="22"/>
                <w:u w:val="single"/>
              </w:rPr>
            </w:rPrChange>
          </w:rPr>
          <w:t>,</w:t>
        </w:r>
      </w:ins>
      <w:ins w:id="159" w:author="Aleksandra Walter" w:date="2021-07-08T10:35:00Z">
        <w:r w:rsidR="00DE13F9" w:rsidRPr="00DE13F9">
          <w:rPr>
            <w:rFonts w:cs="Times New Roman"/>
            <w:bCs/>
            <w:color w:val="auto"/>
            <w:sz w:val="22"/>
            <w:szCs w:val="22"/>
            <w:rPrChange w:id="160" w:author="Aleksandra Walter" w:date="2021-07-08T10:47:00Z">
              <w:rPr>
                <w:rFonts w:cs="Times New Roman"/>
                <w:bCs/>
                <w:color w:val="auto"/>
                <w:sz w:val="22"/>
                <w:szCs w:val="22"/>
                <w:u w:val="single"/>
              </w:rPr>
            </w:rPrChange>
          </w:rPr>
          <w:t xml:space="preserve"> </w:t>
        </w:r>
      </w:ins>
      <w:del w:id="161" w:author="Aleksandra Walter" w:date="2021-07-08T10:34:00Z">
        <w:r w:rsidR="00DE13F9" w:rsidRPr="00DE13F9">
          <w:rPr>
            <w:rFonts w:cs="Times New Roman"/>
            <w:bCs/>
            <w:color w:val="auto"/>
            <w:sz w:val="22"/>
            <w:szCs w:val="22"/>
            <w:rPrChange w:id="162" w:author="Aleksandra Walter" w:date="2021-07-08T10:47:00Z">
              <w:rPr>
                <w:rFonts w:cs="Times New Roman"/>
                <w:bCs/>
                <w:color w:val="auto"/>
                <w:sz w:val="22"/>
                <w:szCs w:val="22"/>
                <w:u w:val="single"/>
              </w:rPr>
            </w:rPrChange>
          </w:rPr>
          <w:delText xml:space="preserve">odpowiedzialności cywilnej w zakresie prowadzonej działalności </w:delText>
        </w:r>
      </w:del>
      <w:r w:rsidR="00DE13F9" w:rsidRPr="00DE13F9">
        <w:rPr>
          <w:rFonts w:cs="Times New Roman"/>
          <w:bCs/>
          <w:color w:val="auto"/>
          <w:sz w:val="22"/>
          <w:szCs w:val="22"/>
          <w:rPrChange w:id="163" w:author="Aleksandra Walter" w:date="2021-07-08T10:47:00Z">
            <w:rPr>
              <w:rFonts w:cs="Times New Roman"/>
              <w:bCs/>
              <w:color w:val="auto"/>
              <w:sz w:val="22"/>
              <w:szCs w:val="22"/>
              <w:u w:val="single"/>
            </w:rPr>
          </w:rPrChange>
        </w:rPr>
        <w:t>na kwotę nie mniejszą</w:t>
      </w:r>
      <w:ins w:id="164" w:author="Aleksandra Walter" w:date="2021-07-08T11:07:00Z">
        <w:r>
          <w:rPr>
            <w:rFonts w:cs="Times New Roman"/>
            <w:bCs/>
            <w:color w:val="auto"/>
            <w:sz w:val="22"/>
            <w:szCs w:val="22"/>
          </w:rPr>
          <w:br/>
          <w:t xml:space="preserve"> </w:t>
        </w:r>
      </w:ins>
      <w:del w:id="165" w:author="Aleksandra Walter" w:date="2021-07-08T11:07:00Z">
        <w:r w:rsidR="00DE13F9" w:rsidRPr="00DE13F9">
          <w:rPr>
            <w:rFonts w:cs="Times New Roman"/>
            <w:bCs/>
            <w:color w:val="auto"/>
            <w:sz w:val="22"/>
            <w:szCs w:val="22"/>
            <w:rPrChange w:id="166" w:author="Aleksandra Walter" w:date="2021-07-08T10:47:00Z">
              <w:rPr>
                <w:rFonts w:cs="Times New Roman"/>
                <w:bCs/>
                <w:color w:val="auto"/>
                <w:sz w:val="22"/>
                <w:szCs w:val="22"/>
                <w:u w:val="single"/>
              </w:rPr>
            </w:rPrChange>
          </w:rPr>
          <w:delText xml:space="preserve"> </w:delText>
        </w:r>
      </w:del>
      <w:r w:rsidR="00DE13F9" w:rsidRPr="00DE13F9">
        <w:rPr>
          <w:rFonts w:cs="Times New Roman"/>
          <w:bCs/>
          <w:color w:val="auto"/>
          <w:sz w:val="22"/>
          <w:szCs w:val="22"/>
          <w:rPrChange w:id="167" w:author="Aleksandra Walter" w:date="2021-07-08T10:47:00Z">
            <w:rPr>
              <w:rFonts w:cs="Times New Roman"/>
              <w:bCs/>
              <w:color w:val="auto"/>
              <w:sz w:val="22"/>
              <w:szCs w:val="22"/>
              <w:u w:val="single"/>
            </w:rPr>
          </w:rPrChange>
        </w:rPr>
        <w:t>niż wartość</w:t>
      </w:r>
      <w:ins w:id="168" w:author="Aleksandra Walter" w:date="2021-07-08T10:55:00Z">
        <w:r w:rsidR="000A44C0">
          <w:rPr>
            <w:rFonts w:cs="Times New Roman"/>
            <w:bCs/>
            <w:color w:val="auto"/>
            <w:sz w:val="22"/>
            <w:szCs w:val="22"/>
          </w:rPr>
          <w:t xml:space="preserve"> sprz</w:t>
        </w:r>
      </w:ins>
      <w:ins w:id="169" w:author="Aleksandra Walter" w:date="2021-07-08T10:56:00Z">
        <w:r w:rsidR="000A44C0">
          <w:rPr>
            <w:rFonts w:cs="Times New Roman"/>
            <w:bCs/>
            <w:color w:val="auto"/>
            <w:sz w:val="22"/>
            <w:szCs w:val="22"/>
          </w:rPr>
          <w:t>ętu będącego przedmiotem Umowy</w:t>
        </w:r>
      </w:ins>
      <w:del w:id="170" w:author="Aleksandra Walter" w:date="2021-07-08T10:38:00Z">
        <w:r w:rsidR="00DE13F9" w:rsidRPr="00DE13F9">
          <w:rPr>
            <w:rFonts w:cs="Times New Roman"/>
            <w:bCs/>
            <w:color w:val="auto"/>
            <w:sz w:val="22"/>
            <w:szCs w:val="22"/>
            <w:rPrChange w:id="171" w:author="Aleksandra Walter" w:date="2021-07-08T10:47:00Z">
              <w:rPr>
                <w:rFonts w:cs="Times New Roman"/>
                <w:bCs/>
                <w:color w:val="auto"/>
                <w:sz w:val="22"/>
                <w:szCs w:val="22"/>
                <w:u w:val="single"/>
              </w:rPr>
            </w:rPrChange>
          </w:rPr>
          <w:delText xml:space="preserve"> </w:delText>
        </w:r>
      </w:del>
      <w:del w:id="172" w:author="Aleksandra Walter" w:date="2021-07-08T10:37:00Z">
        <w:r w:rsidR="00DE13F9" w:rsidRPr="00DE13F9">
          <w:rPr>
            <w:rFonts w:cs="Times New Roman"/>
            <w:bCs/>
            <w:color w:val="auto"/>
            <w:sz w:val="22"/>
            <w:szCs w:val="22"/>
            <w:rPrChange w:id="173" w:author="Aleksandra Walter" w:date="2021-07-08T10:47:00Z">
              <w:rPr>
                <w:rFonts w:cs="Times New Roman"/>
                <w:bCs/>
                <w:color w:val="auto"/>
                <w:sz w:val="22"/>
                <w:szCs w:val="22"/>
                <w:u w:val="single"/>
              </w:rPr>
            </w:rPrChange>
          </w:rPr>
          <w:delText>przedmiotu Umowy</w:delText>
        </w:r>
      </w:del>
      <w:ins w:id="174" w:author="Aleksandra Walter" w:date="2021-07-08T10:36:00Z">
        <w:r w:rsidR="00DE13F9" w:rsidRPr="00DE13F9">
          <w:rPr>
            <w:rFonts w:cs="Times New Roman"/>
            <w:bCs/>
            <w:color w:val="auto"/>
            <w:sz w:val="22"/>
            <w:szCs w:val="22"/>
            <w:rPrChange w:id="175" w:author="Aleksandra Walter" w:date="2021-07-08T10:47:00Z">
              <w:rPr>
                <w:rFonts w:cs="Times New Roman"/>
                <w:bCs/>
                <w:color w:val="auto"/>
                <w:sz w:val="22"/>
                <w:szCs w:val="22"/>
                <w:u w:val="single"/>
              </w:rPr>
            </w:rPrChange>
          </w:rPr>
          <w:t>.</w:t>
        </w:r>
      </w:ins>
      <w:del w:id="176" w:author="Aleksandra Walter" w:date="2021-07-08T10:36:00Z">
        <w:r w:rsidR="00DE13F9" w:rsidRPr="00DE13F9">
          <w:rPr>
            <w:rFonts w:cs="Times New Roman"/>
            <w:bCs/>
            <w:color w:val="auto"/>
            <w:sz w:val="22"/>
            <w:szCs w:val="22"/>
            <w:rPrChange w:id="177" w:author="Aleksandra Walter" w:date="2021-07-08T10:47:00Z">
              <w:rPr>
                <w:rFonts w:cs="Times New Roman"/>
                <w:bCs/>
                <w:color w:val="auto"/>
                <w:sz w:val="22"/>
                <w:szCs w:val="22"/>
                <w:u w:val="single"/>
              </w:rPr>
            </w:rPrChange>
          </w:rPr>
          <w:delText xml:space="preserve"> , o którym mowa w </w:delText>
        </w:r>
        <w:r w:rsidR="00DE13F9" w:rsidRPr="00DE13F9">
          <w:rPr>
            <w:rFonts w:cs="Times New Roman"/>
            <w:b/>
            <w:sz w:val="22"/>
            <w:szCs w:val="22"/>
            <w:rPrChange w:id="178" w:author="Aleksandra Walter" w:date="2021-07-08T10:47:00Z">
              <w:rPr>
                <w:rFonts w:cs="Times New Roman"/>
                <w:b/>
                <w:color w:val="0000FF" w:themeColor="hyperlink"/>
                <w:sz w:val="22"/>
                <w:szCs w:val="22"/>
                <w:u w:val="single"/>
              </w:rPr>
            </w:rPrChange>
          </w:rPr>
          <w:delText xml:space="preserve">§ 7 ust 1 umowy. </w:delText>
        </w:r>
      </w:del>
    </w:p>
    <w:p w14:paraId="6F9147CE" w14:textId="77777777" w:rsidR="001E57F3" w:rsidRPr="001E57F3" w:rsidRDefault="00DE13F9" w:rsidP="001E57F3">
      <w:pPr>
        <w:pStyle w:val="Tekstpodstawowywcity"/>
        <w:numPr>
          <w:ilvl w:val="0"/>
          <w:numId w:val="16"/>
        </w:numPr>
        <w:ind w:left="426"/>
        <w:jc w:val="both"/>
        <w:rPr>
          <w:ins w:id="179" w:author="Aleksandra Walter" w:date="2021-07-08T11:00:00Z"/>
          <w:rFonts w:cs="Times New Roman"/>
          <w:bCs/>
          <w:color w:val="auto"/>
          <w:sz w:val="22"/>
          <w:szCs w:val="22"/>
          <w:rPrChange w:id="180" w:author="Aleksandra Walter" w:date="2021-07-08T11:00:00Z">
            <w:rPr>
              <w:ins w:id="181" w:author="Aleksandra Walter" w:date="2021-07-08T11:00:00Z"/>
              <w:rFonts w:cs="Times New Roman"/>
              <w:sz w:val="22"/>
              <w:szCs w:val="22"/>
            </w:rPr>
          </w:rPrChange>
        </w:rPr>
      </w:pPr>
      <w:r w:rsidRPr="00DE13F9">
        <w:rPr>
          <w:rFonts w:cs="Times New Roman"/>
          <w:bCs/>
          <w:color w:val="auto"/>
          <w:sz w:val="22"/>
          <w:szCs w:val="22"/>
          <w:rPrChange w:id="182" w:author="Aleksandra Walter" w:date="2021-07-08T10:47:00Z">
            <w:rPr>
              <w:rFonts w:cs="Times New Roman"/>
              <w:bCs/>
              <w:color w:val="auto"/>
              <w:sz w:val="22"/>
              <w:szCs w:val="22"/>
              <w:u w:val="single"/>
            </w:rPr>
          </w:rPrChange>
        </w:rPr>
        <w:t xml:space="preserve">Wykonawca zobowiązany jest </w:t>
      </w:r>
      <w:bookmarkStart w:id="183" w:name="_Hlk76634347"/>
      <w:r w:rsidRPr="00DE13F9">
        <w:rPr>
          <w:rFonts w:cs="Times New Roman"/>
          <w:bCs/>
          <w:color w:val="auto"/>
          <w:sz w:val="22"/>
          <w:szCs w:val="22"/>
          <w:rPrChange w:id="184" w:author="Aleksandra Walter" w:date="2021-07-08T10:47:00Z">
            <w:rPr>
              <w:rFonts w:cs="Times New Roman"/>
              <w:bCs/>
              <w:color w:val="auto"/>
              <w:sz w:val="22"/>
              <w:szCs w:val="22"/>
              <w:u w:val="single"/>
            </w:rPr>
          </w:rPrChange>
        </w:rPr>
        <w:t xml:space="preserve">do dostarczenia kopii ważnej polisy ubezpieczeniowej </w:t>
      </w:r>
      <w:del w:id="185" w:author="Aleksandra Walter" w:date="2021-07-08T10:53:00Z">
        <w:r w:rsidRPr="00DE13F9">
          <w:rPr>
            <w:rFonts w:cs="Times New Roman"/>
            <w:bCs/>
            <w:color w:val="auto"/>
            <w:sz w:val="22"/>
            <w:szCs w:val="22"/>
            <w:rPrChange w:id="186" w:author="Aleksandra Walter" w:date="2021-07-08T10:47:00Z">
              <w:rPr>
                <w:rFonts w:cs="Times New Roman"/>
                <w:bCs/>
                <w:color w:val="auto"/>
                <w:sz w:val="22"/>
                <w:szCs w:val="22"/>
                <w:u w:val="single"/>
              </w:rPr>
            </w:rPrChange>
          </w:rPr>
          <w:delText>na sprzęt</w:delText>
        </w:r>
      </w:del>
      <w:del w:id="187" w:author="Aleksandra Walter" w:date="2021-07-08T10:54:00Z">
        <w:r w:rsidRPr="00DE13F9">
          <w:rPr>
            <w:rFonts w:cs="Times New Roman"/>
            <w:bCs/>
            <w:color w:val="auto"/>
            <w:sz w:val="22"/>
            <w:szCs w:val="22"/>
            <w:rPrChange w:id="188" w:author="Aleksandra Walter" w:date="2021-07-08T10:47:00Z">
              <w:rPr>
                <w:rFonts w:cs="Times New Roman"/>
                <w:bCs/>
                <w:color w:val="auto"/>
                <w:sz w:val="22"/>
                <w:szCs w:val="22"/>
                <w:u w:val="single"/>
              </w:rPr>
            </w:rPrChange>
          </w:rPr>
          <w:delText>, o której mowa w</w:delText>
        </w:r>
      </w:del>
      <w:del w:id="189" w:author="Aleksandra Walter" w:date="2021-07-08T10:55:00Z">
        <w:r w:rsidRPr="00DE13F9">
          <w:rPr>
            <w:rFonts w:cs="Times New Roman"/>
            <w:bCs/>
            <w:color w:val="auto"/>
            <w:sz w:val="22"/>
            <w:szCs w:val="22"/>
            <w:rPrChange w:id="190" w:author="Aleksandra Walter" w:date="2021-07-08T10:47:00Z">
              <w:rPr>
                <w:rFonts w:cs="Times New Roman"/>
                <w:bCs/>
                <w:color w:val="auto"/>
                <w:sz w:val="22"/>
                <w:szCs w:val="22"/>
                <w:u w:val="single"/>
              </w:rPr>
            </w:rPrChange>
          </w:rPr>
          <w:delText xml:space="preserve"> </w:delText>
        </w:r>
        <w:r w:rsidRPr="00DE13F9">
          <w:rPr>
            <w:rFonts w:cs="Times New Roman"/>
            <w:b/>
            <w:sz w:val="22"/>
            <w:szCs w:val="22"/>
            <w:rPrChange w:id="191" w:author="Aleksandra Walter" w:date="2021-07-08T10:47:00Z">
              <w:rPr>
                <w:rFonts w:cs="Times New Roman"/>
                <w:b/>
                <w:color w:val="0000FF" w:themeColor="hyperlink"/>
                <w:sz w:val="22"/>
                <w:szCs w:val="22"/>
                <w:u w:val="single"/>
              </w:rPr>
            </w:rPrChange>
          </w:rPr>
          <w:delText xml:space="preserve">§ 11 ust. 1 </w:delText>
        </w:r>
      </w:del>
      <w:r w:rsidRPr="00DE13F9">
        <w:rPr>
          <w:rFonts w:cs="Times New Roman"/>
          <w:sz w:val="22"/>
          <w:szCs w:val="22"/>
          <w:rPrChange w:id="192" w:author="Aleksandra Walter" w:date="2021-07-08T10:47:00Z">
            <w:rPr>
              <w:rFonts w:cs="Times New Roman"/>
              <w:color w:val="0000FF" w:themeColor="hyperlink"/>
              <w:sz w:val="22"/>
              <w:szCs w:val="22"/>
              <w:u w:val="single"/>
            </w:rPr>
          </w:rPrChange>
        </w:rPr>
        <w:t>(lub innego dokumentu potwierdzającego zawarcie ww. umowy ubezpieczenia)</w:t>
      </w:r>
      <w:bookmarkEnd w:id="183"/>
      <w:ins w:id="193" w:author="Aleksandra Walter" w:date="2021-07-08T10:57:00Z">
        <w:r w:rsidR="001E57F3">
          <w:rPr>
            <w:rFonts w:cs="Times New Roman"/>
            <w:sz w:val="22"/>
            <w:szCs w:val="22"/>
          </w:rPr>
          <w:t>,</w:t>
        </w:r>
      </w:ins>
      <w:r w:rsidRPr="00DE13F9">
        <w:rPr>
          <w:rFonts w:cs="Times New Roman"/>
          <w:sz w:val="22"/>
          <w:szCs w:val="22"/>
          <w:rPrChange w:id="194" w:author="Aleksandra Walter" w:date="2021-07-08T10:47:00Z">
            <w:rPr>
              <w:rFonts w:cs="Times New Roman"/>
              <w:color w:val="0000FF" w:themeColor="hyperlink"/>
              <w:sz w:val="22"/>
              <w:szCs w:val="22"/>
              <w:u w:val="single"/>
            </w:rPr>
          </w:rPrChange>
        </w:rPr>
        <w:t xml:space="preserve"> </w:t>
      </w:r>
      <w:ins w:id="195" w:author="Aleksandra Walter" w:date="2021-07-08T10:56:00Z">
        <w:r w:rsidR="001E57F3">
          <w:rPr>
            <w:rFonts w:cs="Times New Roman"/>
            <w:sz w:val="22"/>
            <w:szCs w:val="22"/>
          </w:rPr>
          <w:t xml:space="preserve">o której mowa  </w:t>
        </w:r>
      </w:ins>
      <w:r w:rsidRPr="00DE13F9">
        <w:rPr>
          <w:rFonts w:cs="Times New Roman"/>
          <w:sz w:val="22"/>
          <w:szCs w:val="22"/>
          <w:rPrChange w:id="196" w:author="Aleksandra Walter" w:date="2021-07-08T10:47:00Z">
            <w:rPr>
              <w:rFonts w:cs="Times New Roman"/>
              <w:color w:val="0000FF" w:themeColor="hyperlink"/>
              <w:sz w:val="22"/>
              <w:szCs w:val="22"/>
              <w:u w:val="single"/>
            </w:rPr>
          </w:rPrChange>
        </w:rPr>
        <w:t>wraz z potwierdzeniem opłaconych składek</w:t>
      </w:r>
      <w:ins w:id="197" w:author="Aleksandra Walter" w:date="2021-07-08T11:00:00Z">
        <w:r w:rsidR="001E57F3">
          <w:rPr>
            <w:rFonts w:cs="Times New Roman"/>
            <w:sz w:val="22"/>
            <w:szCs w:val="22"/>
          </w:rPr>
          <w:t>.</w:t>
        </w:r>
      </w:ins>
      <w:del w:id="198" w:author="Aleksandra Walter" w:date="2021-07-08T10:43:00Z">
        <w:r w:rsidRPr="00DE13F9">
          <w:rPr>
            <w:rFonts w:cs="Times New Roman"/>
            <w:sz w:val="22"/>
            <w:szCs w:val="22"/>
            <w:rPrChange w:id="199" w:author="Aleksandra Walter" w:date="2021-07-08T10:47:00Z">
              <w:rPr>
                <w:rFonts w:cs="Times New Roman"/>
                <w:color w:val="0000FF" w:themeColor="hyperlink"/>
                <w:sz w:val="22"/>
                <w:szCs w:val="22"/>
                <w:u w:val="single"/>
              </w:rPr>
            </w:rPrChange>
          </w:rPr>
          <w:delText>.</w:delText>
        </w:r>
      </w:del>
      <w:r w:rsidRPr="00DE13F9">
        <w:rPr>
          <w:rFonts w:cs="Times New Roman"/>
          <w:sz w:val="22"/>
          <w:szCs w:val="22"/>
          <w:rPrChange w:id="200" w:author="Aleksandra Walter" w:date="2021-07-08T10:47:00Z">
            <w:rPr>
              <w:rFonts w:cs="Times New Roman"/>
              <w:color w:val="0000FF" w:themeColor="hyperlink"/>
              <w:sz w:val="22"/>
              <w:szCs w:val="22"/>
              <w:u w:val="single"/>
            </w:rPr>
          </w:rPrChange>
        </w:rPr>
        <w:t xml:space="preserve"> </w:t>
      </w:r>
    </w:p>
    <w:p w14:paraId="337C8B78" w14:textId="77777777" w:rsidR="001E57F3" w:rsidRDefault="001E57F3" w:rsidP="001E57F3">
      <w:pPr>
        <w:pStyle w:val="Tekstpodstawowywcity"/>
        <w:jc w:val="both"/>
        <w:rPr>
          <w:ins w:id="201" w:author="Aleksandra Walter" w:date="2021-07-08T11:01:00Z"/>
          <w:rFonts w:cs="Times New Roman"/>
          <w:bCs/>
          <w:color w:val="auto"/>
          <w:sz w:val="22"/>
          <w:szCs w:val="22"/>
        </w:rPr>
      </w:pPr>
    </w:p>
    <w:p w14:paraId="4BFF4825" w14:textId="77777777" w:rsidR="001A46DD" w:rsidRDefault="001E57F3" w:rsidP="001A46DD">
      <w:pPr>
        <w:pStyle w:val="Tekstpodstawowywcity"/>
        <w:rPr>
          <w:del w:id="202" w:author="Aleksandra Walter" w:date="2021-07-08T11:00:00Z"/>
          <w:rFonts w:cs="Times New Roman"/>
          <w:bCs/>
          <w:color w:val="auto"/>
          <w:sz w:val="22"/>
          <w:szCs w:val="22"/>
        </w:rPr>
        <w:pPrChange w:id="203" w:author="Aleksandra Walter" w:date="2021-07-08T11:01:00Z">
          <w:pPr>
            <w:pStyle w:val="Tekstpodstawowywcity"/>
            <w:numPr>
              <w:numId w:val="16"/>
            </w:numPr>
            <w:ind w:left="426" w:hanging="360"/>
            <w:jc w:val="both"/>
          </w:pPr>
        </w:pPrChange>
      </w:pPr>
      <w:ins w:id="204" w:author="Aleksandra Walter" w:date="2021-07-08T11:01:00Z">
        <w:r>
          <w:rPr>
            <w:rFonts w:cs="Times New Roman"/>
            <w:bCs/>
            <w:color w:val="auto"/>
            <w:sz w:val="22"/>
            <w:szCs w:val="22"/>
          </w:rPr>
          <w:t xml:space="preserve">                                                           </w:t>
        </w:r>
      </w:ins>
      <w:del w:id="205" w:author="Aleksandra Walter" w:date="2021-07-08T11:00:00Z">
        <w:r w:rsidR="00DE13F9" w:rsidRPr="00DE13F9">
          <w:rPr>
            <w:bCs/>
            <w:sz w:val="22"/>
            <w:szCs w:val="22"/>
            <w:rPrChange w:id="206" w:author="Aleksandra Walter" w:date="2021-07-08T10:47:00Z">
              <w:rPr>
                <w:bCs/>
                <w:sz w:val="22"/>
                <w:szCs w:val="22"/>
                <w:u w:val="single"/>
              </w:rPr>
            </w:rPrChange>
          </w:rPr>
          <w:delText xml:space="preserve">wraz </w:delText>
        </w:r>
      </w:del>
      <w:del w:id="207" w:author="Aleksandra Walter" w:date="2021-07-08T10:37:00Z">
        <w:r w:rsidR="00DE13F9" w:rsidRPr="00DE13F9">
          <w:rPr>
            <w:bCs/>
            <w:sz w:val="22"/>
            <w:szCs w:val="22"/>
            <w:rPrChange w:id="208" w:author="Aleksandra Walter" w:date="2021-07-08T10:47:00Z">
              <w:rPr>
                <w:bCs/>
                <w:sz w:val="22"/>
                <w:szCs w:val="22"/>
                <w:u w:val="single"/>
              </w:rPr>
            </w:rPrChange>
          </w:rPr>
          <w:br/>
        </w:r>
      </w:del>
      <w:del w:id="209" w:author="Aleksandra Walter" w:date="2021-07-08T11:00:00Z">
        <w:r w:rsidR="00DE13F9" w:rsidRPr="00DE13F9">
          <w:rPr>
            <w:bCs/>
            <w:sz w:val="22"/>
            <w:szCs w:val="22"/>
            <w:rPrChange w:id="210" w:author="Aleksandra Walter" w:date="2021-07-08T10:47:00Z">
              <w:rPr>
                <w:bCs/>
                <w:sz w:val="22"/>
                <w:szCs w:val="22"/>
                <w:u w:val="single"/>
              </w:rPr>
            </w:rPrChange>
          </w:rPr>
          <w:delText xml:space="preserve">z protokołem  odbioru ilościowo – jakościowego sprzętu  zgodnie z </w:delText>
        </w:r>
        <w:r w:rsidR="00DE13F9" w:rsidRPr="00DE13F9">
          <w:rPr>
            <w:b/>
            <w:sz w:val="22"/>
            <w:szCs w:val="22"/>
            <w:rPrChange w:id="211" w:author="Aleksandra Walter" w:date="2021-07-08T10:47:00Z">
              <w:rPr>
                <w:b/>
                <w:color w:val="0000FF" w:themeColor="hyperlink"/>
                <w:sz w:val="22"/>
                <w:szCs w:val="22"/>
                <w:u w:val="single"/>
              </w:rPr>
            </w:rPrChange>
          </w:rPr>
          <w:delText xml:space="preserve">§ 3 ust. 8 </w:delText>
        </w:r>
        <w:r w:rsidR="00DE13F9" w:rsidRPr="00DE13F9">
          <w:rPr>
            <w:bCs/>
            <w:sz w:val="22"/>
            <w:szCs w:val="22"/>
            <w:rPrChange w:id="212" w:author="Aleksandra Walter" w:date="2021-07-08T10:47:00Z">
              <w:rPr>
                <w:bCs/>
                <w:color w:val="0000FF" w:themeColor="hyperlink"/>
                <w:sz w:val="22"/>
                <w:szCs w:val="22"/>
                <w:u w:val="single"/>
              </w:rPr>
            </w:rPrChange>
          </w:rPr>
          <w:delText>Umowy</w:delText>
        </w:r>
        <w:bookmarkEnd w:id="147"/>
        <w:r w:rsidR="00DE13F9" w:rsidRPr="00DE13F9">
          <w:rPr>
            <w:bCs/>
            <w:sz w:val="22"/>
            <w:szCs w:val="22"/>
            <w:rPrChange w:id="213" w:author="Aleksandra Walter" w:date="2021-07-08T10:47:00Z">
              <w:rPr>
                <w:bCs/>
                <w:sz w:val="22"/>
                <w:szCs w:val="22"/>
                <w:u w:val="single"/>
              </w:rPr>
            </w:rPrChange>
          </w:rPr>
          <w:delText>.</w:delText>
        </w:r>
      </w:del>
    </w:p>
    <w:p w14:paraId="1B7F8D35" w14:textId="77777777" w:rsidR="001A46DD" w:rsidRDefault="00DE13F9" w:rsidP="001A46DD">
      <w:pPr>
        <w:pStyle w:val="Tekstpodstawowywcity"/>
        <w:rPr>
          <w:del w:id="214" w:author="Aleksandra Walter" w:date="2021-07-08T11:00:00Z"/>
          <w:rFonts w:cs="Times New Roman"/>
          <w:bCs/>
          <w:color w:val="auto"/>
          <w:sz w:val="22"/>
          <w:szCs w:val="22"/>
        </w:rPr>
        <w:pPrChange w:id="215" w:author="Aleksandra Walter" w:date="2021-07-08T11:01:00Z">
          <w:pPr>
            <w:pStyle w:val="Tekstpodstawowywcity"/>
            <w:keepNext/>
            <w:keepLines/>
            <w:spacing w:before="240"/>
            <w:ind w:left="0"/>
            <w:jc w:val="both"/>
          </w:pPr>
        </w:pPrChange>
      </w:pPr>
      <w:del w:id="216" w:author="Aleksandra Walter" w:date="2021-07-08T11:00:00Z">
        <w:r w:rsidRPr="00DE13F9">
          <w:rPr>
            <w:bCs/>
            <w:sz w:val="22"/>
            <w:szCs w:val="22"/>
            <w:rPrChange w:id="217" w:author="Aleksandra Walter" w:date="2021-07-08T10:47:00Z">
              <w:rPr>
                <w:bCs/>
                <w:sz w:val="22"/>
                <w:szCs w:val="22"/>
                <w:u w:val="single"/>
              </w:rPr>
            </w:rPrChange>
          </w:rPr>
          <w:delText xml:space="preserve"> </w:delText>
        </w:r>
      </w:del>
    </w:p>
    <w:p w14:paraId="0758F4F6" w14:textId="77777777" w:rsidR="001A46DD" w:rsidRDefault="00DE13F9" w:rsidP="001A46DD">
      <w:pPr>
        <w:pStyle w:val="Tekstpodstawowywcity"/>
        <w:rPr>
          <w:rFonts w:cs="Times New Roman"/>
          <w:b/>
          <w:color w:val="auto"/>
          <w:sz w:val="22"/>
          <w:szCs w:val="22"/>
        </w:rPr>
        <w:pPrChange w:id="218" w:author="Aleksandra Walter" w:date="2021-07-08T11:01:00Z">
          <w:pPr>
            <w:pStyle w:val="Tekstpodstawowywcity"/>
            <w:keepNext/>
            <w:keepLines/>
            <w:spacing w:before="240"/>
            <w:ind w:left="0"/>
            <w:jc w:val="center"/>
          </w:pPr>
        </w:pPrChange>
      </w:pPr>
      <w:r w:rsidRPr="00DE13F9">
        <w:rPr>
          <w:rFonts w:cs="Times New Roman"/>
          <w:b/>
          <w:color w:val="auto"/>
          <w:sz w:val="22"/>
          <w:szCs w:val="22"/>
          <w:rPrChange w:id="219" w:author="Aleksandra Walter" w:date="2021-07-08T10:47:00Z">
            <w:rPr>
              <w:rFonts w:cs="Times New Roman"/>
              <w:b/>
              <w:color w:val="auto"/>
              <w:sz w:val="22"/>
              <w:szCs w:val="22"/>
              <w:u w:val="single"/>
            </w:rPr>
          </w:rPrChange>
        </w:rPr>
        <w:t>§ 12</w:t>
      </w:r>
    </w:p>
    <w:p w14:paraId="7ABA3883" w14:textId="77777777" w:rsidR="006E3970" w:rsidRPr="000A44C0" w:rsidRDefault="00DE13F9" w:rsidP="006E3970">
      <w:pPr>
        <w:pStyle w:val="Tekstpodstawowywcity"/>
        <w:keepNext/>
        <w:keepLines/>
        <w:ind w:left="0"/>
        <w:jc w:val="center"/>
        <w:rPr>
          <w:rFonts w:cs="Times New Roman"/>
          <w:b/>
          <w:color w:val="auto"/>
          <w:sz w:val="22"/>
          <w:szCs w:val="22"/>
        </w:rPr>
      </w:pPr>
      <w:r w:rsidRPr="00DE13F9">
        <w:rPr>
          <w:rFonts w:cs="Times New Roman"/>
          <w:b/>
          <w:color w:val="auto"/>
          <w:sz w:val="22"/>
          <w:szCs w:val="22"/>
          <w:rPrChange w:id="220" w:author="Aleksandra Walter" w:date="2021-07-08T10:47:00Z">
            <w:rPr>
              <w:rFonts w:cs="Times New Roman"/>
              <w:b/>
              <w:color w:val="auto"/>
              <w:sz w:val="22"/>
              <w:szCs w:val="22"/>
              <w:u w:val="single"/>
            </w:rPr>
          </w:rPrChange>
        </w:rPr>
        <w:t>Odstąpienie i rozwiązanie umowy</w:t>
      </w:r>
    </w:p>
    <w:p w14:paraId="5516EDCD" w14:textId="77777777" w:rsidR="006E3970" w:rsidRPr="000A44C0" w:rsidRDefault="00DE13F9" w:rsidP="006E3970">
      <w:pPr>
        <w:pStyle w:val="Tekstpodstawowywcity"/>
        <w:numPr>
          <w:ilvl w:val="0"/>
          <w:numId w:val="17"/>
        </w:numPr>
        <w:ind w:left="426"/>
        <w:jc w:val="both"/>
        <w:rPr>
          <w:rFonts w:cs="Times New Roman"/>
          <w:sz w:val="22"/>
          <w:szCs w:val="22"/>
        </w:rPr>
      </w:pPr>
      <w:r w:rsidRPr="00DE13F9">
        <w:rPr>
          <w:rFonts w:cs="Times New Roman"/>
          <w:sz w:val="22"/>
          <w:szCs w:val="22"/>
          <w:rPrChange w:id="221" w:author="Aleksandra Walter" w:date="2021-07-08T10:47:00Z">
            <w:rPr>
              <w:rFonts w:cs="Times New Roman"/>
              <w:color w:val="0000FF" w:themeColor="hyperlink"/>
              <w:sz w:val="22"/>
              <w:szCs w:val="22"/>
              <w:u w:val="single"/>
            </w:rPr>
          </w:rPrChange>
        </w:rPr>
        <w:t>Zamawiający może odstąpić od niniejszej umowy w terminie 30 dni kalendarzowych od powzięcia informacji o poniższych okolicznościach, z zachowaniem prawa do naliczania kar umownych, w przypadku, gdy:</w:t>
      </w:r>
    </w:p>
    <w:p w14:paraId="6BADC72F" w14:textId="77777777" w:rsidR="006E3970" w:rsidRPr="000A44C0" w:rsidRDefault="00DE13F9" w:rsidP="006E3970">
      <w:pPr>
        <w:pStyle w:val="Tekstpodstawowywcity"/>
        <w:numPr>
          <w:ilvl w:val="1"/>
          <w:numId w:val="17"/>
        </w:numPr>
        <w:ind w:left="851"/>
        <w:jc w:val="both"/>
        <w:rPr>
          <w:rFonts w:cs="Times New Roman"/>
          <w:sz w:val="22"/>
          <w:szCs w:val="22"/>
        </w:rPr>
      </w:pPr>
      <w:r w:rsidRPr="00DE13F9">
        <w:rPr>
          <w:rFonts w:cs="Times New Roman"/>
          <w:sz w:val="22"/>
          <w:szCs w:val="22"/>
          <w:rPrChange w:id="222" w:author="Aleksandra Walter" w:date="2021-07-08T10:47:00Z">
            <w:rPr>
              <w:rFonts w:cs="Times New Roman"/>
              <w:color w:val="0000FF" w:themeColor="hyperlink"/>
              <w:sz w:val="22"/>
              <w:szCs w:val="22"/>
              <w:u w:val="single"/>
            </w:rPr>
          </w:rPrChange>
        </w:rPr>
        <w:t>Wykonawca przekroczy termin</w:t>
      </w:r>
      <w:ins w:id="223" w:author="Aleksandra Walter" w:date="2021-07-08T11:41:00Z">
        <w:r w:rsidR="00DB610F">
          <w:rPr>
            <w:rFonts w:cs="Times New Roman"/>
            <w:sz w:val="22"/>
            <w:szCs w:val="22"/>
          </w:rPr>
          <w:t>y</w:t>
        </w:r>
      </w:ins>
      <w:r w:rsidRPr="00DE13F9">
        <w:rPr>
          <w:rFonts w:cs="Times New Roman"/>
          <w:sz w:val="22"/>
          <w:szCs w:val="22"/>
          <w:rPrChange w:id="224" w:author="Aleksandra Walter" w:date="2021-07-08T10:47:00Z">
            <w:rPr>
              <w:rFonts w:cs="Times New Roman"/>
              <w:color w:val="0000FF" w:themeColor="hyperlink"/>
              <w:sz w:val="22"/>
              <w:szCs w:val="22"/>
              <w:u w:val="single"/>
            </w:rPr>
          </w:rPrChange>
        </w:rPr>
        <w:t xml:space="preserve"> określon</w:t>
      </w:r>
      <w:ins w:id="225" w:author="Aleksandra Walter" w:date="2021-07-08T11:41:00Z">
        <w:r w:rsidR="00DB610F">
          <w:rPr>
            <w:rFonts w:cs="Times New Roman"/>
            <w:sz w:val="22"/>
            <w:szCs w:val="22"/>
          </w:rPr>
          <w:t>e</w:t>
        </w:r>
      </w:ins>
      <w:del w:id="226" w:author="Aleksandra Walter" w:date="2021-07-08T11:41:00Z">
        <w:r w:rsidRPr="00DE13F9">
          <w:rPr>
            <w:rFonts w:cs="Times New Roman"/>
            <w:sz w:val="22"/>
            <w:szCs w:val="22"/>
            <w:rPrChange w:id="227" w:author="Aleksandra Walter" w:date="2021-07-08T10:47:00Z">
              <w:rPr>
                <w:rFonts w:cs="Times New Roman"/>
                <w:color w:val="0000FF" w:themeColor="hyperlink"/>
                <w:sz w:val="22"/>
                <w:szCs w:val="22"/>
                <w:u w:val="single"/>
              </w:rPr>
            </w:rPrChange>
          </w:rPr>
          <w:delText>y</w:delText>
        </w:r>
      </w:del>
      <w:r w:rsidRPr="00DE13F9">
        <w:rPr>
          <w:rFonts w:cs="Times New Roman"/>
          <w:sz w:val="22"/>
          <w:szCs w:val="22"/>
          <w:rPrChange w:id="228" w:author="Aleksandra Walter" w:date="2021-07-08T10:47:00Z">
            <w:rPr>
              <w:rFonts w:cs="Times New Roman"/>
              <w:color w:val="0000FF" w:themeColor="hyperlink"/>
              <w:sz w:val="22"/>
              <w:szCs w:val="22"/>
              <w:u w:val="single"/>
            </w:rPr>
          </w:rPrChange>
        </w:rPr>
        <w:t xml:space="preserve"> w </w:t>
      </w:r>
      <w:r w:rsidRPr="00DE13F9">
        <w:rPr>
          <w:rFonts w:cs="Times New Roman"/>
          <w:bCs/>
          <w:color w:val="auto"/>
          <w:sz w:val="22"/>
          <w:szCs w:val="22"/>
          <w:rPrChange w:id="229" w:author="Aleksandra Walter" w:date="2021-07-08T10:47:00Z">
            <w:rPr>
              <w:rFonts w:cs="Times New Roman"/>
              <w:bCs/>
              <w:color w:val="auto"/>
              <w:sz w:val="22"/>
              <w:szCs w:val="22"/>
              <w:u w:val="single"/>
            </w:rPr>
          </w:rPrChange>
        </w:rPr>
        <w:t>§ 3 o 30 dni kalendarzowych;</w:t>
      </w:r>
    </w:p>
    <w:p w14:paraId="04BF3DA1" w14:textId="77777777" w:rsidR="006E3970" w:rsidRPr="000A44C0" w:rsidRDefault="00DE13F9" w:rsidP="006E3970">
      <w:pPr>
        <w:pStyle w:val="Tekstpodstawowywcity"/>
        <w:numPr>
          <w:ilvl w:val="1"/>
          <w:numId w:val="17"/>
        </w:numPr>
        <w:ind w:left="851"/>
        <w:jc w:val="both"/>
        <w:rPr>
          <w:rFonts w:cs="Times New Roman"/>
          <w:sz w:val="22"/>
          <w:szCs w:val="22"/>
        </w:rPr>
      </w:pPr>
      <w:r w:rsidRPr="00DE13F9">
        <w:rPr>
          <w:rFonts w:cs="Times New Roman"/>
          <w:bCs/>
          <w:color w:val="auto"/>
          <w:sz w:val="22"/>
          <w:szCs w:val="22"/>
          <w:rPrChange w:id="230" w:author="Aleksandra Walter" w:date="2021-07-08T10:47:00Z">
            <w:rPr>
              <w:rFonts w:cs="Times New Roman"/>
              <w:bCs/>
              <w:color w:val="auto"/>
              <w:sz w:val="22"/>
              <w:szCs w:val="22"/>
              <w:u w:val="single"/>
            </w:rPr>
          </w:rPrChange>
        </w:rPr>
        <w:t xml:space="preserve">Wykonawca dwukrotnie nie dotrzyma terminów i czynności, o których mowa w § 3 oraz § 8. </w:t>
      </w:r>
    </w:p>
    <w:p w14:paraId="37ABFE2A" w14:textId="77777777" w:rsidR="006E3970" w:rsidRPr="000A44C0" w:rsidRDefault="00DE13F9" w:rsidP="006E3970">
      <w:pPr>
        <w:pStyle w:val="Tekstpodstawowywcity"/>
        <w:numPr>
          <w:ilvl w:val="0"/>
          <w:numId w:val="17"/>
        </w:numPr>
        <w:ind w:left="426"/>
        <w:jc w:val="both"/>
        <w:rPr>
          <w:rFonts w:cs="Times New Roman"/>
          <w:sz w:val="22"/>
          <w:szCs w:val="22"/>
        </w:rPr>
      </w:pPr>
      <w:r w:rsidRPr="00DE13F9">
        <w:rPr>
          <w:rFonts w:cs="Times New Roman"/>
          <w:sz w:val="22"/>
          <w:szCs w:val="22"/>
          <w:rPrChange w:id="231" w:author="Aleksandra Walter" w:date="2021-07-08T10:47:00Z">
            <w:rPr>
              <w:rFonts w:cs="Times New Roman"/>
              <w:color w:val="0000FF" w:themeColor="hyperlink"/>
              <w:sz w:val="22"/>
              <w:szCs w:val="22"/>
              <w:u w:val="single"/>
            </w:rPr>
          </w:rPrChange>
        </w:rPr>
        <w:t>Zamawiającemu przysługuje prawo do odstąpienia od niniejszej umowy w razie wystąpienia istotnej zmiany okoliczności powodującej, że wykonanie niniejszej umowy nie leży w interesie publicznym, czego nie można było przewidzieć w chwili zawarcia niniejszej umowy. Zamawiający może odstąpić od niniejszej umowy w terminie 30 dni kalendarzowych od powzięcia informacji o powyższych okolicznościach oraz jeżeli chodzi co najmniej jedna z okoliczności, o których  mowa w art. 456 Ustawy prawo zamówień publicznych . W takim przypadku Wykonawca może żądać jedynie wynagrodzenia należnego z tytułu wykonania części niniejszej umowy.</w:t>
      </w:r>
    </w:p>
    <w:p w14:paraId="5C425F55" w14:textId="77777777" w:rsidR="006E3970" w:rsidRPr="000A44C0" w:rsidRDefault="00DE13F9" w:rsidP="006E3970">
      <w:pPr>
        <w:pStyle w:val="Tekstpodstawowywcity"/>
        <w:numPr>
          <w:ilvl w:val="0"/>
          <w:numId w:val="17"/>
        </w:numPr>
        <w:ind w:left="426"/>
        <w:jc w:val="both"/>
        <w:rPr>
          <w:rFonts w:cs="Times New Roman"/>
          <w:sz w:val="22"/>
          <w:szCs w:val="22"/>
        </w:rPr>
      </w:pPr>
      <w:r w:rsidRPr="00DE13F9">
        <w:rPr>
          <w:rFonts w:cs="Times New Roman"/>
          <w:sz w:val="22"/>
          <w:szCs w:val="22"/>
          <w:rPrChange w:id="232" w:author="Aleksandra Walter" w:date="2021-07-08T10:47:00Z">
            <w:rPr>
              <w:rFonts w:cs="Times New Roman"/>
              <w:color w:val="0000FF" w:themeColor="hyperlink"/>
              <w:sz w:val="22"/>
              <w:szCs w:val="22"/>
              <w:u w:val="single"/>
            </w:rPr>
          </w:rPrChange>
        </w:rPr>
        <w:t>Oświadczenie o odstąpieniu od niniejszej umowy wymaga zachowania formy pisemnej.</w:t>
      </w:r>
    </w:p>
    <w:p w14:paraId="7950240E" w14:textId="77777777" w:rsidR="006E3970" w:rsidRPr="000A44C0" w:rsidRDefault="00DE13F9" w:rsidP="006E3970">
      <w:pPr>
        <w:pStyle w:val="Tekstpodstawowywcity"/>
        <w:numPr>
          <w:ilvl w:val="0"/>
          <w:numId w:val="17"/>
        </w:numPr>
        <w:ind w:left="426"/>
        <w:jc w:val="both"/>
        <w:rPr>
          <w:rFonts w:cs="Times New Roman"/>
          <w:sz w:val="22"/>
          <w:szCs w:val="22"/>
        </w:rPr>
      </w:pPr>
      <w:r w:rsidRPr="00DE13F9">
        <w:rPr>
          <w:rFonts w:cs="Times New Roman"/>
          <w:color w:val="auto"/>
          <w:sz w:val="22"/>
          <w:szCs w:val="22"/>
          <w:rPrChange w:id="233" w:author="Aleksandra Walter" w:date="2021-07-08T10:47:00Z">
            <w:rPr>
              <w:rFonts w:cs="Times New Roman"/>
              <w:color w:val="auto"/>
              <w:sz w:val="22"/>
              <w:szCs w:val="22"/>
              <w:u w:val="single"/>
            </w:rPr>
          </w:rPrChange>
        </w:rPr>
        <w:t xml:space="preserve">Każda ze Stron może rozwiązać Umowę z zachowaniem miesięcznego okresu wypowiedzenia </w:t>
      </w:r>
      <w:ins w:id="234" w:author="Aleksandra Walter" w:date="2021-07-08T11:07:00Z">
        <w:r w:rsidR="00FC32C5">
          <w:rPr>
            <w:rFonts w:cs="Times New Roman"/>
            <w:color w:val="auto"/>
            <w:sz w:val="22"/>
            <w:szCs w:val="22"/>
          </w:rPr>
          <w:br/>
        </w:r>
      </w:ins>
      <w:r w:rsidRPr="00DE13F9">
        <w:rPr>
          <w:rFonts w:cs="Times New Roman"/>
          <w:color w:val="auto"/>
          <w:sz w:val="22"/>
          <w:szCs w:val="22"/>
          <w:rPrChange w:id="235" w:author="Aleksandra Walter" w:date="2021-07-08T10:47:00Z">
            <w:rPr>
              <w:rFonts w:cs="Times New Roman"/>
              <w:color w:val="auto"/>
              <w:sz w:val="22"/>
              <w:szCs w:val="22"/>
              <w:u w:val="single"/>
            </w:rPr>
          </w:rPrChange>
        </w:rPr>
        <w:t>ze skutkiem na koniec miesiąca kalendarzowego.</w:t>
      </w:r>
    </w:p>
    <w:p w14:paraId="128427AC" w14:textId="77777777" w:rsidR="006E3970" w:rsidRPr="000A44C0" w:rsidRDefault="00DE13F9" w:rsidP="006E3970">
      <w:pPr>
        <w:pStyle w:val="Tekstpodstawowywcity"/>
        <w:numPr>
          <w:ilvl w:val="0"/>
          <w:numId w:val="17"/>
        </w:numPr>
        <w:ind w:left="426"/>
        <w:jc w:val="both"/>
        <w:rPr>
          <w:rFonts w:cs="Times New Roman"/>
          <w:sz w:val="22"/>
          <w:szCs w:val="22"/>
        </w:rPr>
      </w:pPr>
      <w:r w:rsidRPr="00DE13F9">
        <w:rPr>
          <w:rFonts w:cs="Times New Roman"/>
          <w:sz w:val="22"/>
          <w:szCs w:val="22"/>
          <w:rPrChange w:id="236" w:author="Aleksandra Walter" w:date="2021-07-08T10:47:00Z">
            <w:rPr>
              <w:rFonts w:cs="Times New Roman"/>
              <w:color w:val="0000FF" w:themeColor="hyperlink"/>
              <w:sz w:val="22"/>
              <w:szCs w:val="22"/>
              <w:u w:val="single"/>
            </w:rPr>
          </w:rPrChange>
        </w:rPr>
        <w:t>Zamawiającemu przysługuje prawo do rozwiązania Umowy bez zachowania okresu wypowiedzenia w przypadku nie wywiązania się bądź nieprawidłowego wywiązywania się przez Wykonawcę z zobowiązań wynikających z niniejszej Umowy, bądź gdy Wykonawca działa na szkodę Zamawiającego lub znajduje się w stanie likwidacji lub upadłości.</w:t>
      </w:r>
    </w:p>
    <w:p w14:paraId="72F2AB40" w14:textId="77777777" w:rsidR="006E3970" w:rsidRPr="000A44C0" w:rsidRDefault="00DE13F9" w:rsidP="006E3970">
      <w:pPr>
        <w:pStyle w:val="Tekstpodstawowywcity"/>
        <w:numPr>
          <w:ilvl w:val="0"/>
          <w:numId w:val="17"/>
        </w:numPr>
        <w:ind w:left="426"/>
        <w:jc w:val="both"/>
        <w:rPr>
          <w:rFonts w:cs="Times New Roman"/>
          <w:sz w:val="22"/>
          <w:szCs w:val="22"/>
        </w:rPr>
      </w:pPr>
      <w:r w:rsidRPr="00DE13F9">
        <w:rPr>
          <w:rFonts w:cs="Times New Roman"/>
          <w:sz w:val="22"/>
          <w:szCs w:val="22"/>
          <w:rPrChange w:id="237" w:author="Aleksandra Walter" w:date="2021-07-08T10:47:00Z">
            <w:rPr>
              <w:rFonts w:cs="Times New Roman"/>
              <w:color w:val="0000FF" w:themeColor="hyperlink"/>
              <w:sz w:val="22"/>
              <w:szCs w:val="22"/>
              <w:u w:val="single"/>
            </w:rPr>
          </w:rPrChange>
        </w:rPr>
        <w:t>Rozwiązanie niniejszej umowy wymaga zachowania formy pisemnej.</w:t>
      </w:r>
    </w:p>
    <w:p w14:paraId="62A0B82D" w14:textId="77777777" w:rsidR="006E3970" w:rsidRPr="000A44C0" w:rsidRDefault="00DE13F9" w:rsidP="006E3970">
      <w:pPr>
        <w:pStyle w:val="Tekstpodstawowywcity"/>
        <w:numPr>
          <w:ilvl w:val="0"/>
          <w:numId w:val="17"/>
        </w:numPr>
        <w:ind w:left="426"/>
        <w:jc w:val="both"/>
        <w:rPr>
          <w:rFonts w:cs="Times New Roman"/>
          <w:sz w:val="22"/>
          <w:szCs w:val="22"/>
        </w:rPr>
      </w:pPr>
      <w:r w:rsidRPr="00DE13F9">
        <w:rPr>
          <w:rFonts w:cs="Times New Roman"/>
          <w:sz w:val="22"/>
          <w:szCs w:val="22"/>
          <w:rPrChange w:id="238" w:author="Aleksandra Walter" w:date="2021-07-08T10:47:00Z">
            <w:rPr>
              <w:rFonts w:cs="Times New Roman"/>
              <w:color w:val="0000FF" w:themeColor="hyperlink"/>
              <w:sz w:val="22"/>
              <w:szCs w:val="22"/>
              <w:u w:val="single"/>
            </w:rPr>
          </w:rPrChange>
        </w:rPr>
        <w:t>W przypadku rozwiązania Umowy przez którąkolwiek ze Stron należy sporządzić protokół potwierdzający przekazanie Zamawiającemu urządzeń pamięci masowej (dyski SSD, HDD).</w:t>
      </w:r>
    </w:p>
    <w:p w14:paraId="4AC66EFD" w14:textId="77777777" w:rsidR="006E3970" w:rsidRPr="000A44C0" w:rsidRDefault="00DE13F9" w:rsidP="006E3970">
      <w:pPr>
        <w:pStyle w:val="Tekstpodstawowywcity"/>
        <w:keepNext/>
        <w:keepLines/>
        <w:spacing w:before="240"/>
        <w:ind w:left="0"/>
        <w:jc w:val="center"/>
        <w:rPr>
          <w:rFonts w:cs="Times New Roman"/>
          <w:b/>
          <w:sz w:val="22"/>
          <w:szCs w:val="22"/>
        </w:rPr>
      </w:pPr>
      <w:r w:rsidRPr="00DE13F9">
        <w:rPr>
          <w:rFonts w:cs="Times New Roman"/>
          <w:b/>
          <w:sz w:val="22"/>
          <w:szCs w:val="22"/>
          <w:rPrChange w:id="239" w:author="Aleksandra Walter" w:date="2021-07-08T10:47:00Z">
            <w:rPr>
              <w:rFonts w:cs="Times New Roman"/>
              <w:b/>
              <w:color w:val="0000FF" w:themeColor="hyperlink"/>
              <w:sz w:val="22"/>
              <w:szCs w:val="22"/>
              <w:u w:val="single"/>
            </w:rPr>
          </w:rPrChange>
        </w:rPr>
        <w:t>§ 13</w:t>
      </w:r>
    </w:p>
    <w:p w14:paraId="399CB52E" w14:textId="77777777" w:rsidR="006E3970" w:rsidRPr="000A44C0" w:rsidRDefault="00DE13F9" w:rsidP="006E3970">
      <w:pPr>
        <w:pStyle w:val="Tekstpodstawowywcity"/>
        <w:ind w:left="0"/>
        <w:jc w:val="center"/>
        <w:rPr>
          <w:rFonts w:cs="Times New Roman"/>
          <w:b/>
          <w:sz w:val="22"/>
          <w:szCs w:val="22"/>
        </w:rPr>
      </w:pPr>
      <w:r w:rsidRPr="00DE13F9">
        <w:rPr>
          <w:rFonts w:cs="Times New Roman"/>
          <w:b/>
          <w:sz w:val="22"/>
          <w:szCs w:val="22"/>
          <w:rPrChange w:id="240" w:author="Aleksandra Walter" w:date="2021-07-08T10:47:00Z">
            <w:rPr>
              <w:rFonts w:cs="Times New Roman"/>
              <w:b/>
              <w:color w:val="0000FF" w:themeColor="hyperlink"/>
              <w:sz w:val="22"/>
              <w:szCs w:val="22"/>
              <w:u w:val="single"/>
            </w:rPr>
          </w:rPrChange>
        </w:rPr>
        <w:t>Siła wyższa</w:t>
      </w:r>
    </w:p>
    <w:p w14:paraId="4BDF744F" w14:textId="77777777" w:rsidR="006E3970" w:rsidRPr="000A44C0" w:rsidRDefault="00DE13F9" w:rsidP="006E3970">
      <w:pPr>
        <w:pStyle w:val="Tekstpodstawowywcity"/>
        <w:numPr>
          <w:ilvl w:val="3"/>
          <w:numId w:val="14"/>
        </w:numPr>
        <w:ind w:left="426" w:hanging="426"/>
        <w:jc w:val="both"/>
        <w:rPr>
          <w:rFonts w:cs="Times New Roman"/>
          <w:bCs/>
          <w:sz w:val="22"/>
          <w:szCs w:val="22"/>
        </w:rPr>
      </w:pPr>
      <w:r w:rsidRPr="00DE13F9">
        <w:rPr>
          <w:rFonts w:cs="Times New Roman"/>
          <w:bCs/>
          <w:sz w:val="22"/>
          <w:szCs w:val="22"/>
          <w:rPrChange w:id="241" w:author="Aleksandra Walter" w:date="2021-07-08T10:47:00Z">
            <w:rPr>
              <w:rFonts w:cs="Times New Roman"/>
              <w:bCs/>
              <w:color w:val="0000FF" w:themeColor="hyperlink"/>
              <w:sz w:val="22"/>
              <w:szCs w:val="22"/>
              <w:u w:val="single"/>
            </w:rPr>
          </w:rPrChange>
        </w:rPr>
        <w:t>Strony Umowy zobowiązują się do niezwłocznego zawiadomienia drugiej Strony o zajściu okoliczności mogących stanowić przeszkodę w należytym wykonanie Przedmiotu Umowy.</w:t>
      </w:r>
    </w:p>
    <w:p w14:paraId="567DE94B" w14:textId="77777777" w:rsidR="006E3970" w:rsidRPr="000A44C0" w:rsidRDefault="00DE13F9" w:rsidP="006E3970">
      <w:pPr>
        <w:pStyle w:val="Tekstpodstawowywcity"/>
        <w:numPr>
          <w:ilvl w:val="3"/>
          <w:numId w:val="14"/>
        </w:numPr>
        <w:ind w:left="426" w:hanging="426"/>
        <w:jc w:val="both"/>
        <w:rPr>
          <w:rFonts w:cs="Times New Roman"/>
          <w:bCs/>
          <w:sz w:val="22"/>
          <w:szCs w:val="22"/>
        </w:rPr>
      </w:pPr>
      <w:r w:rsidRPr="00DE13F9">
        <w:rPr>
          <w:rFonts w:cs="Times New Roman"/>
          <w:bCs/>
          <w:sz w:val="22"/>
          <w:szCs w:val="22"/>
          <w:rPrChange w:id="242" w:author="Aleksandra Walter" w:date="2021-07-08T10:47:00Z">
            <w:rPr>
              <w:rFonts w:cs="Times New Roman"/>
              <w:bCs/>
              <w:color w:val="0000FF" w:themeColor="hyperlink"/>
              <w:sz w:val="22"/>
              <w:szCs w:val="22"/>
              <w:u w:val="single"/>
            </w:rPr>
          </w:rPrChange>
        </w:rPr>
        <w:t>W przypadku działań siły wyższej, tj. zdarzeń zewnętrznych, na które Strony nie mają wpływu, a które uniemożliwiają wykonanie zobowiązań wynikających z niniejszej Umowy, których nie można było przewidzieć i których nie dało się uniknąć nawet w przypadku dołożenia przez Strony najwyższej staranności, Strona dotknięta działaniem siły wyższej poinformuje niezwłocznie pisemnie drugą Stronę o wystąpieniu siły wyższej oraz o przewidywanych konsekwencjach w wykonaniu zobowiązań przewidzianych w niniejszej Umowie w celu wspólnego ustalenia dalszego postępowania.</w:t>
      </w:r>
    </w:p>
    <w:p w14:paraId="376BBFFB" w14:textId="77777777" w:rsidR="006E3970" w:rsidRPr="000A44C0" w:rsidRDefault="00DE13F9" w:rsidP="006E3970">
      <w:pPr>
        <w:pStyle w:val="Tekstpodstawowywcity"/>
        <w:numPr>
          <w:ilvl w:val="3"/>
          <w:numId w:val="14"/>
        </w:numPr>
        <w:ind w:left="426" w:hanging="426"/>
        <w:jc w:val="both"/>
        <w:rPr>
          <w:rFonts w:cs="Times New Roman"/>
          <w:bCs/>
          <w:sz w:val="22"/>
          <w:szCs w:val="22"/>
        </w:rPr>
      </w:pPr>
      <w:r w:rsidRPr="00DE13F9">
        <w:rPr>
          <w:rFonts w:cs="Times New Roman"/>
          <w:bCs/>
          <w:sz w:val="22"/>
          <w:szCs w:val="22"/>
          <w:rPrChange w:id="243" w:author="Aleksandra Walter" w:date="2021-07-08T10:47:00Z">
            <w:rPr>
              <w:rFonts w:cs="Times New Roman"/>
              <w:bCs/>
              <w:color w:val="0000FF" w:themeColor="hyperlink"/>
              <w:sz w:val="22"/>
              <w:szCs w:val="22"/>
              <w:u w:val="single"/>
            </w:rPr>
          </w:rPrChange>
        </w:rPr>
        <w:t>Żadna ze Strony Umowy nie odpowiada za opóźnienia powstałe w związku z wykonywaniem zleconych usług lub za niewywiązanie się ze swych obowiązków, z przyczyn będących siłą wyższą.</w:t>
      </w:r>
    </w:p>
    <w:p w14:paraId="3BB0E2F1" w14:textId="77777777" w:rsidR="006E3970" w:rsidRPr="000A44C0" w:rsidRDefault="00DE13F9" w:rsidP="006E3970">
      <w:pPr>
        <w:pStyle w:val="Tekstpodstawowywcity"/>
        <w:keepNext/>
        <w:keepLines/>
        <w:spacing w:before="240"/>
        <w:ind w:left="0"/>
        <w:jc w:val="center"/>
        <w:rPr>
          <w:rFonts w:cs="Times New Roman"/>
          <w:b/>
          <w:sz w:val="22"/>
          <w:szCs w:val="22"/>
        </w:rPr>
      </w:pPr>
      <w:r w:rsidRPr="00DE13F9">
        <w:rPr>
          <w:rFonts w:cs="Times New Roman"/>
          <w:b/>
          <w:sz w:val="22"/>
          <w:szCs w:val="22"/>
          <w:rPrChange w:id="244" w:author="Aleksandra Walter" w:date="2021-07-08T10:47:00Z">
            <w:rPr>
              <w:rFonts w:cs="Times New Roman"/>
              <w:b/>
              <w:color w:val="0000FF" w:themeColor="hyperlink"/>
              <w:sz w:val="22"/>
              <w:szCs w:val="22"/>
              <w:u w:val="single"/>
            </w:rPr>
          </w:rPrChange>
        </w:rPr>
        <w:t>§ 14</w:t>
      </w:r>
    </w:p>
    <w:p w14:paraId="0BFEFA77" w14:textId="77777777" w:rsidR="006E3970" w:rsidRPr="000A44C0" w:rsidRDefault="00DE13F9" w:rsidP="006E3970">
      <w:pPr>
        <w:pStyle w:val="Tekstpodstawowywcity"/>
        <w:keepNext/>
        <w:keepLines/>
        <w:ind w:left="0"/>
        <w:jc w:val="center"/>
        <w:rPr>
          <w:rFonts w:cs="Times New Roman"/>
          <w:b/>
          <w:sz w:val="22"/>
          <w:szCs w:val="22"/>
        </w:rPr>
      </w:pPr>
      <w:r w:rsidRPr="00DE13F9">
        <w:rPr>
          <w:rFonts w:cs="Times New Roman"/>
          <w:b/>
          <w:sz w:val="22"/>
          <w:szCs w:val="22"/>
          <w:rPrChange w:id="245" w:author="Aleksandra Walter" w:date="2021-07-08T10:47:00Z">
            <w:rPr>
              <w:rFonts w:cs="Times New Roman"/>
              <w:b/>
              <w:color w:val="0000FF" w:themeColor="hyperlink"/>
              <w:sz w:val="22"/>
              <w:szCs w:val="22"/>
              <w:u w:val="single"/>
            </w:rPr>
          </w:rPrChange>
        </w:rPr>
        <w:t>Zachowanie tajemnicy</w:t>
      </w:r>
    </w:p>
    <w:p w14:paraId="4FDB6293" w14:textId="77777777" w:rsidR="006E3970" w:rsidRPr="000A44C0" w:rsidRDefault="00DE13F9" w:rsidP="006E3970">
      <w:pPr>
        <w:pStyle w:val="Tekstpodstawowywcity"/>
        <w:numPr>
          <w:ilvl w:val="0"/>
          <w:numId w:val="19"/>
        </w:numPr>
        <w:ind w:left="426" w:hanging="426"/>
        <w:jc w:val="both"/>
        <w:rPr>
          <w:rFonts w:cs="Times New Roman"/>
          <w:bCs/>
          <w:sz w:val="22"/>
          <w:szCs w:val="22"/>
        </w:rPr>
      </w:pPr>
      <w:r w:rsidRPr="00DE13F9">
        <w:rPr>
          <w:rFonts w:cs="Times New Roman"/>
          <w:bCs/>
          <w:sz w:val="22"/>
          <w:szCs w:val="22"/>
          <w:rPrChange w:id="246" w:author="Aleksandra Walter" w:date="2021-07-08T10:47:00Z">
            <w:rPr>
              <w:rFonts w:cs="Times New Roman"/>
              <w:bCs/>
              <w:color w:val="0000FF" w:themeColor="hyperlink"/>
              <w:sz w:val="22"/>
              <w:szCs w:val="22"/>
              <w:u w:val="single"/>
            </w:rPr>
          </w:rPrChange>
        </w:rPr>
        <w:t>Wykonawca jest zobowiązany do zachowania w tajemnicy informacji, danych i wiedzy, bez względu na formę ich utrwalenia, stanowiących tajemnicę Zmawiającego, uzyskanych w trakcie wykonywania Umowy.</w:t>
      </w:r>
    </w:p>
    <w:p w14:paraId="2E6175D9" w14:textId="77777777" w:rsidR="006E3970" w:rsidRPr="000A44C0" w:rsidRDefault="00DE13F9" w:rsidP="006E3970">
      <w:pPr>
        <w:pStyle w:val="Tekstpodstawowywcity"/>
        <w:numPr>
          <w:ilvl w:val="0"/>
          <w:numId w:val="19"/>
        </w:numPr>
        <w:ind w:left="426" w:hanging="426"/>
        <w:jc w:val="both"/>
        <w:rPr>
          <w:rFonts w:cs="Times New Roman"/>
          <w:bCs/>
          <w:color w:val="auto"/>
          <w:sz w:val="22"/>
          <w:szCs w:val="22"/>
        </w:rPr>
      </w:pPr>
      <w:r w:rsidRPr="00DE13F9">
        <w:rPr>
          <w:rFonts w:cs="Times New Roman"/>
          <w:bCs/>
          <w:color w:val="auto"/>
          <w:sz w:val="22"/>
          <w:szCs w:val="22"/>
          <w:rPrChange w:id="247" w:author="Aleksandra Walter" w:date="2021-07-08T10:47:00Z">
            <w:rPr>
              <w:rFonts w:cs="Times New Roman"/>
              <w:bCs/>
              <w:color w:val="auto"/>
              <w:sz w:val="22"/>
              <w:szCs w:val="22"/>
              <w:u w:val="single"/>
            </w:rPr>
          </w:rPrChange>
        </w:rPr>
        <w:t>W szczególności Wykonawca zobowiązany jest zachować w tajemnicy pozyskane od Zamawiającego informacje dotyczące rozmieszczenia i konfiguracji infrastruktury techniczno-systemowej sieci oraz stosowanych zabezpieczeń.</w:t>
      </w:r>
    </w:p>
    <w:p w14:paraId="6BF2D481" w14:textId="77777777" w:rsidR="006E3970" w:rsidRPr="000A44C0" w:rsidRDefault="00DE13F9" w:rsidP="006E3970">
      <w:pPr>
        <w:pStyle w:val="Tekstpodstawowywcity"/>
        <w:numPr>
          <w:ilvl w:val="0"/>
          <w:numId w:val="19"/>
        </w:numPr>
        <w:ind w:left="426" w:hanging="426"/>
        <w:jc w:val="both"/>
        <w:rPr>
          <w:rFonts w:cs="Times New Roman"/>
          <w:bCs/>
          <w:sz w:val="22"/>
          <w:szCs w:val="22"/>
        </w:rPr>
      </w:pPr>
      <w:r w:rsidRPr="00DE13F9">
        <w:rPr>
          <w:rFonts w:cs="Times New Roman"/>
          <w:bCs/>
          <w:sz w:val="22"/>
          <w:szCs w:val="22"/>
          <w:rPrChange w:id="248" w:author="Aleksandra Walter" w:date="2021-07-08T10:47:00Z">
            <w:rPr>
              <w:rFonts w:cs="Times New Roman"/>
              <w:bCs/>
              <w:color w:val="0000FF" w:themeColor="hyperlink"/>
              <w:sz w:val="22"/>
              <w:szCs w:val="22"/>
              <w:u w:val="single"/>
            </w:rPr>
          </w:rPrChange>
        </w:rPr>
        <w:lastRenderedPageBreak/>
        <w:t>Uzyskane przez Wykonawcę, w związku z wykonywaniem umowy, informacje nie mogą być wykorzystane do innego celu niż do realizacji umowy.</w:t>
      </w:r>
    </w:p>
    <w:p w14:paraId="5DCF4E6D" w14:textId="77777777" w:rsidR="006E3970" w:rsidRPr="000A44C0" w:rsidRDefault="00DE13F9" w:rsidP="006E3970">
      <w:pPr>
        <w:pStyle w:val="Tekstpodstawowywcity"/>
        <w:numPr>
          <w:ilvl w:val="0"/>
          <w:numId w:val="19"/>
        </w:numPr>
        <w:ind w:left="426" w:hanging="426"/>
        <w:jc w:val="both"/>
        <w:rPr>
          <w:rFonts w:cs="Times New Roman"/>
          <w:bCs/>
          <w:sz w:val="22"/>
          <w:szCs w:val="22"/>
        </w:rPr>
      </w:pPr>
      <w:r w:rsidRPr="00DE13F9">
        <w:rPr>
          <w:rFonts w:cs="Times New Roman"/>
          <w:bCs/>
          <w:sz w:val="22"/>
          <w:szCs w:val="22"/>
          <w:rPrChange w:id="249" w:author="Aleksandra Walter" w:date="2021-07-08T10:47:00Z">
            <w:rPr>
              <w:rFonts w:cs="Times New Roman"/>
              <w:bCs/>
              <w:color w:val="0000FF" w:themeColor="hyperlink"/>
              <w:sz w:val="22"/>
              <w:szCs w:val="22"/>
              <w:u w:val="single"/>
            </w:rPr>
          </w:rPrChange>
        </w:rPr>
        <w:t>Zobowiązanie do zachowania w tajemnicy nie dotyczy informacji, które:</w:t>
      </w:r>
    </w:p>
    <w:p w14:paraId="75008549" w14:textId="77777777" w:rsidR="006E3970" w:rsidRPr="000A44C0" w:rsidRDefault="00DE13F9" w:rsidP="006E3970">
      <w:pPr>
        <w:pStyle w:val="Tekstpodstawowywcity"/>
        <w:numPr>
          <w:ilvl w:val="1"/>
          <w:numId w:val="19"/>
        </w:numPr>
        <w:ind w:left="709"/>
        <w:jc w:val="both"/>
        <w:rPr>
          <w:rFonts w:cs="Times New Roman"/>
          <w:bCs/>
          <w:sz w:val="22"/>
          <w:szCs w:val="22"/>
        </w:rPr>
      </w:pPr>
      <w:r w:rsidRPr="00DE13F9">
        <w:rPr>
          <w:rFonts w:cs="Times New Roman"/>
          <w:bCs/>
          <w:sz w:val="22"/>
          <w:szCs w:val="22"/>
          <w:rPrChange w:id="250" w:author="Aleksandra Walter" w:date="2021-07-08T10:47:00Z">
            <w:rPr>
              <w:rFonts w:cs="Times New Roman"/>
              <w:bCs/>
              <w:color w:val="0000FF" w:themeColor="hyperlink"/>
              <w:sz w:val="22"/>
              <w:szCs w:val="22"/>
              <w:u w:val="single"/>
            </w:rPr>
          </w:rPrChange>
        </w:rPr>
        <w:t>stały się publicznie dostępne bez naruszenia przez Wykonawcę postanowień umowy;</w:t>
      </w:r>
    </w:p>
    <w:p w14:paraId="30062B9F" w14:textId="77777777" w:rsidR="006E3970" w:rsidRPr="000A44C0" w:rsidRDefault="00DE13F9" w:rsidP="006E3970">
      <w:pPr>
        <w:pStyle w:val="Tekstpodstawowywcity"/>
        <w:numPr>
          <w:ilvl w:val="1"/>
          <w:numId w:val="19"/>
        </w:numPr>
        <w:ind w:left="709"/>
        <w:jc w:val="both"/>
        <w:rPr>
          <w:rFonts w:cs="Times New Roman"/>
          <w:bCs/>
          <w:sz w:val="22"/>
          <w:szCs w:val="22"/>
        </w:rPr>
      </w:pPr>
      <w:r w:rsidRPr="00DE13F9">
        <w:rPr>
          <w:rFonts w:cs="Times New Roman"/>
          <w:bCs/>
          <w:sz w:val="22"/>
          <w:szCs w:val="22"/>
          <w:rPrChange w:id="251" w:author="Aleksandra Walter" w:date="2021-07-08T10:47:00Z">
            <w:rPr>
              <w:rFonts w:cs="Times New Roman"/>
              <w:bCs/>
              <w:color w:val="0000FF" w:themeColor="hyperlink"/>
              <w:sz w:val="22"/>
              <w:szCs w:val="22"/>
              <w:u w:val="single"/>
            </w:rPr>
          </w:rPrChange>
        </w:rPr>
        <w:t xml:space="preserve">były znane przed otrzymaniem ich od Zamawiającego i nie były objęte zobowiązaniem </w:t>
      </w:r>
      <w:ins w:id="252" w:author="Aleksandra Walter" w:date="2021-07-08T11:08:00Z">
        <w:r w:rsidR="00FC32C5">
          <w:rPr>
            <w:rFonts w:cs="Times New Roman"/>
            <w:bCs/>
            <w:sz w:val="22"/>
            <w:szCs w:val="22"/>
          </w:rPr>
          <w:br/>
        </w:r>
      </w:ins>
      <w:r w:rsidRPr="00DE13F9">
        <w:rPr>
          <w:rFonts w:cs="Times New Roman"/>
          <w:bCs/>
          <w:sz w:val="22"/>
          <w:szCs w:val="22"/>
          <w:rPrChange w:id="253" w:author="Aleksandra Walter" w:date="2021-07-08T10:47:00Z">
            <w:rPr>
              <w:rFonts w:cs="Times New Roman"/>
              <w:bCs/>
              <w:color w:val="0000FF" w:themeColor="hyperlink"/>
              <w:sz w:val="22"/>
              <w:szCs w:val="22"/>
              <w:u w:val="single"/>
            </w:rPr>
          </w:rPrChange>
        </w:rPr>
        <w:t>do zachowania w tajemnicy wobec jakiegokolwiek podmiotu;</w:t>
      </w:r>
    </w:p>
    <w:p w14:paraId="77C42E07" w14:textId="77777777" w:rsidR="006E3970" w:rsidRPr="000A44C0" w:rsidRDefault="00DE13F9" w:rsidP="006E3970">
      <w:pPr>
        <w:pStyle w:val="Tekstpodstawowywcity"/>
        <w:numPr>
          <w:ilvl w:val="1"/>
          <w:numId w:val="19"/>
        </w:numPr>
        <w:ind w:left="709"/>
        <w:jc w:val="both"/>
        <w:rPr>
          <w:rFonts w:cs="Times New Roman"/>
          <w:bCs/>
          <w:sz w:val="22"/>
          <w:szCs w:val="22"/>
        </w:rPr>
      </w:pPr>
      <w:r w:rsidRPr="00DE13F9">
        <w:rPr>
          <w:rFonts w:cs="Times New Roman"/>
          <w:bCs/>
          <w:sz w:val="22"/>
          <w:szCs w:val="22"/>
          <w:rPrChange w:id="254" w:author="Aleksandra Walter" w:date="2021-07-08T10:47:00Z">
            <w:rPr>
              <w:rFonts w:cs="Times New Roman"/>
              <w:bCs/>
              <w:color w:val="0000FF" w:themeColor="hyperlink"/>
              <w:sz w:val="22"/>
              <w:szCs w:val="22"/>
              <w:u w:val="single"/>
            </w:rPr>
          </w:rPrChange>
        </w:rPr>
        <w:t>podlegają ujawnieniu na mocy przepisów prawa.</w:t>
      </w:r>
    </w:p>
    <w:p w14:paraId="3C26B662" w14:textId="77777777" w:rsidR="006E3970" w:rsidRPr="000A44C0" w:rsidRDefault="00DE13F9" w:rsidP="006E3970">
      <w:pPr>
        <w:pStyle w:val="Tekstpodstawowywcity"/>
        <w:keepNext/>
        <w:keepLines/>
        <w:spacing w:before="240"/>
        <w:ind w:left="0"/>
        <w:jc w:val="center"/>
        <w:rPr>
          <w:rFonts w:cs="Times New Roman"/>
          <w:b/>
          <w:sz w:val="22"/>
          <w:szCs w:val="22"/>
        </w:rPr>
      </w:pPr>
      <w:bookmarkStart w:id="255" w:name="_Hlk47700147"/>
      <w:r w:rsidRPr="00DE13F9">
        <w:rPr>
          <w:rFonts w:cs="Times New Roman"/>
          <w:b/>
          <w:sz w:val="22"/>
          <w:szCs w:val="22"/>
          <w:rPrChange w:id="256" w:author="Aleksandra Walter" w:date="2021-07-08T10:47:00Z">
            <w:rPr>
              <w:rFonts w:cs="Times New Roman"/>
              <w:b/>
              <w:color w:val="0000FF" w:themeColor="hyperlink"/>
              <w:sz w:val="22"/>
              <w:szCs w:val="22"/>
              <w:u w:val="single"/>
            </w:rPr>
          </w:rPrChange>
        </w:rPr>
        <w:t>§</w:t>
      </w:r>
      <w:bookmarkEnd w:id="255"/>
      <w:r w:rsidRPr="00DE13F9">
        <w:rPr>
          <w:rFonts w:cs="Times New Roman"/>
          <w:b/>
          <w:sz w:val="22"/>
          <w:szCs w:val="22"/>
          <w:rPrChange w:id="257" w:author="Aleksandra Walter" w:date="2021-07-08T10:47:00Z">
            <w:rPr>
              <w:rFonts w:cs="Times New Roman"/>
              <w:b/>
              <w:color w:val="0000FF" w:themeColor="hyperlink"/>
              <w:sz w:val="22"/>
              <w:szCs w:val="22"/>
              <w:u w:val="single"/>
            </w:rPr>
          </w:rPrChange>
        </w:rPr>
        <w:t> 15</w:t>
      </w:r>
    </w:p>
    <w:p w14:paraId="342FA08C" w14:textId="77777777" w:rsidR="006E3970" w:rsidRPr="000A44C0" w:rsidRDefault="00DE13F9" w:rsidP="006E3970">
      <w:pPr>
        <w:pStyle w:val="Tekstpodstawowywcity"/>
        <w:keepNext/>
        <w:keepLines/>
        <w:ind w:left="0"/>
        <w:jc w:val="center"/>
        <w:rPr>
          <w:rFonts w:cs="Times New Roman"/>
          <w:b/>
          <w:sz w:val="22"/>
          <w:szCs w:val="22"/>
        </w:rPr>
      </w:pPr>
      <w:r w:rsidRPr="00DE13F9">
        <w:rPr>
          <w:rFonts w:cs="Times New Roman"/>
          <w:b/>
          <w:sz w:val="22"/>
          <w:szCs w:val="22"/>
          <w:rPrChange w:id="258" w:author="Aleksandra Walter" w:date="2021-07-08T10:47:00Z">
            <w:rPr>
              <w:rFonts w:cs="Times New Roman"/>
              <w:b/>
              <w:color w:val="0000FF" w:themeColor="hyperlink"/>
              <w:sz w:val="22"/>
              <w:szCs w:val="22"/>
              <w:u w:val="single"/>
            </w:rPr>
          </w:rPrChange>
        </w:rPr>
        <w:t>Postanowienia końcowe</w:t>
      </w:r>
    </w:p>
    <w:p w14:paraId="222EF79F" w14:textId="77777777" w:rsidR="006E3970" w:rsidRPr="000A44C0" w:rsidRDefault="00DE13F9" w:rsidP="006E3970">
      <w:pPr>
        <w:pStyle w:val="Tekstpodstawowywcity"/>
        <w:numPr>
          <w:ilvl w:val="0"/>
          <w:numId w:val="7"/>
        </w:numPr>
        <w:ind w:left="426" w:hanging="425"/>
        <w:jc w:val="both"/>
        <w:rPr>
          <w:rFonts w:cs="Times New Roman"/>
          <w:sz w:val="22"/>
          <w:szCs w:val="22"/>
        </w:rPr>
      </w:pPr>
      <w:r w:rsidRPr="00DE13F9">
        <w:rPr>
          <w:rFonts w:cs="Times New Roman"/>
          <w:sz w:val="22"/>
          <w:szCs w:val="22"/>
          <w:rPrChange w:id="259" w:author="Aleksandra Walter" w:date="2021-07-08T10:47:00Z">
            <w:rPr>
              <w:rFonts w:cs="Times New Roman"/>
              <w:color w:val="0000FF" w:themeColor="hyperlink"/>
              <w:sz w:val="22"/>
              <w:szCs w:val="22"/>
              <w:u w:val="single"/>
            </w:rPr>
          </w:rPrChange>
        </w:rPr>
        <w:t>Wszelkie spory mogące wyniknąć przy realizacji umowy strony poddają pod jurysdykcję sądu właściwego dla siedziby Zamawiającego.</w:t>
      </w:r>
    </w:p>
    <w:p w14:paraId="7EDE63A7" w14:textId="77777777" w:rsidR="006E3970" w:rsidRPr="000A44C0" w:rsidRDefault="00DE13F9" w:rsidP="006E3970">
      <w:pPr>
        <w:pStyle w:val="Tekstpodstawowywcity"/>
        <w:numPr>
          <w:ilvl w:val="0"/>
          <w:numId w:val="7"/>
        </w:numPr>
        <w:ind w:left="426" w:hanging="425"/>
        <w:jc w:val="both"/>
        <w:rPr>
          <w:rFonts w:cs="Times New Roman"/>
          <w:sz w:val="22"/>
          <w:szCs w:val="22"/>
        </w:rPr>
      </w:pPr>
      <w:r w:rsidRPr="00DE13F9">
        <w:rPr>
          <w:rFonts w:cs="Times New Roman"/>
          <w:sz w:val="22"/>
          <w:szCs w:val="22"/>
          <w:rPrChange w:id="260" w:author="Aleksandra Walter" w:date="2021-07-08T10:47:00Z">
            <w:rPr>
              <w:rFonts w:cs="Times New Roman"/>
              <w:color w:val="0000FF" w:themeColor="hyperlink"/>
              <w:sz w:val="22"/>
              <w:szCs w:val="22"/>
              <w:u w:val="single"/>
            </w:rPr>
          </w:rPrChange>
        </w:rPr>
        <w:t>Zamawiający zobowiązuje się do przestrzegania zakazu cesji tj. zakazu przenoszenia przez Wykonawcę jakichkolwiek praw lub obowiązków, wynikających z tej umowy na osoby trzecie.</w:t>
      </w:r>
    </w:p>
    <w:p w14:paraId="34A1F627" w14:textId="77777777" w:rsidR="006E3970" w:rsidRPr="000A44C0" w:rsidRDefault="00DE13F9" w:rsidP="006E3970">
      <w:pPr>
        <w:pStyle w:val="Akapitzlist"/>
        <w:numPr>
          <w:ilvl w:val="0"/>
          <w:numId w:val="7"/>
        </w:numPr>
        <w:jc w:val="both"/>
        <w:rPr>
          <w:sz w:val="22"/>
          <w:szCs w:val="22"/>
        </w:rPr>
      </w:pPr>
      <w:r w:rsidRPr="00DE13F9">
        <w:rPr>
          <w:sz w:val="22"/>
          <w:szCs w:val="22"/>
          <w:rPrChange w:id="261" w:author="Aleksandra Walter" w:date="2021-07-08T10:47:00Z">
            <w:rPr>
              <w:color w:val="0000FF" w:themeColor="hyperlink"/>
              <w:sz w:val="22"/>
              <w:szCs w:val="22"/>
              <w:u w:val="single"/>
            </w:rPr>
          </w:rPrChange>
        </w:rPr>
        <w:t xml:space="preserve"> W sprawach nieuregulowanych niniejszą umową zastosowanie mają odpowiednie przepisy      powszechnie obowiązujące, w tym przepisy ustawy z dnia 23 kwietnia 1964 r. Kodeks Cywilny.</w:t>
      </w:r>
    </w:p>
    <w:p w14:paraId="446D1301" w14:textId="77777777" w:rsidR="006E3970" w:rsidRPr="000A44C0" w:rsidRDefault="00DE13F9" w:rsidP="006E3970">
      <w:pPr>
        <w:pStyle w:val="Tekstpodstawowywcity"/>
        <w:numPr>
          <w:ilvl w:val="0"/>
          <w:numId w:val="7"/>
        </w:numPr>
        <w:ind w:left="426" w:hanging="425"/>
        <w:jc w:val="both"/>
        <w:rPr>
          <w:rFonts w:cs="Times New Roman"/>
          <w:sz w:val="22"/>
          <w:szCs w:val="22"/>
        </w:rPr>
      </w:pPr>
      <w:r w:rsidRPr="00DE13F9">
        <w:rPr>
          <w:rFonts w:cs="Times New Roman"/>
          <w:sz w:val="22"/>
          <w:szCs w:val="22"/>
          <w:rPrChange w:id="262" w:author="Aleksandra Walter" w:date="2021-07-08T10:47:00Z">
            <w:rPr>
              <w:rFonts w:cs="Times New Roman"/>
              <w:color w:val="0000FF" w:themeColor="hyperlink"/>
              <w:sz w:val="22"/>
              <w:szCs w:val="22"/>
              <w:u w:val="single"/>
            </w:rPr>
          </w:rPrChange>
        </w:rPr>
        <w:t>Wszelkie zmiany i uzupełnienia niniejszej umowy wymagają formy pisemnej pod rygorem nieważności. Zapis ten nie dotyczy sytuacji określonej w § 5 ust. 3.</w:t>
      </w:r>
    </w:p>
    <w:p w14:paraId="277EE93A" w14:textId="77777777" w:rsidR="006E3970" w:rsidRPr="000A44C0" w:rsidRDefault="00DE13F9" w:rsidP="006E3970">
      <w:pPr>
        <w:pStyle w:val="Tekstpodstawowywcity"/>
        <w:numPr>
          <w:ilvl w:val="0"/>
          <w:numId w:val="7"/>
        </w:numPr>
        <w:ind w:left="426" w:hanging="425"/>
        <w:jc w:val="both"/>
        <w:rPr>
          <w:rFonts w:cs="Times New Roman"/>
          <w:sz w:val="22"/>
          <w:szCs w:val="22"/>
        </w:rPr>
      </w:pPr>
      <w:r w:rsidRPr="00DE13F9">
        <w:rPr>
          <w:rFonts w:cs="Times New Roman"/>
          <w:sz w:val="22"/>
          <w:szCs w:val="22"/>
          <w:rPrChange w:id="263" w:author="Aleksandra Walter" w:date="2021-07-08T10:47:00Z">
            <w:rPr>
              <w:rFonts w:cs="Times New Roman"/>
              <w:color w:val="0000FF" w:themeColor="hyperlink"/>
              <w:sz w:val="22"/>
              <w:szCs w:val="22"/>
              <w:u w:val="single"/>
            </w:rPr>
          </w:rPrChange>
        </w:rPr>
        <w:t>Umowę podpisywaną w wersji papierowej sporządzono w 2 jednobrzmiących egzemplarzach po jednej dla każdej ze stron. Umowa podpisywana elektronicznie sporządzona jest w jednym egzemplarzu i zostanie przesłana Wykonawcy po ostatecznej rejestracji w Centralnym Rejestrze Umów Urzędu Miejskiego w Zabrzu.</w:t>
      </w:r>
    </w:p>
    <w:p w14:paraId="4AC62412" w14:textId="77777777" w:rsidR="006E3970" w:rsidRPr="000A44C0" w:rsidRDefault="006E3970" w:rsidP="006E3970">
      <w:pPr>
        <w:pStyle w:val="Tekstpodstawowywcity"/>
        <w:ind w:left="426"/>
        <w:jc w:val="both"/>
        <w:rPr>
          <w:rFonts w:cs="Times New Roman"/>
          <w:sz w:val="22"/>
          <w:szCs w:val="22"/>
        </w:rPr>
      </w:pPr>
    </w:p>
    <w:p w14:paraId="2E62A3C0" w14:textId="77777777" w:rsidR="006E3970" w:rsidRPr="000A44C0" w:rsidRDefault="006E3970" w:rsidP="006E3970">
      <w:pPr>
        <w:spacing w:line="276" w:lineRule="auto"/>
        <w:jc w:val="both"/>
        <w:rPr>
          <w:bCs/>
          <w:sz w:val="22"/>
          <w:szCs w:val="22"/>
        </w:rPr>
      </w:pPr>
    </w:p>
    <w:p w14:paraId="1930D518" w14:textId="77777777" w:rsidR="006E3970" w:rsidRPr="000A44C0" w:rsidRDefault="006E3970" w:rsidP="006E3970">
      <w:pPr>
        <w:spacing w:line="276" w:lineRule="auto"/>
        <w:jc w:val="both"/>
        <w:rPr>
          <w:bCs/>
          <w:sz w:val="22"/>
          <w:szCs w:val="22"/>
        </w:rPr>
      </w:pPr>
    </w:p>
    <w:p w14:paraId="016BB31E" w14:textId="77777777" w:rsidR="006E3970" w:rsidRPr="000A44C0" w:rsidRDefault="00DE13F9" w:rsidP="006E3970">
      <w:pPr>
        <w:spacing w:line="276" w:lineRule="auto"/>
        <w:jc w:val="center"/>
        <w:rPr>
          <w:b/>
        </w:rPr>
      </w:pPr>
      <w:r w:rsidRPr="00DE13F9">
        <w:rPr>
          <w:b/>
          <w:rPrChange w:id="264" w:author="Aleksandra Walter" w:date="2021-07-08T10:47:00Z">
            <w:rPr>
              <w:b/>
              <w:color w:val="0000FF" w:themeColor="hyperlink"/>
              <w:u w:val="single"/>
            </w:rPr>
          </w:rPrChange>
        </w:rPr>
        <w:t>Wykonawca</w:t>
      </w:r>
      <w:r w:rsidRPr="00DE13F9">
        <w:rPr>
          <w:b/>
          <w:rPrChange w:id="265" w:author="Aleksandra Walter" w:date="2021-07-08T10:47:00Z">
            <w:rPr>
              <w:b/>
              <w:color w:val="0000FF" w:themeColor="hyperlink"/>
              <w:u w:val="single"/>
            </w:rPr>
          </w:rPrChange>
        </w:rPr>
        <w:tab/>
      </w:r>
      <w:r w:rsidRPr="00DE13F9">
        <w:rPr>
          <w:b/>
          <w:rPrChange w:id="266" w:author="Aleksandra Walter" w:date="2021-07-08T10:47:00Z">
            <w:rPr>
              <w:b/>
              <w:color w:val="0000FF" w:themeColor="hyperlink"/>
              <w:u w:val="single"/>
            </w:rPr>
          </w:rPrChange>
        </w:rPr>
        <w:tab/>
      </w:r>
      <w:r w:rsidRPr="00DE13F9">
        <w:rPr>
          <w:b/>
          <w:rPrChange w:id="267" w:author="Aleksandra Walter" w:date="2021-07-08T10:47:00Z">
            <w:rPr>
              <w:b/>
              <w:color w:val="0000FF" w:themeColor="hyperlink"/>
              <w:u w:val="single"/>
            </w:rPr>
          </w:rPrChange>
        </w:rPr>
        <w:tab/>
      </w:r>
      <w:r w:rsidRPr="00DE13F9">
        <w:rPr>
          <w:b/>
          <w:rPrChange w:id="268" w:author="Aleksandra Walter" w:date="2021-07-08T10:47:00Z">
            <w:rPr>
              <w:b/>
              <w:color w:val="0000FF" w:themeColor="hyperlink"/>
              <w:u w:val="single"/>
            </w:rPr>
          </w:rPrChange>
        </w:rPr>
        <w:tab/>
      </w:r>
      <w:r w:rsidRPr="00DE13F9">
        <w:rPr>
          <w:b/>
          <w:rPrChange w:id="269" w:author="Aleksandra Walter" w:date="2021-07-08T10:47:00Z">
            <w:rPr>
              <w:b/>
              <w:color w:val="0000FF" w:themeColor="hyperlink"/>
              <w:u w:val="single"/>
            </w:rPr>
          </w:rPrChange>
        </w:rPr>
        <w:tab/>
      </w:r>
      <w:r w:rsidRPr="00DE13F9">
        <w:rPr>
          <w:b/>
          <w:rPrChange w:id="270" w:author="Aleksandra Walter" w:date="2021-07-08T10:47:00Z">
            <w:rPr>
              <w:b/>
              <w:color w:val="0000FF" w:themeColor="hyperlink"/>
              <w:u w:val="single"/>
            </w:rPr>
          </w:rPrChange>
        </w:rPr>
        <w:tab/>
      </w:r>
      <w:r w:rsidRPr="00DE13F9">
        <w:rPr>
          <w:b/>
          <w:rPrChange w:id="271" w:author="Aleksandra Walter" w:date="2021-07-08T10:47:00Z">
            <w:rPr>
              <w:b/>
              <w:color w:val="0000FF" w:themeColor="hyperlink"/>
              <w:u w:val="single"/>
            </w:rPr>
          </w:rPrChange>
        </w:rPr>
        <w:tab/>
        <w:t>Zamawiający</w:t>
      </w:r>
    </w:p>
    <w:p w14:paraId="1BC33E9F" w14:textId="77777777" w:rsidR="006E3970" w:rsidRPr="000A44C0" w:rsidRDefault="00DE13F9" w:rsidP="006E3970">
      <w:pPr>
        <w:pStyle w:val="Tekstpodstawowywcity"/>
        <w:ind w:left="0" w:right="-2"/>
        <w:jc w:val="center"/>
        <w:rPr>
          <w:rFonts w:cs="Times New Roman"/>
          <w:sz w:val="16"/>
          <w:szCs w:val="16"/>
        </w:rPr>
      </w:pPr>
      <w:r w:rsidRPr="00DE13F9">
        <w:rPr>
          <w:rFonts w:cs="Times New Roman"/>
          <w:sz w:val="16"/>
          <w:szCs w:val="16"/>
          <w:rPrChange w:id="272" w:author="Aleksandra Walter" w:date="2021-07-08T10:47:00Z">
            <w:rPr>
              <w:rFonts w:cs="Times New Roman"/>
              <w:color w:val="0000FF" w:themeColor="hyperlink"/>
              <w:sz w:val="16"/>
              <w:szCs w:val="16"/>
              <w:u w:val="single"/>
            </w:rPr>
          </w:rPrChange>
        </w:rPr>
        <w:t>(data i podpis)</w:t>
      </w:r>
      <w:r w:rsidRPr="00DE13F9">
        <w:rPr>
          <w:rFonts w:cs="Times New Roman"/>
          <w:sz w:val="16"/>
          <w:szCs w:val="16"/>
          <w:rPrChange w:id="273" w:author="Aleksandra Walter" w:date="2021-07-08T10:47:00Z">
            <w:rPr>
              <w:rFonts w:cs="Times New Roman"/>
              <w:color w:val="0000FF" w:themeColor="hyperlink"/>
              <w:sz w:val="16"/>
              <w:szCs w:val="16"/>
              <w:u w:val="single"/>
            </w:rPr>
          </w:rPrChange>
        </w:rPr>
        <w:tab/>
      </w:r>
      <w:r w:rsidRPr="00DE13F9">
        <w:rPr>
          <w:rFonts w:cs="Times New Roman"/>
          <w:sz w:val="16"/>
          <w:szCs w:val="16"/>
          <w:rPrChange w:id="274" w:author="Aleksandra Walter" w:date="2021-07-08T10:47:00Z">
            <w:rPr>
              <w:rFonts w:cs="Times New Roman"/>
              <w:color w:val="0000FF" w:themeColor="hyperlink"/>
              <w:sz w:val="16"/>
              <w:szCs w:val="16"/>
              <w:u w:val="single"/>
            </w:rPr>
          </w:rPrChange>
        </w:rPr>
        <w:tab/>
      </w:r>
      <w:r w:rsidRPr="00DE13F9">
        <w:rPr>
          <w:rFonts w:cs="Times New Roman"/>
          <w:sz w:val="16"/>
          <w:szCs w:val="16"/>
          <w:rPrChange w:id="275" w:author="Aleksandra Walter" w:date="2021-07-08T10:47:00Z">
            <w:rPr>
              <w:rFonts w:cs="Times New Roman"/>
              <w:color w:val="0000FF" w:themeColor="hyperlink"/>
              <w:sz w:val="16"/>
              <w:szCs w:val="16"/>
              <w:u w:val="single"/>
            </w:rPr>
          </w:rPrChange>
        </w:rPr>
        <w:tab/>
      </w:r>
      <w:r w:rsidRPr="00DE13F9">
        <w:rPr>
          <w:rFonts w:cs="Times New Roman"/>
          <w:sz w:val="16"/>
          <w:szCs w:val="16"/>
          <w:rPrChange w:id="276" w:author="Aleksandra Walter" w:date="2021-07-08T10:47:00Z">
            <w:rPr>
              <w:rFonts w:cs="Times New Roman"/>
              <w:color w:val="0000FF" w:themeColor="hyperlink"/>
              <w:sz w:val="16"/>
              <w:szCs w:val="16"/>
              <w:u w:val="single"/>
            </w:rPr>
          </w:rPrChange>
        </w:rPr>
        <w:tab/>
      </w:r>
      <w:r w:rsidRPr="00DE13F9">
        <w:rPr>
          <w:rFonts w:cs="Times New Roman"/>
          <w:sz w:val="16"/>
          <w:szCs w:val="16"/>
          <w:rPrChange w:id="277" w:author="Aleksandra Walter" w:date="2021-07-08T10:47:00Z">
            <w:rPr>
              <w:rFonts w:cs="Times New Roman"/>
              <w:color w:val="0000FF" w:themeColor="hyperlink"/>
              <w:sz w:val="16"/>
              <w:szCs w:val="16"/>
              <w:u w:val="single"/>
            </w:rPr>
          </w:rPrChange>
        </w:rPr>
        <w:tab/>
      </w:r>
      <w:r w:rsidRPr="00DE13F9">
        <w:rPr>
          <w:rFonts w:cs="Times New Roman"/>
          <w:sz w:val="16"/>
          <w:szCs w:val="16"/>
          <w:rPrChange w:id="278" w:author="Aleksandra Walter" w:date="2021-07-08T10:47:00Z">
            <w:rPr>
              <w:rFonts w:cs="Times New Roman"/>
              <w:color w:val="0000FF" w:themeColor="hyperlink"/>
              <w:sz w:val="16"/>
              <w:szCs w:val="16"/>
              <w:u w:val="single"/>
            </w:rPr>
          </w:rPrChange>
        </w:rPr>
        <w:tab/>
      </w:r>
      <w:r w:rsidRPr="00DE13F9">
        <w:rPr>
          <w:rFonts w:cs="Times New Roman"/>
          <w:sz w:val="16"/>
          <w:szCs w:val="16"/>
          <w:rPrChange w:id="279" w:author="Aleksandra Walter" w:date="2021-07-08T10:47:00Z">
            <w:rPr>
              <w:rFonts w:cs="Times New Roman"/>
              <w:color w:val="0000FF" w:themeColor="hyperlink"/>
              <w:sz w:val="16"/>
              <w:szCs w:val="16"/>
              <w:u w:val="single"/>
            </w:rPr>
          </w:rPrChange>
        </w:rPr>
        <w:tab/>
        <w:t>(data i podpis)</w:t>
      </w:r>
    </w:p>
    <w:p w14:paraId="2C46207F" w14:textId="77777777" w:rsidR="006E3970" w:rsidRPr="000A44C0" w:rsidRDefault="00DE13F9" w:rsidP="006E3970">
      <w:pPr>
        <w:widowControl/>
        <w:overflowPunct w:val="0"/>
        <w:spacing w:after="160" w:line="259" w:lineRule="auto"/>
        <w:rPr>
          <w:color w:val="000000" w:themeColor="text1"/>
        </w:rPr>
      </w:pPr>
      <w:r w:rsidRPr="00DE13F9">
        <w:rPr>
          <w:rPrChange w:id="280" w:author="Aleksandra Walter" w:date="2021-07-08T10:47:00Z">
            <w:rPr>
              <w:color w:val="0000FF" w:themeColor="hyperlink"/>
              <w:u w:val="single"/>
            </w:rPr>
          </w:rPrChange>
        </w:rPr>
        <w:br w:type="page"/>
      </w:r>
    </w:p>
    <w:p w14:paraId="19597919" w14:textId="77777777" w:rsidR="006E3970" w:rsidRPr="000A44C0" w:rsidRDefault="006E3970" w:rsidP="006E3970">
      <w:pPr>
        <w:widowControl/>
        <w:overflowPunct w:val="0"/>
        <w:spacing w:after="160" w:line="259" w:lineRule="auto"/>
      </w:pPr>
    </w:p>
    <w:p w14:paraId="188784D2" w14:textId="77777777" w:rsidR="006E3970" w:rsidRPr="000A44C0" w:rsidRDefault="00DE13F9" w:rsidP="006E3970">
      <w:pPr>
        <w:spacing w:line="276" w:lineRule="auto"/>
        <w:ind w:left="720"/>
        <w:jc w:val="right"/>
        <w:rPr>
          <w:sz w:val="18"/>
          <w:szCs w:val="18"/>
        </w:rPr>
      </w:pPr>
      <w:r w:rsidRPr="00DE13F9">
        <w:rPr>
          <w:sz w:val="18"/>
          <w:szCs w:val="18"/>
          <w:rPrChange w:id="281" w:author="Aleksandra Walter" w:date="2021-07-08T10:47:00Z">
            <w:rPr>
              <w:color w:val="0000FF" w:themeColor="hyperlink"/>
              <w:sz w:val="18"/>
              <w:szCs w:val="18"/>
              <w:u w:val="single"/>
            </w:rPr>
          </w:rPrChange>
        </w:rPr>
        <w:t>Załącznik nr 1</w:t>
      </w:r>
    </w:p>
    <w:p w14:paraId="21FF281F" w14:textId="77777777" w:rsidR="006E3970" w:rsidRPr="000A44C0" w:rsidRDefault="00DE13F9" w:rsidP="006E3970">
      <w:pPr>
        <w:spacing w:line="276" w:lineRule="auto"/>
        <w:ind w:left="720"/>
        <w:jc w:val="right"/>
        <w:rPr>
          <w:sz w:val="18"/>
          <w:szCs w:val="18"/>
        </w:rPr>
      </w:pPr>
      <w:r w:rsidRPr="00DE13F9">
        <w:rPr>
          <w:sz w:val="18"/>
          <w:szCs w:val="18"/>
          <w:rPrChange w:id="282" w:author="Aleksandra Walter" w:date="2021-07-08T10:47:00Z">
            <w:rPr>
              <w:color w:val="0000FF" w:themeColor="hyperlink"/>
              <w:sz w:val="18"/>
              <w:szCs w:val="18"/>
              <w:u w:val="single"/>
            </w:rPr>
          </w:rPrChange>
        </w:rPr>
        <w:t>do umowy CRU/……./…….</w:t>
      </w:r>
    </w:p>
    <w:p w14:paraId="54B2F574" w14:textId="77777777" w:rsidR="006E3970" w:rsidRPr="000A44C0" w:rsidRDefault="00DE13F9" w:rsidP="006E3970">
      <w:pPr>
        <w:spacing w:line="276" w:lineRule="auto"/>
        <w:ind w:left="720"/>
        <w:jc w:val="right"/>
        <w:rPr>
          <w:sz w:val="18"/>
          <w:szCs w:val="18"/>
        </w:rPr>
      </w:pPr>
      <w:r w:rsidRPr="00DE13F9">
        <w:rPr>
          <w:sz w:val="18"/>
          <w:szCs w:val="18"/>
          <w:rPrChange w:id="283" w:author="Aleksandra Walter" w:date="2021-07-08T10:47:00Z">
            <w:rPr>
              <w:color w:val="0000FF" w:themeColor="hyperlink"/>
              <w:sz w:val="18"/>
              <w:szCs w:val="18"/>
              <w:u w:val="single"/>
            </w:rPr>
          </w:rPrChange>
        </w:rPr>
        <w:t>z dnia……..………….</w:t>
      </w:r>
    </w:p>
    <w:p w14:paraId="707F5092" w14:textId="77777777" w:rsidR="006E3970" w:rsidRPr="000A44C0" w:rsidRDefault="00DE13F9" w:rsidP="006E3970">
      <w:pPr>
        <w:widowControl/>
        <w:overflowPunct w:val="0"/>
        <w:spacing w:after="160" w:line="259" w:lineRule="auto"/>
        <w:jc w:val="center"/>
        <w:rPr>
          <w:b/>
          <w:bCs/>
          <w:sz w:val="22"/>
          <w:szCs w:val="22"/>
        </w:rPr>
      </w:pPr>
      <w:r w:rsidRPr="00DE13F9">
        <w:rPr>
          <w:b/>
          <w:bCs/>
          <w:sz w:val="22"/>
          <w:szCs w:val="22"/>
          <w:rPrChange w:id="284" w:author="Aleksandra Walter" w:date="2021-07-08T10:47:00Z">
            <w:rPr>
              <w:b/>
              <w:bCs/>
              <w:color w:val="0000FF" w:themeColor="hyperlink"/>
              <w:sz w:val="22"/>
              <w:szCs w:val="22"/>
              <w:u w:val="single"/>
            </w:rPr>
          </w:rPrChange>
        </w:rPr>
        <w:t>CENNIK OPŁAT</w:t>
      </w:r>
    </w:p>
    <w:p w14:paraId="5F42E913" w14:textId="77777777" w:rsidR="006E3970" w:rsidRPr="000A44C0" w:rsidRDefault="00DE13F9" w:rsidP="006E3970">
      <w:pPr>
        <w:pStyle w:val="Tekstpodstawowywcity"/>
        <w:numPr>
          <w:ilvl w:val="0"/>
          <w:numId w:val="9"/>
        </w:numPr>
        <w:spacing w:before="240"/>
        <w:ind w:left="142" w:hanging="284"/>
        <w:jc w:val="center"/>
        <w:rPr>
          <w:rFonts w:cs="Times New Roman"/>
          <w:b/>
          <w:iCs/>
          <w:sz w:val="22"/>
          <w:szCs w:val="22"/>
        </w:rPr>
      </w:pPr>
      <w:r w:rsidRPr="00DE13F9">
        <w:rPr>
          <w:rFonts w:cs="Times New Roman"/>
          <w:b/>
          <w:iCs/>
          <w:sz w:val="22"/>
          <w:szCs w:val="22"/>
          <w:rPrChange w:id="285" w:author="Aleksandra Walter" w:date="2021-07-08T10:47:00Z">
            <w:rPr>
              <w:rFonts w:cs="Times New Roman"/>
              <w:b/>
              <w:iCs/>
              <w:color w:val="0000FF" w:themeColor="hyperlink"/>
              <w:sz w:val="22"/>
              <w:szCs w:val="22"/>
              <w:u w:val="single"/>
            </w:rPr>
          </w:rPrChange>
        </w:rPr>
        <w:t>STAŁA OPŁATA MIESIĘCZNA ZA WYNAJEM zestawów komputerowych:</w:t>
      </w:r>
    </w:p>
    <w:p w14:paraId="24F45772" w14:textId="77777777" w:rsidR="006E3970" w:rsidRPr="000A44C0" w:rsidRDefault="006E3970" w:rsidP="006E3970">
      <w:pPr>
        <w:pStyle w:val="Tekstpodstawowywcity"/>
        <w:spacing w:after="240"/>
        <w:ind w:left="0"/>
        <w:rPr>
          <w:rFonts w:cs="Times New Roman"/>
          <w:b/>
          <w:iCs/>
          <w:sz w:val="22"/>
          <w:szCs w:val="22"/>
        </w:rPr>
      </w:pPr>
    </w:p>
    <w:tbl>
      <w:tblPr>
        <w:tblW w:w="1028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
        <w:gridCol w:w="2961"/>
        <w:gridCol w:w="866"/>
        <w:gridCol w:w="1602"/>
        <w:gridCol w:w="1602"/>
        <w:gridCol w:w="1234"/>
        <w:gridCol w:w="1528"/>
      </w:tblGrid>
      <w:tr w:rsidR="00C46D80" w:rsidRPr="000A44C0" w14:paraId="7758ABB9" w14:textId="77777777" w:rsidTr="005F3E0B">
        <w:trPr>
          <w:trHeight w:val="827"/>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B6636" w14:textId="77777777" w:rsidR="00C46D80" w:rsidRPr="000A44C0" w:rsidRDefault="00DE13F9" w:rsidP="002B173B">
            <w:pPr>
              <w:rPr>
                <w:b/>
                <w:bCs/>
                <w:sz w:val="18"/>
                <w:szCs w:val="18"/>
              </w:rPr>
            </w:pPr>
            <w:r w:rsidRPr="00DE13F9">
              <w:rPr>
                <w:b/>
                <w:bCs/>
                <w:sz w:val="18"/>
                <w:szCs w:val="18"/>
                <w:rPrChange w:id="286" w:author="Aleksandra Walter" w:date="2021-07-08T10:47:00Z">
                  <w:rPr>
                    <w:b/>
                    <w:bCs/>
                    <w:color w:val="0000FF" w:themeColor="hyperlink"/>
                    <w:sz w:val="18"/>
                    <w:szCs w:val="18"/>
                    <w:u w:val="single"/>
                  </w:rPr>
                </w:rPrChange>
              </w:rPr>
              <w:t>Lp.</w:t>
            </w:r>
          </w:p>
        </w:tc>
        <w:tc>
          <w:tcPr>
            <w:tcW w:w="2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D0F7E" w14:textId="77777777" w:rsidR="00C46D80" w:rsidRPr="000A44C0" w:rsidRDefault="00DE13F9" w:rsidP="002B173B">
            <w:pPr>
              <w:jc w:val="center"/>
              <w:rPr>
                <w:b/>
                <w:bCs/>
                <w:sz w:val="18"/>
                <w:szCs w:val="18"/>
              </w:rPr>
            </w:pPr>
            <w:r w:rsidRPr="00DE13F9">
              <w:rPr>
                <w:b/>
                <w:bCs/>
                <w:sz w:val="18"/>
                <w:szCs w:val="18"/>
                <w:rPrChange w:id="287" w:author="Aleksandra Walter" w:date="2021-07-08T10:47:00Z">
                  <w:rPr>
                    <w:b/>
                    <w:bCs/>
                    <w:color w:val="0000FF" w:themeColor="hyperlink"/>
                    <w:sz w:val="18"/>
                    <w:szCs w:val="18"/>
                    <w:u w:val="single"/>
                  </w:rPr>
                </w:rPrChange>
              </w:rPr>
              <w:t>Opis:</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2181" w14:textId="77777777" w:rsidR="00C46D80" w:rsidRPr="000A44C0" w:rsidRDefault="00DE13F9" w:rsidP="002B173B">
            <w:pPr>
              <w:jc w:val="center"/>
              <w:rPr>
                <w:b/>
                <w:bCs/>
                <w:sz w:val="18"/>
                <w:szCs w:val="18"/>
              </w:rPr>
            </w:pPr>
            <w:r w:rsidRPr="00DE13F9">
              <w:rPr>
                <w:b/>
                <w:bCs/>
                <w:sz w:val="18"/>
                <w:szCs w:val="18"/>
                <w:rPrChange w:id="288" w:author="Aleksandra Walter" w:date="2021-07-08T10:47:00Z">
                  <w:rPr>
                    <w:b/>
                    <w:bCs/>
                    <w:color w:val="0000FF" w:themeColor="hyperlink"/>
                    <w:sz w:val="18"/>
                    <w:szCs w:val="18"/>
                    <w:u w:val="single"/>
                  </w:rPr>
                </w:rPrChange>
              </w:rPr>
              <w:t>Ilość miesięcy</w:t>
            </w:r>
          </w:p>
        </w:tc>
        <w:tc>
          <w:tcPr>
            <w:tcW w:w="1602" w:type="dxa"/>
            <w:tcBorders>
              <w:top w:val="single" w:sz="4" w:space="0" w:color="000000"/>
              <w:left w:val="single" w:sz="4" w:space="0" w:color="000000"/>
              <w:bottom w:val="single" w:sz="4" w:space="0" w:color="000000"/>
              <w:right w:val="single" w:sz="4" w:space="0" w:color="000000"/>
            </w:tcBorders>
          </w:tcPr>
          <w:p w14:paraId="275A0557" w14:textId="77777777" w:rsidR="00C46D80" w:rsidRPr="000A44C0" w:rsidRDefault="00DE13F9" w:rsidP="002B173B">
            <w:pPr>
              <w:jc w:val="center"/>
              <w:rPr>
                <w:b/>
                <w:bCs/>
                <w:sz w:val="18"/>
                <w:szCs w:val="18"/>
              </w:rPr>
            </w:pPr>
            <w:r w:rsidRPr="00DE13F9">
              <w:rPr>
                <w:b/>
                <w:bCs/>
                <w:sz w:val="18"/>
                <w:szCs w:val="18"/>
                <w:rPrChange w:id="289" w:author="Aleksandra Walter" w:date="2021-07-08T10:47:00Z">
                  <w:rPr>
                    <w:b/>
                    <w:bCs/>
                    <w:color w:val="0000FF" w:themeColor="hyperlink"/>
                    <w:sz w:val="18"/>
                    <w:szCs w:val="18"/>
                    <w:u w:val="single"/>
                  </w:rPr>
                </w:rPrChange>
              </w:rPr>
              <w:t xml:space="preserve">Cena jednostkowa netto w PLN (1 szt. ) **            </w:t>
            </w:r>
          </w:p>
        </w:tc>
        <w:tc>
          <w:tcPr>
            <w:tcW w:w="1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BAC47" w14:textId="77777777" w:rsidR="00C46D80" w:rsidRPr="000A44C0" w:rsidRDefault="00DE13F9" w:rsidP="002B173B">
            <w:pPr>
              <w:jc w:val="center"/>
              <w:rPr>
                <w:b/>
                <w:bCs/>
                <w:sz w:val="18"/>
                <w:szCs w:val="18"/>
              </w:rPr>
            </w:pPr>
            <w:r w:rsidRPr="00DE13F9">
              <w:rPr>
                <w:b/>
                <w:bCs/>
                <w:sz w:val="18"/>
                <w:szCs w:val="18"/>
                <w:rPrChange w:id="290" w:author="Aleksandra Walter" w:date="2021-07-08T10:47:00Z">
                  <w:rPr>
                    <w:b/>
                    <w:bCs/>
                    <w:color w:val="0000FF" w:themeColor="hyperlink"/>
                    <w:sz w:val="18"/>
                    <w:szCs w:val="18"/>
                    <w:u w:val="single"/>
                  </w:rPr>
                </w:rPrChange>
              </w:rPr>
              <w:t>Cena netto w PLN (150 szt.)**</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CF92E" w14:textId="77777777" w:rsidR="00C46D80" w:rsidRPr="000A44C0" w:rsidRDefault="00DE13F9" w:rsidP="002B173B">
            <w:pPr>
              <w:jc w:val="center"/>
              <w:rPr>
                <w:b/>
                <w:bCs/>
                <w:sz w:val="18"/>
                <w:szCs w:val="18"/>
              </w:rPr>
            </w:pPr>
            <w:r w:rsidRPr="00DE13F9">
              <w:rPr>
                <w:b/>
                <w:bCs/>
                <w:sz w:val="18"/>
                <w:szCs w:val="18"/>
                <w:rPrChange w:id="291" w:author="Aleksandra Walter" w:date="2021-07-08T10:47:00Z">
                  <w:rPr>
                    <w:b/>
                    <w:bCs/>
                    <w:color w:val="0000FF" w:themeColor="hyperlink"/>
                    <w:sz w:val="18"/>
                    <w:szCs w:val="18"/>
                    <w:u w:val="single"/>
                  </w:rPr>
                </w:rPrChange>
              </w:rPr>
              <w:t>Wartość podatku VAT w PLN*</w:t>
            </w:r>
          </w:p>
        </w:tc>
        <w:tc>
          <w:tcPr>
            <w:tcW w:w="1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04E4C" w14:textId="77777777" w:rsidR="00C46D80" w:rsidRPr="000A44C0" w:rsidRDefault="00DE13F9" w:rsidP="002B173B">
            <w:pPr>
              <w:jc w:val="center"/>
              <w:rPr>
                <w:b/>
                <w:bCs/>
                <w:sz w:val="18"/>
                <w:szCs w:val="18"/>
              </w:rPr>
            </w:pPr>
            <w:r w:rsidRPr="00DE13F9">
              <w:rPr>
                <w:b/>
                <w:bCs/>
                <w:sz w:val="18"/>
                <w:szCs w:val="18"/>
                <w:rPrChange w:id="292" w:author="Aleksandra Walter" w:date="2021-07-08T10:47:00Z">
                  <w:rPr>
                    <w:b/>
                    <w:bCs/>
                    <w:color w:val="0000FF" w:themeColor="hyperlink"/>
                    <w:sz w:val="18"/>
                    <w:szCs w:val="18"/>
                    <w:u w:val="single"/>
                  </w:rPr>
                </w:rPrChange>
              </w:rPr>
              <w:t>Cena jednostkowa brutto w PLN*</w:t>
            </w:r>
          </w:p>
        </w:tc>
      </w:tr>
      <w:tr w:rsidR="00C46D80" w:rsidRPr="000A44C0" w14:paraId="382C2EC2" w14:textId="77777777" w:rsidTr="00CD5C3E">
        <w:trPr>
          <w:trHeight w:val="212"/>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0CA8D" w14:textId="77777777" w:rsidR="00C46D80" w:rsidRPr="000A44C0" w:rsidRDefault="00DE13F9" w:rsidP="002B173B">
            <w:pPr>
              <w:jc w:val="center"/>
              <w:rPr>
                <w:b/>
                <w:bCs/>
                <w:sz w:val="18"/>
                <w:szCs w:val="18"/>
              </w:rPr>
            </w:pPr>
            <w:r w:rsidRPr="00DE13F9">
              <w:rPr>
                <w:b/>
                <w:bCs/>
                <w:sz w:val="18"/>
                <w:szCs w:val="18"/>
                <w:rPrChange w:id="293" w:author="Aleksandra Walter" w:date="2021-07-08T10:47:00Z">
                  <w:rPr>
                    <w:b/>
                    <w:bCs/>
                    <w:color w:val="0000FF" w:themeColor="hyperlink"/>
                    <w:sz w:val="18"/>
                    <w:szCs w:val="18"/>
                    <w:u w:val="single"/>
                  </w:rPr>
                </w:rPrChange>
              </w:rPr>
              <w:t>A</w:t>
            </w:r>
          </w:p>
        </w:tc>
        <w:tc>
          <w:tcPr>
            <w:tcW w:w="2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73DE4" w14:textId="77777777" w:rsidR="00C46D80" w:rsidRPr="000A44C0" w:rsidRDefault="00DE13F9" w:rsidP="002B173B">
            <w:pPr>
              <w:jc w:val="center"/>
              <w:rPr>
                <w:b/>
                <w:bCs/>
                <w:sz w:val="18"/>
                <w:szCs w:val="18"/>
              </w:rPr>
            </w:pPr>
            <w:r w:rsidRPr="00DE13F9">
              <w:rPr>
                <w:b/>
                <w:bCs/>
                <w:sz w:val="18"/>
                <w:szCs w:val="18"/>
                <w:rPrChange w:id="294" w:author="Aleksandra Walter" w:date="2021-07-08T10:47:00Z">
                  <w:rPr>
                    <w:b/>
                    <w:bCs/>
                    <w:color w:val="0000FF" w:themeColor="hyperlink"/>
                    <w:sz w:val="18"/>
                    <w:szCs w:val="18"/>
                    <w:u w:val="single"/>
                  </w:rPr>
                </w:rPrChange>
              </w:rPr>
              <w:t>B</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E3648" w14:textId="77777777" w:rsidR="00C46D80" w:rsidRPr="000A44C0" w:rsidRDefault="00DE13F9" w:rsidP="002B173B">
            <w:pPr>
              <w:jc w:val="center"/>
              <w:rPr>
                <w:b/>
                <w:bCs/>
                <w:sz w:val="18"/>
                <w:szCs w:val="18"/>
              </w:rPr>
            </w:pPr>
            <w:r w:rsidRPr="00DE13F9">
              <w:rPr>
                <w:b/>
                <w:bCs/>
                <w:sz w:val="18"/>
                <w:szCs w:val="18"/>
                <w:rPrChange w:id="295" w:author="Aleksandra Walter" w:date="2021-07-08T10:47:00Z">
                  <w:rPr>
                    <w:b/>
                    <w:bCs/>
                    <w:color w:val="0000FF" w:themeColor="hyperlink"/>
                    <w:sz w:val="18"/>
                    <w:szCs w:val="18"/>
                    <w:u w:val="single"/>
                  </w:rPr>
                </w:rPrChange>
              </w:rPr>
              <w:t>C</w:t>
            </w:r>
          </w:p>
        </w:tc>
        <w:tc>
          <w:tcPr>
            <w:tcW w:w="1602" w:type="dxa"/>
            <w:tcBorders>
              <w:top w:val="single" w:sz="4" w:space="0" w:color="000000"/>
              <w:left w:val="single" w:sz="4" w:space="0" w:color="000000"/>
              <w:bottom w:val="single" w:sz="4" w:space="0" w:color="000000"/>
              <w:right w:val="single" w:sz="4" w:space="0" w:color="000000"/>
            </w:tcBorders>
          </w:tcPr>
          <w:p w14:paraId="62F55BEB" w14:textId="77777777" w:rsidR="00C46D80" w:rsidRPr="000A44C0" w:rsidRDefault="00C46D80" w:rsidP="002B173B">
            <w:pPr>
              <w:jc w:val="center"/>
              <w:rPr>
                <w:b/>
                <w:bCs/>
                <w:sz w:val="18"/>
                <w:szCs w:val="18"/>
              </w:rPr>
            </w:pPr>
          </w:p>
        </w:tc>
        <w:tc>
          <w:tcPr>
            <w:tcW w:w="1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438A2" w14:textId="77777777" w:rsidR="00C46D80" w:rsidRPr="000A44C0" w:rsidRDefault="00DE13F9" w:rsidP="002B173B">
            <w:pPr>
              <w:jc w:val="center"/>
              <w:rPr>
                <w:b/>
                <w:bCs/>
                <w:sz w:val="18"/>
                <w:szCs w:val="18"/>
              </w:rPr>
            </w:pPr>
            <w:r w:rsidRPr="00DE13F9">
              <w:rPr>
                <w:b/>
                <w:bCs/>
                <w:sz w:val="18"/>
                <w:szCs w:val="18"/>
                <w:rPrChange w:id="296" w:author="Aleksandra Walter" w:date="2021-07-08T10:47:00Z">
                  <w:rPr>
                    <w:b/>
                    <w:bCs/>
                    <w:color w:val="0000FF" w:themeColor="hyperlink"/>
                    <w:sz w:val="18"/>
                    <w:szCs w:val="18"/>
                    <w:u w:val="single"/>
                  </w:rPr>
                </w:rPrChange>
              </w:rPr>
              <w:t>E</w:t>
            </w: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D9F21" w14:textId="77777777" w:rsidR="00C46D80" w:rsidRPr="000A44C0" w:rsidRDefault="00DE13F9" w:rsidP="002B173B">
            <w:pPr>
              <w:jc w:val="center"/>
              <w:rPr>
                <w:b/>
                <w:bCs/>
                <w:sz w:val="18"/>
                <w:szCs w:val="18"/>
              </w:rPr>
            </w:pPr>
            <w:r w:rsidRPr="00DE13F9">
              <w:rPr>
                <w:b/>
                <w:bCs/>
                <w:sz w:val="18"/>
                <w:szCs w:val="18"/>
                <w:rPrChange w:id="297" w:author="Aleksandra Walter" w:date="2021-07-08T10:47:00Z">
                  <w:rPr>
                    <w:b/>
                    <w:bCs/>
                    <w:color w:val="0000FF" w:themeColor="hyperlink"/>
                    <w:sz w:val="18"/>
                    <w:szCs w:val="18"/>
                    <w:u w:val="single"/>
                  </w:rPr>
                </w:rPrChange>
              </w:rPr>
              <w:t>F</w:t>
            </w:r>
          </w:p>
        </w:tc>
        <w:tc>
          <w:tcPr>
            <w:tcW w:w="1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E8DA2" w14:textId="77777777" w:rsidR="00C46D80" w:rsidRPr="000A44C0" w:rsidRDefault="00DE13F9" w:rsidP="002B173B">
            <w:pPr>
              <w:jc w:val="center"/>
              <w:rPr>
                <w:b/>
                <w:bCs/>
                <w:sz w:val="18"/>
                <w:szCs w:val="18"/>
              </w:rPr>
            </w:pPr>
            <w:r w:rsidRPr="00DE13F9">
              <w:rPr>
                <w:b/>
                <w:bCs/>
                <w:sz w:val="18"/>
                <w:szCs w:val="18"/>
                <w:rPrChange w:id="298" w:author="Aleksandra Walter" w:date="2021-07-08T10:47:00Z">
                  <w:rPr>
                    <w:b/>
                    <w:bCs/>
                    <w:color w:val="0000FF" w:themeColor="hyperlink"/>
                    <w:sz w:val="18"/>
                    <w:szCs w:val="18"/>
                    <w:u w:val="single"/>
                  </w:rPr>
                </w:rPrChange>
              </w:rPr>
              <w:t>G=E+F</w:t>
            </w:r>
          </w:p>
        </w:tc>
      </w:tr>
      <w:tr w:rsidR="00C46D80" w:rsidRPr="000A44C0" w14:paraId="49CFCAFD" w14:textId="77777777" w:rsidTr="00CD5C3E">
        <w:trPr>
          <w:trHeight w:val="373"/>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A9714" w14:textId="77777777" w:rsidR="00C46D80" w:rsidRPr="000A44C0" w:rsidRDefault="00C46D80" w:rsidP="002B173B">
            <w:pPr>
              <w:numPr>
                <w:ilvl w:val="0"/>
                <w:numId w:val="11"/>
              </w:numPr>
              <w:ind w:left="0" w:firstLine="0"/>
              <w:jc w:val="right"/>
              <w:rPr>
                <w:sz w:val="18"/>
                <w:szCs w:val="18"/>
              </w:rPr>
            </w:pPr>
          </w:p>
        </w:tc>
        <w:tc>
          <w:tcPr>
            <w:tcW w:w="2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2A27F" w14:textId="77777777" w:rsidR="00C46D80" w:rsidRPr="000A44C0" w:rsidRDefault="00DE13F9" w:rsidP="002B173B">
            <w:pPr>
              <w:jc w:val="center"/>
              <w:rPr>
                <w:sz w:val="18"/>
                <w:szCs w:val="18"/>
              </w:rPr>
            </w:pPr>
            <w:r w:rsidRPr="00DE13F9">
              <w:rPr>
                <w:sz w:val="18"/>
                <w:szCs w:val="18"/>
                <w:rPrChange w:id="299" w:author="Aleksandra Walter" w:date="2021-07-08T10:47:00Z">
                  <w:rPr>
                    <w:color w:val="0000FF" w:themeColor="hyperlink"/>
                    <w:sz w:val="18"/>
                    <w:szCs w:val="18"/>
                    <w:u w:val="single"/>
                  </w:rPr>
                </w:rPrChange>
              </w:rPr>
              <w:t xml:space="preserve">Wynajem zestawów komputerowych </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0BFDF" w14:textId="77777777" w:rsidR="00C46D80" w:rsidRPr="000A44C0" w:rsidRDefault="00DE13F9" w:rsidP="002B173B">
            <w:pPr>
              <w:jc w:val="center"/>
              <w:rPr>
                <w:sz w:val="18"/>
                <w:szCs w:val="18"/>
              </w:rPr>
            </w:pPr>
            <w:r w:rsidRPr="00DE13F9">
              <w:rPr>
                <w:sz w:val="18"/>
                <w:szCs w:val="18"/>
                <w:rPrChange w:id="300" w:author="Aleksandra Walter" w:date="2021-07-08T10:47:00Z">
                  <w:rPr>
                    <w:color w:val="0000FF" w:themeColor="hyperlink"/>
                    <w:sz w:val="18"/>
                    <w:szCs w:val="18"/>
                    <w:u w:val="single"/>
                  </w:rPr>
                </w:rPrChange>
              </w:rPr>
              <w:t>1</w:t>
            </w:r>
          </w:p>
        </w:tc>
        <w:tc>
          <w:tcPr>
            <w:tcW w:w="1602" w:type="dxa"/>
            <w:tcBorders>
              <w:top w:val="single" w:sz="4" w:space="0" w:color="000000"/>
              <w:left w:val="single" w:sz="4" w:space="0" w:color="000000"/>
              <w:bottom w:val="single" w:sz="4" w:space="0" w:color="000000"/>
              <w:right w:val="single" w:sz="4" w:space="0" w:color="000000"/>
            </w:tcBorders>
          </w:tcPr>
          <w:p w14:paraId="253DB0C5" w14:textId="77777777" w:rsidR="00C46D80" w:rsidRPr="000A44C0" w:rsidRDefault="00C46D80" w:rsidP="002B173B">
            <w:pPr>
              <w:jc w:val="center"/>
              <w:rPr>
                <w:sz w:val="18"/>
                <w:szCs w:val="18"/>
              </w:rPr>
            </w:pPr>
          </w:p>
        </w:tc>
        <w:tc>
          <w:tcPr>
            <w:tcW w:w="1602" w:type="dxa"/>
            <w:tcBorders>
              <w:top w:val="single" w:sz="4" w:space="0" w:color="000000"/>
              <w:left w:val="single" w:sz="4" w:space="0" w:color="000000"/>
              <w:bottom w:val="single" w:sz="4" w:space="0" w:color="000000"/>
              <w:right w:val="single" w:sz="4" w:space="0" w:color="000000"/>
              <w:tr2bl w:val="nil"/>
            </w:tcBorders>
            <w:shd w:val="clear" w:color="auto" w:fill="auto"/>
            <w:vAlign w:val="center"/>
          </w:tcPr>
          <w:p w14:paraId="4AB338A0" w14:textId="77777777" w:rsidR="00C46D80" w:rsidRPr="000A44C0" w:rsidRDefault="00C46D80" w:rsidP="002B173B">
            <w:pPr>
              <w:jc w:val="center"/>
              <w:rPr>
                <w:sz w:val="18"/>
                <w:szCs w:val="18"/>
              </w:rPr>
            </w:pP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041C4" w14:textId="77777777" w:rsidR="00C46D80" w:rsidRPr="000A44C0" w:rsidRDefault="00C46D80" w:rsidP="002B173B">
            <w:pPr>
              <w:rPr>
                <w:sz w:val="18"/>
                <w:szCs w:val="18"/>
              </w:rPr>
            </w:pPr>
          </w:p>
        </w:tc>
        <w:tc>
          <w:tcPr>
            <w:tcW w:w="1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7EEC5" w14:textId="77777777" w:rsidR="00C46D80" w:rsidRPr="000A44C0" w:rsidRDefault="00C46D80" w:rsidP="002B173B">
            <w:bookmarkStart w:id="301" w:name="_Hlk72222189"/>
            <w:bookmarkEnd w:id="301"/>
          </w:p>
        </w:tc>
      </w:tr>
      <w:tr w:rsidR="0002661A" w:rsidRPr="000A44C0" w14:paraId="448CB4AC" w14:textId="77777777" w:rsidTr="00CD5C3E">
        <w:trPr>
          <w:trHeight w:val="408"/>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B3A6E" w14:textId="77777777" w:rsidR="0002661A" w:rsidRPr="000A44C0" w:rsidRDefault="0002661A" w:rsidP="002B173B">
            <w:pPr>
              <w:numPr>
                <w:ilvl w:val="0"/>
                <w:numId w:val="11"/>
              </w:numPr>
              <w:ind w:left="0" w:firstLine="0"/>
              <w:jc w:val="right"/>
              <w:rPr>
                <w:sz w:val="18"/>
                <w:szCs w:val="18"/>
              </w:rPr>
            </w:pPr>
          </w:p>
        </w:tc>
        <w:tc>
          <w:tcPr>
            <w:tcW w:w="2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D64BB" w14:textId="77777777" w:rsidR="0002661A" w:rsidRPr="000A44C0" w:rsidRDefault="00DE13F9" w:rsidP="002B173B">
            <w:pPr>
              <w:jc w:val="center"/>
              <w:rPr>
                <w:sz w:val="18"/>
                <w:szCs w:val="18"/>
              </w:rPr>
            </w:pPr>
            <w:r w:rsidRPr="00DE13F9">
              <w:rPr>
                <w:sz w:val="18"/>
                <w:szCs w:val="18"/>
                <w:rPrChange w:id="302" w:author="Aleksandra Walter" w:date="2021-07-08T10:47:00Z">
                  <w:rPr>
                    <w:color w:val="0000FF" w:themeColor="hyperlink"/>
                    <w:sz w:val="18"/>
                    <w:szCs w:val="18"/>
                    <w:u w:val="single"/>
                  </w:rPr>
                </w:rPrChange>
              </w:rPr>
              <w:t>Wynajem zestawów komputerowych</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E1A73" w14:textId="77777777" w:rsidR="0002661A" w:rsidRPr="000A44C0" w:rsidRDefault="00DE13F9" w:rsidP="002B173B">
            <w:pPr>
              <w:jc w:val="center"/>
              <w:rPr>
                <w:sz w:val="18"/>
                <w:szCs w:val="18"/>
              </w:rPr>
            </w:pPr>
            <w:r w:rsidRPr="00DE13F9">
              <w:rPr>
                <w:sz w:val="18"/>
                <w:szCs w:val="18"/>
                <w:rPrChange w:id="303" w:author="Aleksandra Walter" w:date="2021-07-08T10:47:00Z">
                  <w:rPr>
                    <w:color w:val="0000FF" w:themeColor="hyperlink"/>
                    <w:sz w:val="18"/>
                    <w:szCs w:val="18"/>
                    <w:u w:val="single"/>
                  </w:rPr>
                </w:rPrChange>
              </w:rPr>
              <w:t>45</w:t>
            </w:r>
          </w:p>
        </w:tc>
        <w:tc>
          <w:tcPr>
            <w:tcW w:w="1602" w:type="dxa"/>
            <w:tcBorders>
              <w:top w:val="single" w:sz="4" w:space="0" w:color="000000"/>
              <w:left w:val="single" w:sz="4" w:space="0" w:color="000000"/>
              <w:bottom w:val="single" w:sz="4" w:space="0" w:color="000000"/>
              <w:right w:val="single" w:sz="4" w:space="0" w:color="000000"/>
              <w:tr2bl w:val="nil"/>
            </w:tcBorders>
          </w:tcPr>
          <w:p w14:paraId="09897051" w14:textId="77777777" w:rsidR="0002661A" w:rsidRPr="000A44C0" w:rsidRDefault="0002661A" w:rsidP="002B173B">
            <w:pPr>
              <w:jc w:val="center"/>
              <w:rPr>
                <w:sz w:val="18"/>
                <w:szCs w:val="18"/>
              </w:rPr>
            </w:pPr>
          </w:p>
        </w:tc>
        <w:tc>
          <w:tcPr>
            <w:tcW w:w="1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6924A" w14:textId="77777777" w:rsidR="0002661A" w:rsidRPr="000A44C0" w:rsidRDefault="0002661A" w:rsidP="002B173B">
            <w:pPr>
              <w:jc w:val="center"/>
              <w:rPr>
                <w:sz w:val="18"/>
                <w:szCs w:val="18"/>
              </w:rPr>
            </w:pPr>
          </w:p>
        </w:tc>
        <w:tc>
          <w:tcPr>
            <w:tcW w:w="12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709EF" w14:textId="77777777" w:rsidR="0002661A" w:rsidRPr="000A44C0" w:rsidRDefault="0002661A" w:rsidP="002B173B">
            <w:pPr>
              <w:rPr>
                <w:sz w:val="18"/>
                <w:szCs w:val="18"/>
              </w:rPr>
            </w:pPr>
          </w:p>
        </w:tc>
        <w:tc>
          <w:tcPr>
            <w:tcW w:w="1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4E2C7" w14:textId="77777777" w:rsidR="0002661A" w:rsidRPr="000A44C0" w:rsidRDefault="0002661A" w:rsidP="002B173B"/>
        </w:tc>
      </w:tr>
    </w:tbl>
    <w:p w14:paraId="64FC1628" w14:textId="77777777" w:rsidR="006E3970" w:rsidRPr="000A44C0" w:rsidRDefault="006E3970" w:rsidP="006E3970">
      <w:pPr>
        <w:pStyle w:val="Tekstpodstawowywcity"/>
        <w:spacing w:after="240"/>
        <w:ind w:left="0"/>
        <w:rPr>
          <w:rFonts w:cs="Times New Roman"/>
          <w:b/>
          <w:iCs/>
          <w:sz w:val="22"/>
          <w:szCs w:val="22"/>
        </w:rPr>
      </w:pPr>
    </w:p>
    <w:p w14:paraId="35EAD70C" w14:textId="77777777" w:rsidR="006E3970" w:rsidRPr="000A44C0" w:rsidRDefault="006E3970" w:rsidP="006E3970">
      <w:pPr>
        <w:pStyle w:val="Tekstpodstawowywcity"/>
        <w:spacing w:after="240"/>
        <w:ind w:left="0"/>
        <w:rPr>
          <w:rFonts w:cs="Times New Roman"/>
          <w:b/>
          <w:iCs/>
          <w:sz w:val="22"/>
          <w:szCs w:val="22"/>
          <w:rPrChange w:id="304" w:author="Aleksandra Walter" w:date="2021-07-08T10:47:00Z">
            <w:rPr>
              <w:b/>
              <w:iCs/>
              <w:sz w:val="22"/>
              <w:szCs w:val="22"/>
            </w:rPr>
          </w:rPrChange>
        </w:rPr>
      </w:pPr>
    </w:p>
    <w:p w14:paraId="0D48AB06" w14:textId="77777777" w:rsidR="006E3970" w:rsidRPr="000A44C0" w:rsidRDefault="006E3970" w:rsidP="006E3970">
      <w:pPr>
        <w:pStyle w:val="Tekstpodstawowywcity"/>
        <w:spacing w:after="240"/>
        <w:ind w:left="0"/>
        <w:rPr>
          <w:rFonts w:cs="Times New Roman"/>
          <w:b/>
          <w:iCs/>
          <w:sz w:val="22"/>
          <w:szCs w:val="22"/>
          <w:rPrChange w:id="305" w:author="Aleksandra Walter" w:date="2021-07-08T10:47:00Z">
            <w:rPr>
              <w:b/>
              <w:iCs/>
              <w:sz w:val="22"/>
              <w:szCs w:val="22"/>
            </w:rPr>
          </w:rPrChange>
        </w:rPr>
      </w:pPr>
    </w:p>
    <w:p w14:paraId="37D5B97B" w14:textId="77777777" w:rsidR="006E3970" w:rsidRPr="000A44C0" w:rsidRDefault="00DE13F9" w:rsidP="006E3970">
      <w:pPr>
        <w:keepNext/>
        <w:keepLines/>
        <w:rPr>
          <w:sz w:val="16"/>
        </w:rPr>
      </w:pPr>
      <w:r w:rsidRPr="00DE13F9">
        <w:rPr>
          <w:sz w:val="16"/>
          <w:rPrChange w:id="306" w:author="Aleksandra Walter" w:date="2021-07-08T10:47:00Z">
            <w:rPr>
              <w:color w:val="0000FF" w:themeColor="hyperlink"/>
              <w:sz w:val="16"/>
              <w:u w:val="single"/>
            </w:rPr>
          </w:rPrChange>
        </w:rPr>
        <w:t>*   wartość należy podać z dokładnością do dwóch (2) miejsc po przecinku</w:t>
      </w:r>
    </w:p>
    <w:p w14:paraId="1D397548" w14:textId="77777777" w:rsidR="006E3970" w:rsidRPr="000A44C0" w:rsidRDefault="00DE13F9" w:rsidP="006E3970">
      <w:pPr>
        <w:keepNext/>
        <w:keepLines/>
        <w:ind w:left="426" w:hanging="426"/>
        <w:jc w:val="both"/>
        <w:rPr>
          <w:sz w:val="16"/>
        </w:rPr>
      </w:pPr>
      <w:bookmarkStart w:id="307" w:name="_Hlk75958372"/>
      <w:r w:rsidRPr="00DE13F9">
        <w:rPr>
          <w:sz w:val="16"/>
          <w:rPrChange w:id="308" w:author="Aleksandra Walter" w:date="2021-07-08T10:47:00Z">
            <w:rPr>
              <w:color w:val="0000FF" w:themeColor="hyperlink"/>
              <w:sz w:val="16"/>
              <w:u w:val="single"/>
            </w:rPr>
          </w:rPrChange>
        </w:rPr>
        <w:t>** Cena jednostkowa netto uwzględnia wszelkie koszty związane z realizacją zamówienia, w tym w szczególności koszty:</w:t>
      </w:r>
    </w:p>
    <w:p w14:paraId="40551D94" w14:textId="77777777" w:rsidR="006E3970" w:rsidRPr="000A44C0" w:rsidRDefault="00DE13F9" w:rsidP="006E3970">
      <w:pPr>
        <w:pStyle w:val="Akapitzlist"/>
        <w:widowControl/>
        <w:numPr>
          <w:ilvl w:val="0"/>
          <w:numId w:val="10"/>
        </w:numPr>
        <w:overflowPunct w:val="0"/>
        <w:spacing w:line="259" w:lineRule="auto"/>
        <w:ind w:left="284" w:right="-141" w:hanging="218"/>
        <w:jc w:val="both"/>
        <w:rPr>
          <w:sz w:val="16"/>
        </w:rPr>
      </w:pPr>
      <w:r w:rsidRPr="00DE13F9">
        <w:rPr>
          <w:sz w:val="16"/>
          <w:rPrChange w:id="309" w:author="Aleksandra Walter" w:date="2021-07-08T10:47:00Z">
            <w:rPr>
              <w:color w:val="0000FF" w:themeColor="hyperlink"/>
              <w:sz w:val="16"/>
              <w:u w:val="single"/>
            </w:rPr>
          </w:rPrChange>
        </w:rPr>
        <w:t>dostawy wraz z wniesieniem urządzeń gotowych do pracy,</w:t>
      </w:r>
    </w:p>
    <w:p w14:paraId="1C5C891D" w14:textId="77777777" w:rsidR="006E3970" w:rsidRPr="000A44C0" w:rsidRDefault="00DE13F9" w:rsidP="006E3970">
      <w:pPr>
        <w:pStyle w:val="Akapitzlist"/>
        <w:widowControl/>
        <w:numPr>
          <w:ilvl w:val="0"/>
          <w:numId w:val="10"/>
        </w:numPr>
        <w:overflowPunct w:val="0"/>
        <w:spacing w:before="240" w:line="259" w:lineRule="auto"/>
        <w:ind w:left="284" w:right="-141" w:hanging="218"/>
        <w:jc w:val="both"/>
        <w:rPr>
          <w:sz w:val="16"/>
        </w:rPr>
      </w:pPr>
      <w:r w:rsidRPr="00DE13F9">
        <w:rPr>
          <w:sz w:val="16"/>
          <w:rPrChange w:id="310" w:author="Aleksandra Walter" w:date="2021-07-08T10:47:00Z">
            <w:rPr>
              <w:color w:val="0000FF" w:themeColor="hyperlink"/>
              <w:sz w:val="16"/>
              <w:u w:val="single"/>
            </w:rPr>
          </w:rPrChange>
        </w:rPr>
        <w:t>ubezpieczenia dostarczonych urządzeń,</w:t>
      </w:r>
    </w:p>
    <w:p w14:paraId="2504E8EA" w14:textId="77777777" w:rsidR="006E3970" w:rsidRPr="000A44C0" w:rsidRDefault="00DE13F9" w:rsidP="006E3970">
      <w:pPr>
        <w:pStyle w:val="Akapitzlist"/>
        <w:widowControl/>
        <w:numPr>
          <w:ilvl w:val="0"/>
          <w:numId w:val="10"/>
        </w:numPr>
        <w:overflowPunct w:val="0"/>
        <w:spacing w:before="240" w:line="259" w:lineRule="auto"/>
        <w:ind w:left="284" w:right="-141" w:hanging="218"/>
        <w:jc w:val="both"/>
        <w:rPr>
          <w:sz w:val="16"/>
        </w:rPr>
      </w:pPr>
      <w:r w:rsidRPr="00DE13F9">
        <w:rPr>
          <w:sz w:val="16"/>
          <w:rPrChange w:id="311" w:author="Aleksandra Walter" w:date="2021-07-08T10:47:00Z">
            <w:rPr>
              <w:color w:val="0000FF" w:themeColor="hyperlink"/>
              <w:sz w:val="16"/>
              <w:u w:val="single"/>
            </w:rPr>
          </w:rPrChange>
        </w:rPr>
        <w:t xml:space="preserve">licencji, </w:t>
      </w:r>
    </w:p>
    <w:p w14:paraId="48682882" w14:textId="77777777" w:rsidR="006E3970" w:rsidRPr="000A44C0" w:rsidRDefault="00DE13F9" w:rsidP="006E3970">
      <w:pPr>
        <w:pStyle w:val="Akapitzlist"/>
        <w:widowControl/>
        <w:numPr>
          <w:ilvl w:val="0"/>
          <w:numId w:val="10"/>
        </w:numPr>
        <w:overflowPunct w:val="0"/>
        <w:spacing w:before="240" w:line="259" w:lineRule="auto"/>
        <w:ind w:left="284" w:right="-141" w:hanging="218"/>
        <w:jc w:val="both"/>
        <w:rPr>
          <w:sz w:val="16"/>
        </w:rPr>
      </w:pPr>
      <w:r w:rsidRPr="00DE13F9">
        <w:rPr>
          <w:sz w:val="16"/>
          <w:rPrChange w:id="312" w:author="Aleksandra Walter" w:date="2021-07-08T10:47:00Z">
            <w:rPr>
              <w:color w:val="0000FF" w:themeColor="hyperlink"/>
              <w:sz w:val="16"/>
              <w:u w:val="single"/>
            </w:rPr>
          </w:rPrChange>
        </w:rPr>
        <w:t>kompleksowej obsługi serwisowej,</w:t>
      </w:r>
    </w:p>
    <w:p w14:paraId="5EE6D259" w14:textId="77777777" w:rsidR="006E3970" w:rsidRPr="000A44C0" w:rsidRDefault="00DE13F9" w:rsidP="006E3970">
      <w:pPr>
        <w:pStyle w:val="Akapitzlist"/>
        <w:widowControl/>
        <w:numPr>
          <w:ilvl w:val="0"/>
          <w:numId w:val="10"/>
        </w:numPr>
        <w:overflowPunct w:val="0"/>
        <w:spacing w:before="240" w:line="259" w:lineRule="auto"/>
        <w:ind w:left="284" w:right="-141" w:hanging="218"/>
        <w:jc w:val="both"/>
        <w:rPr>
          <w:sz w:val="16"/>
        </w:rPr>
      </w:pPr>
      <w:r w:rsidRPr="00DE13F9">
        <w:rPr>
          <w:sz w:val="16"/>
          <w:rPrChange w:id="313" w:author="Aleksandra Walter" w:date="2021-07-08T10:47:00Z">
            <w:rPr>
              <w:color w:val="0000FF" w:themeColor="hyperlink"/>
              <w:sz w:val="16"/>
              <w:u w:val="single"/>
            </w:rPr>
          </w:rPrChange>
        </w:rPr>
        <w:t xml:space="preserve">przekazania dysków po zakończonym okresie wynajmu. </w:t>
      </w:r>
    </w:p>
    <w:p w14:paraId="58209957" w14:textId="77777777" w:rsidR="006E3970" w:rsidRPr="000A44C0" w:rsidRDefault="006E3970" w:rsidP="006E3970">
      <w:pPr>
        <w:pStyle w:val="Tekstpodstawowywcity"/>
        <w:spacing w:after="240"/>
        <w:ind w:left="0"/>
        <w:rPr>
          <w:rFonts w:cs="Times New Roman"/>
          <w:b/>
          <w:iCs/>
          <w:sz w:val="22"/>
          <w:szCs w:val="22"/>
        </w:rPr>
      </w:pPr>
    </w:p>
    <w:bookmarkEnd w:id="307"/>
    <w:p w14:paraId="75A785DB" w14:textId="77777777" w:rsidR="006E3970" w:rsidRPr="000A44C0" w:rsidRDefault="006E3970" w:rsidP="006E3970">
      <w:pPr>
        <w:pStyle w:val="Tekstpodstawowywcity"/>
        <w:spacing w:after="240"/>
        <w:ind w:left="0"/>
        <w:rPr>
          <w:rFonts w:cs="Times New Roman"/>
          <w:b/>
          <w:iCs/>
          <w:sz w:val="22"/>
          <w:szCs w:val="22"/>
          <w:rPrChange w:id="314" w:author="Aleksandra Walter" w:date="2021-07-08T10:47:00Z">
            <w:rPr>
              <w:b/>
              <w:iCs/>
              <w:sz w:val="22"/>
              <w:szCs w:val="22"/>
            </w:rPr>
          </w:rPrChange>
        </w:rPr>
      </w:pPr>
    </w:p>
    <w:p w14:paraId="36C707F0" w14:textId="77777777" w:rsidR="006E3970" w:rsidRPr="000A44C0" w:rsidRDefault="006E3970" w:rsidP="006E3970">
      <w:pPr>
        <w:pStyle w:val="Tekstpodstawowywcity"/>
        <w:ind w:left="0"/>
        <w:rPr>
          <w:rFonts w:cs="Times New Roman"/>
          <w:b/>
          <w:sz w:val="32"/>
          <w:szCs w:val="32"/>
        </w:rPr>
      </w:pPr>
    </w:p>
    <w:p w14:paraId="0C8852E4" w14:textId="77777777" w:rsidR="006E3970" w:rsidRPr="000A44C0" w:rsidRDefault="006E3970" w:rsidP="006E3970">
      <w:pPr>
        <w:widowControl/>
        <w:overflowPunct w:val="0"/>
      </w:pPr>
    </w:p>
    <w:p w14:paraId="64E099FE" w14:textId="77777777" w:rsidR="006E3970" w:rsidRPr="000A44C0" w:rsidRDefault="006E3970" w:rsidP="006E3970"/>
    <w:p w14:paraId="178082B6" w14:textId="77777777" w:rsidR="006E3970" w:rsidRPr="000A44C0" w:rsidRDefault="006E3970" w:rsidP="006E3970"/>
    <w:p w14:paraId="38234700" w14:textId="77777777" w:rsidR="006E3970" w:rsidRPr="000A44C0" w:rsidRDefault="006E3970" w:rsidP="006E3970"/>
    <w:p w14:paraId="3C679E65" w14:textId="77777777" w:rsidR="006E3970" w:rsidRPr="000A44C0" w:rsidRDefault="006E3970" w:rsidP="006E3970"/>
    <w:p w14:paraId="6E3468E6" w14:textId="77777777" w:rsidR="006E3970" w:rsidRPr="000A44C0" w:rsidRDefault="006E3970" w:rsidP="006E3970"/>
    <w:p w14:paraId="6BA92215" w14:textId="77777777" w:rsidR="006E3970" w:rsidRPr="000A44C0" w:rsidRDefault="006E3970" w:rsidP="006E3970"/>
    <w:p w14:paraId="528D7A70" w14:textId="77777777" w:rsidR="006E3970" w:rsidRPr="000A44C0" w:rsidRDefault="006E3970" w:rsidP="006E3970"/>
    <w:p w14:paraId="189EE971" w14:textId="77777777" w:rsidR="006E3970" w:rsidRPr="000A44C0" w:rsidRDefault="006E3970" w:rsidP="006E3970"/>
    <w:p w14:paraId="236E43DB" w14:textId="77777777" w:rsidR="006E3970" w:rsidRPr="000A44C0" w:rsidRDefault="006E3970" w:rsidP="006E3970"/>
    <w:p w14:paraId="582DFE0D" w14:textId="77777777" w:rsidR="006E3970" w:rsidRPr="000A44C0" w:rsidRDefault="006E3970" w:rsidP="006E3970">
      <w:pPr>
        <w:spacing w:line="276" w:lineRule="auto"/>
      </w:pPr>
    </w:p>
    <w:p w14:paraId="77781C39" w14:textId="77777777" w:rsidR="00E91B32" w:rsidRPr="000A44C0" w:rsidRDefault="00E91B32"/>
    <w:sectPr w:rsidR="00E91B32" w:rsidRPr="000A44C0" w:rsidSect="002B173B">
      <w:headerReference w:type="default" r:id="rId8"/>
      <w:footerReference w:type="default" r:id="rId9"/>
      <w:pgSz w:w="11906" w:h="16838"/>
      <w:pgMar w:top="1418" w:right="1134" w:bottom="1418"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AEB73" w14:textId="77777777" w:rsidR="005129B1" w:rsidRDefault="005129B1">
      <w:r>
        <w:separator/>
      </w:r>
    </w:p>
  </w:endnote>
  <w:endnote w:type="continuationSeparator" w:id="0">
    <w:p w14:paraId="27D08935" w14:textId="77777777" w:rsidR="005129B1" w:rsidRDefault="00512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999749"/>
      <w:docPartObj>
        <w:docPartGallery w:val="Page Numbers (Bottom of Page)"/>
        <w:docPartUnique/>
      </w:docPartObj>
    </w:sdtPr>
    <w:sdtEndPr/>
    <w:sdtContent>
      <w:p w14:paraId="63AF38A4" w14:textId="77777777" w:rsidR="0007024C" w:rsidRDefault="00DE13F9">
        <w:pPr>
          <w:pStyle w:val="Stopka1"/>
          <w:jc w:val="right"/>
        </w:pPr>
        <w:r>
          <w:rPr>
            <w:rFonts w:ascii="Times New Roman" w:hAnsi="Times New Roman" w:cs="Times New Roman"/>
            <w:sz w:val="18"/>
            <w:szCs w:val="18"/>
          </w:rPr>
          <w:fldChar w:fldCharType="begin"/>
        </w:r>
        <w:r w:rsidR="0007024C">
          <w:rPr>
            <w:rFonts w:ascii="Times New Roman" w:hAnsi="Times New Roman" w:cs="Times New Roman"/>
            <w:sz w:val="18"/>
            <w:szCs w:val="18"/>
          </w:rPr>
          <w:instrText>PAGE</w:instrText>
        </w:r>
        <w:r>
          <w:rPr>
            <w:rFonts w:ascii="Times New Roman" w:hAnsi="Times New Roman" w:cs="Times New Roman"/>
            <w:sz w:val="18"/>
            <w:szCs w:val="18"/>
          </w:rPr>
          <w:fldChar w:fldCharType="separate"/>
        </w:r>
        <w:r w:rsidR="002F3F8D">
          <w:rPr>
            <w:rFonts w:ascii="Times New Roman" w:hAnsi="Times New Roman" w:cs="Times New Roman"/>
            <w:noProof/>
            <w:sz w:val="18"/>
            <w:szCs w:val="18"/>
          </w:rPr>
          <w:t>5</w:t>
        </w:r>
        <w:r>
          <w:rPr>
            <w:rFonts w:ascii="Times New Roman" w:hAnsi="Times New Roman" w:cs="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FBF4D" w14:textId="77777777" w:rsidR="005129B1" w:rsidRDefault="005129B1">
      <w:r>
        <w:separator/>
      </w:r>
    </w:p>
  </w:footnote>
  <w:footnote w:type="continuationSeparator" w:id="0">
    <w:p w14:paraId="302D6271" w14:textId="77777777" w:rsidR="005129B1" w:rsidRDefault="00512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69B3D" w14:textId="77777777" w:rsidR="0007024C" w:rsidRDefault="0007024C">
    <w:pPr>
      <w:pStyle w:val="Nagwek1"/>
      <w:jc w:val="center"/>
      <w:rPr>
        <w:rFonts w:ascii="Times New Roman" w:hAnsi="Times New Roman" w:cs="Times New Roman"/>
        <w:bCs/>
        <w:sz w:val="18"/>
        <w:szCs w:val="18"/>
      </w:rPr>
    </w:pPr>
    <w:r>
      <w:rPr>
        <w:rFonts w:ascii="Times New Roman" w:hAnsi="Times New Roman" w:cs="Times New Roman"/>
        <w:bCs/>
        <w:sz w:val="18"/>
        <w:szCs w:val="18"/>
      </w:rPr>
      <w:t>Długoterminowy wynajem (wraz z dostawą i rozładunkiem) zestawów komputerowych ( wraz z zainstalowanym systemem operacyjnym oraz oprogramowaniem biurowym), licencją, ubezpieczeniem oraz kompleksową obsługą serwisową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F053C"/>
    <w:multiLevelType w:val="multilevel"/>
    <w:tmpl w:val="0D9C68A2"/>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FA139C"/>
    <w:multiLevelType w:val="multilevel"/>
    <w:tmpl w:val="FF06257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7B42B1F"/>
    <w:multiLevelType w:val="hybridMultilevel"/>
    <w:tmpl w:val="6BF61F1A"/>
    <w:lvl w:ilvl="0" w:tplc="0415000F">
      <w:start w:val="4"/>
      <w:numFmt w:val="decimal"/>
      <w:lvlText w:val="%1."/>
      <w:lvlJc w:val="left"/>
      <w:pPr>
        <w:tabs>
          <w:tab w:val="num" w:pos="720"/>
        </w:tabs>
        <w:ind w:left="720" w:hanging="360"/>
      </w:pPr>
      <w:rPr>
        <w:rFonts w:hint="default"/>
      </w:rPr>
    </w:lvl>
    <w:lvl w:ilvl="1" w:tplc="98E6540A">
      <w:start w:val="2"/>
      <w:numFmt w:val="lowerLetter"/>
      <w:lvlText w:val="%2)"/>
      <w:lvlJc w:val="left"/>
      <w:pPr>
        <w:tabs>
          <w:tab w:val="num" w:pos="502"/>
        </w:tabs>
        <w:ind w:left="502" w:hanging="360"/>
      </w:pPr>
      <w:rPr>
        <w:rFonts w:hint="default"/>
        <w:strike w:val="0"/>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5F505C"/>
    <w:multiLevelType w:val="multilevel"/>
    <w:tmpl w:val="3FBEAF4E"/>
    <w:lvl w:ilvl="0">
      <w:start w:val="1"/>
      <w:numFmt w:val="decimal"/>
      <w:lvlText w:val="%1."/>
      <w:lvlJc w:val="left"/>
      <w:pPr>
        <w:ind w:left="1146" w:hanging="360"/>
      </w:pPr>
      <w:rPr>
        <w:b w:val="0"/>
        <w:sz w:val="22"/>
      </w:r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1616EAD"/>
    <w:multiLevelType w:val="multilevel"/>
    <w:tmpl w:val="6D2825DA"/>
    <w:lvl w:ilvl="0">
      <w:start w:val="1"/>
      <w:numFmt w:val="decimal"/>
      <w:lvlText w:val="%1."/>
      <w:lvlJc w:val="left"/>
      <w:pPr>
        <w:ind w:left="501" w:hanging="360"/>
      </w:pPr>
      <w:rPr>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7C2E54"/>
    <w:multiLevelType w:val="multilevel"/>
    <w:tmpl w:val="29DE8220"/>
    <w:lvl w:ilvl="0">
      <w:start w:val="2"/>
      <w:numFmt w:val="decimal"/>
      <w:lvlText w:val="%1)"/>
      <w:lvlJc w:val="left"/>
      <w:pPr>
        <w:ind w:left="357" w:hanging="357"/>
      </w:pPr>
      <w:rPr>
        <w:rFonts w:hint="default"/>
      </w:rPr>
    </w:lvl>
    <w:lvl w:ilvl="1">
      <w:start w:val="1"/>
      <w:numFmt w:val="lowerLetter"/>
      <w:lvlText w:val="%2."/>
      <w:lvlJc w:val="left"/>
      <w:pPr>
        <w:ind w:left="2007" w:hanging="357"/>
      </w:pPr>
      <w:rPr>
        <w:rFonts w:hint="default"/>
      </w:rPr>
    </w:lvl>
    <w:lvl w:ilvl="2">
      <w:start w:val="1"/>
      <w:numFmt w:val="lowerRoman"/>
      <w:lvlText w:val="%3."/>
      <w:lvlJc w:val="right"/>
      <w:pPr>
        <w:ind w:left="3657" w:hanging="357"/>
      </w:pPr>
      <w:rPr>
        <w:rFonts w:hint="default"/>
      </w:rPr>
    </w:lvl>
    <w:lvl w:ilvl="3">
      <w:start w:val="1"/>
      <w:numFmt w:val="decimal"/>
      <w:lvlText w:val="%4."/>
      <w:lvlJc w:val="left"/>
      <w:pPr>
        <w:ind w:left="5307" w:hanging="357"/>
      </w:pPr>
      <w:rPr>
        <w:rFonts w:hint="default"/>
      </w:rPr>
    </w:lvl>
    <w:lvl w:ilvl="4">
      <w:start w:val="1"/>
      <w:numFmt w:val="lowerLetter"/>
      <w:lvlText w:val="%5."/>
      <w:lvlJc w:val="left"/>
      <w:pPr>
        <w:ind w:left="6957" w:hanging="357"/>
      </w:pPr>
      <w:rPr>
        <w:rFonts w:hint="default"/>
      </w:rPr>
    </w:lvl>
    <w:lvl w:ilvl="5">
      <w:start w:val="1"/>
      <w:numFmt w:val="lowerRoman"/>
      <w:lvlText w:val="%6."/>
      <w:lvlJc w:val="right"/>
      <w:pPr>
        <w:ind w:left="8607" w:hanging="357"/>
      </w:pPr>
      <w:rPr>
        <w:rFonts w:hint="default"/>
      </w:rPr>
    </w:lvl>
    <w:lvl w:ilvl="6">
      <w:start w:val="1"/>
      <w:numFmt w:val="decimal"/>
      <w:lvlText w:val="%7."/>
      <w:lvlJc w:val="left"/>
      <w:pPr>
        <w:ind w:left="10257" w:hanging="357"/>
      </w:pPr>
      <w:rPr>
        <w:rFonts w:hint="default"/>
      </w:rPr>
    </w:lvl>
    <w:lvl w:ilvl="7">
      <w:start w:val="1"/>
      <w:numFmt w:val="lowerLetter"/>
      <w:lvlText w:val="%8."/>
      <w:lvlJc w:val="left"/>
      <w:pPr>
        <w:ind w:left="11907" w:hanging="357"/>
      </w:pPr>
      <w:rPr>
        <w:rFonts w:hint="default"/>
      </w:rPr>
    </w:lvl>
    <w:lvl w:ilvl="8">
      <w:start w:val="1"/>
      <w:numFmt w:val="lowerRoman"/>
      <w:lvlText w:val="%9."/>
      <w:lvlJc w:val="right"/>
      <w:pPr>
        <w:ind w:left="13557" w:hanging="357"/>
      </w:pPr>
      <w:rPr>
        <w:rFonts w:hint="default"/>
      </w:rPr>
    </w:lvl>
  </w:abstractNum>
  <w:abstractNum w:abstractNumId="7" w15:restartNumberingAfterBreak="0">
    <w:nsid w:val="183301CA"/>
    <w:multiLevelType w:val="multilevel"/>
    <w:tmpl w:val="C1DA5F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3676FC"/>
    <w:multiLevelType w:val="multilevel"/>
    <w:tmpl w:val="D2942D82"/>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9" w15:restartNumberingAfterBreak="0">
    <w:nsid w:val="197D147A"/>
    <w:multiLevelType w:val="hybridMultilevel"/>
    <w:tmpl w:val="869209B4"/>
    <w:lvl w:ilvl="0" w:tplc="DA02362A">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6E54EB7"/>
    <w:multiLevelType w:val="multilevel"/>
    <w:tmpl w:val="0F3CBC36"/>
    <w:lvl w:ilvl="0">
      <w:start w:val="1"/>
      <w:numFmt w:val="decimal"/>
      <w:lvlText w:val="%1."/>
      <w:lvlJc w:val="left"/>
      <w:pPr>
        <w:ind w:left="720" w:hanging="36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31C6F26"/>
    <w:multiLevelType w:val="multilevel"/>
    <w:tmpl w:val="834A184C"/>
    <w:lvl w:ilvl="0">
      <w:start w:val="1"/>
      <w:numFmt w:val="decimal"/>
      <w:lvlText w:val="%1."/>
      <w:lvlJc w:val="left"/>
      <w:pPr>
        <w:ind w:left="360" w:hanging="360"/>
      </w:pPr>
    </w:lvl>
    <w:lvl w:ilvl="1">
      <w:start w:val="1"/>
      <w:numFmt w:val="decimal"/>
      <w:lvlText w:val="%2)"/>
      <w:lvlJc w:val="left"/>
      <w:pPr>
        <w:ind w:left="1440" w:hanging="360"/>
      </w:pPr>
    </w:lvl>
    <w:lvl w:ilvl="2">
      <w:start w:val="1"/>
      <w:numFmt w:val="bullet"/>
      <w:lvlText w:val=""/>
      <w:lvlJc w:val="left"/>
      <w:pPr>
        <w:ind w:left="2160" w:hanging="180"/>
      </w:pPr>
      <w:rPr>
        <w:rFonts w:ascii="Symbol" w:hAnsi="Symbol" w:cs="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FB5EF1"/>
    <w:multiLevelType w:val="multilevel"/>
    <w:tmpl w:val="4C20E630"/>
    <w:lvl w:ilvl="0">
      <w:start w:val="1"/>
      <w:numFmt w:val="decimal"/>
      <w:lvlText w:val="%1."/>
      <w:lvlJc w:val="left"/>
      <w:pPr>
        <w:ind w:left="360" w:hanging="360"/>
      </w:pPr>
      <w:rPr>
        <w:b w:val="0"/>
        <w:bCs/>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F4E5765"/>
    <w:multiLevelType w:val="multilevel"/>
    <w:tmpl w:val="2D940F2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18C4911"/>
    <w:multiLevelType w:val="hybridMultilevel"/>
    <w:tmpl w:val="9FA029C8"/>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428E0F2C"/>
    <w:multiLevelType w:val="multilevel"/>
    <w:tmpl w:val="A99C460C"/>
    <w:lvl w:ilvl="0">
      <w:start w:val="15"/>
      <w:numFmt w:val="decimal"/>
      <w:lvlText w:val="%1."/>
      <w:lvlJc w:val="left"/>
      <w:pPr>
        <w:ind w:left="360" w:hanging="360"/>
      </w:pPr>
      <w:rPr>
        <w:rFonts w:hint="default"/>
        <w:b w:val="0"/>
        <w:sz w:val="22"/>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6" w15:restartNumberingAfterBreak="0">
    <w:nsid w:val="44BD5C26"/>
    <w:multiLevelType w:val="multilevel"/>
    <w:tmpl w:val="AD2864C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5C6764D"/>
    <w:multiLevelType w:val="multilevel"/>
    <w:tmpl w:val="5776DE60"/>
    <w:lvl w:ilvl="0">
      <w:start w:val="1"/>
      <w:numFmt w:val="decimal"/>
      <w:lvlText w:val="%1."/>
      <w:lvlJc w:val="left"/>
      <w:pPr>
        <w:ind w:left="1080" w:hanging="360"/>
      </w:pPr>
    </w:lvl>
    <w:lvl w:ilvl="1">
      <w:start w:val="1"/>
      <w:numFmt w:val="decimal"/>
      <w:lvlText w:val="%2)"/>
      <w:lvlJc w:val="left"/>
      <w:pPr>
        <w:ind w:left="1800" w:hanging="360"/>
      </w:pPr>
      <w:rPr>
        <w:color w:val="auto"/>
        <w:sz w:val="22"/>
      </w:rPr>
    </w:lvl>
    <w:lvl w:ilvl="2">
      <w:start w:val="1"/>
      <w:numFmt w:val="bullet"/>
      <w:lvlText w:val=""/>
      <w:lvlJc w:val="left"/>
      <w:pPr>
        <w:ind w:left="2520" w:hanging="180"/>
      </w:pPr>
      <w:rPr>
        <w:rFonts w:ascii="Symbol" w:hAnsi="Symbol" w:cs="Symbol" w:hint="default"/>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4844116E"/>
    <w:multiLevelType w:val="multilevel"/>
    <w:tmpl w:val="DE3E9C86"/>
    <w:lvl w:ilvl="0">
      <w:start w:val="1"/>
      <w:numFmt w:val="decimal"/>
      <w:lvlText w:val="%1."/>
      <w:lvlJc w:val="left"/>
      <w:pPr>
        <w:ind w:left="360"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 w15:restartNumberingAfterBreak="0">
    <w:nsid w:val="48EE17F5"/>
    <w:multiLevelType w:val="multilevel"/>
    <w:tmpl w:val="B1603B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B967864"/>
    <w:multiLevelType w:val="multilevel"/>
    <w:tmpl w:val="D2E09AEC"/>
    <w:lvl w:ilvl="0">
      <w:start w:val="1"/>
      <w:numFmt w:val="decimal"/>
      <w:lvlText w:val="%1."/>
      <w:lvlJc w:val="left"/>
      <w:pPr>
        <w:ind w:left="720" w:hanging="360"/>
      </w:pPr>
      <w:rPr>
        <w:b/>
        <w:color w:val="000000"/>
        <w:sz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437043D"/>
    <w:multiLevelType w:val="hybridMultilevel"/>
    <w:tmpl w:val="2564C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870D0C"/>
    <w:multiLevelType w:val="multilevel"/>
    <w:tmpl w:val="7FB852F4"/>
    <w:lvl w:ilvl="0">
      <w:start w:val="2"/>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0561C5"/>
    <w:multiLevelType w:val="hybridMultilevel"/>
    <w:tmpl w:val="F60CE9A2"/>
    <w:lvl w:ilvl="0" w:tplc="8FAAF8BA">
      <w:start w:val="2"/>
      <w:numFmt w:val="lowerLetter"/>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7A339F"/>
    <w:multiLevelType w:val="multilevel"/>
    <w:tmpl w:val="31A030D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667E474D"/>
    <w:multiLevelType w:val="multilevel"/>
    <w:tmpl w:val="235E4F1E"/>
    <w:lvl w:ilvl="0">
      <w:start w:val="3"/>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26"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D907182"/>
    <w:multiLevelType w:val="multilevel"/>
    <w:tmpl w:val="CFF6C23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8" w15:restartNumberingAfterBreak="0">
    <w:nsid w:val="6F8D4C6B"/>
    <w:multiLevelType w:val="multilevel"/>
    <w:tmpl w:val="B4D8487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9" w15:restartNumberingAfterBreak="0">
    <w:nsid w:val="70ED723E"/>
    <w:multiLevelType w:val="multilevel"/>
    <w:tmpl w:val="FF143760"/>
    <w:lvl w:ilvl="0">
      <w:start w:val="1"/>
      <w:numFmt w:val="lowerLetter"/>
      <w:lvlText w:val="%1)"/>
      <w:lvlJc w:val="left"/>
      <w:pPr>
        <w:ind w:left="1440" w:hanging="360"/>
      </w:pPr>
    </w:lvl>
    <w:lvl w:ilvl="1">
      <w:start w:val="1"/>
      <w:numFmt w:val="decimal"/>
      <w:lvlText w:val="%2."/>
      <w:lvlJc w:val="left"/>
      <w:pPr>
        <w:ind w:left="2220" w:hanging="42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7"/>
  </w:num>
  <w:num w:numId="3">
    <w:abstractNumId w:val="24"/>
  </w:num>
  <w:num w:numId="4">
    <w:abstractNumId w:val="3"/>
  </w:num>
  <w:num w:numId="5">
    <w:abstractNumId w:val="27"/>
  </w:num>
  <w:num w:numId="6">
    <w:abstractNumId w:val="5"/>
  </w:num>
  <w:num w:numId="7">
    <w:abstractNumId w:val="18"/>
  </w:num>
  <w:num w:numId="8">
    <w:abstractNumId w:val="8"/>
  </w:num>
  <w:num w:numId="9">
    <w:abstractNumId w:val="10"/>
  </w:num>
  <w:num w:numId="10">
    <w:abstractNumId w:val="1"/>
  </w:num>
  <w:num w:numId="11">
    <w:abstractNumId w:val="19"/>
  </w:num>
  <w:num w:numId="12">
    <w:abstractNumId w:val="22"/>
  </w:num>
  <w:num w:numId="13">
    <w:abstractNumId w:val="29"/>
  </w:num>
  <w:num w:numId="14">
    <w:abstractNumId w:val="28"/>
  </w:num>
  <w:num w:numId="15">
    <w:abstractNumId w:val="11"/>
  </w:num>
  <w:num w:numId="16">
    <w:abstractNumId w:val="12"/>
  </w:num>
  <w:num w:numId="17">
    <w:abstractNumId w:val="13"/>
  </w:num>
  <w:num w:numId="18">
    <w:abstractNumId w:val="6"/>
  </w:num>
  <w:num w:numId="19">
    <w:abstractNumId w:val="16"/>
  </w:num>
  <w:num w:numId="20">
    <w:abstractNumId w:val="20"/>
  </w:num>
  <w:num w:numId="21">
    <w:abstractNumId w:val="25"/>
  </w:num>
  <w:num w:numId="22">
    <w:abstractNumId w:val="15"/>
  </w:num>
  <w:num w:numId="23">
    <w:abstractNumId w:val="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4"/>
  </w:num>
  <w:num w:numId="28">
    <w:abstractNumId w:val="23"/>
  </w:num>
  <w:num w:numId="29">
    <w:abstractNumId w:val="9"/>
  </w:num>
  <w:num w:numId="30">
    <w:abstractNumId w:val="21"/>
  </w:num>
  <w:num w:numId="3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ksandra Walter">
    <w15:presenceInfo w15:providerId="AD" w15:userId="S::awalter@um.zabrze.pl::ee791885-d596-44cc-a6a0-1b96b1767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970"/>
    <w:rsid w:val="00001975"/>
    <w:rsid w:val="00016B61"/>
    <w:rsid w:val="0002661A"/>
    <w:rsid w:val="000455AC"/>
    <w:rsid w:val="0007024C"/>
    <w:rsid w:val="00091122"/>
    <w:rsid w:val="000A44C0"/>
    <w:rsid w:val="000B67F8"/>
    <w:rsid w:val="000D3FA9"/>
    <w:rsid w:val="0016608E"/>
    <w:rsid w:val="00182A97"/>
    <w:rsid w:val="001A117A"/>
    <w:rsid w:val="001A46DD"/>
    <w:rsid w:val="001B0BBF"/>
    <w:rsid w:val="001D3C69"/>
    <w:rsid w:val="001E57F3"/>
    <w:rsid w:val="001E59EC"/>
    <w:rsid w:val="00210A31"/>
    <w:rsid w:val="00213B71"/>
    <w:rsid w:val="002512DB"/>
    <w:rsid w:val="002B04D2"/>
    <w:rsid w:val="002B173B"/>
    <w:rsid w:val="002F3822"/>
    <w:rsid w:val="002F3F8D"/>
    <w:rsid w:val="00307584"/>
    <w:rsid w:val="003300FC"/>
    <w:rsid w:val="00360963"/>
    <w:rsid w:val="00376493"/>
    <w:rsid w:val="00410659"/>
    <w:rsid w:val="00433C90"/>
    <w:rsid w:val="00454493"/>
    <w:rsid w:val="00481FBE"/>
    <w:rsid w:val="004A37AA"/>
    <w:rsid w:val="005039C9"/>
    <w:rsid w:val="005129B1"/>
    <w:rsid w:val="005470BB"/>
    <w:rsid w:val="00592F98"/>
    <w:rsid w:val="00596307"/>
    <w:rsid w:val="005C5815"/>
    <w:rsid w:val="005F3E0B"/>
    <w:rsid w:val="00662D07"/>
    <w:rsid w:val="00672A37"/>
    <w:rsid w:val="006748EA"/>
    <w:rsid w:val="006A1FA1"/>
    <w:rsid w:val="006E3970"/>
    <w:rsid w:val="00706DDA"/>
    <w:rsid w:val="00725464"/>
    <w:rsid w:val="007766FB"/>
    <w:rsid w:val="007851F1"/>
    <w:rsid w:val="007A539B"/>
    <w:rsid w:val="007A6462"/>
    <w:rsid w:val="00835721"/>
    <w:rsid w:val="0085200F"/>
    <w:rsid w:val="00853FD5"/>
    <w:rsid w:val="008817E3"/>
    <w:rsid w:val="008E3CA6"/>
    <w:rsid w:val="00906E0F"/>
    <w:rsid w:val="009725BF"/>
    <w:rsid w:val="00994C7C"/>
    <w:rsid w:val="009C3073"/>
    <w:rsid w:val="009F7FEC"/>
    <w:rsid w:val="00A02F81"/>
    <w:rsid w:val="00A30E90"/>
    <w:rsid w:val="00A369AC"/>
    <w:rsid w:val="00A43D44"/>
    <w:rsid w:val="00A6153F"/>
    <w:rsid w:val="00A93FD0"/>
    <w:rsid w:val="00AB3051"/>
    <w:rsid w:val="00AE3D38"/>
    <w:rsid w:val="00B03FCA"/>
    <w:rsid w:val="00B27C16"/>
    <w:rsid w:val="00B33FEE"/>
    <w:rsid w:val="00B73942"/>
    <w:rsid w:val="00BA112E"/>
    <w:rsid w:val="00C22300"/>
    <w:rsid w:val="00C3340B"/>
    <w:rsid w:val="00C42740"/>
    <w:rsid w:val="00C46D80"/>
    <w:rsid w:val="00C92990"/>
    <w:rsid w:val="00C931AA"/>
    <w:rsid w:val="00C93855"/>
    <w:rsid w:val="00CB50B9"/>
    <w:rsid w:val="00CC1374"/>
    <w:rsid w:val="00CC50E7"/>
    <w:rsid w:val="00CC667A"/>
    <w:rsid w:val="00CD5C3E"/>
    <w:rsid w:val="00CE115A"/>
    <w:rsid w:val="00D00C34"/>
    <w:rsid w:val="00D078D9"/>
    <w:rsid w:val="00D30724"/>
    <w:rsid w:val="00D35970"/>
    <w:rsid w:val="00D80F02"/>
    <w:rsid w:val="00D834F0"/>
    <w:rsid w:val="00DB610F"/>
    <w:rsid w:val="00DE13F9"/>
    <w:rsid w:val="00E7478B"/>
    <w:rsid w:val="00E86426"/>
    <w:rsid w:val="00E91B32"/>
    <w:rsid w:val="00EC6A70"/>
    <w:rsid w:val="00ED00E8"/>
    <w:rsid w:val="00ED3C74"/>
    <w:rsid w:val="00EF00A5"/>
    <w:rsid w:val="00F10E59"/>
    <w:rsid w:val="00F462C4"/>
    <w:rsid w:val="00F6033C"/>
    <w:rsid w:val="00FC32C5"/>
    <w:rsid w:val="00FD67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2AC47"/>
  <w15:docId w15:val="{37585DC8-FDA1-47A1-9E0F-495D7125B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3970"/>
    <w:pPr>
      <w:widowControl w:val="0"/>
      <w:spacing w:after="0" w:line="240" w:lineRule="auto"/>
    </w:pPr>
    <w:rPr>
      <w:rFonts w:ascii="Times New Roman" w:eastAsia="Times New Roman" w:hAnsi="Times New Roman" w:cs="Times New Roman"/>
      <w:kern w:val="2"/>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E3970"/>
  </w:style>
  <w:style w:type="character" w:customStyle="1" w:styleId="StopkaZnak">
    <w:name w:val="Stopka Znak"/>
    <w:basedOn w:val="Domylnaczcionkaakapitu"/>
    <w:link w:val="Stopka1"/>
    <w:uiPriority w:val="99"/>
    <w:qFormat/>
    <w:rsid w:val="006E3970"/>
  </w:style>
  <w:style w:type="character" w:customStyle="1" w:styleId="TekstpodstawowywcityZnak">
    <w:name w:val="Tekst podstawowy wcięty Znak"/>
    <w:basedOn w:val="Domylnaczcionkaakapitu"/>
    <w:link w:val="Tekstpodstawowywcity"/>
    <w:qFormat/>
    <w:rsid w:val="006E3970"/>
    <w:rPr>
      <w:rFonts w:ascii="Times New Roman" w:eastAsia="Arial Unicode MS" w:hAnsi="Times New Roman" w:cs="Arial Unicode MS"/>
      <w:color w:val="000000"/>
      <w:sz w:val="24"/>
      <w:szCs w:val="24"/>
      <w:u w:color="000000"/>
      <w:lang w:eastAsia="pl-PL"/>
    </w:rPr>
  </w:style>
  <w:style w:type="character" w:customStyle="1" w:styleId="AkapitzlistZnak">
    <w:name w:val="Akapit z listą Znak"/>
    <w:link w:val="Akapitzlist"/>
    <w:uiPriority w:val="34"/>
    <w:qFormat/>
    <w:rsid w:val="006E3970"/>
    <w:rPr>
      <w:rFonts w:ascii="Times New Roman" w:eastAsia="Times New Roman" w:hAnsi="Times New Roman" w:cs="Times New Roman"/>
      <w:kern w:val="2"/>
      <w:sz w:val="20"/>
      <w:szCs w:val="20"/>
      <w:lang w:eastAsia="pl-PL"/>
    </w:rPr>
  </w:style>
  <w:style w:type="character" w:customStyle="1" w:styleId="czeinternetowe">
    <w:name w:val="Łącze internetowe"/>
    <w:basedOn w:val="Domylnaczcionkaakapitu"/>
    <w:uiPriority w:val="99"/>
    <w:unhideWhenUsed/>
    <w:rsid w:val="006E3970"/>
    <w:rPr>
      <w:color w:val="0000FF" w:themeColor="hyperlink"/>
      <w:u w:val="single"/>
    </w:rPr>
  </w:style>
  <w:style w:type="character" w:customStyle="1" w:styleId="Teksttreci">
    <w:name w:val="Tekst treści_"/>
    <w:basedOn w:val="Domylnaczcionkaakapitu"/>
    <w:link w:val="Teksttreci0"/>
    <w:qFormat/>
    <w:rsid w:val="006E3970"/>
    <w:rPr>
      <w:rFonts w:ascii="Calibri" w:eastAsia="Calibri" w:hAnsi="Calibri" w:cs="Calibri"/>
      <w:sz w:val="20"/>
      <w:szCs w:val="20"/>
      <w:shd w:val="clear" w:color="auto" w:fill="FFFFFF"/>
    </w:rPr>
  </w:style>
  <w:style w:type="paragraph" w:customStyle="1" w:styleId="Nagwek1">
    <w:name w:val="Nagłówek1"/>
    <w:basedOn w:val="Normalny"/>
    <w:uiPriority w:val="99"/>
    <w:unhideWhenUsed/>
    <w:rsid w:val="006E3970"/>
    <w:pPr>
      <w:widowControl/>
      <w:tabs>
        <w:tab w:val="center" w:pos="4536"/>
        <w:tab w:val="right" w:pos="9072"/>
      </w:tabs>
      <w:overflowPunct w:val="0"/>
    </w:pPr>
    <w:rPr>
      <w:rFonts w:asciiTheme="minorHAnsi" w:eastAsiaTheme="minorHAnsi" w:hAnsiTheme="minorHAnsi" w:cstheme="minorBidi"/>
      <w:kern w:val="0"/>
      <w:sz w:val="22"/>
      <w:szCs w:val="22"/>
      <w:lang w:eastAsia="en-US"/>
    </w:rPr>
  </w:style>
  <w:style w:type="paragraph" w:customStyle="1" w:styleId="Stopka1">
    <w:name w:val="Stopka1"/>
    <w:basedOn w:val="Normalny"/>
    <w:link w:val="StopkaZnak"/>
    <w:uiPriority w:val="99"/>
    <w:unhideWhenUsed/>
    <w:rsid w:val="006E3970"/>
    <w:pPr>
      <w:widowControl/>
      <w:tabs>
        <w:tab w:val="center" w:pos="4536"/>
        <w:tab w:val="right" w:pos="9072"/>
      </w:tabs>
      <w:overflowPunct w:val="0"/>
    </w:pPr>
    <w:rPr>
      <w:rFonts w:asciiTheme="minorHAnsi" w:eastAsiaTheme="minorHAnsi" w:hAnsiTheme="minorHAnsi" w:cstheme="minorBidi"/>
      <w:kern w:val="0"/>
      <w:sz w:val="22"/>
      <w:szCs w:val="22"/>
      <w:lang w:eastAsia="en-US"/>
    </w:rPr>
  </w:style>
  <w:style w:type="paragraph" w:styleId="Bezodstpw">
    <w:name w:val="No Spacing"/>
    <w:uiPriority w:val="1"/>
    <w:qFormat/>
    <w:rsid w:val="006E3970"/>
    <w:pPr>
      <w:suppressAutoHyphens/>
      <w:spacing w:after="0" w:line="100" w:lineRule="atLeast"/>
    </w:pPr>
    <w:rPr>
      <w:rFonts w:ascii="Calibri" w:eastAsia="SimSun" w:hAnsi="Calibri" w:cs="Calibri"/>
      <w:color w:val="00000A"/>
      <w:sz w:val="20"/>
    </w:rPr>
  </w:style>
  <w:style w:type="paragraph" w:styleId="Akapitzlist">
    <w:name w:val="List Paragraph"/>
    <w:basedOn w:val="Normalny"/>
    <w:link w:val="AkapitzlistZnak"/>
    <w:uiPriority w:val="99"/>
    <w:qFormat/>
    <w:rsid w:val="006E3970"/>
    <w:pPr>
      <w:ind w:left="720"/>
      <w:contextualSpacing/>
    </w:pPr>
  </w:style>
  <w:style w:type="paragraph" w:styleId="Tekstpodstawowywcity">
    <w:name w:val="Body Text Indent"/>
    <w:basedOn w:val="Normalny"/>
    <w:link w:val="TekstpodstawowywcityZnak"/>
    <w:rsid w:val="006E3970"/>
    <w:pPr>
      <w:widowControl/>
      <w:ind w:left="1080"/>
    </w:pPr>
    <w:rPr>
      <w:rFonts w:eastAsia="Arial Unicode MS" w:cs="Arial Unicode MS"/>
      <w:color w:val="000000"/>
      <w:kern w:val="0"/>
      <w:sz w:val="24"/>
      <w:szCs w:val="24"/>
      <w:u w:color="000000"/>
    </w:rPr>
  </w:style>
  <w:style w:type="character" w:customStyle="1" w:styleId="TekstpodstawowywcityZnak1">
    <w:name w:val="Tekst podstawowy wcięty Znak1"/>
    <w:basedOn w:val="Domylnaczcionkaakapitu"/>
    <w:uiPriority w:val="99"/>
    <w:semiHidden/>
    <w:rsid w:val="006E3970"/>
    <w:rPr>
      <w:rFonts w:ascii="Times New Roman" w:eastAsia="Times New Roman" w:hAnsi="Times New Roman" w:cs="Times New Roman"/>
      <w:kern w:val="2"/>
      <w:sz w:val="20"/>
      <w:szCs w:val="20"/>
      <w:lang w:eastAsia="pl-PL"/>
    </w:rPr>
  </w:style>
  <w:style w:type="paragraph" w:customStyle="1" w:styleId="Teksttreci0">
    <w:name w:val="Tekst treści"/>
    <w:basedOn w:val="Normalny"/>
    <w:link w:val="Teksttreci"/>
    <w:qFormat/>
    <w:rsid w:val="006E3970"/>
    <w:pPr>
      <w:widowControl/>
      <w:shd w:val="clear" w:color="auto" w:fill="FFFFFF"/>
      <w:overflowPunct w:val="0"/>
      <w:spacing w:before="180"/>
      <w:ind w:hanging="800"/>
    </w:pPr>
    <w:rPr>
      <w:rFonts w:ascii="Calibri" w:eastAsia="Calibri" w:hAnsi="Calibri" w:cs="Calibri"/>
      <w:kern w:val="0"/>
      <w:lang w:eastAsia="en-US"/>
    </w:rPr>
  </w:style>
  <w:style w:type="paragraph" w:styleId="Nagwek">
    <w:name w:val="header"/>
    <w:basedOn w:val="Normalny"/>
    <w:link w:val="NagwekZnak"/>
    <w:uiPriority w:val="99"/>
    <w:semiHidden/>
    <w:unhideWhenUsed/>
    <w:rsid w:val="006E3970"/>
    <w:pPr>
      <w:tabs>
        <w:tab w:val="center" w:pos="4536"/>
        <w:tab w:val="right" w:pos="9072"/>
      </w:tabs>
    </w:pPr>
  </w:style>
  <w:style w:type="character" w:customStyle="1" w:styleId="NagwekZnak1">
    <w:name w:val="Nagłówek Znak1"/>
    <w:basedOn w:val="Domylnaczcionkaakapitu"/>
    <w:uiPriority w:val="99"/>
    <w:semiHidden/>
    <w:rsid w:val="006E3970"/>
    <w:rPr>
      <w:rFonts w:ascii="Times New Roman" w:eastAsia="Times New Roman" w:hAnsi="Times New Roman" w:cs="Times New Roman"/>
      <w:kern w:val="2"/>
      <w:sz w:val="20"/>
      <w:szCs w:val="20"/>
      <w:lang w:eastAsia="pl-PL"/>
    </w:rPr>
  </w:style>
  <w:style w:type="paragraph" w:styleId="Tekstdymka">
    <w:name w:val="Balloon Text"/>
    <w:basedOn w:val="Normalny"/>
    <w:link w:val="TekstdymkaZnak"/>
    <w:uiPriority w:val="99"/>
    <w:semiHidden/>
    <w:unhideWhenUsed/>
    <w:rsid w:val="006E3970"/>
    <w:rPr>
      <w:rFonts w:ascii="Tahoma" w:hAnsi="Tahoma" w:cs="Tahoma"/>
      <w:sz w:val="16"/>
      <w:szCs w:val="16"/>
    </w:rPr>
  </w:style>
  <w:style w:type="character" w:customStyle="1" w:styleId="TekstdymkaZnak">
    <w:name w:val="Tekst dymka Znak"/>
    <w:basedOn w:val="Domylnaczcionkaakapitu"/>
    <w:link w:val="Tekstdymka"/>
    <w:uiPriority w:val="99"/>
    <w:semiHidden/>
    <w:rsid w:val="006E3970"/>
    <w:rPr>
      <w:rFonts w:ascii="Tahoma" w:eastAsia="Times New Roman" w:hAnsi="Tahoma" w:cs="Tahoma"/>
      <w:kern w:val="2"/>
      <w:sz w:val="16"/>
      <w:szCs w:val="16"/>
      <w:lang w:eastAsia="pl-PL"/>
    </w:rPr>
  </w:style>
  <w:style w:type="paragraph" w:styleId="Tekstkomentarza">
    <w:name w:val="annotation text"/>
    <w:basedOn w:val="Normalny"/>
    <w:link w:val="TekstkomentarzaZnak"/>
    <w:uiPriority w:val="99"/>
    <w:unhideWhenUsed/>
    <w:rsid w:val="009C3073"/>
  </w:style>
  <w:style w:type="character" w:customStyle="1" w:styleId="TekstkomentarzaZnak">
    <w:name w:val="Tekst komentarza Znak"/>
    <w:basedOn w:val="Domylnaczcionkaakapitu"/>
    <w:link w:val="Tekstkomentarza"/>
    <w:uiPriority w:val="99"/>
    <w:rsid w:val="009C3073"/>
    <w:rPr>
      <w:rFonts w:ascii="Times New Roman" w:eastAsia="Times New Roman" w:hAnsi="Times New Roman" w:cs="Times New Roman"/>
      <w:kern w:val="2"/>
      <w:sz w:val="20"/>
      <w:szCs w:val="20"/>
      <w:lang w:eastAsia="pl-PL"/>
    </w:rPr>
  </w:style>
  <w:style w:type="character" w:styleId="Odwoaniedokomentarza">
    <w:name w:val="annotation reference"/>
    <w:basedOn w:val="Domylnaczcionkaakapitu"/>
    <w:uiPriority w:val="99"/>
    <w:semiHidden/>
    <w:unhideWhenUsed/>
    <w:rsid w:val="009C3073"/>
    <w:rPr>
      <w:sz w:val="16"/>
      <w:szCs w:val="16"/>
    </w:rPr>
  </w:style>
  <w:style w:type="paragraph" w:styleId="Poprawka">
    <w:name w:val="Revision"/>
    <w:hidden/>
    <w:uiPriority w:val="99"/>
    <w:semiHidden/>
    <w:rsid w:val="006A1FA1"/>
    <w:pPr>
      <w:spacing w:after="0" w:line="240" w:lineRule="auto"/>
    </w:pPr>
    <w:rPr>
      <w:rFonts w:ascii="Times New Roman" w:eastAsia="Times New Roman" w:hAnsi="Times New Roman" w:cs="Times New Roman"/>
      <w:kern w:val="2"/>
      <w:sz w:val="20"/>
      <w:szCs w:val="20"/>
      <w:lang w:eastAsia="pl-PL"/>
    </w:rPr>
  </w:style>
  <w:style w:type="paragraph" w:styleId="Tematkomentarza">
    <w:name w:val="annotation subject"/>
    <w:basedOn w:val="Tekstkomentarza"/>
    <w:next w:val="Tekstkomentarza"/>
    <w:link w:val="TematkomentarzaZnak"/>
    <w:uiPriority w:val="99"/>
    <w:semiHidden/>
    <w:unhideWhenUsed/>
    <w:rsid w:val="006A1FA1"/>
    <w:rPr>
      <w:b/>
      <w:bCs/>
    </w:rPr>
  </w:style>
  <w:style w:type="character" w:customStyle="1" w:styleId="TematkomentarzaZnak">
    <w:name w:val="Temat komentarza Znak"/>
    <w:basedOn w:val="TekstkomentarzaZnak"/>
    <w:link w:val="Tematkomentarza"/>
    <w:uiPriority w:val="99"/>
    <w:semiHidden/>
    <w:rsid w:val="006A1FA1"/>
    <w:rPr>
      <w:rFonts w:ascii="Times New Roman" w:eastAsia="Times New Roman" w:hAnsi="Times New Roman" w:cs="Times New Roman"/>
      <w:b/>
      <w:bCs/>
      <w:kern w:val="2"/>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769574">
      <w:bodyDiv w:val="1"/>
      <w:marLeft w:val="0"/>
      <w:marRight w:val="0"/>
      <w:marTop w:val="0"/>
      <w:marBottom w:val="0"/>
      <w:divBdr>
        <w:top w:val="none" w:sz="0" w:space="0" w:color="auto"/>
        <w:left w:val="none" w:sz="0" w:space="0" w:color="auto"/>
        <w:bottom w:val="none" w:sz="0" w:space="0" w:color="auto"/>
        <w:right w:val="none" w:sz="0" w:space="0" w:color="auto"/>
      </w:divBdr>
    </w:div>
    <w:div w:id="1483696579">
      <w:bodyDiv w:val="1"/>
      <w:marLeft w:val="0"/>
      <w:marRight w:val="0"/>
      <w:marTop w:val="0"/>
      <w:marBottom w:val="0"/>
      <w:divBdr>
        <w:top w:val="none" w:sz="0" w:space="0" w:color="auto"/>
        <w:left w:val="none" w:sz="0" w:space="0" w:color="auto"/>
        <w:bottom w:val="none" w:sz="0" w:space="0" w:color="auto"/>
        <w:right w:val="none" w:sz="0" w:space="0" w:color="auto"/>
      </w:divBdr>
    </w:div>
    <w:div w:id="1661470191">
      <w:bodyDiv w:val="1"/>
      <w:marLeft w:val="0"/>
      <w:marRight w:val="0"/>
      <w:marTop w:val="0"/>
      <w:marBottom w:val="0"/>
      <w:divBdr>
        <w:top w:val="none" w:sz="0" w:space="0" w:color="auto"/>
        <w:left w:val="none" w:sz="0" w:space="0" w:color="auto"/>
        <w:bottom w:val="none" w:sz="0" w:space="0" w:color="auto"/>
        <w:right w:val="none" w:sz="0" w:space="0" w:color="auto"/>
      </w:divBdr>
    </w:div>
    <w:div w:id="177231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7D2A6-4F97-433F-AF2B-D0A43F493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4067</Words>
  <Characters>24403</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jpracz</dc:creator>
  <cp:lastModifiedBy>Monika Zdeb</cp:lastModifiedBy>
  <cp:revision>2</cp:revision>
  <cp:lastPrinted>2021-07-08T09:41:00Z</cp:lastPrinted>
  <dcterms:created xsi:type="dcterms:W3CDTF">2021-07-16T08:56:00Z</dcterms:created>
  <dcterms:modified xsi:type="dcterms:W3CDTF">2021-07-16T08:56:00Z</dcterms:modified>
</cp:coreProperties>
</file>