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491" w:rsidRDefault="00724491" w:rsidP="00724491">
      <w:pPr>
        <w:spacing w:line="360" w:lineRule="auto"/>
        <w:jc w:val="right"/>
        <w:rPr>
          <w:b/>
        </w:rPr>
      </w:pPr>
    </w:p>
    <w:p w:rsidR="002539D7" w:rsidRPr="007330F6" w:rsidRDefault="002539D7" w:rsidP="002539D7">
      <w:pPr>
        <w:spacing w:line="360" w:lineRule="auto"/>
        <w:jc w:val="right"/>
        <w:rPr>
          <w:b/>
        </w:rPr>
      </w:pPr>
      <w:r w:rsidRPr="007330F6">
        <w:rPr>
          <w:b/>
        </w:rPr>
        <w:t>Załącznik 5</w:t>
      </w:r>
    </w:p>
    <w:tbl>
      <w:tblPr>
        <w:tblpPr w:leftFromText="141" w:rightFromText="141" w:vertAnchor="text" w:horzAnchor="margin" w:tblpXSpec="center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1"/>
        <w:gridCol w:w="7371"/>
      </w:tblGrid>
      <w:tr w:rsidR="002539D7" w:rsidRPr="007330F6" w:rsidTr="00E25D29">
        <w:trPr>
          <w:trHeight w:val="552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539D7" w:rsidRPr="007330F6" w:rsidRDefault="002539D7" w:rsidP="00E25D29">
            <w:pPr>
              <w:spacing w:line="276" w:lineRule="auto"/>
              <w:jc w:val="center"/>
              <w:rPr>
                <w:b/>
                <w:bCs/>
                <w:szCs w:val="22"/>
              </w:rPr>
            </w:pPr>
            <w:r w:rsidRPr="007330F6">
              <w:rPr>
                <w:b/>
                <w:bCs/>
                <w:szCs w:val="22"/>
              </w:rPr>
              <w:t>D. KALKULACJA CENY</w:t>
            </w:r>
          </w:p>
          <w:p w:rsidR="002539D7" w:rsidRPr="007330F6" w:rsidRDefault="002539D7" w:rsidP="00E25D29">
            <w:pPr>
              <w:spacing w:line="276" w:lineRule="auto"/>
              <w:jc w:val="center"/>
              <w:rPr>
                <w:b/>
              </w:rPr>
            </w:pPr>
          </w:p>
        </w:tc>
      </w:tr>
      <w:tr w:rsidR="002539D7" w:rsidRPr="007330F6" w:rsidTr="00E25D29">
        <w:trPr>
          <w:trHeight w:val="715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539D7" w:rsidRPr="007330F6" w:rsidRDefault="002539D7" w:rsidP="00E25D29">
            <w:pPr>
              <w:pStyle w:val="Tekstpodstawowywcity"/>
              <w:ind w:left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7330F6">
              <w:rPr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9D7" w:rsidRDefault="002539D7" w:rsidP="00E25D29">
            <w:pPr>
              <w:ind w:left="2"/>
              <w:jc w:val="center"/>
              <w:rPr>
                <w:ins w:id="0" w:author="Beata Szuran" w:date="2021-08-03T08:12:00Z"/>
                <w:b/>
                <w:color w:val="000000"/>
                <w:u w:color="000000"/>
              </w:rPr>
            </w:pPr>
            <w:r w:rsidRPr="003C6171">
              <w:rPr>
                <w:b/>
                <w:color w:val="000000"/>
                <w:u w:color="000000"/>
              </w:rPr>
              <w:t>„Zakup i dostawa (wraz z rozładunkiem) wyposażenia i sprzę</w:t>
            </w:r>
            <w:r>
              <w:rPr>
                <w:b/>
                <w:color w:val="000000"/>
                <w:u w:color="000000"/>
              </w:rPr>
              <w:t xml:space="preserve">tu informatycznego do pracowni </w:t>
            </w:r>
            <w:r w:rsidRPr="003C6171">
              <w:rPr>
                <w:b/>
                <w:color w:val="000000"/>
                <w:u w:color="000000"/>
              </w:rPr>
              <w:t>w szkołach podstawowych i szkołach podstawowych specjalnych w podziale na części w ramach proje</w:t>
            </w:r>
            <w:r>
              <w:rPr>
                <w:b/>
                <w:color w:val="000000"/>
                <w:u w:color="000000"/>
              </w:rPr>
              <w:t xml:space="preserve">ktu Wiele potrzeb- jeden cel”. </w:t>
            </w:r>
          </w:p>
          <w:p w:rsidR="002539D7" w:rsidRPr="003C6171" w:rsidRDefault="002539D7" w:rsidP="00E25D29">
            <w:pPr>
              <w:ind w:left="2"/>
              <w:jc w:val="center"/>
              <w:rPr>
                <w:b/>
                <w:color w:val="000000"/>
                <w:u w:color="000000"/>
              </w:rPr>
            </w:pPr>
            <w:r w:rsidRPr="003C6171">
              <w:rPr>
                <w:b/>
                <w:color w:val="000000"/>
                <w:u w:color="000000"/>
              </w:rPr>
              <w:t>Część I</w:t>
            </w:r>
            <w:r>
              <w:rPr>
                <w:b/>
                <w:color w:val="000000"/>
                <w:u w:color="000000"/>
              </w:rPr>
              <w:t>V</w:t>
            </w:r>
            <w:r w:rsidRPr="003C6171">
              <w:rPr>
                <w:b/>
                <w:color w:val="000000"/>
                <w:u w:color="000000"/>
              </w:rPr>
              <w:t>:</w:t>
            </w:r>
          </w:p>
          <w:p w:rsidR="002539D7" w:rsidRPr="003C0710" w:rsidRDefault="002539D7" w:rsidP="00E25D29">
            <w:pPr>
              <w:jc w:val="center"/>
              <w:rPr>
                <w:szCs w:val="22"/>
              </w:rPr>
            </w:pPr>
            <w:r w:rsidRPr="003C0710">
              <w:rPr>
                <w:b/>
                <w:bCs/>
                <w:color w:val="000000"/>
                <w:szCs w:val="22"/>
                <w:u w:color="000000"/>
              </w:rPr>
              <w:t>„Zakup i dostawa (wraz z rozładunkiem) urządzeń</w:t>
            </w:r>
            <w:r>
              <w:rPr>
                <w:b/>
                <w:bCs/>
                <w:color w:val="000000"/>
                <w:szCs w:val="22"/>
                <w:u w:color="000000"/>
              </w:rPr>
              <w:t xml:space="preserve"> </w:t>
            </w:r>
            <w:r w:rsidRPr="003C0710">
              <w:rPr>
                <w:b/>
                <w:bCs/>
                <w:color w:val="000000"/>
                <w:szCs w:val="22"/>
                <w:u w:color="000000"/>
              </w:rPr>
              <w:t xml:space="preserve">wielofunkcyjnych </w:t>
            </w:r>
            <w:r>
              <w:rPr>
                <w:b/>
                <w:bCs/>
                <w:color w:val="000000"/>
                <w:szCs w:val="22"/>
                <w:u w:color="000000"/>
              </w:rPr>
              <w:br/>
            </w:r>
            <w:r w:rsidRPr="003C0710">
              <w:rPr>
                <w:b/>
                <w:bCs/>
                <w:color w:val="000000"/>
                <w:szCs w:val="22"/>
                <w:u w:color="000000"/>
              </w:rPr>
              <w:t xml:space="preserve">do pracowni w ramach projektu </w:t>
            </w:r>
            <w:r w:rsidRPr="003C0710">
              <w:rPr>
                <w:b/>
                <w:bCs/>
                <w:szCs w:val="22"/>
              </w:rPr>
              <w:t>„Wiele potrzeb- jeden cel”</w:t>
            </w:r>
          </w:p>
          <w:p w:rsidR="002539D7" w:rsidRPr="003C6171" w:rsidRDefault="002539D7" w:rsidP="00E25D29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</w:p>
        </w:tc>
      </w:tr>
      <w:tr w:rsidR="002539D7" w:rsidRPr="007330F6" w:rsidTr="00E25D29">
        <w:trPr>
          <w:trHeight w:val="689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539D7" w:rsidRPr="007330F6" w:rsidRDefault="002539D7" w:rsidP="00E25D29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7330F6">
              <w:rPr>
                <w:b/>
                <w:bCs/>
                <w:sz w:val="20"/>
                <w:szCs w:val="20"/>
              </w:rPr>
              <w:t>Nazwa Wykonawcy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9D7" w:rsidRPr="007330F6" w:rsidRDefault="002539D7" w:rsidP="00E25D29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  <w:tr w:rsidR="002539D7" w:rsidRPr="007330F6" w:rsidTr="00E25D29">
        <w:trPr>
          <w:trHeight w:val="698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539D7" w:rsidRPr="007330F6" w:rsidRDefault="002539D7" w:rsidP="00E25D29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7330F6">
              <w:rPr>
                <w:b/>
                <w:bCs/>
                <w:iCs/>
                <w:sz w:val="20"/>
                <w:szCs w:val="20"/>
              </w:rPr>
              <w:t>Adres</w:t>
            </w:r>
            <w:r w:rsidRPr="007330F6">
              <w:rPr>
                <w:b/>
                <w:bCs/>
                <w:sz w:val="20"/>
                <w:szCs w:val="20"/>
              </w:rPr>
              <w:t xml:space="preserve"> Wykonawcy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9D7" w:rsidRPr="007330F6" w:rsidRDefault="002539D7" w:rsidP="00E25D29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</w:rPr>
            </w:pPr>
          </w:p>
        </w:tc>
      </w:tr>
    </w:tbl>
    <w:p w:rsidR="002539D7" w:rsidRPr="007330F6" w:rsidRDefault="002539D7" w:rsidP="002539D7">
      <w:pPr>
        <w:pStyle w:val="Akapitzlist"/>
        <w:ind w:left="644"/>
        <w:rPr>
          <w:b/>
          <w:iCs/>
          <w:szCs w:val="22"/>
          <w:lang w:val="x-none"/>
        </w:rPr>
      </w:pPr>
    </w:p>
    <w:p w:rsidR="002539D7" w:rsidRPr="009A35D2" w:rsidRDefault="002539D7" w:rsidP="002539D7">
      <w:pPr>
        <w:rPr>
          <w:b/>
          <w:szCs w:val="22"/>
          <w:highlight w:val="yellow"/>
        </w:rPr>
      </w:pPr>
      <w:r w:rsidRPr="00A73BFD">
        <w:rPr>
          <w:b/>
          <w:szCs w:val="22"/>
        </w:rPr>
        <w:t>Urządzenie wielofunkcyjne</w:t>
      </w:r>
      <w:r>
        <w:rPr>
          <w:b/>
          <w:szCs w:val="22"/>
        </w:rPr>
        <w:t xml:space="preserve"> </w:t>
      </w:r>
      <w:r w:rsidRPr="00A73BFD">
        <w:rPr>
          <w:b/>
          <w:szCs w:val="22"/>
        </w:rPr>
        <w:t>- 18 szt.</w:t>
      </w:r>
    </w:p>
    <w:tbl>
      <w:tblPr>
        <w:tblW w:w="49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2"/>
        <w:gridCol w:w="4022"/>
        <w:gridCol w:w="3062"/>
      </w:tblGrid>
      <w:tr w:rsidR="002539D7" w:rsidRPr="009A35D2" w:rsidTr="00E25D29">
        <w:trPr>
          <w:trHeight w:val="227"/>
          <w:jc w:val="center"/>
        </w:trPr>
        <w:tc>
          <w:tcPr>
            <w:tcW w:w="1093" w:type="pct"/>
            <w:vAlign w:val="center"/>
          </w:tcPr>
          <w:p w:rsidR="002539D7" w:rsidRPr="007C2BD6" w:rsidRDefault="002539D7" w:rsidP="00E25D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2BD6">
              <w:rPr>
                <w:b/>
                <w:bCs/>
                <w:color w:val="000000"/>
                <w:sz w:val="18"/>
                <w:szCs w:val="18"/>
              </w:rPr>
              <w:t>Nazwa podzespołu/ parametry</w:t>
            </w:r>
          </w:p>
        </w:tc>
        <w:tc>
          <w:tcPr>
            <w:tcW w:w="2218" w:type="pct"/>
            <w:vAlign w:val="center"/>
          </w:tcPr>
          <w:p w:rsidR="002539D7" w:rsidRPr="007C2BD6" w:rsidRDefault="002539D7" w:rsidP="00E25D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2BD6">
              <w:rPr>
                <w:b/>
                <w:bCs/>
                <w:color w:val="000000"/>
                <w:sz w:val="18"/>
                <w:szCs w:val="18"/>
              </w:rPr>
              <w:t>Opis minimalnych wymagań</w:t>
            </w:r>
          </w:p>
        </w:tc>
        <w:tc>
          <w:tcPr>
            <w:tcW w:w="1689" w:type="pct"/>
            <w:vAlign w:val="center"/>
          </w:tcPr>
          <w:p w:rsidR="002539D7" w:rsidRPr="007C2BD6" w:rsidRDefault="002539D7" w:rsidP="00E25D29">
            <w:pPr>
              <w:jc w:val="center"/>
              <w:rPr>
                <w:sz w:val="18"/>
                <w:szCs w:val="18"/>
              </w:rPr>
            </w:pPr>
            <w:r w:rsidRPr="007C2BD6">
              <w:rPr>
                <w:b/>
                <w:bCs/>
                <w:sz w:val="18"/>
                <w:szCs w:val="18"/>
              </w:rPr>
              <w:t>Opis oferowanego podzespołu – proszę wpisać parametry (nazwy, typy, warianty, producenta)</w:t>
            </w:r>
          </w:p>
          <w:p w:rsidR="002539D7" w:rsidRPr="007C2BD6" w:rsidRDefault="002539D7" w:rsidP="00E25D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2BD6">
              <w:rPr>
                <w:i/>
                <w:sz w:val="18"/>
                <w:szCs w:val="18"/>
              </w:rPr>
              <w:t>(wypełnia Wykonawca)</w:t>
            </w:r>
          </w:p>
        </w:tc>
      </w:tr>
      <w:tr w:rsidR="002539D7" w:rsidRPr="009A35D2" w:rsidTr="00E25D29">
        <w:trPr>
          <w:trHeight w:val="424"/>
          <w:jc w:val="center"/>
        </w:trPr>
        <w:tc>
          <w:tcPr>
            <w:tcW w:w="3311" w:type="pct"/>
            <w:gridSpan w:val="2"/>
            <w:vAlign w:val="center"/>
          </w:tcPr>
          <w:p w:rsidR="002539D7" w:rsidRPr="007C2BD6" w:rsidRDefault="002539D7" w:rsidP="00E25D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C2BD6">
              <w:rPr>
                <w:b/>
                <w:bCs/>
                <w:color w:val="000000"/>
                <w:sz w:val="18"/>
                <w:szCs w:val="18"/>
              </w:rPr>
              <w:t xml:space="preserve">Producent, model i </w:t>
            </w:r>
            <w:r w:rsidRPr="007C2BD6">
              <w:rPr>
                <w:b/>
                <w:bCs/>
                <w:sz w:val="20"/>
                <w:szCs w:val="20"/>
              </w:rPr>
              <w:t>numer katalogowy oferowanego sprzętu</w:t>
            </w:r>
            <w:r w:rsidRPr="007C2BD6">
              <w:rPr>
                <w:b/>
                <w:bCs/>
                <w:color w:val="000000"/>
                <w:sz w:val="18"/>
                <w:szCs w:val="18"/>
              </w:rPr>
              <w:t xml:space="preserve"> ……………………………………..(wypełnić)</w:t>
            </w:r>
          </w:p>
        </w:tc>
        <w:tc>
          <w:tcPr>
            <w:tcW w:w="1689" w:type="pct"/>
            <w:vAlign w:val="center"/>
          </w:tcPr>
          <w:p w:rsidR="002539D7" w:rsidRPr="007C2BD6" w:rsidRDefault="002539D7" w:rsidP="00E25D2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2539D7" w:rsidRPr="009A35D2" w:rsidTr="00E25D29">
        <w:trPr>
          <w:trHeight w:val="227"/>
          <w:jc w:val="center"/>
        </w:trPr>
        <w:tc>
          <w:tcPr>
            <w:tcW w:w="1093" w:type="pct"/>
            <w:shd w:val="clear" w:color="000000" w:fill="FFFFFF"/>
            <w:hideMark/>
          </w:tcPr>
          <w:p w:rsidR="002539D7" w:rsidRPr="009A35D2" w:rsidRDefault="002539D7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bCs/>
                <w:sz w:val="20"/>
                <w:szCs w:val="20"/>
              </w:rPr>
              <w:t>Typ urządzenia</w:t>
            </w:r>
          </w:p>
        </w:tc>
        <w:tc>
          <w:tcPr>
            <w:tcW w:w="2218" w:type="pct"/>
            <w:shd w:val="clear" w:color="auto" w:fill="auto"/>
          </w:tcPr>
          <w:p w:rsidR="002539D7" w:rsidRPr="00A90512" w:rsidRDefault="002539D7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Drukarka, skaner, kopiarka, fax</w:t>
            </w:r>
          </w:p>
          <w:p w:rsidR="002539D7" w:rsidRPr="009A35D2" w:rsidRDefault="002539D7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Laserowe, kolorowe, min. obsługiwany format A4</w:t>
            </w:r>
          </w:p>
        </w:tc>
        <w:tc>
          <w:tcPr>
            <w:tcW w:w="1689" w:type="pct"/>
            <w:vAlign w:val="center"/>
          </w:tcPr>
          <w:p w:rsidR="002539D7" w:rsidRPr="009A35D2" w:rsidRDefault="002539D7" w:rsidP="00E25D2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539D7" w:rsidRPr="009A35D2" w:rsidTr="00E25D29">
        <w:trPr>
          <w:trHeight w:val="227"/>
          <w:jc w:val="center"/>
        </w:trPr>
        <w:tc>
          <w:tcPr>
            <w:tcW w:w="1093" w:type="pct"/>
            <w:shd w:val="clear" w:color="000000" w:fill="FFFFFF"/>
          </w:tcPr>
          <w:p w:rsidR="002539D7" w:rsidRPr="009A35D2" w:rsidRDefault="002539D7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bCs/>
                <w:sz w:val="20"/>
                <w:szCs w:val="20"/>
              </w:rPr>
              <w:t>Obciążenie miesięczne</w:t>
            </w:r>
          </w:p>
        </w:tc>
        <w:tc>
          <w:tcPr>
            <w:tcW w:w="2218" w:type="pct"/>
            <w:shd w:val="clear" w:color="auto" w:fill="auto"/>
          </w:tcPr>
          <w:p w:rsidR="002539D7" w:rsidRPr="009A35D2" w:rsidRDefault="002539D7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85 000 wydruków</w:t>
            </w:r>
          </w:p>
        </w:tc>
        <w:tc>
          <w:tcPr>
            <w:tcW w:w="1689" w:type="pct"/>
            <w:vAlign w:val="center"/>
          </w:tcPr>
          <w:p w:rsidR="002539D7" w:rsidRPr="009A35D2" w:rsidRDefault="002539D7" w:rsidP="00E25D2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539D7" w:rsidRPr="009A35D2" w:rsidTr="00E25D29">
        <w:trPr>
          <w:trHeight w:val="227"/>
          <w:jc w:val="center"/>
        </w:trPr>
        <w:tc>
          <w:tcPr>
            <w:tcW w:w="1093" w:type="pct"/>
            <w:shd w:val="clear" w:color="000000" w:fill="FFFFFF"/>
            <w:hideMark/>
          </w:tcPr>
          <w:p w:rsidR="002539D7" w:rsidRPr="009A35D2" w:rsidRDefault="002539D7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bCs/>
                <w:sz w:val="20"/>
                <w:szCs w:val="20"/>
              </w:rPr>
              <w:t>Procesor</w:t>
            </w:r>
          </w:p>
        </w:tc>
        <w:tc>
          <w:tcPr>
            <w:tcW w:w="2218" w:type="pct"/>
            <w:shd w:val="clear" w:color="auto" w:fill="auto"/>
          </w:tcPr>
          <w:p w:rsidR="002539D7" w:rsidRPr="009A35D2" w:rsidRDefault="002539D7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Min. 4-rdzeniowy o taktowaniu min. 1,2 GHz</w:t>
            </w:r>
          </w:p>
        </w:tc>
        <w:tc>
          <w:tcPr>
            <w:tcW w:w="1689" w:type="pct"/>
            <w:vAlign w:val="center"/>
          </w:tcPr>
          <w:p w:rsidR="002539D7" w:rsidRPr="009A35D2" w:rsidRDefault="002539D7" w:rsidP="00E25D2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539D7" w:rsidRPr="009A35D2" w:rsidTr="00E25D29">
        <w:trPr>
          <w:trHeight w:val="227"/>
          <w:jc w:val="center"/>
        </w:trPr>
        <w:tc>
          <w:tcPr>
            <w:tcW w:w="1093" w:type="pct"/>
            <w:shd w:val="clear" w:color="000000" w:fill="FFFFFF"/>
            <w:hideMark/>
          </w:tcPr>
          <w:p w:rsidR="002539D7" w:rsidRPr="009A35D2" w:rsidRDefault="002539D7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bCs/>
                <w:sz w:val="20"/>
                <w:szCs w:val="20"/>
              </w:rPr>
              <w:t>Skanowanie</w:t>
            </w:r>
          </w:p>
        </w:tc>
        <w:tc>
          <w:tcPr>
            <w:tcW w:w="2218" w:type="pct"/>
            <w:shd w:val="clear" w:color="auto" w:fill="auto"/>
          </w:tcPr>
          <w:p w:rsidR="002539D7" w:rsidRPr="00A90512" w:rsidRDefault="002539D7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Rozdzielczość min. 600x600dpi</w:t>
            </w:r>
          </w:p>
          <w:p w:rsidR="002539D7" w:rsidRPr="009A35D2" w:rsidRDefault="002539D7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dwustronne automatyczne</w:t>
            </w:r>
          </w:p>
        </w:tc>
        <w:tc>
          <w:tcPr>
            <w:tcW w:w="1689" w:type="pct"/>
            <w:vAlign w:val="center"/>
          </w:tcPr>
          <w:p w:rsidR="002539D7" w:rsidRPr="009A35D2" w:rsidRDefault="002539D7" w:rsidP="00E25D2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539D7" w:rsidRPr="009A35D2" w:rsidTr="00E25D29">
        <w:trPr>
          <w:trHeight w:val="227"/>
          <w:jc w:val="center"/>
        </w:trPr>
        <w:tc>
          <w:tcPr>
            <w:tcW w:w="1093" w:type="pct"/>
            <w:shd w:val="clear" w:color="000000" w:fill="FFFFFF"/>
            <w:hideMark/>
          </w:tcPr>
          <w:p w:rsidR="002539D7" w:rsidRPr="009A35D2" w:rsidRDefault="002539D7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bCs/>
                <w:sz w:val="20"/>
                <w:szCs w:val="20"/>
              </w:rPr>
              <w:t>Pamięć</w:t>
            </w:r>
          </w:p>
        </w:tc>
        <w:tc>
          <w:tcPr>
            <w:tcW w:w="2218" w:type="pct"/>
            <w:shd w:val="clear" w:color="auto" w:fill="auto"/>
          </w:tcPr>
          <w:p w:rsidR="002539D7" w:rsidRPr="009A35D2" w:rsidRDefault="002539D7" w:rsidP="002539D7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>
              <w:rPr>
                <w:sz w:val="20"/>
                <w:szCs w:val="20"/>
              </w:rPr>
              <w:t xml:space="preserve">Min. 2 GB </w:t>
            </w:r>
            <w:bookmarkStart w:id="1" w:name="_GoBack"/>
            <w:bookmarkEnd w:id="1"/>
          </w:p>
        </w:tc>
        <w:tc>
          <w:tcPr>
            <w:tcW w:w="1689" w:type="pct"/>
            <w:vAlign w:val="center"/>
          </w:tcPr>
          <w:p w:rsidR="002539D7" w:rsidRPr="009A35D2" w:rsidRDefault="002539D7" w:rsidP="00E25D2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539D7" w:rsidRPr="009A35D2" w:rsidTr="00E25D29">
        <w:trPr>
          <w:trHeight w:val="227"/>
          <w:jc w:val="center"/>
        </w:trPr>
        <w:tc>
          <w:tcPr>
            <w:tcW w:w="1093" w:type="pct"/>
            <w:shd w:val="clear" w:color="000000" w:fill="FFFFFF"/>
            <w:vAlign w:val="center"/>
            <w:hideMark/>
          </w:tcPr>
          <w:p w:rsidR="002539D7" w:rsidRPr="009A35D2" w:rsidRDefault="002539D7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CB6D2F">
              <w:rPr>
                <w:bCs/>
                <w:sz w:val="20"/>
                <w:szCs w:val="20"/>
              </w:rPr>
              <w:t xml:space="preserve">Czas wydruku 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2539D7" w:rsidRPr="00531CDE" w:rsidRDefault="002539D7" w:rsidP="00E25D29">
            <w:pPr>
              <w:ind w:left="-71"/>
              <w:rPr>
                <w:bCs/>
                <w:sz w:val="20"/>
                <w:szCs w:val="20"/>
              </w:rPr>
            </w:pPr>
            <w:r w:rsidRPr="00CB6D2F">
              <w:rPr>
                <w:bCs/>
                <w:sz w:val="20"/>
                <w:szCs w:val="20"/>
              </w:rPr>
              <w:t xml:space="preserve">Maks. wydruk pierwszej strony mono i kolor </w:t>
            </w:r>
            <w:r>
              <w:rPr>
                <w:bCs/>
                <w:sz w:val="20"/>
                <w:szCs w:val="20"/>
              </w:rPr>
              <w:br/>
            </w:r>
            <w:r w:rsidRPr="00CB6D2F">
              <w:rPr>
                <w:bCs/>
                <w:sz w:val="20"/>
                <w:szCs w:val="20"/>
              </w:rPr>
              <w:t>9 sek</w:t>
            </w:r>
            <w:r>
              <w:rPr>
                <w:bCs/>
                <w:sz w:val="20"/>
                <w:szCs w:val="20"/>
              </w:rPr>
              <w:t xml:space="preserve">. </w:t>
            </w:r>
            <w:r w:rsidRPr="00CB6D2F">
              <w:rPr>
                <w:bCs/>
                <w:sz w:val="20"/>
                <w:szCs w:val="20"/>
              </w:rPr>
              <w:t>Prędkość wydruku mon i kolor co najmniej 33 strony na minutę</w:t>
            </w:r>
          </w:p>
        </w:tc>
        <w:tc>
          <w:tcPr>
            <w:tcW w:w="1689" w:type="pct"/>
            <w:vAlign w:val="center"/>
          </w:tcPr>
          <w:p w:rsidR="002539D7" w:rsidRPr="009A35D2" w:rsidRDefault="002539D7" w:rsidP="00E25D2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539D7" w:rsidRPr="009A35D2" w:rsidTr="00E25D29">
        <w:trPr>
          <w:trHeight w:val="227"/>
          <w:jc w:val="center"/>
        </w:trPr>
        <w:tc>
          <w:tcPr>
            <w:tcW w:w="1093" w:type="pct"/>
            <w:shd w:val="clear" w:color="000000" w:fill="FFFFFF"/>
            <w:vAlign w:val="center"/>
            <w:hideMark/>
          </w:tcPr>
          <w:p w:rsidR="002539D7" w:rsidRPr="009A35D2" w:rsidRDefault="002539D7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CB6D2F">
              <w:rPr>
                <w:bCs/>
                <w:sz w:val="20"/>
                <w:szCs w:val="20"/>
              </w:rPr>
              <w:t xml:space="preserve">Drukowanie 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2539D7" w:rsidRPr="009A35D2" w:rsidRDefault="002539D7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CB6D2F">
              <w:rPr>
                <w:bCs/>
                <w:sz w:val="20"/>
                <w:szCs w:val="20"/>
              </w:rPr>
              <w:t xml:space="preserve">Rozdzielczość mono i kolor min. 1200x1200 </w:t>
            </w:r>
            <w:proofErr w:type="spellStart"/>
            <w:r w:rsidRPr="00CB6D2F">
              <w:rPr>
                <w:bCs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1689" w:type="pct"/>
            <w:vAlign w:val="center"/>
          </w:tcPr>
          <w:p w:rsidR="002539D7" w:rsidRPr="009A35D2" w:rsidRDefault="002539D7" w:rsidP="00E25D2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539D7" w:rsidRPr="009A35D2" w:rsidTr="00E25D29">
        <w:trPr>
          <w:trHeight w:val="227"/>
          <w:jc w:val="center"/>
        </w:trPr>
        <w:tc>
          <w:tcPr>
            <w:tcW w:w="1093" w:type="pct"/>
            <w:shd w:val="clear" w:color="000000" w:fill="FFFFFF"/>
            <w:vAlign w:val="center"/>
            <w:hideMark/>
          </w:tcPr>
          <w:p w:rsidR="002539D7" w:rsidRPr="009A35D2" w:rsidRDefault="002539D7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CB6D2F">
              <w:rPr>
                <w:bCs/>
                <w:sz w:val="20"/>
                <w:szCs w:val="20"/>
              </w:rPr>
              <w:t>Obsługa tonerów</w:t>
            </w:r>
          </w:p>
        </w:tc>
        <w:tc>
          <w:tcPr>
            <w:tcW w:w="2218" w:type="pct"/>
            <w:shd w:val="clear" w:color="auto" w:fill="auto"/>
            <w:vAlign w:val="center"/>
          </w:tcPr>
          <w:p w:rsidR="002539D7" w:rsidRPr="00CB6D2F" w:rsidRDefault="002539D7" w:rsidP="00E25D29">
            <w:pPr>
              <w:ind w:left="-71"/>
              <w:rPr>
                <w:bCs/>
                <w:sz w:val="20"/>
                <w:szCs w:val="20"/>
              </w:rPr>
            </w:pPr>
            <w:r w:rsidRPr="00CB6D2F">
              <w:rPr>
                <w:bCs/>
                <w:sz w:val="20"/>
                <w:szCs w:val="20"/>
              </w:rPr>
              <w:t xml:space="preserve">czarny na min 8000 wydruków. </w:t>
            </w:r>
          </w:p>
          <w:p w:rsidR="002539D7" w:rsidRPr="009A35D2" w:rsidRDefault="002539D7" w:rsidP="00E25D29">
            <w:pPr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CB6D2F">
              <w:rPr>
                <w:bCs/>
                <w:sz w:val="20"/>
                <w:szCs w:val="20"/>
              </w:rPr>
              <w:t>kolorowe na min 3000 wydruków</w:t>
            </w:r>
          </w:p>
        </w:tc>
        <w:tc>
          <w:tcPr>
            <w:tcW w:w="1689" w:type="pct"/>
            <w:vAlign w:val="center"/>
          </w:tcPr>
          <w:p w:rsidR="002539D7" w:rsidRPr="005478A9" w:rsidRDefault="002539D7" w:rsidP="00E25D2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539D7" w:rsidRPr="009A35D2" w:rsidTr="00E25D29">
        <w:trPr>
          <w:trHeight w:val="227"/>
          <w:jc w:val="center"/>
        </w:trPr>
        <w:tc>
          <w:tcPr>
            <w:tcW w:w="1093" w:type="pct"/>
            <w:shd w:val="clear" w:color="auto" w:fill="auto"/>
            <w:hideMark/>
          </w:tcPr>
          <w:p w:rsidR="002539D7" w:rsidRPr="009A35D2" w:rsidRDefault="002539D7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Sieć</w:t>
            </w:r>
          </w:p>
        </w:tc>
        <w:tc>
          <w:tcPr>
            <w:tcW w:w="2218" w:type="pct"/>
            <w:shd w:val="clear" w:color="auto" w:fill="auto"/>
          </w:tcPr>
          <w:p w:rsidR="002539D7" w:rsidRPr="00A90512" w:rsidRDefault="002539D7" w:rsidP="00E25D29">
            <w:pPr>
              <w:rPr>
                <w:sz w:val="20"/>
                <w:szCs w:val="20"/>
              </w:rPr>
            </w:pPr>
            <w:r w:rsidRPr="00A90512">
              <w:rPr>
                <w:sz w:val="20"/>
                <w:szCs w:val="20"/>
              </w:rPr>
              <w:t>RJ-45 10/100/1000,</w:t>
            </w:r>
          </w:p>
          <w:p w:rsidR="002539D7" w:rsidRPr="009A35D2" w:rsidRDefault="002539D7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 xml:space="preserve">Oraz bezprzewodowa </w:t>
            </w:r>
            <w:proofErr w:type="spellStart"/>
            <w:r w:rsidRPr="00A90512">
              <w:rPr>
                <w:sz w:val="20"/>
                <w:szCs w:val="20"/>
              </w:rPr>
              <w:t>WiFi</w:t>
            </w:r>
            <w:proofErr w:type="spellEnd"/>
          </w:p>
        </w:tc>
        <w:tc>
          <w:tcPr>
            <w:tcW w:w="1689" w:type="pct"/>
            <w:vAlign w:val="center"/>
          </w:tcPr>
          <w:p w:rsidR="002539D7" w:rsidRPr="009A35D2" w:rsidRDefault="002539D7" w:rsidP="00E25D29">
            <w:pPr>
              <w:rPr>
                <w:color w:val="000000"/>
                <w:sz w:val="18"/>
                <w:szCs w:val="18"/>
                <w:highlight w:val="yellow"/>
                <w:lang w:val="en-US"/>
              </w:rPr>
            </w:pPr>
          </w:p>
        </w:tc>
      </w:tr>
      <w:tr w:rsidR="002539D7" w:rsidRPr="009A35D2" w:rsidTr="00E25D29">
        <w:trPr>
          <w:trHeight w:val="227"/>
          <w:jc w:val="center"/>
        </w:trPr>
        <w:tc>
          <w:tcPr>
            <w:tcW w:w="1093" w:type="pct"/>
            <w:shd w:val="clear" w:color="auto" w:fill="auto"/>
            <w:hideMark/>
          </w:tcPr>
          <w:p w:rsidR="002539D7" w:rsidRPr="009A35D2" w:rsidRDefault="002539D7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Wyświetlacz</w:t>
            </w:r>
          </w:p>
        </w:tc>
        <w:tc>
          <w:tcPr>
            <w:tcW w:w="2218" w:type="pct"/>
            <w:shd w:val="clear" w:color="auto" w:fill="auto"/>
          </w:tcPr>
          <w:p w:rsidR="002539D7" w:rsidRPr="005478A9" w:rsidRDefault="002539D7" w:rsidP="00E25D29">
            <w:pPr>
              <w:widowControl w:val="0"/>
              <w:overflowPunct w:val="0"/>
              <w:adjustRightInd w:val="0"/>
              <w:jc w:val="left"/>
              <w:rPr>
                <w:kern w:val="28"/>
                <w:sz w:val="20"/>
                <w:szCs w:val="20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Wbudowany, kolorowy, dotykowy, o przekątnej min. 4”</w:t>
            </w:r>
          </w:p>
        </w:tc>
        <w:tc>
          <w:tcPr>
            <w:tcW w:w="1689" w:type="pct"/>
            <w:vAlign w:val="center"/>
          </w:tcPr>
          <w:p w:rsidR="002539D7" w:rsidRPr="005478A9" w:rsidRDefault="002539D7" w:rsidP="00E25D2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539D7" w:rsidRPr="009A35D2" w:rsidTr="00E25D29">
        <w:trPr>
          <w:trHeight w:val="227"/>
          <w:jc w:val="center"/>
        </w:trPr>
        <w:tc>
          <w:tcPr>
            <w:tcW w:w="1093" w:type="pct"/>
            <w:shd w:val="clear" w:color="auto" w:fill="auto"/>
          </w:tcPr>
          <w:p w:rsidR="002539D7" w:rsidRPr="009A35D2" w:rsidRDefault="002539D7" w:rsidP="00E25D29">
            <w:pPr>
              <w:widowControl w:val="0"/>
              <w:overflowPunct w:val="0"/>
              <w:adjustRightInd w:val="0"/>
              <w:jc w:val="left"/>
              <w:rPr>
                <w:color w:val="000000"/>
                <w:kern w:val="28"/>
                <w:sz w:val="18"/>
                <w:szCs w:val="18"/>
                <w:highlight w:val="yellow"/>
                <w:lang w:bidi="ar-SA"/>
              </w:rPr>
            </w:pPr>
            <w:r w:rsidRPr="00A90512">
              <w:rPr>
                <w:sz w:val="20"/>
                <w:szCs w:val="20"/>
              </w:rPr>
              <w:t>Gwarancja</w:t>
            </w:r>
          </w:p>
        </w:tc>
        <w:tc>
          <w:tcPr>
            <w:tcW w:w="2218" w:type="pct"/>
            <w:shd w:val="clear" w:color="auto" w:fill="auto"/>
          </w:tcPr>
          <w:p w:rsidR="002539D7" w:rsidRPr="00A90512" w:rsidRDefault="002539D7" w:rsidP="00E25D29">
            <w:pPr>
              <w:widowControl w:val="0"/>
              <w:tabs>
                <w:tab w:val="left" w:pos="2382"/>
              </w:tabs>
              <w:suppressAutoHyphens/>
              <w:snapToGrid w:val="0"/>
              <w:rPr>
                <w:b/>
                <w:sz w:val="20"/>
                <w:szCs w:val="20"/>
              </w:rPr>
            </w:pPr>
            <w:r w:rsidRPr="00A90512">
              <w:rPr>
                <w:b/>
                <w:sz w:val="20"/>
                <w:szCs w:val="20"/>
              </w:rPr>
              <w:t xml:space="preserve">Bezpłatna gwarancja producenta urządzenia minimum 48 miesięcy. </w:t>
            </w:r>
          </w:p>
          <w:p w:rsidR="002539D7" w:rsidRPr="007C2BD6" w:rsidRDefault="002539D7" w:rsidP="00E25D29">
            <w:pPr>
              <w:widowControl w:val="0"/>
              <w:tabs>
                <w:tab w:val="left" w:pos="2382"/>
              </w:tabs>
              <w:suppressAutoHyphens/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689" w:type="pct"/>
            <w:vAlign w:val="center"/>
          </w:tcPr>
          <w:p w:rsidR="002539D7" w:rsidRPr="009A35D2" w:rsidRDefault="002539D7" w:rsidP="00E25D29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</w:tr>
    </w:tbl>
    <w:p w:rsidR="002539D7" w:rsidRDefault="002539D7" w:rsidP="002539D7">
      <w:pPr>
        <w:pStyle w:val="Tekstpodstawowywcity"/>
        <w:ind w:left="0"/>
        <w:rPr>
          <w:b/>
          <w:sz w:val="32"/>
          <w:szCs w:val="32"/>
        </w:rPr>
      </w:pPr>
    </w:p>
    <w:p w:rsidR="002539D7" w:rsidRDefault="002539D7" w:rsidP="002539D7">
      <w:pPr>
        <w:pStyle w:val="Tekstpodstawowywcity"/>
        <w:ind w:left="0"/>
        <w:rPr>
          <w:b/>
          <w:sz w:val="32"/>
          <w:szCs w:val="32"/>
        </w:rPr>
      </w:pPr>
    </w:p>
    <w:p w:rsidR="002539D7" w:rsidRDefault="002539D7" w:rsidP="002539D7">
      <w:pPr>
        <w:pStyle w:val="Tekstpodstawowywcity"/>
        <w:ind w:left="0"/>
        <w:rPr>
          <w:b/>
          <w:sz w:val="32"/>
          <w:szCs w:val="32"/>
        </w:rPr>
      </w:pPr>
    </w:p>
    <w:p w:rsidR="002539D7" w:rsidRDefault="002539D7" w:rsidP="002539D7">
      <w:pPr>
        <w:pStyle w:val="Tekstpodstawowywcity"/>
        <w:ind w:left="0"/>
        <w:rPr>
          <w:b/>
          <w:sz w:val="32"/>
          <w:szCs w:val="32"/>
        </w:rPr>
      </w:pPr>
    </w:p>
    <w:p w:rsidR="002539D7" w:rsidRPr="00316858" w:rsidRDefault="002539D7" w:rsidP="002539D7">
      <w:pPr>
        <w:pStyle w:val="Tekstpodstawowywcity"/>
        <w:ind w:left="0"/>
        <w:rPr>
          <w:b/>
          <w:sz w:val="32"/>
          <w:szCs w:val="32"/>
        </w:rPr>
      </w:pPr>
      <w:r w:rsidRPr="00316858">
        <w:rPr>
          <w:b/>
          <w:sz w:val="32"/>
          <w:szCs w:val="32"/>
        </w:rPr>
        <w:lastRenderedPageBreak/>
        <w:t xml:space="preserve">Podsumowanie </w:t>
      </w:r>
      <w:r w:rsidRPr="0083492B">
        <w:rPr>
          <w:b/>
          <w:sz w:val="32"/>
          <w:szCs w:val="32"/>
        </w:rPr>
        <w:t xml:space="preserve">dla </w:t>
      </w:r>
      <w:r>
        <w:rPr>
          <w:b/>
          <w:sz w:val="32"/>
          <w:szCs w:val="32"/>
        </w:rPr>
        <w:t>części IV:</w:t>
      </w:r>
    </w:p>
    <w:p w:rsidR="002539D7" w:rsidRPr="007330F6" w:rsidRDefault="002539D7" w:rsidP="002539D7">
      <w:pPr>
        <w:pStyle w:val="Tekstpodstawowywcity"/>
        <w:ind w:left="0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2050"/>
        <w:gridCol w:w="1483"/>
        <w:gridCol w:w="1310"/>
        <w:gridCol w:w="1084"/>
        <w:gridCol w:w="805"/>
        <w:gridCol w:w="750"/>
        <w:gridCol w:w="1299"/>
      </w:tblGrid>
      <w:tr w:rsidR="002539D7" w:rsidRPr="007330F6" w:rsidTr="00E25D29">
        <w:tc>
          <w:tcPr>
            <w:tcW w:w="489" w:type="dxa"/>
            <w:shd w:val="clear" w:color="auto" w:fill="auto"/>
            <w:vAlign w:val="center"/>
          </w:tcPr>
          <w:p w:rsidR="002539D7" w:rsidRPr="007330F6" w:rsidRDefault="002539D7" w:rsidP="00E25D2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Lp.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2539D7" w:rsidRPr="007330F6" w:rsidRDefault="002539D7" w:rsidP="00E25D2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Przedmiot zamówienia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2539D7" w:rsidRPr="007330F6" w:rsidRDefault="002539D7" w:rsidP="00E25D2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Ilość sztuk/zestawów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2539D7" w:rsidRPr="007330F6" w:rsidRDefault="002539D7" w:rsidP="00E25D2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Cena jednostkowa netto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2539D7" w:rsidRPr="007330F6" w:rsidRDefault="002539D7" w:rsidP="00E25D2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Wartość netto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2539D7" w:rsidRPr="007330F6" w:rsidRDefault="002539D7" w:rsidP="00E25D2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Stawka VAT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2539D7" w:rsidRPr="007330F6" w:rsidRDefault="002539D7" w:rsidP="00E25D2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Kwota VAT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2539D7" w:rsidRPr="007330F6" w:rsidRDefault="002539D7" w:rsidP="00E25D2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  <w:r w:rsidRPr="007330F6">
              <w:rPr>
                <w:sz w:val="20"/>
                <w:szCs w:val="20"/>
              </w:rPr>
              <w:t>Cena brutto</w:t>
            </w:r>
          </w:p>
        </w:tc>
      </w:tr>
      <w:tr w:rsidR="002539D7" w:rsidRPr="007330F6" w:rsidTr="00E25D29">
        <w:tc>
          <w:tcPr>
            <w:tcW w:w="489" w:type="dxa"/>
            <w:shd w:val="clear" w:color="auto" w:fill="auto"/>
            <w:vAlign w:val="center"/>
          </w:tcPr>
          <w:p w:rsidR="002539D7" w:rsidRPr="007330F6" w:rsidRDefault="002539D7" w:rsidP="00E25D2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2050" w:type="dxa"/>
            <w:shd w:val="clear" w:color="auto" w:fill="auto"/>
            <w:vAlign w:val="center"/>
          </w:tcPr>
          <w:p w:rsidR="002539D7" w:rsidRPr="007330F6" w:rsidRDefault="002539D7" w:rsidP="00E25D2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2539D7" w:rsidRPr="007330F6" w:rsidRDefault="002539D7" w:rsidP="00E25D2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2539D7" w:rsidRPr="007330F6" w:rsidRDefault="002539D7" w:rsidP="00E25D2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4.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2539D7" w:rsidRPr="007330F6" w:rsidRDefault="002539D7" w:rsidP="00E25D2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5.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2539D7" w:rsidRPr="007330F6" w:rsidRDefault="002539D7" w:rsidP="00E25D2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6.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2539D7" w:rsidRPr="007330F6" w:rsidRDefault="002539D7" w:rsidP="00E25D2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7.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2539D7" w:rsidRPr="007330F6" w:rsidRDefault="002539D7" w:rsidP="00E25D2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7330F6">
              <w:rPr>
                <w:b/>
                <w:bCs/>
                <w:i/>
                <w:iCs/>
                <w:sz w:val="18"/>
                <w:szCs w:val="18"/>
              </w:rPr>
              <w:t>8.</w:t>
            </w:r>
          </w:p>
        </w:tc>
      </w:tr>
      <w:tr w:rsidR="002539D7" w:rsidRPr="007330F6" w:rsidTr="00E25D29">
        <w:tc>
          <w:tcPr>
            <w:tcW w:w="489" w:type="dxa"/>
            <w:shd w:val="clear" w:color="auto" w:fill="auto"/>
            <w:vAlign w:val="center"/>
          </w:tcPr>
          <w:p w:rsidR="002539D7" w:rsidRPr="007330F6" w:rsidRDefault="002539D7" w:rsidP="002539D7">
            <w:pPr>
              <w:pStyle w:val="Tekstpodstawowywcity"/>
              <w:numPr>
                <w:ilvl w:val="0"/>
                <w:numId w:val="3"/>
              </w:numPr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2050" w:type="dxa"/>
            <w:shd w:val="clear" w:color="auto" w:fill="auto"/>
            <w:vAlign w:val="center"/>
          </w:tcPr>
          <w:p w:rsidR="002539D7" w:rsidRPr="008B4964" w:rsidRDefault="002539D7" w:rsidP="00E25D29">
            <w:pPr>
              <w:pStyle w:val="Tekstpodstawowywcity"/>
              <w:ind w:left="0"/>
              <w:rPr>
                <w:b/>
                <w:sz w:val="20"/>
                <w:szCs w:val="20"/>
              </w:rPr>
            </w:pPr>
            <w:r w:rsidRPr="008B4964">
              <w:rPr>
                <w:b/>
                <w:szCs w:val="22"/>
              </w:rPr>
              <w:t>Urządzenie wielofunkcyjne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2539D7" w:rsidRPr="008B4964" w:rsidRDefault="002539D7" w:rsidP="00E25D29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8B4964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2539D7" w:rsidRPr="00316858" w:rsidRDefault="002539D7" w:rsidP="00E25D2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auto"/>
            <w:vAlign w:val="center"/>
          </w:tcPr>
          <w:p w:rsidR="002539D7" w:rsidRPr="007330F6" w:rsidRDefault="002539D7" w:rsidP="00E25D2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2539D7" w:rsidRPr="000D5FD2" w:rsidRDefault="002539D7" w:rsidP="00E25D29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0D5FD2">
              <w:rPr>
                <w:b/>
                <w:bCs/>
                <w:sz w:val="20"/>
                <w:szCs w:val="20"/>
              </w:rPr>
              <w:t>23%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2539D7" w:rsidRPr="007330F6" w:rsidRDefault="002539D7" w:rsidP="00E25D2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299" w:type="dxa"/>
            <w:shd w:val="clear" w:color="auto" w:fill="auto"/>
            <w:vAlign w:val="center"/>
          </w:tcPr>
          <w:p w:rsidR="002539D7" w:rsidRPr="007330F6" w:rsidRDefault="002539D7" w:rsidP="00E25D2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2539D7" w:rsidRPr="007330F6" w:rsidTr="00E25D29">
        <w:tc>
          <w:tcPr>
            <w:tcW w:w="489" w:type="dxa"/>
            <w:shd w:val="clear" w:color="auto" w:fill="auto"/>
            <w:vAlign w:val="center"/>
          </w:tcPr>
          <w:p w:rsidR="002539D7" w:rsidRPr="007330F6" w:rsidRDefault="002539D7" w:rsidP="00E25D29">
            <w:pPr>
              <w:pStyle w:val="Tekstpodstawowywcity"/>
              <w:spacing w:after="0"/>
              <w:jc w:val="left"/>
              <w:rPr>
                <w:sz w:val="20"/>
                <w:szCs w:val="20"/>
              </w:rPr>
            </w:pPr>
          </w:p>
        </w:tc>
        <w:tc>
          <w:tcPr>
            <w:tcW w:w="7482" w:type="dxa"/>
            <w:gridSpan w:val="6"/>
            <w:shd w:val="clear" w:color="auto" w:fill="auto"/>
            <w:vAlign w:val="center"/>
          </w:tcPr>
          <w:p w:rsidR="002539D7" w:rsidRPr="007330F6" w:rsidRDefault="002539D7" w:rsidP="00E25D29">
            <w:pPr>
              <w:pStyle w:val="Tekstpodstawowywcity"/>
              <w:ind w:left="0"/>
              <w:jc w:val="right"/>
              <w:rPr>
                <w:sz w:val="20"/>
                <w:szCs w:val="20"/>
              </w:rPr>
            </w:pPr>
            <w:r w:rsidRPr="008616D7">
              <w:rPr>
                <w:b/>
                <w:sz w:val="20"/>
                <w:szCs w:val="20"/>
              </w:rPr>
              <w:t>Razem brutto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2539D7" w:rsidRPr="007330F6" w:rsidRDefault="002539D7" w:rsidP="00E25D29">
            <w:pPr>
              <w:pStyle w:val="Tekstpodstawowywcity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2539D7" w:rsidRPr="007330F6" w:rsidRDefault="002539D7" w:rsidP="002539D7">
      <w:pPr>
        <w:spacing w:before="120" w:after="120"/>
        <w:rPr>
          <w:i/>
          <w:color w:val="000000"/>
          <w:u w:color="000000"/>
        </w:rPr>
      </w:pPr>
    </w:p>
    <w:p w:rsidR="002539D7" w:rsidRDefault="002539D7" w:rsidP="002539D7">
      <w:pPr>
        <w:spacing w:before="120" w:after="120"/>
        <w:jc w:val="right"/>
        <w:rPr>
          <w:b/>
          <w:i/>
          <w:color w:val="000000"/>
        </w:rPr>
      </w:pPr>
      <w:r>
        <w:rPr>
          <w:b/>
          <w:i/>
          <w:color w:val="000000"/>
        </w:rPr>
        <w:t>DOKUMENT NALEŻY PODPISAĆ ELEKTRONICZNIE</w:t>
      </w:r>
    </w:p>
    <w:p w:rsidR="00430531" w:rsidRDefault="00430531" w:rsidP="00430531">
      <w:pPr>
        <w:spacing w:before="120" w:after="120"/>
        <w:jc w:val="right"/>
        <w:rPr>
          <w:b/>
          <w:color w:val="000000"/>
        </w:rPr>
      </w:pPr>
    </w:p>
    <w:p w:rsidR="00430531" w:rsidRDefault="00430531" w:rsidP="00430531">
      <w:pPr>
        <w:spacing w:before="120" w:after="120"/>
        <w:rPr>
          <w:color w:val="000000"/>
          <w:u w:color="000000"/>
        </w:rPr>
      </w:pPr>
    </w:p>
    <w:p w:rsidR="003A0B50" w:rsidRDefault="003A0B50" w:rsidP="00430531">
      <w:pPr>
        <w:spacing w:line="360" w:lineRule="auto"/>
        <w:jc w:val="right"/>
      </w:pPr>
    </w:p>
    <w:sectPr w:rsidR="003A0B5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053" w:rsidRDefault="00860053" w:rsidP="00724491">
      <w:r>
        <w:separator/>
      </w:r>
    </w:p>
  </w:endnote>
  <w:endnote w:type="continuationSeparator" w:id="0">
    <w:p w:rsidR="00860053" w:rsidRDefault="00860053" w:rsidP="00724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053" w:rsidRDefault="00860053" w:rsidP="00724491">
      <w:r>
        <w:separator/>
      </w:r>
    </w:p>
  </w:footnote>
  <w:footnote w:type="continuationSeparator" w:id="0">
    <w:p w:rsidR="00860053" w:rsidRDefault="00860053" w:rsidP="007244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491" w:rsidRDefault="00724491">
    <w:pPr>
      <w:pStyle w:val="Nagwek"/>
    </w:pPr>
    <w:r>
      <w:rPr>
        <w:noProof/>
        <w:lang w:bidi="ar-SA"/>
      </w:rPr>
      <w:drawing>
        <wp:inline distT="0" distB="0" distL="0" distR="0" wp14:anchorId="263EBDFF" wp14:editId="500B9CA1">
          <wp:extent cx="5760720" cy="564515"/>
          <wp:effectExtent l="0" t="0" r="0" b="698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351B3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5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E95993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5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00041F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5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491"/>
    <w:rsid w:val="002539D7"/>
    <w:rsid w:val="002A3B13"/>
    <w:rsid w:val="003A0B50"/>
    <w:rsid w:val="00430531"/>
    <w:rsid w:val="006A7C51"/>
    <w:rsid w:val="00724491"/>
    <w:rsid w:val="0086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491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Normal,Akapit z listą3,Akapit z listą31,Wypunktowanie,L1,Numerowanie,Akapit z listą5"/>
    <w:basedOn w:val="Normalny"/>
    <w:link w:val="AkapitzlistZnak"/>
    <w:uiPriority w:val="34"/>
    <w:qFormat/>
    <w:rsid w:val="00724491"/>
    <w:pPr>
      <w:ind w:left="720"/>
      <w:contextualSpacing/>
    </w:pPr>
  </w:style>
  <w:style w:type="character" w:customStyle="1" w:styleId="AkapitzlistZnak">
    <w:name w:val="Akapit z listą Znak"/>
    <w:aliases w:val="CW_Lista Znak,wypunktowanie Znak,Normal Znak,Akapit z listą3 Znak,Akapit z listą31 Znak,Wypunktowanie Znak,L1 Znak,Numerowanie Znak,Akapit z listą5 Znak"/>
    <w:link w:val="Akapitzlist"/>
    <w:uiPriority w:val="34"/>
    <w:qFormat/>
    <w:locked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Tekstpodstawowywcity">
    <w:name w:val="Body Text Indent"/>
    <w:basedOn w:val="Normalny"/>
    <w:link w:val="TekstpodstawowywcityZnak"/>
    <w:unhideWhenUsed/>
    <w:rsid w:val="007244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product-specshighlights-desc">
    <w:name w:val="product-specs__highlights-desc"/>
    <w:basedOn w:val="Domylnaczcionkaakapitu"/>
    <w:rsid w:val="00724491"/>
  </w:style>
  <w:style w:type="paragraph" w:styleId="Nagwek">
    <w:name w:val="header"/>
    <w:basedOn w:val="Normalny"/>
    <w:link w:val="NagwekZnak"/>
    <w:uiPriority w:val="99"/>
    <w:unhideWhenUsed/>
    <w:rsid w:val="007244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7244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44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4491"/>
    <w:rPr>
      <w:rFonts w:ascii="Tahoma" w:eastAsia="Times New Roman" w:hAnsi="Tahoma" w:cs="Tahoma"/>
      <w:sz w:val="16"/>
      <w:szCs w:val="16"/>
      <w:lang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4491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Normal,Akapit z listą3,Akapit z listą31,Wypunktowanie,L1,Numerowanie,Akapit z listą5"/>
    <w:basedOn w:val="Normalny"/>
    <w:link w:val="AkapitzlistZnak"/>
    <w:uiPriority w:val="34"/>
    <w:qFormat/>
    <w:rsid w:val="00724491"/>
    <w:pPr>
      <w:ind w:left="720"/>
      <w:contextualSpacing/>
    </w:pPr>
  </w:style>
  <w:style w:type="character" w:customStyle="1" w:styleId="AkapitzlistZnak">
    <w:name w:val="Akapit z listą Znak"/>
    <w:aliases w:val="CW_Lista Znak,wypunktowanie Znak,Normal Znak,Akapit z listą3 Znak,Akapit z listą31 Znak,Wypunktowanie Znak,L1 Znak,Numerowanie Znak,Akapit z listą5 Znak"/>
    <w:link w:val="Akapitzlist"/>
    <w:uiPriority w:val="34"/>
    <w:qFormat/>
    <w:locked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Tekstpodstawowywcity">
    <w:name w:val="Body Text Indent"/>
    <w:basedOn w:val="Normalny"/>
    <w:link w:val="TekstpodstawowywcityZnak"/>
    <w:unhideWhenUsed/>
    <w:rsid w:val="007244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product-specshighlights-desc">
    <w:name w:val="product-specs__highlights-desc"/>
    <w:basedOn w:val="Domylnaczcionkaakapitu"/>
    <w:rsid w:val="00724491"/>
  </w:style>
  <w:style w:type="paragraph" w:styleId="Nagwek">
    <w:name w:val="header"/>
    <w:basedOn w:val="Normalny"/>
    <w:link w:val="NagwekZnak"/>
    <w:uiPriority w:val="99"/>
    <w:unhideWhenUsed/>
    <w:rsid w:val="007244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7244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4491"/>
    <w:rPr>
      <w:rFonts w:ascii="Times New Roman" w:eastAsia="Times New Roman" w:hAnsi="Times New Roman" w:cs="Times New Roman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44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4491"/>
    <w:rPr>
      <w:rFonts w:ascii="Tahoma" w:eastAsia="Times New Roman" w:hAnsi="Tahoma" w:cs="Tahoma"/>
      <w:sz w:val="16"/>
      <w:szCs w:val="16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3</cp:revision>
  <dcterms:created xsi:type="dcterms:W3CDTF">2021-09-02T11:56:00Z</dcterms:created>
  <dcterms:modified xsi:type="dcterms:W3CDTF">2021-09-07T04:55:00Z</dcterms:modified>
</cp:coreProperties>
</file>